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5207" w:rsidRDefault="006E5207" w:rsidP="006B258B">
      <w:pPr>
        <w:pStyle w:val="BodyText"/>
        <w:ind w:right="-7" w:firstLine="567"/>
        <w:jc w:val="right"/>
        <w:rPr>
          <w:rFonts w:ascii="GHEA Grapalat" w:hAnsi="GHEA Grapalat" w:cs="Sylfaen"/>
          <w:i/>
          <w:sz w:val="18"/>
        </w:rPr>
      </w:pPr>
    </w:p>
    <w:p w:rsidR="006E5207" w:rsidRDefault="006E5207" w:rsidP="006B258B">
      <w:pPr>
        <w:pStyle w:val="BodyText"/>
        <w:spacing w:after="0"/>
        <w:ind w:firstLine="567"/>
        <w:jc w:val="right"/>
        <w:rPr>
          <w:rFonts w:ascii="GHEA Grapalat" w:hAnsi="GHEA Grapalat" w:cs="Sylfaen"/>
          <w:i/>
          <w:sz w:val="16"/>
        </w:rPr>
      </w:pPr>
      <w:r>
        <w:rPr>
          <w:rFonts w:ascii="GHEA Grapalat" w:hAnsi="GHEA Grapalat" w:cs="Sylfaen"/>
          <w:i/>
          <w:sz w:val="16"/>
        </w:rPr>
        <w:t xml:space="preserve">Հավելված N 7 </w:t>
      </w:r>
    </w:p>
    <w:p w:rsidR="006E5207" w:rsidRDefault="006E5207" w:rsidP="006B258B">
      <w:pPr>
        <w:pStyle w:val="BodyText"/>
        <w:spacing w:after="0"/>
        <w:ind w:firstLine="567"/>
        <w:jc w:val="right"/>
        <w:rPr>
          <w:rFonts w:ascii="GHEA Grapalat" w:hAnsi="GHEA Grapalat" w:cs="Sylfaen"/>
          <w:i/>
          <w:sz w:val="16"/>
        </w:rPr>
      </w:pPr>
      <w:r>
        <w:rPr>
          <w:rFonts w:ascii="GHEA Grapalat" w:hAnsi="GHEA Grapalat" w:cs="Sylfaen"/>
          <w:i/>
          <w:sz w:val="16"/>
        </w:rPr>
        <w:t xml:space="preserve">ՀՀ ֆինանսների նախարարի 2019 թվականի </w:t>
      </w:r>
    </w:p>
    <w:p w:rsidR="006E5207" w:rsidRDefault="006E5207" w:rsidP="006B258B">
      <w:pPr>
        <w:pStyle w:val="BodyText"/>
        <w:spacing w:after="0"/>
        <w:ind w:right="-7" w:firstLine="567"/>
        <w:jc w:val="right"/>
        <w:rPr>
          <w:rFonts w:ascii="GHEA Grapalat" w:hAnsi="GHEA Grapalat" w:cs="Sylfaen"/>
          <w:i/>
          <w:sz w:val="18"/>
          <w:szCs w:val="20"/>
          <w:lang w:val="af-ZA" w:eastAsia="ru-RU"/>
        </w:rPr>
      </w:pPr>
      <w:r>
        <w:rPr>
          <w:rFonts w:ascii="GHEA Grapalat" w:hAnsi="GHEA Grapalat" w:cs="Sylfaen"/>
          <w:i/>
          <w:sz w:val="16"/>
        </w:rPr>
        <w:t>04 նոյեմբերի N 597-Ա  հրամանի</w:t>
      </w:r>
    </w:p>
    <w:p w:rsidR="006E5207" w:rsidRDefault="006E5207" w:rsidP="006E5207">
      <w:pPr>
        <w:pStyle w:val="BodyText"/>
        <w:spacing w:after="0"/>
        <w:ind w:right="-7" w:firstLine="567"/>
        <w:jc w:val="right"/>
        <w:rPr>
          <w:rFonts w:ascii="GHEA Grapalat" w:hAnsi="GHEA Grapalat" w:cs="Sylfaen"/>
          <w:i/>
          <w:sz w:val="18"/>
          <w:szCs w:val="20"/>
          <w:lang w:val="af-ZA" w:eastAsia="ru-RU"/>
        </w:rPr>
      </w:pPr>
      <w:r>
        <w:rPr>
          <w:rFonts w:ascii="GHEA Grapalat" w:hAnsi="GHEA Grapalat" w:cs="Sylfaen"/>
          <w:i/>
          <w:sz w:val="18"/>
          <w:szCs w:val="20"/>
          <w:lang w:val="af-ZA" w:eastAsia="ru-RU"/>
        </w:rPr>
        <w:tab/>
      </w:r>
    </w:p>
    <w:p w:rsidR="006E5207" w:rsidRPr="00CD0F8F" w:rsidRDefault="006E5207" w:rsidP="006B258B">
      <w:pPr>
        <w:pStyle w:val="BodyText"/>
        <w:spacing w:after="0"/>
        <w:ind w:right="-7"/>
        <w:rPr>
          <w:rFonts w:ascii="GHEA Grapalat" w:hAnsi="GHEA Grapalat"/>
          <w:sz w:val="20"/>
          <w:lang w:val="af-ZA"/>
        </w:rPr>
      </w:pPr>
    </w:p>
    <w:p w:rsidR="006E5207" w:rsidRPr="00CB59C2" w:rsidRDefault="006E5207" w:rsidP="006E5207">
      <w:pPr>
        <w:pStyle w:val="BodyTextIndent"/>
        <w:spacing w:after="0" w:line="240" w:lineRule="auto"/>
        <w:ind w:firstLine="720"/>
        <w:jc w:val="center"/>
        <w:rPr>
          <w:rFonts w:ascii="GHEA Grapalat" w:hAnsi="GHEA Grapalat" w:cs="Times New Roman"/>
          <w:sz w:val="20"/>
          <w:lang w:val="af-ZA"/>
        </w:rPr>
      </w:pPr>
      <w:r w:rsidRPr="00CB59C2">
        <w:rPr>
          <w:rFonts w:ascii="GHEA Grapalat" w:hAnsi="GHEA Grapalat" w:cs="Times New Roman"/>
          <w:sz w:val="20"/>
          <w:lang w:val="af-ZA"/>
        </w:rPr>
        <w:t>ՀԱՅՏԱՐԱՐՈՒԹՅՈՒՆ</w:t>
      </w:r>
    </w:p>
    <w:p w:rsidR="006E5207" w:rsidRPr="00CB59C2" w:rsidRDefault="00521ECD" w:rsidP="006B258B">
      <w:pPr>
        <w:pStyle w:val="BodyTextIndent"/>
        <w:spacing w:after="0" w:line="240" w:lineRule="auto"/>
        <w:ind w:firstLine="720"/>
        <w:jc w:val="center"/>
        <w:rPr>
          <w:rFonts w:ascii="GHEA Grapalat" w:hAnsi="GHEA Grapalat" w:cs="Times New Roman"/>
          <w:sz w:val="20"/>
          <w:lang w:val="af-ZA"/>
        </w:rPr>
      </w:pPr>
      <w:r w:rsidRPr="00CB59C2">
        <w:rPr>
          <w:rFonts w:ascii="GHEA Grapalat" w:hAnsi="GHEA Grapalat" w:cs="Times New Roman"/>
          <w:sz w:val="20"/>
          <w:lang w:val="af-ZA"/>
        </w:rPr>
        <w:t xml:space="preserve">ԳՆԱՆՇՄԱՆ ՀԱՐՑՄԱՆ </w:t>
      </w:r>
      <w:r w:rsidR="006E5207" w:rsidRPr="00CB59C2">
        <w:rPr>
          <w:rFonts w:ascii="GHEA Grapalat" w:hAnsi="GHEA Grapalat" w:cs="Times New Roman"/>
          <w:sz w:val="20"/>
          <w:lang w:val="af-ZA"/>
        </w:rPr>
        <w:t xml:space="preserve"> ՄԱՍԻՆ</w:t>
      </w:r>
      <w:r w:rsidR="006B258B" w:rsidRPr="00CB59C2">
        <w:rPr>
          <w:rFonts w:ascii="GHEA Grapalat" w:hAnsi="GHEA Grapalat" w:cs="Times New Roman"/>
          <w:sz w:val="20"/>
          <w:lang w:val="af-ZA"/>
        </w:rPr>
        <w:t>*</w:t>
      </w:r>
    </w:p>
    <w:p w:rsidR="006E5207" w:rsidRPr="00CB59C2" w:rsidRDefault="006E5207" w:rsidP="006E5207">
      <w:pPr>
        <w:pStyle w:val="BodyTextIndent"/>
        <w:spacing w:after="0" w:line="240" w:lineRule="auto"/>
        <w:ind w:firstLine="720"/>
        <w:jc w:val="center"/>
        <w:rPr>
          <w:rFonts w:ascii="GHEA Grapalat" w:hAnsi="GHEA Grapalat" w:cs="Times New Roman"/>
          <w:sz w:val="20"/>
          <w:lang w:val="af-ZA"/>
        </w:rPr>
      </w:pPr>
      <w:r w:rsidRPr="00CB59C2">
        <w:rPr>
          <w:rFonts w:ascii="GHEA Grapalat" w:hAnsi="GHEA Grapalat" w:cs="Times New Roman"/>
          <w:sz w:val="20"/>
          <w:lang w:val="af-ZA"/>
        </w:rPr>
        <w:t>Հայտարարության սույն տեքստը հաստատված է գնահատող հանձնաժողովի</w:t>
      </w:r>
    </w:p>
    <w:p w:rsidR="006E5207" w:rsidRPr="00CB59C2" w:rsidRDefault="006E5207" w:rsidP="006B258B">
      <w:pPr>
        <w:pStyle w:val="BodyTextIndent"/>
        <w:spacing w:after="0" w:line="240" w:lineRule="auto"/>
        <w:ind w:firstLine="720"/>
        <w:jc w:val="center"/>
        <w:rPr>
          <w:rFonts w:ascii="GHEA Grapalat" w:hAnsi="GHEA Grapalat" w:cs="Times New Roman"/>
          <w:sz w:val="20"/>
          <w:lang w:val="af-ZA"/>
        </w:rPr>
      </w:pPr>
      <w:r w:rsidRPr="00CB59C2">
        <w:rPr>
          <w:rFonts w:ascii="GHEA Grapalat" w:hAnsi="GHEA Grapalat" w:cs="Times New Roman"/>
          <w:sz w:val="20"/>
          <w:lang w:val="af-ZA"/>
        </w:rPr>
        <w:t>20</w:t>
      </w:r>
      <w:r w:rsidR="00521ECD" w:rsidRPr="00CB59C2">
        <w:rPr>
          <w:rFonts w:ascii="GHEA Grapalat" w:hAnsi="GHEA Grapalat" w:cs="Times New Roman"/>
          <w:sz w:val="20"/>
          <w:lang w:val="af-ZA"/>
        </w:rPr>
        <w:t>19</w:t>
      </w:r>
      <w:r w:rsidRPr="00CB59C2">
        <w:rPr>
          <w:rFonts w:ascii="GHEA Grapalat" w:hAnsi="GHEA Grapalat" w:cs="Times New Roman"/>
          <w:sz w:val="20"/>
          <w:lang w:val="af-ZA"/>
        </w:rPr>
        <w:t>թվականի «</w:t>
      </w:r>
      <w:r w:rsidR="00CB59C2">
        <w:rPr>
          <w:rFonts w:ascii="GHEA Grapalat" w:hAnsi="GHEA Grapalat" w:cs="Times New Roman"/>
          <w:sz w:val="20"/>
          <w:lang w:val="af-ZA"/>
        </w:rPr>
        <w:t>դեկտեմ</w:t>
      </w:r>
      <w:r w:rsidR="00521ECD" w:rsidRPr="00CB59C2">
        <w:rPr>
          <w:rFonts w:ascii="GHEA Grapalat" w:hAnsi="GHEA Grapalat" w:cs="Times New Roman"/>
          <w:sz w:val="20"/>
          <w:lang w:val="af-ZA"/>
        </w:rPr>
        <w:t>բերի</w:t>
      </w:r>
      <w:r w:rsidRPr="00CB59C2">
        <w:rPr>
          <w:rFonts w:ascii="GHEA Grapalat" w:hAnsi="GHEA Grapalat" w:cs="Times New Roman"/>
          <w:sz w:val="20"/>
          <w:lang w:val="af-ZA"/>
        </w:rPr>
        <w:t>»  «</w:t>
      </w:r>
      <w:r w:rsidR="00DF57F2">
        <w:rPr>
          <w:rFonts w:ascii="GHEA Grapalat" w:hAnsi="GHEA Grapalat" w:cs="Times New Roman"/>
          <w:sz w:val="20"/>
          <w:lang w:val="af-ZA"/>
        </w:rPr>
        <w:t>06</w:t>
      </w:r>
      <w:r w:rsidRPr="00CB59C2">
        <w:rPr>
          <w:rFonts w:ascii="GHEA Grapalat" w:hAnsi="GHEA Grapalat" w:cs="Times New Roman"/>
          <w:sz w:val="20"/>
          <w:lang w:val="af-ZA"/>
        </w:rPr>
        <w:t>» «</w:t>
      </w:r>
      <w:r w:rsidR="00521ECD" w:rsidRPr="00CB59C2">
        <w:rPr>
          <w:rFonts w:ascii="GHEA Grapalat" w:hAnsi="GHEA Grapalat" w:cs="Times New Roman"/>
          <w:sz w:val="20"/>
          <w:lang w:val="af-ZA"/>
        </w:rPr>
        <w:t>1</w:t>
      </w:r>
      <w:r w:rsidRPr="00CB59C2">
        <w:rPr>
          <w:rFonts w:ascii="GHEA Grapalat" w:hAnsi="GHEA Grapalat" w:cs="Times New Roman"/>
          <w:sz w:val="20"/>
          <w:lang w:val="af-ZA"/>
        </w:rPr>
        <w:t>» որոշմամբ</w:t>
      </w:r>
    </w:p>
    <w:p w:rsidR="006E5207" w:rsidRPr="00CB59C2" w:rsidRDefault="006E5207" w:rsidP="006E5207">
      <w:pPr>
        <w:pStyle w:val="BodyTextIndent"/>
        <w:spacing w:after="0" w:line="240" w:lineRule="auto"/>
        <w:ind w:firstLine="720"/>
        <w:jc w:val="center"/>
        <w:rPr>
          <w:rFonts w:ascii="GHEA Grapalat" w:hAnsi="GHEA Grapalat" w:cs="Times New Roman"/>
          <w:sz w:val="20"/>
          <w:lang w:val="af-ZA"/>
        </w:rPr>
      </w:pPr>
      <w:r w:rsidRPr="00CB59C2">
        <w:rPr>
          <w:rFonts w:ascii="GHEA Grapalat" w:hAnsi="GHEA Grapalat" w:cs="Times New Roman"/>
          <w:sz w:val="20"/>
          <w:lang w:val="af-ZA"/>
        </w:rPr>
        <w:t>Ընթացակարգի ծածկագիրը</w:t>
      </w:r>
      <w:r w:rsidR="00521ECD" w:rsidRPr="00CB59C2">
        <w:rPr>
          <w:rFonts w:ascii="GHEA Grapalat" w:hAnsi="GHEA Grapalat" w:cs="Times New Roman"/>
          <w:sz w:val="20"/>
          <w:lang w:val="af-ZA"/>
        </w:rPr>
        <w:t>`  ԱՄ</w:t>
      </w:r>
      <w:r w:rsidR="000A0882" w:rsidRPr="00CB59C2">
        <w:rPr>
          <w:rFonts w:ascii="GHEA Grapalat" w:hAnsi="GHEA Grapalat" w:cs="Times New Roman"/>
          <w:sz w:val="20"/>
          <w:lang w:val="af-ZA"/>
        </w:rPr>
        <w:t>Զ</w:t>
      </w:r>
      <w:r w:rsidR="00195D48" w:rsidRPr="00CB59C2">
        <w:rPr>
          <w:rFonts w:ascii="GHEA Grapalat" w:hAnsi="GHEA Grapalat" w:cs="Times New Roman"/>
          <w:sz w:val="20"/>
          <w:lang w:val="af-ZA"/>
        </w:rPr>
        <w:t>ՀՄ</w:t>
      </w:r>
      <w:r w:rsidR="00521ECD" w:rsidRPr="00CB59C2">
        <w:rPr>
          <w:rFonts w:ascii="GHEA Grapalat" w:hAnsi="GHEA Grapalat" w:cs="Times New Roman"/>
          <w:sz w:val="20"/>
          <w:lang w:val="af-ZA"/>
        </w:rPr>
        <w:t>-ԳՀ</w:t>
      </w:r>
      <w:r w:rsidRPr="00CB59C2">
        <w:rPr>
          <w:rFonts w:ascii="GHEA Grapalat" w:hAnsi="GHEA Grapalat" w:cs="Times New Roman"/>
          <w:sz w:val="20"/>
          <w:lang w:val="af-ZA"/>
        </w:rPr>
        <w:t>ԱՊՁԲ</w:t>
      </w:r>
      <w:r w:rsidR="00521ECD" w:rsidRPr="00CB59C2">
        <w:rPr>
          <w:rFonts w:ascii="GHEA Grapalat" w:hAnsi="GHEA Grapalat" w:cs="Times New Roman"/>
          <w:sz w:val="20"/>
          <w:lang w:val="af-ZA"/>
        </w:rPr>
        <w:t>-</w:t>
      </w:r>
      <w:r w:rsidR="00EC3CE0" w:rsidRPr="00CB59C2">
        <w:rPr>
          <w:rFonts w:ascii="GHEA Grapalat" w:hAnsi="GHEA Grapalat" w:cs="Times New Roman"/>
          <w:sz w:val="20"/>
          <w:lang w:val="af-ZA"/>
        </w:rPr>
        <w:t>20/01</w:t>
      </w:r>
    </w:p>
    <w:p w:rsidR="006E5207" w:rsidRPr="00CB59C2" w:rsidRDefault="006E5207" w:rsidP="006E5207">
      <w:pPr>
        <w:pStyle w:val="BodyTextIndent"/>
        <w:spacing w:after="0" w:line="240" w:lineRule="auto"/>
        <w:ind w:firstLine="720"/>
        <w:rPr>
          <w:rFonts w:ascii="GHEA Grapalat" w:hAnsi="GHEA Grapalat" w:cs="Times New Roman"/>
          <w:sz w:val="20"/>
          <w:lang w:val="af-ZA"/>
        </w:rPr>
      </w:pPr>
    </w:p>
    <w:p w:rsidR="006E5207" w:rsidRPr="00CB59C2" w:rsidRDefault="006E5207" w:rsidP="006D0A03">
      <w:pPr>
        <w:pStyle w:val="BodyTextIndent"/>
        <w:spacing w:after="0" w:line="240" w:lineRule="auto"/>
        <w:ind w:firstLine="708"/>
        <w:jc w:val="left"/>
        <w:rPr>
          <w:rFonts w:ascii="GHEA Grapalat" w:hAnsi="GHEA Grapalat" w:cs="Times New Roman"/>
          <w:sz w:val="20"/>
          <w:lang w:val="af-ZA"/>
        </w:rPr>
      </w:pPr>
      <w:r w:rsidRPr="00CB59C2">
        <w:rPr>
          <w:rFonts w:ascii="GHEA Grapalat" w:hAnsi="GHEA Grapalat" w:cs="Times New Roman"/>
          <w:sz w:val="20"/>
          <w:lang w:val="af-ZA"/>
        </w:rPr>
        <w:t>Պատվիրատուն</w:t>
      </w:r>
      <w:r w:rsidR="00521ECD" w:rsidRPr="00CB59C2">
        <w:rPr>
          <w:rFonts w:ascii="GHEA Grapalat" w:hAnsi="GHEA Grapalat" w:cs="Times New Roman"/>
          <w:sz w:val="20"/>
          <w:lang w:val="af-ZA"/>
        </w:rPr>
        <w:t>` ՀՀ Արարատի մարզ,</w:t>
      </w:r>
      <w:r w:rsidR="0050567C" w:rsidRPr="00CB59C2">
        <w:rPr>
          <w:rFonts w:ascii="GHEA Grapalat" w:hAnsi="GHEA Grapalat" w:cs="Times New Roman"/>
          <w:sz w:val="20"/>
          <w:lang w:val="af-ZA"/>
        </w:rPr>
        <w:t>Զանգակատան</w:t>
      </w:r>
      <w:r w:rsidR="00195D48" w:rsidRPr="00CB59C2">
        <w:rPr>
          <w:rFonts w:ascii="GHEA Grapalat" w:hAnsi="GHEA Grapalat" w:cs="Times New Roman"/>
          <w:sz w:val="20"/>
          <w:lang w:val="af-ZA"/>
        </w:rPr>
        <w:t xml:space="preserve"> մանկապարտեզ Հ</w:t>
      </w:r>
      <w:r w:rsidR="00521ECD" w:rsidRPr="00CB59C2">
        <w:rPr>
          <w:rFonts w:ascii="GHEA Grapalat" w:hAnsi="GHEA Grapalat" w:cs="Times New Roman"/>
          <w:sz w:val="20"/>
          <w:lang w:val="af-ZA"/>
        </w:rPr>
        <w:t>ՈԱԿ-ը</w:t>
      </w:r>
      <w:r w:rsidRPr="00CB59C2">
        <w:rPr>
          <w:rFonts w:ascii="GHEA Grapalat" w:hAnsi="GHEA Grapalat" w:cs="Times New Roman"/>
          <w:sz w:val="20"/>
          <w:lang w:val="af-ZA"/>
        </w:rPr>
        <w:t>, որը գտնվում է</w:t>
      </w:r>
      <w:r w:rsidR="00521ECD" w:rsidRPr="00CB59C2">
        <w:rPr>
          <w:rFonts w:ascii="GHEA Grapalat" w:hAnsi="GHEA Grapalat" w:cs="Times New Roman"/>
          <w:sz w:val="20"/>
          <w:lang w:val="af-ZA"/>
        </w:rPr>
        <w:t xml:space="preserve"> ՀՀ Արարատի մարզ </w:t>
      </w:r>
      <w:r w:rsidR="0050567C" w:rsidRPr="00CB59C2">
        <w:rPr>
          <w:rFonts w:ascii="GHEA Grapalat" w:hAnsi="GHEA Grapalat" w:cs="Times New Roman"/>
          <w:sz w:val="20"/>
          <w:lang w:val="af-ZA"/>
        </w:rPr>
        <w:t>Զանգակատան</w:t>
      </w:r>
      <w:r w:rsidR="00521ECD" w:rsidRPr="00CB59C2">
        <w:rPr>
          <w:rFonts w:ascii="GHEA Grapalat" w:hAnsi="GHEA Grapalat" w:cs="Times New Roman"/>
          <w:sz w:val="20"/>
          <w:lang w:val="af-ZA"/>
        </w:rPr>
        <w:t xml:space="preserve"> համայնք </w:t>
      </w:r>
      <w:r w:rsidR="0050567C" w:rsidRPr="00CB59C2">
        <w:rPr>
          <w:rFonts w:ascii="GHEA Grapalat" w:hAnsi="GHEA Grapalat" w:cs="Times New Roman"/>
          <w:sz w:val="20"/>
          <w:lang w:val="af-ZA"/>
        </w:rPr>
        <w:t>Հրաչ և Սյուզեն Թուֆայանների փողոց</w:t>
      </w:r>
      <w:r w:rsidR="00195D48" w:rsidRPr="00CB59C2">
        <w:rPr>
          <w:rFonts w:ascii="GHEA Grapalat" w:hAnsi="GHEA Grapalat" w:cs="Times New Roman"/>
          <w:sz w:val="20"/>
          <w:lang w:val="af-ZA"/>
        </w:rPr>
        <w:t xml:space="preserve">  2</w:t>
      </w:r>
      <w:r w:rsidR="0050567C" w:rsidRPr="00CB59C2">
        <w:rPr>
          <w:rFonts w:ascii="GHEA Grapalat" w:hAnsi="GHEA Grapalat" w:cs="Times New Roman"/>
          <w:sz w:val="20"/>
          <w:lang w:val="af-ZA"/>
        </w:rPr>
        <w:t xml:space="preserve"> </w:t>
      </w:r>
      <w:r w:rsidRPr="00CB59C2">
        <w:rPr>
          <w:rFonts w:ascii="GHEA Grapalat" w:hAnsi="GHEA Grapalat" w:cs="Times New Roman"/>
          <w:sz w:val="20"/>
          <w:lang w:val="af-ZA"/>
        </w:rPr>
        <w:t xml:space="preserve">հասցեում,հայտարարում է </w:t>
      </w:r>
      <w:r w:rsidR="00521ECD" w:rsidRPr="00CB59C2">
        <w:rPr>
          <w:rFonts w:ascii="GHEA Grapalat" w:hAnsi="GHEA Grapalat" w:cs="Times New Roman"/>
          <w:sz w:val="20"/>
          <w:lang w:val="af-ZA"/>
        </w:rPr>
        <w:t>գնանշման հարցման ընթացակարգ</w:t>
      </w:r>
      <w:r w:rsidRPr="00CB59C2">
        <w:rPr>
          <w:rFonts w:ascii="GHEA Grapalat" w:hAnsi="GHEA Grapalat" w:cs="Times New Roman"/>
          <w:sz w:val="20"/>
          <w:lang w:val="af-ZA"/>
        </w:rPr>
        <w:t>, որն իրականացվում է մեկ փուլով:</w:t>
      </w:r>
    </w:p>
    <w:p w:rsidR="006E5207" w:rsidRPr="00CB59C2" w:rsidRDefault="006E5207" w:rsidP="006E5207">
      <w:pPr>
        <w:pStyle w:val="BodyTextIndent"/>
        <w:spacing w:after="0" w:line="240" w:lineRule="auto"/>
        <w:ind w:firstLine="0"/>
        <w:rPr>
          <w:rFonts w:ascii="GHEA Grapalat" w:hAnsi="GHEA Grapalat" w:cs="Times New Roman"/>
          <w:sz w:val="20"/>
          <w:lang w:val="af-ZA"/>
        </w:rPr>
      </w:pPr>
      <w:r w:rsidRPr="00CB59C2">
        <w:rPr>
          <w:rFonts w:ascii="GHEA Grapalat" w:hAnsi="GHEA Grapalat" w:cs="Times New Roman"/>
          <w:sz w:val="20"/>
          <w:lang w:val="af-ZA"/>
        </w:rPr>
        <w:tab/>
      </w:r>
      <w:bookmarkStart w:id="0" w:name="_Hlk23167417"/>
      <w:r w:rsidRPr="00CB59C2">
        <w:rPr>
          <w:rFonts w:ascii="GHEA Grapalat" w:hAnsi="GHEA Grapalat" w:cs="Times New Roman"/>
          <w:sz w:val="20"/>
          <w:lang w:val="af-ZA"/>
        </w:rPr>
        <w:t>Սույն ընթացակարգի</w:t>
      </w:r>
      <w:bookmarkEnd w:id="0"/>
      <w:r w:rsidRPr="00CB59C2">
        <w:rPr>
          <w:rFonts w:ascii="GHEA Grapalat" w:hAnsi="GHEA Grapalat" w:cs="Times New Roman"/>
          <w:sz w:val="20"/>
          <w:lang w:val="af-ZA"/>
        </w:rPr>
        <w:t xml:space="preserve"> արդյունքում </w:t>
      </w:r>
      <w:r w:rsidRPr="00CB59C2">
        <w:rPr>
          <w:rFonts w:ascii="GHEA Grapalat" w:hAnsi="GHEA Grapalat" w:cs="Times New Roman"/>
          <w:sz w:val="20"/>
          <w:lang w:val="hy-AM"/>
        </w:rPr>
        <w:t>ընտրված</w:t>
      </w:r>
      <w:r w:rsidRPr="00CB59C2">
        <w:rPr>
          <w:rFonts w:ascii="GHEA Grapalat" w:hAnsi="GHEA Grapalat" w:cs="Times New Roman"/>
          <w:sz w:val="20"/>
          <w:lang w:val="af-ZA"/>
        </w:rPr>
        <w:t xml:space="preserve"> մասնակցին սահմանված կարգով կառաջարկվի կնքել </w:t>
      </w:r>
      <w:r w:rsidR="00521ECD" w:rsidRPr="00CB59C2">
        <w:rPr>
          <w:rFonts w:ascii="GHEA Grapalat" w:hAnsi="GHEA Grapalat" w:cs="Times New Roman"/>
          <w:sz w:val="20"/>
          <w:lang w:val="af-ZA"/>
        </w:rPr>
        <w:t>սննդամթերքի</w:t>
      </w:r>
      <w:r w:rsidRPr="00CB59C2">
        <w:rPr>
          <w:rFonts w:ascii="GHEA Grapalat" w:hAnsi="GHEA Grapalat" w:cs="Times New Roman"/>
          <w:sz w:val="20"/>
          <w:lang w:val="af-ZA"/>
        </w:rPr>
        <w:t xml:space="preserve">  մատակարարման պայմանագիր (այսուհետ` պայմանագիր)։ </w:t>
      </w:r>
    </w:p>
    <w:p w:rsidR="006E5207" w:rsidRPr="00CB59C2" w:rsidRDefault="006E5207" w:rsidP="006E5207">
      <w:pPr>
        <w:pStyle w:val="BodyTextIndent"/>
        <w:spacing w:after="0" w:line="240" w:lineRule="auto"/>
        <w:ind w:firstLine="0"/>
        <w:rPr>
          <w:rFonts w:ascii="GHEA Grapalat" w:hAnsi="GHEA Grapalat" w:cs="Times New Roman"/>
          <w:sz w:val="20"/>
          <w:lang w:val="af-ZA"/>
        </w:rPr>
      </w:pPr>
      <w:r w:rsidRPr="00CB59C2">
        <w:rPr>
          <w:rFonts w:ascii="GHEA Grapalat" w:hAnsi="GHEA Grapalat" w:cs="Times New Roman"/>
          <w:sz w:val="20"/>
          <w:lang w:val="af-ZA"/>
        </w:rPr>
        <w:tab/>
        <w:t>«Գնումների մասին» ՀՀ օրենքի 7-րդ հոդվածի համաձայն` ցանկացած անձ, անկախ նրա օտարերկրյա ֆիզիկական անձ, կազմակերպություն կամ քաղաքացիություն չունեցող անձ լինելու հանգամանքից, ունի սույն ընթացակարգին մասնակցելու հավասար իրավունք:</w:t>
      </w:r>
    </w:p>
    <w:p w:rsidR="006E5207" w:rsidRPr="00CB59C2" w:rsidRDefault="006E5207" w:rsidP="006E5207">
      <w:pPr>
        <w:ind w:firstLine="720"/>
        <w:jc w:val="both"/>
        <w:rPr>
          <w:rFonts w:ascii="GHEA Grapalat" w:hAnsi="GHEA Grapalat"/>
          <w:i/>
          <w:sz w:val="20"/>
          <w:szCs w:val="20"/>
          <w:lang w:val="af-ZA"/>
        </w:rPr>
      </w:pPr>
      <w:r w:rsidRPr="00CB59C2">
        <w:rPr>
          <w:rFonts w:ascii="GHEA Grapalat" w:hAnsi="GHEA Grapalat"/>
          <w:i/>
          <w:sz w:val="20"/>
          <w:szCs w:val="20"/>
          <w:lang w:val="af-ZA"/>
        </w:rPr>
        <w:t>Սույն ընթացակարգին մասնակցելու իրավունք չունեցող անձանց, ինչպես նաև մասնակիցներին ներկայացվող պայմանները սահմանված են սույն ընթացակարգի հրավերով:</w:t>
      </w:r>
    </w:p>
    <w:p w:rsidR="006E5207" w:rsidRPr="00CB59C2" w:rsidRDefault="006E5207" w:rsidP="006E5207">
      <w:pPr>
        <w:pStyle w:val="BodyTextIndent"/>
        <w:spacing w:after="0" w:line="240" w:lineRule="auto"/>
        <w:ind w:firstLine="720"/>
        <w:rPr>
          <w:rFonts w:ascii="GHEA Grapalat" w:hAnsi="GHEA Grapalat" w:cs="Times New Roman"/>
          <w:sz w:val="20"/>
          <w:szCs w:val="20"/>
          <w:lang w:val="af-ZA"/>
        </w:rPr>
      </w:pPr>
      <w:r w:rsidRPr="00CB59C2">
        <w:rPr>
          <w:rFonts w:ascii="GHEA Grapalat" w:hAnsi="GHEA Grapalat" w:cs="Times New Roman"/>
          <w:sz w:val="20"/>
          <w:lang w:val="af-ZA"/>
        </w:rPr>
        <w:t xml:space="preserve">Ընտրված մասնակիցը որոշվում է </w:t>
      </w:r>
      <w:bookmarkStart w:id="1" w:name="_Hlk23167512"/>
      <w:r w:rsidRPr="00CB59C2">
        <w:rPr>
          <w:rFonts w:ascii="GHEA Grapalat" w:hAnsi="GHEA Grapalat" w:cs="Times New Roman"/>
          <w:sz w:val="20"/>
          <w:lang w:val="af-ZA"/>
        </w:rPr>
        <w:t xml:space="preserve">ոչ գնային պայմաններով բավարար գնահատված </w:t>
      </w:r>
      <w:bookmarkEnd w:id="1"/>
      <w:r w:rsidRPr="00CB59C2">
        <w:rPr>
          <w:rFonts w:ascii="GHEA Grapalat" w:hAnsi="GHEA Grapalat" w:cs="Times New Roman"/>
          <w:sz w:val="20"/>
          <w:lang w:val="af-ZA"/>
        </w:rPr>
        <w:t xml:space="preserve">հայտեր ներկայացրած մասնակիցների թվից` նվազագույն գնային առաջարկ ներկայացրած մասնակցին նախապատվություն տալու սկզբունքով։ </w:t>
      </w:r>
    </w:p>
    <w:p w:rsidR="006E5207" w:rsidRPr="00CB59C2" w:rsidRDefault="006E5207" w:rsidP="006E5207">
      <w:pPr>
        <w:pStyle w:val="BodyTextIndent"/>
        <w:spacing w:after="0" w:line="240" w:lineRule="auto"/>
        <w:ind w:firstLine="720"/>
        <w:rPr>
          <w:rFonts w:ascii="GHEA Grapalat" w:hAnsi="GHEA Grapalat" w:cs="Times New Roman"/>
          <w:sz w:val="20"/>
          <w:lang w:val="af-ZA"/>
        </w:rPr>
      </w:pPr>
      <w:r w:rsidRPr="00CB59C2">
        <w:rPr>
          <w:rFonts w:ascii="GHEA Grapalat" w:hAnsi="GHEA Grapalat" w:cs="Times New Roman"/>
          <w:sz w:val="20"/>
          <w:lang w:val="af-ZA"/>
        </w:rPr>
        <w:t>Սույն ընթացակարգի նկատմամբ կիրառվում են Առևտրի համաշխարհային կազմակերպության պետական գնումների համաձայնագրի դրույթները:</w:t>
      </w:r>
      <w:r w:rsidRPr="00CB59C2">
        <w:rPr>
          <w:rStyle w:val="FootnoteReference"/>
          <w:rFonts w:ascii="GHEA Grapalat" w:hAnsi="GHEA Grapalat" w:cs="Times New Roman"/>
          <w:sz w:val="20"/>
          <w:lang w:val="af-ZA"/>
        </w:rPr>
        <w:footnoteReference w:id="2"/>
      </w:r>
    </w:p>
    <w:p w:rsidR="006E5207" w:rsidRPr="00CB59C2" w:rsidRDefault="006E5207" w:rsidP="006E5207">
      <w:pPr>
        <w:pStyle w:val="BodyTextIndent"/>
        <w:spacing w:after="0" w:line="240" w:lineRule="auto"/>
        <w:ind w:firstLine="720"/>
        <w:rPr>
          <w:rFonts w:ascii="GHEA Grapalat" w:hAnsi="GHEA Grapalat" w:cs="Times New Roman"/>
          <w:sz w:val="20"/>
          <w:lang w:val="af-ZA"/>
        </w:rPr>
      </w:pPr>
      <w:r w:rsidRPr="00CB59C2">
        <w:rPr>
          <w:rFonts w:ascii="GHEA Grapalat" w:hAnsi="GHEA Grapalat" w:cs="Times New Roman"/>
          <w:sz w:val="20"/>
          <w:lang w:val="af-ZA"/>
        </w:rPr>
        <w:t xml:space="preserve">Ընթացակարգի հրավերը թղթային ստանալու համար անհրաժեշտ է դիմել պատվիրատուին, մինչև սույն հայտարարության հրապարակման օրվանից հաշված` </w:t>
      </w:r>
      <w:r w:rsidR="00521ECD" w:rsidRPr="00CB59C2">
        <w:rPr>
          <w:rFonts w:ascii="GHEA Grapalat" w:hAnsi="GHEA Grapalat" w:cs="Times New Roman"/>
          <w:sz w:val="20"/>
          <w:u w:val="single"/>
          <w:lang w:val="af-ZA"/>
        </w:rPr>
        <w:t>7</w:t>
      </w:r>
      <w:r w:rsidRPr="00CB59C2">
        <w:rPr>
          <w:rFonts w:ascii="GHEA Grapalat" w:hAnsi="GHEA Grapalat" w:cs="Times New Roman"/>
          <w:sz w:val="20"/>
          <w:lang w:val="af-ZA"/>
        </w:rPr>
        <w:t xml:space="preserve">-րդ օրը ժամը </w:t>
      </w:r>
      <w:r w:rsidR="00521ECD" w:rsidRPr="00CB59C2">
        <w:rPr>
          <w:rFonts w:ascii="GHEA Grapalat" w:hAnsi="GHEA Grapalat" w:cs="Times New Roman"/>
          <w:sz w:val="20"/>
          <w:lang w:val="af-ZA"/>
        </w:rPr>
        <w:t>1</w:t>
      </w:r>
      <w:r w:rsidR="00345A6B" w:rsidRPr="00CB59C2">
        <w:rPr>
          <w:rFonts w:ascii="GHEA Grapalat" w:hAnsi="GHEA Grapalat" w:cs="Times New Roman"/>
          <w:sz w:val="20"/>
          <w:lang w:val="af-ZA"/>
        </w:rPr>
        <w:t>1</w:t>
      </w:r>
      <w:r w:rsidR="00521ECD" w:rsidRPr="00CB59C2">
        <w:rPr>
          <w:rFonts w:ascii="GHEA Grapalat" w:hAnsi="GHEA Grapalat" w:cs="Times New Roman"/>
          <w:sz w:val="20"/>
          <w:lang w:val="af-ZA"/>
        </w:rPr>
        <w:t>;00</w:t>
      </w:r>
      <w:r w:rsidRPr="00CB59C2">
        <w:rPr>
          <w:rFonts w:ascii="GHEA Grapalat" w:hAnsi="GHEA Grapalat" w:cs="Times New Roman"/>
          <w:sz w:val="20"/>
          <w:lang w:val="af-ZA"/>
        </w:rPr>
        <w:t xml:space="preserve">_-ը։ Ընդ որում, թղթային ձևով հրավեր ստանալու համար պատվիրատուին պետք է ներկայացնել գրավոր դիմում։ Պատվիրատուն ապահովում է թղթային ձևով հրավերի տրամադրումն անվճար այդպիսի պահանջ ստանալուն հաջորդող առաջին աշխատանքային օրը </w:t>
      </w:r>
      <w:r w:rsidR="00521ECD" w:rsidRPr="00CB59C2">
        <w:rPr>
          <w:rFonts w:ascii="GHEA Grapalat" w:hAnsi="GHEA Grapalat" w:cs="Times New Roman"/>
          <w:sz w:val="20"/>
          <w:lang w:val="af-ZA"/>
        </w:rPr>
        <w:t>;</w:t>
      </w:r>
    </w:p>
    <w:p w:rsidR="006E5207" w:rsidRPr="00CB59C2" w:rsidRDefault="006E5207" w:rsidP="006E5207">
      <w:pPr>
        <w:pStyle w:val="BodyTextIndent"/>
        <w:spacing w:after="0" w:line="240" w:lineRule="auto"/>
        <w:ind w:firstLine="720"/>
        <w:rPr>
          <w:rFonts w:ascii="GHEA Grapalat" w:hAnsi="GHEA Grapalat" w:cs="Times New Roman"/>
          <w:sz w:val="20"/>
          <w:lang w:val="af-ZA"/>
        </w:rPr>
      </w:pPr>
      <w:r w:rsidRPr="00CB59C2">
        <w:rPr>
          <w:rFonts w:ascii="GHEA Grapalat" w:hAnsi="GHEA Grapalat" w:cs="Times New Roman"/>
          <w:sz w:val="20"/>
          <w:lang w:val="af-ZA"/>
        </w:rPr>
        <w:t xml:space="preserve">Էլեկտրոնային ձևով հրավեր տրամադրելու պահանջի դեպքում պատվիրատուն անվճար ապահովում է հրավերի` էլեկտրոնային ձևով տրամադրումը դիմումը ստանալու օրվան հաջորդող աշխատանքային օրվա ընթացքում։ </w:t>
      </w:r>
    </w:p>
    <w:p w:rsidR="006E5207" w:rsidRPr="00CB59C2" w:rsidRDefault="006E5207" w:rsidP="006E5207">
      <w:pPr>
        <w:pStyle w:val="BodyTextIndent"/>
        <w:spacing w:after="0" w:line="240" w:lineRule="auto"/>
        <w:ind w:firstLine="720"/>
        <w:rPr>
          <w:rFonts w:ascii="GHEA Grapalat" w:hAnsi="GHEA Grapalat" w:cs="Times New Roman"/>
          <w:sz w:val="20"/>
          <w:lang w:val="af-ZA"/>
        </w:rPr>
      </w:pPr>
      <w:r w:rsidRPr="00CB59C2">
        <w:rPr>
          <w:rFonts w:ascii="GHEA Grapalat" w:hAnsi="GHEA Grapalat" w:cs="Times New Roman"/>
          <w:sz w:val="20"/>
          <w:lang w:val="af-ZA"/>
        </w:rPr>
        <w:t xml:space="preserve">Հրավեր չստանալը չի սահմանափակում մասնակցի` սույն ընթացակարգին մասնակցելու իրավունքը։ </w:t>
      </w:r>
    </w:p>
    <w:p w:rsidR="006E5207" w:rsidRPr="00CB59C2" w:rsidRDefault="006E5207" w:rsidP="00521ECD">
      <w:pPr>
        <w:pStyle w:val="BodyTextIndent"/>
        <w:spacing w:after="0" w:line="240" w:lineRule="auto"/>
        <w:ind w:firstLine="720"/>
        <w:rPr>
          <w:rFonts w:ascii="GHEA Grapalat" w:hAnsi="GHEA Grapalat" w:cs="Times New Roman"/>
          <w:sz w:val="20"/>
          <w:lang w:val="af-ZA"/>
        </w:rPr>
      </w:pPr>
      <w:r w:rsidRPr="00CB59C2">
        <w:rPr>
          <w:rFonts w:ascii="GHEA Grapalat" w:hAnsi="GHEA Grapalat" w:cs="Times New Roman"/>
          <w:sz w:val="20"/>
          <w:lang w:val="af-ZA"/>
        </w:rPr>
        <w:t>Սույն ընթացակարգին մասնակցության հայտերն անհրաժեշտ է ներկայացնել</w:t>
      </w:r>
      <w:r w:rsidR="00521ECD" w:rsidRPr="00CB59C2">
        <w:rPr>
          <w:rFonts w:ascii="GHEA Grapalat" w:hAnsi="GHEA Grapalat" w:cs="Times New Roman"/>
          <w:sz w:val="20"/>
          <w:lang w:val="af-ZA"/>
        </w:rPr>
        <w:t xml:space="preserve">ՀՀ Արարատի մարզ </w:t>
      </w:r>
      <w:r w:rsidR="007B1EEB">
        <w:rPr>
          <w:rFonts w:ascii="GHEA Grapalat" w:hAnsi="GHEA Grapalat" w:cs="Times New Roman"/>
          <w:sz w:val="20"/>
          <w:lang w:val="af-ZA"/>
        </w:rPr>
        <w:t>Զանգակատան</w:t>
      </w:r>
      <w:r w:rsidR="00195D48" w:rsidRPr="00CB59C2">
        <w:rPr>
          <w:rFonts w:ascii="GHEA Grapalat" w:hAnsi="GHEA Grapalat" w:cs="Times New Roman"/>
          <w:sz w:val="20"/>
          <w:lang w:val="af-ZA"/>
        </w:rPr>
        <w:t xml:space="preserve"> մանկապարտեզ Հ</w:t>
      </w:r>
      <w:r w:rsidR="00521ECD" w:rsidRPr="00CB59C2">
        <w:rPr>
          <w:rFonts w:ascii="GHEA Grapalat" w:hAnsi="GHEA Grapalat" w:cs="Times New Roman"/>
          <w:sz w:val="20"/>
          <w:lang w:val="af-ZA"/>
        </w:rPr>
        <w:t xml:space="preserve">ՈԱԿ </w:t>
      </w:r>
      <w:r w:rsidR="0050567C" w:rsidRPr="00CB59C2">
        <w:rPr>
          <w:rFonts w:ascii="GHEA Grapalat" w:hAnsi="GHEA Grapalat" w:cs="Times New Roman"/>
          <w:sz w:val="20"/>
          <w:lang w:val="af-ZA"/>
        </w:rPr>
        <w:t xml:space="preserve">Հրաչ և Սյուզեն Թուֆայանների փողոց </w:t>
      </w:r>
      <w:r w:rsidR="007B1EEB">
        <w:rPr>
          <w:rFonts w:ascii="GHEA Grapalat" w:hAnsi="GHEA Grapalat" w:cs="Times New Roman"/>
          <w:sz w:val="20"/>
          <w:lang w:val="af-ZA"/>
        </w:rPr>
        <w:t>2</w:t>
      </w:r>
      <w:r w:rsidR="0050567C" w:rsidRPr="00CB59C2">
        <w:rPr>
          <w:rFonts w:ascii="GHEA Grapalat" w:hAnsi="GHEA Grapalat" w:cs="Times New Roman"/>
          <w:sz w:val="20"/>
          <w:lang w:val="af-ZA"/>
        </w:rPr>
        <w:t xml:space="preserve"> </w:t>
      </w:r>
      <w:r w:rsidRPr="00CB59C2">
        <w:rPr>
          <w:rFonts w:ascii="GHEA Grapalat" w:hAnsi="GHEA Grapalat" w:cs="Times New Roman"/>
          <w:sz w:val="20"/>
          <w:lang w:val="af-ZA"/>
        </w:rPr>
        <w:t xml:space="preserve">հասցեով, փաստաթղթային ձևովմինչև սույն հայտարարության հրապարակման օրվանից հաշված </w:t>
      </w:r>
      <w:r w:rsidR="00521ECD" w:rsidRPr="00CB59C2">
        <w:rPr>
          <w:rFonts w:ascii="GHEA Grapalat" w:hAnsi="GHEA Grapalat" w:cs="Times New Roman"/>
          <w:sz w:val="20"/>
          <w:u w:val="single"/>
          <w:lang w:val="af-ZA"/>
        </w:rPr>
        <w:t>7</w:t>
      </w:r>
      <w:r w:rsidRPr="00CB59C2">
        <w:rPr>
          <w:rFonts w:ascii="GHEA Grapalat" w:hAnsi="GHEA Grapalat" w:cs="Times New Roman"/>
          <w:sz w:val="20"/>
          <w:lang w:val="af-ZA"/>
        </w:rPr>
        <w:t xml:space="preserve">-րդ օրվա ժամը </w:t>
      </w:r>
      <w:r w:rsidR="00521ECD" w:rsidRPr="00CB59C2">
        <w:rPr>
          <w:rFonts w:ascii="GHEA Grapalat" w:hAnsi="GHEA Grapalat" w:cs="Times New Roman"/>
          <w:sz w:val="20"/>
          <w:u w:val="single"/>
          <w:lang w:val="af-ZA"/>
        </w:rPr>
        <w:t>1</w:t>
      </w:r>
      <w:r w:rsidR="00345A6B" w:rsidRPr="00CB59C2">
        <w:rPr>
          <w:rFonts w:ascii="GHEA Grapalat" w:hAnsi="GHEA Grapalat" w:cs="Times New Roman"/>
          <w:sz w:val="20"/>
          <w:u w:val="single"/>
          <w:lang w:val="af-ZA"/>
        </w:rPr>
        <w:t>1</w:t>
      </w:r>
      <w:r w:rsidR="00521ECD" w:rsidRPr="00CB59C2">
        <w:rPr>
          <w:rFonts w:ascii="GHEA Grapalat" w:hAnsi="GHEA Grapalat" w:cs="Times New Roman"/>
          <w:sz w:val="20"/>
          <w:u w:val="single"/>
          <w:lang w:val="af-ZA"/>
        </w:rPr>
        <w:t>;00</w:t>
      </w:r>
      <w:r w:rsidRPr="00CB59C2">
        <w:rPr>
          <w:rFonts w:ascii="GHEA Grapalat" w:hAnsi="GHEA Grapalat" w:cs="Times New Roman"/>
          <w:sz w:val="20"/>
          <w:lang w:val="af-ZA"/>
        </w:rPr>
        <w:t xml:space="preserve">-ը: </w:t>
      </w:r>
    </w:p>
    <w:p w:rsidR="006E5207" w:rsidRPr="00CB59C2" w:rsidRDefault="006E5207" w:rsidP="006E5207">
      <w:pPr>
        <w:pStyle w:val="BodyTextIndent"/>
        <w:spacing w:after="0" w:line="240" w:lineRule="auto"/>
        <w:ind w:firstLine="708"/>
        <w:rPr>
          <w:rFonts w:ascii="GHEA Grapalat" w:hAnsi="GHEA Grapalat" w:cs="Times New Roman"/>
          <w:sz w:val="20"/>
          <w:lang w:val="af-ZA"/>
        </w:rPr>
      </w:pPr>
      <w:r w:rsidRPr="00CB59C2">
        <w:rPr>
          <w:rFonts w:ascii="GHEA Grapalat" w:hAnsi="GHEA Grapalat" w:cs="Times New Roman"/>
          <w:sz w:val="20"/>
          <w:lang w:val="af-ZA"/>
        </w:rPr>
        <w:t xml:space="preserve">Հայտերը, հայերենից բացի, կարող են ներկայացվել նաև անգլերեն կամ ռուսերեն: </w:t>
      </w:r>
    </w:p>
    <w:p w:rsidR="006E5207" w:rsidRPr="00CB59C2" w:rsidRDefault="006E5207" w:rsidP="006E5207">
      <w:pPr>
        <w:pStyle w:val="BodyTextIndent"/>
        <w:spacing w:after="0" w:line="240" w:lineRule="auto"/>
        <w:ind w:firstLine="708"/>
        <w:rPr>
          <w:rFonts w:ascii="GHEA Grapalat" w:hAnsi="GHEA Grapalat" w:cs="Times New Roman"/>
          <w:sz w:val="20"/>
          <w:lang w:val="af-ZA"/>
        </w:rPr>
      </w:pPr>
      <w:r w:rsidRPr="00CB59C2">
        <w:rPr>
          <w:rFonts w:ascii="GHEA Grapalat" w:hAnsi="GHEA Grapalat" w:cs="Times New Roman"/>
          <w:sz w:val="20"/>
          <w:lang w:val="af-ZA"/>
        </w:rPr>
        <w:t xml:space="preserve">Հայտերի բացումը տեղի կունենա </w:t>
      </w:r>
      <w:r w:rsidR="00195D48" w:rsidRPr="00CB59C2">
        <w:rPr>
          <w:rFonts w:ascii="GHEA Grapalat" w:hAnsi="GHEA Grapalat" w:cs="Times New Roman"/>
          <w:sz w:val="20"/>
          <w:lang w:val="af-ZA"/>
        </w:rPr>
        <w:t xml:space="preserve">ՀՀ Արարատի մարզ </w:t>
      </w:r>
      <w:r w:rsidR="00C704F1" w:rsidRPr="00CB59C2">
        <w:rPr>
          <w:rFonts w:ascii="GHEA Grapalat" w:hAnsi="GHEA Grapalat" w:cs="Times New Roman"/>
          <w:sz w:val="20"/>
          <w:lang w:val="af-ZA"/>
        </w:rPr>
        <w:t>Զանգակատան</w:t>
      </w:r>
      <w:r w:rsidR="00195D48" w:rsidRPr="00CB59C2">
        <w:rPr>
          <w:rFonts w:ascii="GHEA Grapalat" w:hAnsi="GHEA Grapalat" w:cs="Times New Roman"/>
          <w:sz w:val="20"/>
          <w:lang w:val="af-ZA"/>
        </w:rPr>
        <w:t xml:space="preserve"> մանկապարտեզ ՀՈԱԿ </w:t>
      </w:r>
      <w:r w:rsidR="00C704F1" w:rsidRPr="00CB59C2">
        <w:rPr>
          <w:rFonts w:ascii="GHEA Grapalat" w:hAnsi="GHEA Grapalat" w:cs="Times New Roman"/>
          <w:sz w:val="20"/>
          <w:lang w:val="af-ZA"/>
        </w:rPr>
        <w:t xml:space="preserve">Հրաչ և Սյուզեն Թուֆայանների փողոց  2 </w:t>
      </w:r>
      <w:r w:rsidR="00195D48" w:rsidRPr="00CB59C2">
        <w:rPr>
          <w:rFonts w:ascii="GHEA Grapalat" w:hAnsi="GHEA Grapalat" w:cs="Times New Roman"/>
          <w:sz w:val="20"/>
          <w:lang w:val="af-ZA"/>
        </w:rPr>
        <w:t xml:space="preserve"> </w:t>
      </w:r>
      <w:r w:rsidRPr="00CB59C2">
        <w:rPr>
          <w:rFonts w:ascii="GHEA Grapalat" w:hAnsi="GHEA Grapalat" w:cs="Times New Roman"/>
          <w:sz w:val="20"/>
          <w:lang w:val="af-ZA"/>
        </w:rPr>
        <w:t xml:space="preserve">հասցեում,  « </w:t>
      </w:r>
      <w:r w:rsidR="00521ECD" w:rsidRPr="00CB59C2">
        <w:rPr>
          <w:rFonts w:ascii="GHEA Grapalat" w:hAnsi="GHEA Grapalat" w:cs="Times New Roman"/>
          <w:sz w:val="20"/>
          <w:lang w:val="af-ZA"/>
        </w:rPr>
        <w:t>2019թ » «դեկտեմբերի» «</w:t>
      </w:r>
      <w:r w:rsidR="00DF57F2">
        <w:rPr>
          <w:rFonts w:ascii="GHEA Grapalat" w:hAnsi="GHEA Grapalat" w:cs="Times New Roman"/>
          <w:sz w:val="20"/>
          <w:lang w:val="af-ZA"/>
        </w:rPr>
        <w:t>17</w:t>
      </w:r>
      <w:r w:rsidRPr="00CB59C2">
        <w:rPr>
          <w:rFonts w:ascii="GHEA Grapalat" w:hAnsi="GHEA Grapalat" w:cs="Times New Roman"/>
          <w:sz w:val="20"/>
          <w:lang w:val="af-ZA"/>
        </w:rPr>
        <w:t>» -ին ժամը</w:t>
      </w:r>
      <w:r w:rsidR="00521ECD" w:rsidRPr="00CB59C2">
        <w:rPr>
          <w:rFonts w:ascii="GHEA Grapalat" w:hAnsi="GHEA Grapalat" w:cs="Times New Roman"/>
          <w:sz w:val="20"/>
          <w:lang w:val="af-ZA"/>
        </w:rPr>
        <w:t xml:space="preserve"> 1</w:t>
      </w:r>
      <w:r w:rsidR="00345A6B" w:rsidRPr="00CB59C2">
        <w:rPr>
          <w:rFonts w:ascii="GHEA Grapalat" w:hAnsi="GHEA Grapalat" w:cs="Times New Roman"/>
          <w:sz w:val="20"/>
          <w:lang w:val="af-ZA"/>
        </w:rPr>
        <w:t>1</w:t>
      </w:r>
      <w:r w:rsidR="00521ECD" w:rsidRPr="00CB59C2">
        <w:rPr>
          <w:rFonts w:ascii="GHEA Grapalat" w:hAnsi="GHEA Grapalat" w:cs="Times New Roman"/>
          <w:sz w:val="20"/>
          <w:lang w:val="af-ZA"/>
        </w:rPr>
        <w:t>;00</w:t>
      </w:r>
      <w:r w:rsidRPr="00CB59C2">
        <w:rPr>
          <w:rFonts w:ascii="GHEA Grapalat" w:hAnsi="GHEA Grapalat" w:cs="Times New Roman"/>
          <w:sz w:val="20"/>
          <w:lang w:val="af-ZA"/>
        </w:rPr>
        <w:t xml:space="preserve">_-ին։   </w:t>
      </w:r>
    </w:p>
    <w:p w:rsidR="006E5207" w:rsidRPr="00CB59C2" w:rsidRDefault="006E5207" w:rsidP="006E5207">
      <w:pPr>
        <w:pStyle w:val="BodyTextIndent"/>
        <w:spacing w:after="0" w:line="240" w:lineRule="auto"/>
        <w:ind w:firstLine="720"/>
        <w:rPr>
          <w:rFonts w:ascii="GHEA Grapalat" w:hAnsi="GHEA Grapalat" w:cs="Times New Roman"/>
          <w:sz w:val="20"/>
          <w:lang w:val="af-ZA"/>
        </w:rPr>
      </w:pPr>
      <w:r w:rsidRPr="00CB59C2">
        <w:rPr>
          <w:rFonts w:ascii="GHEA Grapalat" w:hAnsi="GHEA Grapalat" w:cs="Times New Roman"/>
          <w:sz w:val="20"/>
          <w:lang w:val="af-ZA"/>
        </w:rPr>
        <w:t xml:space="preserve">Սույն ընթացակարգի վերաբերյալ բողոքները պետք է ներկայացնել գնումների հետ կապված բողոքներ քննող անձին` ք. Երևան, Մելիք-Ադամյան փող. 1  հասցեով։ Բողոքարկումն իրականացվում է սույն մրցույթի հրավերով սահմանված կարգով։ Բողոքը ներկայացնելու համար պահանջվում է վճար` 30 000 (երեսուն հազար) ՀՀ դրամի չափով, որը պետք է փոխանցվի Հայաստանի Հանրապետության ֆինանսների նախարարության անվամբ բացված «900008000482» գանձապետական հաշվեհամարին: </w:t>
      </w:r>
    </w:p>
    <w:p w:rsidR="006E5207" w:rsidRPr="00CB59C2" w:rsidRDefault="006E5207" w:rsidP="006E5207">
      <w:pPr>
        <w:pStyle w:val="BodyTextIndent"/>
        <w:spacing w:after="0" w:line="240" w:lineRule="auto"/>
        <w:ind w:firstLine="720"/>
        <w:rPr>
          <w:rFonts w:ascii="GHEA Grapalat" w:hAnsi="GHEA Grapalat" w:cs="Times New Roman"/>
          <w:sz w:val="20"/>
          <w:lang w:val="af-ZA"/>
        </w:rPr>
      </w:pPr>
      <w:r w:rsidRPr="00CB59C2">
        <w:rPr>
          <w:rFonts w:ascii="GHEA Grapalat" w:hAnsi="GHEA Grapalat" w:cs="Times New Roman"/>
          <w:sz w:val="20"/>
          <w:lang w:val="af-ZA"/>
        </w:rPr>
        <w:t>Սույն հայտարարության հետ կապված լրացուցիչ տեղեկություններ ստանալու համար կարող եք դիմել գնահատող հանձնաժողովի քարտուղար `</w:t>
      </w:r>
      <w:r w:rsidR="00C704F1" w:rsidRPr="00CB59C2">
        <w:rPr>
          <w:rFonts w:ascii="GHEA Grapalat" w:hAnsi="GHEA Grapalat" w:cs="Times New Roman"/>
          <w:sz w:val="20"/>
          <w:u w:val="single"/>
          <w:lang w:val="af-ZA"/>
        </w:rPr>
        <w:t>Ս.Գրիգորյանին</w:t>
      </w:r>
    </w:p>
    <w:p w:rsidR="006E5207" w:rsidRPr="00CB59C2" w:rsidRDefault="006E5207" w:rsidP="006E5207">
      <w:pPr>
        <w:pStyle w:val="BodyTextIndent"/>
        <w:spacing w:after="0" w:line="240" w:lineRule="auto"/>
        <w:ind w:firstLine="0"/>
        <w:rPr>
          <w:rFonts w:ascii="GHEA Grapalat" w:hAnsi="GHEA Grapalat" w:cs="Times New Roman"/>
          <w:sz w:val="20"/>
          <w:lang w:val="af-ZA"/>
        </w:rPr>
      </w:pPr>
      <w:r w:rsidRPr="00CB59C2">
        <w:rPr>
          <w:rFonts w:ascii="GHEA Grapalat" w:hAnsi="GHEA Grapalat" w:cs="Times New Roman"/>
          <w:sz w:val="20"/>
          <w:lang w:val="af-ZA"/>
        </w:rPr>
        <w:tab/>
      </w:r>
      <w:r w:rsidRPr="00CB59C2">
        <w:rPr>
          <w:rFonts w:ascii="GHEA Grapalat" w:hAnsi="GHEA Grapalat" w:cs="Times New Roman"/>
          <w:sz w:val="20"/>
          <w:lang w:val="af-ZA"/>
        </w:rPr>
        <w:tab/>
      </w:r>
      <w:r w:rsidRPr="00CB59C2">
        <w:rPr>
          <w:rFonts w:ascii="GHEA Grapalat" w:hAnsi="GHEA Grapalat" w:cs="Times New Roman"/>
          <w:sz w:val="20"/>
          <w:lang w:val="af-ZA"/>
        </w:rPr>
        <w:tab/>
      </w:r>
      <w:r w:rsidRPr="00CB59C2">
        <w:rPr>
          <w:rFonts w:ascii="GHEA Grapalat" w:hAnsi="GHEA Grapalat" w:cs="Times New Roman"/>
          <w:sz w:val="20"/>
          <w:lang w:val="af-ZA"/>
        </w:rPr>
        <w:tab/>
      </w:r>
      <w:r w:rsidRPr="00CB59C2">
        <w:rPr>
          <w:rFonts w:ascii="GHEA Grapalat" w:hAnsi="GHEA Grapalat" w:cs="Times New Roman"/>
          <w:sz w:val="20"/>
          <w:lang w:val="af-ZA"/>
        </w:rPr>
        <w:tab/>
      </w:r>
    </w:p>
    <w:p w:rsidR="00521ECD" w:rsidRPr="00CB59C2" w:rsidRDefault="00521ECD" w:rsidP="00521ECD">
      <w:pPr>
        <w:pStyle w:val="BodyTextIndent"/>
        <w:spacing w:after="0" w:line="240" w:lineRule="auto"/>
        <w:rPr>
          <w:rFonts w:ascii="GHEA Grapalat" w:hAnsi="GHEA Grapalat"/>
          <w:sz w:val="20"/>
          <w:szCs w:val="20"/>
          <w:u w:val="single"/>
          <w:lang w:val="af-ZA"/>
        </w:rPr>
      </w:pPr>
      <w:r w:rsidRPr="00CB59C2">
        <w:rPr>
          <w:rFonts w:ascii="GHEA Grapalat" w:hAnsi="GHEA Grapalat"/>
          <w:sz w:val="20"/>
          <w:szCs w:val="20"/>
          <w:lang w:val="af-ZA"/>
        </w:rPr>
        <w:t xml:space="preserve">Հեռախոս </w:t>
      </w:r>
      <w:r w:rsidRPr="00CB59C2">
        <w:rPr>
          <w:rFonts w:ascii="GHEA Grapalat" w:hAnsi="GHEA Grapalat"/>
          <w:sz w:val="20"/>
          <w:szCs w:val="20"/>
          <w:u w:val="single"/>
          <w:lang w:val="af-ZA"/>
        </w:rPr>
        <w:t>09</w:t>
      </w:r>
      <w:r w:rsidR="00C704F1" w:rsidRPr="00CB59C2">
        <w:rPr>
          <w:rFonts w:ascii="GHEA Grapalat" w:hAnsi="GHEA Grapalat"/>
          <w:sz w:val="20"/>
          <w:szCs w:val="20"/>
          <w:u w:val="single"/>
          <w:lang w:val="af-ZA"/>
        </w:rPr>
        <w:t>4005190</w:t>
      </w:r>
    </w:p>
    <w:p w:rsidR="00521ECD" w:rsidRPr="00CB59C2" w:rsidRDefault="00521ECD" w:rsidP="00521ECD">
      <w:pPr>
        <w:pStyle w:val="BodyTextIndent"/>
        <w:spacing w:after="0" w:line="240" w:lineRule="auto"/>
        <w:jc w:val="center"/>
        <w:rPr>
          <w:rFonts w:ascii="GHEA Grapalat" w:hAnsi="GHEA Grapalat"/>
          <w:sz w:val="20"/>
          <w:szCs w:val="20"/>
          <w:lang w:val="af-ZA"/>
        </w:rPr>
      </w:pPr>
      <w:r w:rsidRPr="00CB59C2">
        <w:rPr>
          <w:rFonts w:ascii="GHEA Grapalat" w:hAnsi="GHEA Grapalat"/>
          <w:sz w:val="20"/>
          <w:szCs w:val="20"/>
          <w:lang w:val="af-ZA"/>
        </w:rPr>
        <w:t xml:space="preserve">Էլ. փոստ </w:t>
      </w:r>
      <w:r w:rsidR="00C704F1" w:rsidRPr="00CB59C2">
        <w:rPr>
          <w:rFonts w:ascii="GHEA Grapalat" w:hAnsi="GHEA Grapalat"/>
          <w:sz w:val="20"/>
          <w:szCs w:val="20"/>
          <w:lang w:val="af-ZA"/>
        </w:rPr>
        <w:t>Grigoryan-Simon</w:t>
      </w:r>
      <w:r w:rsidR="00540B62" w:rsidRPr="00CB59C2">
        <w:rPr>
          <w:rFonts w:ascii="GHEA Grapalat" w:hAnsi="GHEA Grapalat"/>
          <w:sz w:val="20"/>
          <w:szCs w:val="20"/>
          <w:lang w:val="af-ZA"/>
        </w:rPr>
        <w:t xml:space="preserve"> @mail.ru</w:t>
      </w:r>
      <w:hyperlink r:id="rId8" w:history="1"/>
    </w:p>
    <w:p w:rsidR="00521ECD" w:rsidRPr="00CB59C2" w:rsidRDefault="00521ECD" w:rsidP="00521ECD">
      <w:pPr>
        <w:jc w:val="center"/>
        <w:rPr>
          <w:rFonts w:ascii="GHEA Grapalat" w:hAnsi="GHEA Grapalat" w:cs="Times Armenian"/>
          <w:i/>
          <w:sz w:val="20"/>
          <w:szCs w:val="20"/>
          <w:lang w:val="af-ZA"/>
        </w:rPr>
      </w:pPr>
      <w:r w:rsidRPr="00CB59C2">
        <w:rPr>
          <w:rFonts w:ascii="GHEA Grapalat" w:hAnsi="GHEA Grapalat" w:cs="Times Armenian"/>
          <w:i/>
          <w:sz w:val="20"/>
          <w:szCs w:val="20"/>
          <w:lang w:val="af-ZA"/>
        </w:rPr>
        <w:t xml:space="preserve">Պատվիրատու   </w:t>
      </w:r>
      <w:r w:rsidRPr="00CB59C2">
        <w:rPr>
          <w:rFonts w:ascii="GHEA Grapalat" w:hAnsi="GHEA Grapalat"/>
          <w:i/>
          <w:sz w:val="20"/>
          <w:szCs w:val="20"/>
          <w:lang w:val="af-ZA"/>
        </w:rPr>
        <w:t>&lt;&lt;</w:t>
      </w:r>
      <w:r w:rsidR="00195D48" w:rsidRPr="00CB59C2">
        <w:rPr>
          <w:rFonts w:ascii="GHEA Grapalat" w:hAnsi="GHEA Grapalat"/>
          <w:i/>
          <w:sz w:val="20"/>
          <w:lang w:val="af-ZA"/>
        </w:rPr>
        <w:t xml:space="preserve">ՀՀ Արարատի մարզ </w:t>
      </w:r>
      <w:r w:rsidR="00C704F1" w:rsidRPr="00CB59C2">
        <w:rPr>
          <w:rFonts w:ascii="GHEA Grapalat" w:hAnsi="GHEA Grapalat"/>
          <w:i/>
          <w:sz w:val="20"/>
          <w:lang w:val="af-ZA"/>
        </w:rPr>
        <w:t>Զանգակատան</w:t>
      </w:r>
      <w:r w:rsidR="00195D48" w:rsidRPr="00CB59C2">
        <w:rPr>
          <w:rFonts w:ascii="GHEA Grapalat" w:hAnsi="GHEA Grapalat"/>
          <w:i/>
          <w:sz w:val="20"/>
          <w:lang w:val="af-ZA"/>
        </w:rPr>
        <w:t xml:space="preserve"> մանկապարտեզ ՀՈԱԿ </w:t>
      </w:r>
    </w:p>
    <w:p w:rsidR="006E5207" w:rsidRPr="00CB59C2" w:rsidRDefault="006E5207" w:rsidP="00521ECD">
      <w:pPr>
        <w:pStyle w:val="BodyTextIndent"/>
        <w:spacing w:after="0" w:line="240" w:lineRule="auto"/>
        <w:ind w:firstLine="720"/>
        <w:jc w:val="center"/>
        <w:rPr>
          <w:rFonts w:ascii="GHEA Grapalat" w:hAnsi="GHEA Grapalat" w:cs="Sylfaen"/>
          <w:b/>
          <w:lang w:val="af-ZA"/>
        </w:rPr>
      </w:pPr>
    </w:p>
    <w:p w:rsidR="006E5207" w:rsidRDefault="006E5207" w:rsidP="006B258B">
      <w:pPr>
        <w:pStyle w:val="BodyText"/>
        <w:ind w:right="-7"/>
        <w:rPr>
          <w:rFonts w:ascii="GHEA Grapalat" w:hAnsi="GHEA Grapalat" w:cs="Sylfaen"/>
          <w:i/>
          <w:sz w:val="22"/>
          <w:lang w:val="af-ZA"/>
        </w:rPr>
      </w:pPr>
    </w:p>
    <w:p w:rsidR="00195D48" w:rsidRDefault="00195D48" w:rsidP="006B258B">
      <w:pPr>
        <w:ind w:left="1404" w:firstLine="720"/>
        <w:jc w:val="right"/>
        <w:rPr>
          <w:rFonts w:ascii="GHEA Grapalat" w:hAnsi="GHEA Grapalat"/>
          <w:sz w:val="20"/>
          <w:szCs w:val="20"/>
          <w:lang w:val="af-ZA"/>
        </w:rPr>
      </w:pPr>
    </w:p>
    <w:p w:rsidR="00195D48" w:rsidRDefault="00195D48" w:rsidP="006B258B">
      <w:pPr>
        <w:ind w:left="1404" w:firstLine="720"/>
        <w:jc w:val="right"/>
        <w:rPr>
          <w:rFonts w:ascii="GHEA Grapalat" w:hAnsi="GHEA Grapalat"/>
          <w:sz w:val="20"/>
          <w:szCs w:val="20"/>
          <w:lang w:val="af-ZA"/>
        </w:rPr>
      </w:pPr>
    </w:p>
    <w:p w:rsidR="00195D48" w:rsidRDefault="00195D48" w:rsidP="006B258B">
      <w:pPr>
        <w:ind w:left="1404" w:firstLine="720"/>
        <w:jc w:val="right"/>
        <w:rPr>
          <w:rFonts w:ascii="GHEA Grapalat" w:hAnsi="GHEA Grapalat"/>
          <w:sz w:val="20"/>
          <w:szCs w:val="20"/>
          <w:lang w:val="af-ZA"/>
        </w:rPr>
      </w:pPr>
    </w:p>
    <w:p w:rsidR="006B258B" w:rsidRPr="006B258B" w:rsidRDefault="006B258B" w:rsidP="006B258B">
      <w:pPr>
        <w:ind w:left="1404" w:firstLine="720"/>
        <w:jc w:val="right"/>
        <w:rPr>
          <w:rFonts w:ascii="GHEA Grapalat" w:hAnsi="GHEA Grapalat"/>
          <w:sz w:val="20"/>
          <w:szCs w:val="20"/>
          <w:lang w:val="af-ZA"/>
        </w:rPr>
      </w:pPr>
      <w:r w:rsidRPr="006B258B">
        <w:rPr>
          <w:rFonts w:ascii="GHEA Grapalat" w:hAnsi="GHEA Grapalat"/>
          <w:sz w:val="20"/>
          <w:szCs w:val="20"/>
          <w:lang w:val="af-ZA"/>
        </w:rPr>
        <w:lastRenderedPageBreak/>
        <w:t xml:space="preserve">Annex No. </w:t>
      </w:r>
      <w:r w:rsidRPr="00D45C73">
        <w:rPr>
          <w:rFonts w:ascii="GHEA Grapalat" w:hAnsi="GHEA Grapalat"/>
          <w:sz w:val="20"/>
          <w:szCs w:val="20"/>
          <w:lang w:val="af-ZA"/>
        </w:rPr>
        <w:t>7</w:t>
      </w:r>
    </w:p>
    <w:p w:rsidR="006B258B" w:rsidRPr="006B258B" w:rsidRDefault="006B258B" w:rsidP="006B258B">
      <w:pPr>
        <w:ind w:left="1404" w:firstLine="720"/>
        <w:jc w:val="right"/>
        <w:rPr>
          <w:rFonts w:ascii="GHEA Grapalat" w:hAnsi="GHEA Grapalat"/>
          <w:sz w:val="20"/>
          <w:szCs w:val="20"/>
          <w:lang w:val="af-ZA"/>
        </w:rPr>
      </w:pPr>
      <w:r w:rsidRPr="006B258B">
        <w:rPr>
          <w:rFonts w:ascii="GHEA Grapalat" w:hAnsi="GHEA Grapalat"/>
          <w:sz w:val="20"/>
          <w:szCs w:val="20"/>
          <w:lang w:val="af-ZA"/>
        </w:rPr>
        <w:t>Minister of Finance of the Republic of Armenia</w:t>
      </w:r>
    </w:p>
    <w:p w:rsidR="006B258B" w:rsidRPr="006B258B" w:rsidRDefault="006B258B" w:rsidP="006B258B">
      <w:pPr>
        <w:ind w:left="1404" w:firstLine="720"/>
        <w:jc w:val="right"/>
        <w:rPr>
          <w:rFonts w:ascii="GHEA Grapalat" w:hAnsi="GHEA Grapalat"/>
          <w:sz w:val="20"/>
          <w:szCs w:val="20"/>
          <w:lang w:val="af-ZA"/>
        </w:rPr>
      </w:pPr>
      <w:r w:rsidRPr="00D45C73">
        <w:rPr>
          <w:rFonts w:ascii="GHEA Grapalat" w:hAnsi="GHEA Grapalat"/>
          <w:sz w:val="20"/>
          <w:szCs w:val="20"/>
          <w:lang w:val="af-ZA"/>
        </w:rPr>
        <w:t xml:space="preserve">No. 597-A of </w:t>
      </w:r>
      <w:r w:rsidRPr="00FA1819">
        <w:rPr>
          <w:rFonts w:ascii="GHEA Grapalat" w:hAnsi="GHEA Grapalat"/>
          <w:sz w:val="20"/>
          <w:szCs w:val="20"/>
        </w:rPr>
        <w:t xml:space="preserve"> november </w:t>
      </w:r>
      <w:r w:rsidRPr="00D45C73">
        <w:rPr>
          <w:rFonts w:ascii="GHEA Grapalat" w:hAnsi="GHEA Grapalat"/>
          <w:sz w:val="20"/>
          <w:szCs w:val="20"/>
          <w:lang w:val="af-ZA"/>
        </w:rPr>
        <w:t xml:space="preserve"> 04, 2019</w:t>
      </w:r>
    </w:p>
    <w:p w:rsidR="006B258B" w:rsidRPr="00FA1819" w:rsidRDefault="006B258B" w:rsidP="006B258B">
      <w:pPr>
        <w:ind w:firstLine="720"/>
        <w:jc w:val="center"/>
        <w:rPr>
          <w:rFonts w:ascii="GHEA Grapalat" w:hAnsi="GHEA Grapalat"/>
          <w:sz w:val="20"/>
          <w:szCs w:val="20"/>
        </w:rPr>
      </w:pPr>
    </w:p>
    <w:p w:rsidR="006B258B" w:rsidRPr="006B258B" w:rsidRDefault="006B258B" w:rsidP="006B258B">
      <w:pPr>
        <w:ind w:firstLine="720"/>
        <w:jc w:val="center"/>
        <w:rPr>
          <w:rFonts w:ascii="GHEA Grapalat" w:hAnsi="GHEA Grapalat"/>
          <w:sz w:val="20"/>
          <w:szCs w:val="20"/>
          <w:lang w:val="en-AU"/>
        </w:rPr>
      </w:pPr>
      <w:r w:rsidRPr="006B258B">
        <w:rPr>
          <w:rFonts w:ascii="GHEA Grapalat" w:hAnsi="GHEA Grapalat"/>
          <w:sz w:val="20"/>
          <w:szCs w:val="20"/>
          <w:lang w:val="en-AU"/>
        </w:rPr>
        <w:t>NOTICE</w:t>
      </w:r>
    </w:p>
    <w:p w:rsidR="006B258B" w:rsidRPr="006B258B" w:rsidRDefault="006B258B" w:rsidP="006B258B">
      <w:pPr>
        <w:ind w:firstLine="720"/>
        <w:jc w:val="center"/>
        <w:rPr>
          <w:rFonts w:ascii="GHEA Grapalat" w:hAnsi="GHEA Grapalat"/>
          <w:sz w:val="20"/>
          <w:szCs w:val="20"/>
          <w:lang w:val="en-AU"/>
        </w:rPr>
      </w:pPr>
      <w:r w:rsidRPr="006B258B">
        <w:rPr>
          <w:rFonts w:ascii="GHEA Grapalat" w:hAnsi="GHEA Grapalat"/>
          <w:sz w:val="20"/>
          <w:szCs w:val="20"/>
          <w:lang w:val="en-AU"/>
        </w:rPr>
        <w:t>ON PRICE QUOTATION</w:t>
      </w:r>
    </w:p>
    <w:p w:rsidR="006B258B" w:rsidRPr="004C132A" w:rsidRDefault="006B258B" w:rsidP="006B258B">
      <w:pPr>
        <w:ind w:left="938" w:right="783"/>
        <w:jc w:val="center"/>
        <w:rPr>
          <w:rFonts w:ascii="GHEA Grapalat" w:hAnsi="GHEA Grapalat"/>
          <w:sz w:val="20"/>
          <w:szCs w:val="20"/>
        </w:rPr>
      </w:pPr>
      <w:r w:rsidRPr="004C132A">
        <w:rPr>
          <w:rFonts w:ascii="GHEA Grapalat" w:hAnsi="GHEA Grapalat"/>
          <w:sz w:val="20"/>
          <w:szCs w:val="20"/>
          <w:lang w:val="en-AU"/>
        </w:rPr>
        <w:t xml:space="preserve">This text of the notice is approved by decision of the Price Quotation Commission </w:t>
      </w:r>
      <w:r w:rsidRPr="004C132A">
        <w:rPr>
          <w:rFonts w:ascii="GHEA Grapalat" w:hAnsi="GHEA Grapalat"/>
          <w:i/>
          <w:sz w:val="20"/>
          <w:szCs w:val="20"/>
          <w:lang w:val="en-AU"/>
        </w:rPr>
        <w:t>N</w:t>
      </w:r>
      <w:r w:rsidRPr="004C132A">
        <w:rPr>
          <w:rFonts w:ascii="GHEA Grapalat" w:hAnsi="GHEA Grapalat"/>
          <w:sz w:val="20"/>
          <w:szCs w:val="20"/>
        </w:rPr>
        <w:t>1</w:t>
      </w:r>
      <w:r w:rsidRPr="004C132A">
        <w:rPr>
          <w:rFonts w:ascii="GHEA Grapalat" w:hAnsi="GHEA Grapalat"/>
          <w:sz w:val="20"/>
          <w:szCs w:val="20"/>
          <w:lang w:val="en-AU"/>
        </w:rPr>
        <w:t xml:space="preserve">  of</w:t>
      </w:r>
    </w:p>
    <w:p w:rsidR="006B258B" w:rsidRPr="006B258B" w:rsidRDefault="00CB59C2" w:rsidP="006B258B">
      <w:pPr>
        <w:ind w:left="938" w:right="783"/>
        <w:jc w:val="center"/>
        <w:rPr>
          <w:rFonts w:ascii="GHEA Grapalat" w:hAnsi="GHEA Grapalat"/>
          <w:sz w:val="20"/>
          <w:szCs w:val="20"/>
          <w:lang w:val="en-AU"/>
        </w:rPr>
      </w:pPr>
      <w:r>
        <w:rPr>
          <w:rFonts w:ascii="GHEA Grapalat" w:hAnsi="GHEA Grapalat"/>
          <w:sz w:val="20"/>
          <w:szCs w:val="20"/>
        </w:rPr>
        <w:t>0</w:t>
      </w:r>
      <w:r w:rsidR="00DF57F2">
        <w:rPr>
          <w:rFonts w:ascii="GHEA Grapalat" w:hAnsi="GHEA Grapalat"/>
          <w:sz w:val="20"/>
          <w:szCs w:val="20"/>
        </w:rPr>
        <w:t>6</w:t>
      </w:r>
      <w:r>
        <w:rPr>
          <w:rFonts w:ascii="GHEA Grapalat" w:hAnsi="GHEA Grapalat"/>
          <w:sz w:val="20"/>
          <w:szCs w:val="20"/>
        </w:rPr>
        <w:t>dec</w:t>
      </w:r>
      <w:r w:rsidR="006B258B" w:rsidRPr="004C132A">
        <w:rPr>
          <w:rFonts w:ascii="GHEA Grapalat" w:hAnsi="GHEA Grapalat"/>
          <w:sz w:val="20"/>
          <w:szCs w:val="20"/>
        </w:rPr>
        <w:t xml:space="preserve">ember </w:t>
      </w:r>
      <w:r w:rsidR="006B258B" w:rsidRPr="004C132A">
        <w:rPr>
          <w:rFonts w:ascii="GHEA Grapalat" w:hAnsi="GHEA Grapalat"/>
          <w:sz w:val="20"/>
          <w:szCs w:val="20"/>
          <w:lang w:val="en-AU"/>
        </w:rPr>
        <w:t xml:space="preserve"> of 201</w:t>
      </w:r>
      <w:r w:rsidR="006B258B" w:rsidRPr="004C132A">
        <w:rPr>
          <w:rFonts w:ascii="GHEA Grapalat" w:hAnsi="GHEA Grapalat"/>
          <w:sz w:val="20"/>
          <w:szCs w:val="20"/>
        </w:rPr>
        <w:t>9</w:t>
      </w:r>
    </w:p>
    <w:p w:rsidR="006B258B" w:rsidRPr="00FA1819" w:rsidRDefault="006B258B" w:rsidP="006B258B">
      <w:pPr>
        <w:spacing w:after="160"/>
        <w:ind w:firstLine="720"/>
        <w:jc w:val="center"/>
        <w:rPr>
          <w:rFonts w:ascii="GHEA Grapalat" w:hAnsi="GHEA Grapalat"/>
          <w:sz w:val="20"/>
          <w:szCs w:val="20"/>
        </w:rPr>
      </w:pPr>
    </w:p>
    <w:p w:rsidR="006B258B" w:rsidRPr="002A774C" w:rsidRDefault="006B258B" w:rsidP="006B258B">
      <w:pPr>
        <w:spacing w:after="160"/>
        <w:ind w:firstLine="720"/>
        <w:jc w:val="center"/>
        <w:rPr>
          <w:rFonts w:ascii="GHEA Grapalat" w:hAnsi="GHEA Grapalat"/>
          <w:sz w:val="20"/>
          <w:szCs w:val="20"/>
          <w:u w:val="single"/>
        </w:rPr>
      </w:pPr>
      <w:r w:rsidRPr="006B258B">
        <w:rPr>
          <w:rFonts w:ascii="GHEA Grapalat" w:hAnsi="GHEA Grapalat"/>
          <w:sz w:val="20"/>
          <w:szCs w:val="20"/>
          <w:lang w:val="en-AU"/>
        </w:rPr>
        <w:t xml:space="preserve">Code of the price quotation   </w:t>
      </w:r>
      <w:r w:rsidR="002A774C">
        <w:rPr>
          <w:rFonts w:ascii="GHEA Grapalat" w:hAnsi="GHEA Grapalat"/>
          <w:sz w:val="20"/>
          <w:szCs w:val="20"/>
        </w:rPr>
        <w:t>AM</w:t>
      </w:r>
      <w:r w:rsidR="00EC3CE0">
        <w:rPr>
          <w:rFonts w:ascii="GHEA Grapalat" w:hAnsi="GHEA Grapalat"/>
          <w:sz w:val="20"/>
          <w:szCs w:val="20"/>
        </w:rPr>
        <w:t>Z</w:t>
      </w:r>
      <w:r w:rsidR="002A774C" w:rsidRPr="002A774C">
        <w:rPr>
          <w:rFonts w:ascii="GHEA Grapalat" w:hAnsi="GHEA Grapalat"/>
          <w:sz w:val="20"/>
          <w:szCs w:val="20"/>
        </w:rPr>
        <w:t>HG</w:t>
      </w:r>
      <w:r w:rsidRPr="006B258B">
        <w:rPr>
          <w:rFonts w:ascii="GHEA Grapalat" w:hAnsi="GHEA Grapalat"/>
          <w:sz w:val="20"/>
          <w:szCs w:val="20"/>
        </w:rPr>
        <w:t>-</w:t>
      </w:r>
      <w:r w:rsidRPr="006B258B">
        <w:rPr>
          <w:rFonts w:ascii="GHEA Grapalat" w:hAnsi="GHEA Grapalat"/>
          <w:sz w:val="20"/>
          <w:szCs w:val="20"/>
          <w:lang w:val="en-AU"/>
        </w:rPr>
        <w:t>GHAPDZB</w:t>
      </w:r>
      <w:r w:rsidRPr="006B258B">
        <w:rPr>
          <w:rFonts w:ascii="GHEA Grapalat" w:hAnsi="GHEA Grapalat"/>
          <w:sz w:val="20"/>
          <w:szCs w:val="20"/>
        </w:rPr>
        <w:t>-</w:t>
      </w:r>
      <w:r w:rsidR="00DF57F2">
        <w:rPr>
          <w:rFonts w:ascii="GHEA Grapalat" w:hAnsi="GHEA Grapalat"/>
          <w:sz w:val="20"/>
          <w:szCs w:val="20"/>
        </w:rPr>
        <w:t>20</w:t>
      </w:r>
      <w:r w:rsidRPr="006B258B">
        <w:rPr>
          <w:rFonts w:ascii="GHEA Grapalat" w:hAnsi="GHEA Grapalat"/>
          <w:sz w:val="20"/>
          <w:szCs w:val="20"/>
        </w:rPr>
        <w:t>/</w:t>
      </w:r>
      <w:r w:rsidRPr="00D45C73">
        <w:rPr>
          <w:rFonts w:ascii="GHEA Grapalat" w:hAnsi="GHEA Grapalat"/>
          <w:sz w:val="20"/>
          <w:szCs w:val="20"/>
        </w:rPr>
        <w:t>0</w:t>
      </w:r>
      <w:r w:rsidR="00DF57F2">
        <w:rPr>
          <w:rFonts w:ascii="GHEA Grapalat" w:hAnsi="GHEA Grapalat"/>
          <w:sz w:val="20"/>
          <w:szCs w:val="20"/>
        </w:rPr>
        <w:t>1</w:t>
      </w:r>
    </w:p>
    <w:p w:rsidR="006B258B" w:rsidRPr="006B258B" w:rsidRDefault="002A774C" w:rsidP="006B258B">
      <w:pPr>
        <w:ind w:firstLine="567"/>
        <w:jc w:val="both"/>
        <w:rPr>
          <w:rFonts w:ascii="GHEA Grapalat" w:hAnsi="GHEA Grapalat"/>
          <w:sz w:val="20"/>
          <w:szCs w:val="20"/>
          <w:lang w:val="en-AU"/>
        </w:rPr>
      </w:pPr>
      <w:r>
        <w:rPr>
          <w:rFonts w:ascii="GHEA Grapalat" w:hAnsi="GHEA Grapalat"/>
          <w:sz w:val="20"/>
          <w:szCs w:val="20"/>
          <w:lang w:val="en-AU"/>
        </w:rPr>
        <w:t>The Client: "</w:t>
      </w:r>
      <w:r w:rsidRPr="002A774C">
        <w:rPr>
          <w:rFonts w:ascii="GHEA Grapalat" w:hAnsi="GHEA Grapalat"/>
          <w:sz w:val="20"/>
          <w:szCs w:val="20"/>
        </w:rPr>
        <w:t xml:space="preserve">kindergarden </w:t>
      </w:r>
      <w:r w:rsidR="00EC3CE0">
        <w:rPr>
          <w:rFonts w:ascii="GHEA Grapalat" w:hAnsi="GHEA Grapalat"/>
          <w:sz w:val="20"/>
          <w:szCs w:val="20"/>
        </w:rPr>
        <w:t>Zangakatun</w:t>
      </w:r>
      <w:r>
        <w:rPr>
          <w:rFonts w:ascii="GHEA Grapalat" w:hAnsi="GHEA Grapalat"/>
          <w:sz w:val="20"/>
          <w:szCs w:val="20"/>
          <w:lang w:val="en-AU"/>
        </w:rPr>
        <w:t xml:space="preserve">" of Ararat Marz, </w:t>
      </w:r>
      <w:r w:rsidRPr="002A774C">
        <w:rPr>
          <w:rFonts w:ascii="GHEA Grapalat" w:hAnsi="GHEA Grapalat"/>
          <w:sz w:val="20"/>
          <w:szCs w:val="20"/>
        </w:rPr>
        <w:t>O</w:t>
      </w:r>
      <w:r w:rsidR="006B258B" w:rsidRPr="006B258B">
        <w:rPr>
          <w:rFonts w:ascii="GHEA Grapalat" w:hAnsi="GHEA Grapalat"/>
          <w:sz w:val="20"/>
          <w:szCs w:val="20"/>
          <w:lang w:val="en-AU"/>
        </w:rPr>
        <w:t>NCO, which</w:t>
      </w:r>
      <w:r>
        <w:rPr>
          <w:rFonts w:ascii="GHEA Grapalat" w:hAnsi="GHEA Grapalat"/>
          <w:sz w:val="20"/>
          <w:szCs w:val="20"/>
          <w:lang w:val="en-AU"/>
        </w:rPr>
        <w:t xml:space="preserve"> is located at </w:t>
      </w:r>
      <w:r w:rsidR="00EC3CE0">
        <w:rPr>
          <w:rFonts w:ascii="GHEA Grapalat" w:hAnsi="GHEA Grapalat"/>
          <w:sz w:val="20"/>
          <w:szCs w:val="20"/>
        </w:rPr>
        <w:t>Hrach and Suzen Tufayanner</w:t>
      </w:r>
      <w:r w:rsidRPr="002A774C">
        <w:rPr>
          <w:rFonts w:ascii="GHEA Grapalat" w:hAnsi="GHEA Grapalat"/>
          <w:sz w:val="20"/>
          <w:szCs w:val="20"/>
        </w:rPr>
        <w:t xml:space="preserve"> 2 street </w:t>
      </w:r>
      <w:r w:rsidR="006B258B" w:rsidRPr="006B258B">
        <w:rPr>
          <w:rFonts w:ascii="GHEA Grapalat" w:hAnsi="GHEA Grapalat"/>
          <w:sz w:val="20"/>
          <w:szCs w:val="20"/>
          <w:lang w:val="en-AU"/>
        </w:rPr>
        <w:t>, is locat</w:t>
      </w:r>
      <w:r>
        <w:rPr>
          <w:rFonts w:ascii="GHEA Grapalat" w:hAnsi="GHEA Grapalat"/>
          <w:sz w:val="20"/>
          <w:szCs w:val="20"/>
          <w:lang w:val="en-AU"/>
        </w:rPr>
        <w:t xml:space="preserve">ed in Ararat region, </w:t>
      </w:r>
      <w:r w:rsidR="00EC3CE0">
        <w:rPr>
          <w:rFonts w:ascii="GHEA Grapalat" w:hAnsi="GHEA Grapalat"/>
          <w:sz w:val="20"/>
          <w:szCs w:val="20"/>
        </w:rPr>
        <w:t>Zangakatun</w:t>
      </w:r>
      <w:r w:rsidRPr="002A774C">
        <w:rPr>
          <w:rFonts w:ascii="GHEA Grapalat" w:hAnsi="GHEA Grapalat"/>
          <w:sz w:val="20"/>
          <w:szCs w:val="20"/>
        </w:rPr>
        <w:t xml:space="preserve"> </w:t>
      </w:r>
      <w:r w:rsidR="006B258B" w:rsidRPr="006B258B">
        <w:rPr>
          <w:rFonts w:ascii="GHEA Grapalat" w:hAnsi="GHEA Grapalat"/>
          <w:sz w:val="20"/>
          <w:szCs w:val="20"/>
          <w:lang w:val="en-AU"/>
        </w:rPr>
        <w:t xml:space="preserve"> announces a quiz, which is implemented in one stage.</w:t>
      </w:r>
    </w:p>
    <w:p w:rsidR="006B258B" w:rsidRPr="006B258B" w:rsidRDefault="006B258B" w:rsidP="006B258B">
      <w:pPr>
        <w:ind w:firstLine="567"/>
        <w:jc w:val="both"/>
        <w:rPr>
          <w:rFonts w:ascii="GHEA Grapalat" w:hAnsi="GHEA Grapalat"/>
          <w:sz w:val="20"/>
          <w:szCs w:val="20"/>
          <w:lang w:val="en-AU"/>
        </w:rPr>
      </w:pPr>
      <w:r w:rsidRPr="006B258B">
        <w:rPr>
          <w:rFonts w:ascii="GHEA Grapalat" w:hAnsi="GHEA Grapalat"/>
          <w:sz w:val="20"/>
          <w:szCs w:val="20"/>
          <w:lang w:val="en-AU"/>
        </w:rPr>
        <w:t>The selected bidder will be asked to sign a contract for the supply of foodstuff (hereinafter referred to as the contract).</w:t>
      </w:r>
    </w:p>
    <w:p w:rsidR="006B258B" w:rsidRPr="006B258B" w:rsidRDefault="006B258B" w:rsidP="006B258B">
      <w:pPr>
        <w:ind w:firstLine="567"/>
        <w:jc w:val="both"/>
        <w:rPr>
          <w:rFonts w:ascii="GHEA Grapalat" w:hAnsi="GHEA Grapalat"/>
          <w:sz w:val="20"/>
          <w:szCs w:val="20"/>
          <w:lang w:val="en-AU"/>
        </w:rPr>
      </w:pPr>
      <w:r w:rsidRPr="006B258B">
        <w:rPr>
          <w:rFonts w:ascii="GHEA Grapalat" w:hAnsi="GHEA Grapalat"/>
          <w:sz w:val="20"/>
          <w:szCs w:val="20"/>
          <w:lang w:val="en-AU"/>
        </w:rPr>
        <w:t>According to Article 7 of the Procurement Law, any person, regardless of whether he is a foreign natural person, an organization or a stateless person, has the equal right to participate in this quotation.</w:t>
      </w:r>
    </w:p>
    <w:p w:rsidR="006B258B" w:rsidRPr="006B258B" w:rsidRDefault="006B258B" w:rsidP="006B258B">
      <w:pPr>
        <w:ind w:firstLine="567"/>
        <w:jc w:val="both"/>
        <w:rPr>
          <w:rFonts w:ascii="GHEA Grapalat" w:hAnsi="GHEA Grapalat"/>
          <w:sz w:val="20"/>
          <w:szCs w:val="20"/>
          <w:lang w:val="en-AU"/>
        </w:rPr>
      </w:pPr>
      <w:r w:rsidRPr="006B258B">
        <w:rPr>
          <w:rFonts w:ascii="GHEA Grapalat" w:hAnsi="GHEA Grapalat"/>
          <w:sz w:val="20"/>
          <w:szCs w:val="20"/>
          <w:lang w:val="en-AU"/>
        </w:rPr>
        <w:t>Qualification criteria for persons who are not entitled to participate in a quiz, as well as the qualification criteria for the participants and the documents to be submitted for the evaluation of those criteria are set out at the invitation of this procedure.</w:t>
      </w:r>
    </w:p>
    <w:p w:rsidR="006B258B" w:rsidRPr="006B258B" w:rsidRDefault="006B258B" w:rsidP="006B258B">
      <w:pPr>
        <w:ind w:firstLine="567"/>
        <w:jc w:val="both"/>
        <w:rPr>
          <w:rFonts w:ascii="GHEA Grapalat" w:hAnsi="GHEA Grapalat"/>
          <w:sz w:val="20"/>
          <w:szCs w:val="20"/>
          <w:lang w:val="en-AU"/>
        </w:rPr>
      </w:pPr>
      <w:r w:rsidRPr="006B258B">
        <w:rPr>
          <w:rFonts w:ascii="GHEA Grapalat" w:hAnsi="GHEA Grapalat"/>
          <w:sz w:val="20"/>
          <w:szCs w:val="20"/>
          <w:lang w:val="en-AU"/>
        </w:rPr>
        <w:t>The selected participant is determined by the number of participants who have been awarded a satisfactory bid by the principle of preference for the bidder who submitted the minimum bid.</w:t>
      </w:r>
    </w:p>
    <w:p w:rsidR="006B258B" w:rsidRPr="006B258B" w:rsidRDefault="006B258B" w:rsidP="006B258B">
      <w:pPr>
        <w:ind w:firstLine="567"/>
        <w:jc w:val="both"/>
        <w:rPr>
          <w:rFonts w:ascii="GHEA Grapalat" w:hAnsi="GHEA Grapalat"/>
          <w:sz w:val="20"/>
          <w:szCs w:val="20"/>
          <w:lang w:val="en-AU"/>
        </w:rPr>
      </w:pPr>
      <w:r w:rsidRPr="006B258B">
        <w:rPr>
          <w:rFonts w:ascii="GHEA Grapalat" w:hAnsi="GHEA Grapalat"/>
          <w:sz w:val="20"/>
          <w:szCs w:val="20"/>
          <w:lang w:val="en-AU"/>
        </w:rPr>
        <w:t xml:space="preserve">To receive a quotation you must apply to the customer before </w:t>
      </w:r>
      <w:r w:rsidRPr="006B258B">
        <w:rPr>
          <w:rFonts w:ascii="GHEA Grapalat" w:hAnsi="GHEA Grapalat"/>
          <w:sz w:val="20"/>
          <w:szCs w:val="20"/>
        </w:rPr>
        <w:t>7</w:t>
      </w:r>
      <w:r w:rsidRPr="006B258B">
        <w:rPr>
          <w:rFonts w:ascii="GHEA Grapalat" w:hAnsi="GHEA Grapalat"/>
          <w:sz w:val="20"/>
          <w:szCs w:val="20"/>
          <w:lang w:val="en-AU"/>
        </w:rPr>
        <w:t xml:space="preserve">, starting from the date of publication of this announcement at </w:t>
      </w:r>
      <w:r w:rsidRPr="00D45C73">
        <w:rPr>
          <w:rFonts w:ascii="GHEA Grapalat" w:hAnsi="GHEA Grapalat"/>
          <w:sz w:val="20"/>
          <w:szCs w:val="20"/>
        </w:rPr>
        <w:t>1</w:t>
      </w:r>
      <w:r w:rsidR="00345A6B">
        <w:rPr>
          <w:rFonts w:ascii="GHEA Grapalat" w:hAnsi="GHEA Grapalat"/>
          <w:sz w:val="20"/>
          <w:szCs w:val="20"/>
        </w:rPr>
        <w:t>1</w:t>
      </w:r>
      <w:r w:rsidRPr="00D45C73">
        <w:rPr>
          <w:rFonts w:ascii="GHEA Grapalat" w:hAnsi="GHEA Grapalat"/>
          <w:sz w:val="20"/>
          <w:szCs w:val="20"/>
        </w:rPr>
        <w:t>;00</w:t>
      </w:r>
      <w:r w:rsidRPr="006B258B">
        <w:rPr>
          <w:rFonts w:ascii="GHEA Grapalat" w:hAnsi="GHEA Grapalat"/>
          <w:sz w:val="20"/>
          <w:szCs w:val="20"/>
          <w:lang w:val="en-AU"/>
        </w:rPr>
        <w:t xml:space="preserve">. In order to receive an invitation in writing, the Client must submit a written application. The Client shall provide paper-based invoices of  on the first working day following such request. </w:t>
      </w:r>
    </w:p>
    <w:p w:rsidR="006B258B" w:rsidRPr="006B258B" w:rsidRDefault="006B258B" w:rsidP="006B258B">
      <w:pPr>
        <w:ind w:firstLine="567"/>
        <w:jc w:val="both"/>
        <w:rPr>
          <w:rFonts w:ascii="GHEA Grapalat" w:hAnsi="GHEA Grapalat"/>
          <w:sz w:val="20"/>
          <w:szCs w:val="20"/>
          <w:lang w:val="en-AU"/>
        </w:rPr>
      </w:pPr>
      <w:r w:rsidRPr="006B258B">
        <w:rPr>
          <w:rFonts w:ascii="GHEA Grapalat" w:hAnsi="GHEA Grapalat"/>
          <w:sz w:val="20"/>
          <w:szCs w:val="20"/>
          <w:lang w:val="en-AU"/>
        </w:rPr>
        <w:t>In the case of a request for electronic invitation, the customer shall provide the invitation free of charge within the business day following the day of receiving the electronic application.</w:t>
      </w:r>
    </w:p>
    <w:p w:rsidR="006B258B" w:rsidRPr="006B258B" w:rsidRDefault="006B258B" w:rsidP="006B258B">
      <w:pPr>
        <w:ind w:firstLine="567"/>
        <w:jc w:val="both"/>
        <w:rPr>
          <w:rFonts w:ascii="GHEA Grapalat" w:hAnsi="GHEA Grapalat"/>
          <w:sz w:val="20"/>
          <w:szCs w:val="20"/>
          <w:lang w:val="en-AU"/>
        </w:rPr>
      </w:pPr>
      <w:r w:rsidRPr="006B258B">
        <w:rPr>
          <w:rFonts w:ascii="GHEA Grapalat" w:hAnsi="GHEA Grapalat"/>
          <w:sz w:val="20"/>
          <w:szCs w:val="20"/>
          <w:lang w:val="en-AU"/>
        </w:rPr>
        <w:t>Not receiving an invitation does not restrict the participant's right to participate in this procedure.</w:t>
      </w:r>
    </w:p>
    <w:p w:rsidR="006B258B" w:rsidRPr="006B258B" w:rsidRDefault="006B258B" w:rsidP="006B258B">
      <w:pPr>
        <w:ind w:firstLine="567"/>
        <w:jc w:val="both"/>
        <w:rPr>
          <w:rFonts w:ascii="GHEA Grapalat" w:hAnsi="GHEA Grapalat"/>
          <w:sz w:val="20"/>
          <w:szCs w:val="20"/>
          <w:lang w:val="en-AU"/>
        </w:rPr>
      </w:pPr>
      <w:r w:rsidRPr="006B258B">
        <w:rPr>
          <w:rFonts w:ascii="GHEA Grapalat" w:hAnsi="GHEA Grapalat"/>
          <w:sz w:val="20"/>
          <w:szCs w:val="20"/>
          <w:lang w:val="en-AU"/>
        </w:rPr>
        <w:t xml:space="preserve">Quotation queries must be submitted to Ararat marz. </w:t>
      </w:r>
      <w:r w:rsidR="00EC3CE0" w:rsidRPr="006B258B">
        <w:rPr>
          <w:rFonts w:ascii="GHEA Grapalat" w:hAnsi="GHEA Grapalat"/>
          <w:sz w:val="20"/>
          <w:szCs w:val="20"/>
          <w:lang w:val="en-AU"/>
        </w:rPr>
        <w:t>W</w:t>
      </w:r>
      <w:r w:rsidRPr="006B258B">
        <w:rPr>
          <w:rFonts w:ascii="GHEA Grapalat" w:hAnsi="GHEA Grapalat"/>
          <w:sz w:val="20"/>
          <w:szCs w:val="20"/>
          <w:lang w:val="en-AU"/>
        </w:rPr>
        <w:t>ilaj</w:t>
      </w:r>
      <w:r w:rsidR="00EC3CE0">
        <w:rPr>
          <w:rFonts w:ascii="GHEA Grapalat" w:hAnsi="GHEA Grapalat"/>
          <w:sz w:val="20"/>
          <w:szCs w:val="20"/>
          <w:lang w:val="en-AU"/>
        </w:rPr>
        <w:t xml:space="preserve"> </w:t>
      </w:r>
      <w:r w:rsidR="00EC3CE0">
        <w:rPr>
          <w:rFonts w:ascii="GHEA Grapalat" w:hAnsi="GHEA Grapalat"/>
          <w:sz w:val="20"/>
          <w:szCs w:val="20"/>
        </w:rPr>
        <w:t>Zangakatun</w:t>
      </w:r>
      <w:r w:rsidR="00B001A1">
        <w:rPr>
          <w:rFonts w:ascii="GHEA Grapalat" w:hAnsi="GHEA Grapalat"/>
          <w:sz w:val="20"/>
          <w:szCs w:val="20"/>
          <w:lang w:val="en-AU"/>
        </w:rPr>
        <w:t xml:space="preserve">, </w:t>
      </w:r>
      <w:r w:rsidR="002A774C" w:rsidRPr="002A774C">
        <w:rPr>
          <w:rFonts w:ascii="GHEA Grapalat" w:hAnsi="GHEA Grapalat"/>
          <w:sz w:val="20"/>
          <w:szCs w:val="20"/>
        </w:rPr>
        <w:t xml:space="preserve">kindergarden ONCOIsakov </w:t>
      </w:r>
      <w:r w:rsidRPr="006B258B">
        <w:rPr>
          <w:rFonts w:ascii="GHEA Grapalat" w:hAnsi="GHEA Grapalat"/>
          <w:sz w:val="20"/>
          <w:szCs w:val="20"/>
          <w:lang w:val="en-AU"/>
        </w:rPr>
        <w:t xml:space="preserve">Street, N2 kindergarten building, in paper form till </w:t>
      </w:r>
      <w:r w:rsidR="002A774C">
        <w:rPr>
          <w:rFonts w:ascii="GHEA Grapalat" w:hAnsi="GHEA Grapalat"/>
          <w:sz w:val="20"/>
          <w:szCs w:val="20"/>
        </w:rPr>
        <w:t>1</w:t>
      </w:r>
      <w:r w:rsidR="00345A6B">
        <w:rPr>
          <w:rFonts w:ascii="GHEA Grapalat" w:hAnsi="GHEA Grapalat"/>
          <w:sz w:val="20"/>
          <w:szCs w:val="20"/>
        </w:rPr>
        <w:t>1</w:t>
      </w:r>
      <w:r w:rsidRPr="00D45C73">
        <w:rPr>
          <w:rFonts w:ascii="GHEA Grapalat" w:hAnsi="GHEA Grapalat"/>
          <w:sz w:val="20"/>
          <w:szCs w:val="20"/>
        </w:rPr>
        <w:t>;00</w:t>
      </w:r>
      <w:r w:rsidRPr="006B258B">
        <w:rPr>
          <w:rFonts w:ascii="GHEA Grapalat" w:hAnsi="GHEA Grapalat"/>
          <w:sz w:val="20"/>
          <w:szCs w:val="20"/>
          <w:lang w:val="en-AU"/>
        </w:rPr>
        <w:t xml:space="preserve"> on the </w:t>
      </w:r>
      <w:r w:rsidRPr="006B258B">
        <w:rPr>
          <w:rFonts w:ascii="GHEA Grapalat" w:hAnsi="GHEA Grapalat"/>
          <w:sz w:val="20"/>
          <w:szCs w:val="20"/>
        </w:rPr>
        <w:t>7</w:t>
      </w:r>
      <w:r w:rsidRPr="006B258B">
        <w:rPr>
          <w:rFonts w:ascii="GHEA Grapalat" w:hAnsi="GHEA Grapalat"/>
          <w:sz w:val="20"/>
          <w:szCs w:val="20"/>
          <w:lang w:val="en-AU"/>
        </w:rPr>
        <w:t xml:space="preserve"> th day from the date of publication of this announcement. Bids can also be submitted in English or Russian, besides Armenian.</w:t>
      </w:r>
    </w:p>
    <w:p w:rsidR="006B258B" w:rsidRPr="006B258B" w:rsidRDefault="006B258B" w:rsidP="006B258B">
      <w:pPr>
        <w:ind w:firstLine="567"/>
        <w:jc w:val="both"/>
        <w:rPr>
          <w:rFonts w:ascii="GHEA Grapalat" w:hAnsi="GHEA Grapalat"/>
          <w:sz w:val="20"/>
          <w:szCs w:val="20"/>
        </w:rPr>
      </w:pPr>
      <w:r w:rsidRPr="006B258B">
        <w:rPr>
          <w:rFonts w:ascii="GHEA Grapalat" w:hAnsi="GHEA Grapalat"/>
          <w:sz w:val="20"/>
          <w:szCs w:val="20"/>
          <w:lang w:val="en-AU"/>
        </w:rPr>
        <w:t>Opening of bids will be held in Ararat marz of RA</w:t>
      </w:r>
      <w:r w:rsidR="00EA3D4C">
        <w:rPr>
          <w:rFonts w:ascii="GHEA Grapalat" w:hAnsi="GHEA Grapalat"/>
          <w:sz w:val="20"/>
          <w:szCs w:val="20"/>
          <w:lang w:val="en-AU"/>
        </w:rPr>
        <w:t>.</w:t>
      </w:r>
      <w:r w:rsidRPr="006B258B">
        <w:rPr>
          <w:rFonts w:ascii="GHEA Grapalat" w:hAnsi="GHEA Grapalat"/>
          <w:sz w:val="20"/>
          <w:szCs w:val="20"/>
          <w:lang w:val="en-AU"/>
        </w:rPr>
        <w:t xml:space="preserve">. wilaj </w:t>
      </w:r>
      <w:r w:rsidR="00102D3A">
        <w:rPr>
          <w:rFonts w:ascii="GHEA Grapalat" w:hAnsi="GHEA Grapalat"/>
          <w:sz w:val="20"/>
          <w:szCs w:val="20"/>
        </w:rPr>
        <w:t>Zangakatun</w:t>
      </w:r>
      <w:r w:rsidR="002A774C">
        <w:rPr>
          <w:rFonts w:ascii="GHEA Grapalat" w:hAnsi="GHEA Grapalat"/>
          <w:sz w:val="20"/>
          <w:szCs w:val="20"/>
          <w:lang w:val="en-AU"/>
        </w:rPr>
        <w:t xml:space="preserve">, </w:t>
      </w:r>
      <w:r w:rsidR="002A774C" w:rsidRPr="002A774C">
        <w:rPr>
          <w:rFonts w:ascii="GHEA Grapalat" w:hAnsi="GHEA Grapalat"/>
          <w:sz w:val="20"/>
          <w:szCs w:val="20"/>
        </w:rPr>
        <w:t xml:space="preserve">kindergarden ONCO </w:t>
      </w:r>
      <w:r w:rsidR="00EC3CE0">
        <w:rPr>
          <w:rFonts w:ascii="GHEA Grapalat" w:hAnsi="GHEA Grapalat"/>
          <w:sz w:val="20"/>
          <w:szCs w:val="20"/>
        </w:rPr>
        <w:t>Hrach and Suzen Tufayanner</w:t>
      </w:r>
      <w:r w:rsidR="002A774C" w:rsidRPr="002A774C">
        <w:rPr>
          <w:rFonts w:ascii="GHEA Grapalat" w:hAnsi="GHEA Grapalat"/>
          <w:sz w:val="20"/>
          <w:szCs w:val="20"/>
        </w:rPr>
        <w:t xml:space="preserve"> </w:t>
      </w:r>
      <w:r w:rsidR="002A774C" w:rsidRPr="004C132A">
        <w:rPr>
          <w:rFonts w:ascii="GHEA Grapalat" w:hAnsi="GHEA Grapalat"/>
          <w:sz w:val="20"/>
          <w:szCs w:val="20"/>
          <w:lang w:val="en-AU"/>
        </w:rPr>
        <w:t>Street, N2</w:t>
      </w:r>
      <w:r w:rsidRPr="004C132A">
        <w:rPr>
          <w:rFonts w:ascii="GHEA Grapalat" w:hAnsi="GHEA Grapalat"/>
          <w:sz w:val="20"/>
          <w:szCs w:val="20"/>
          <w:lang w:val="en-AU"/>
        </w:rPr>
        <w:t>, 201</w:t>
      </w:r>
      <w:r w:rsidRPr="004C132A">
        <w:rPr>
          <w:rFonts w:ascii="GHEA Grapalat" w:hAnsi="GHEA Grapalat"/>
          <w:sz w:val="20"/>
          <w:szCs w:val="20"/>
        </w:rPr>
        <w:t>9</w:t>
      </w:r>
      <w:r w:rsidRPr="004C132A">
        <w:rPr>
          <w:rFonts w:ascii="GHEA Grapalat" w:hAnsi="GHEA Grapalat"/>
          <w:sz w:val="20"/>
          <w:szCs w:val="20"/>
          <w:lang w:val="en-AU"/>
        </w:rPr>
        <w:t xml:space="preserve">» dektember </w:t>
      </w:r>
      <w:r w:rsidR="00DF57F2">
        <w:rPr>
          <w:rFonts w:ascii="GHEA Grapalat" w:hAnsi="GHEA Grapalat"/>
          <w:sz w:val="20"/>
          <w:szCs w:val="20"/>
        </w:rPr>
        <w:t>17</w:t>
      </w:r>
      <w:r w:rsidRPr="004C132A">
        <w:rPr>
          <w:rFonts w:ascii="GHEA Grapalat" w:hAnsi="GHEA Grapalat"/>
          <w:sz w:val="20"/>
          <w:szCs w:val="20"/>
          <w:lang w:val="en-AU"/>
        </w:rPr>
        <w:t xml:space="preserve"> at </w:t>
      </w:r>
      <w:r w:rsidRPr="004C132A">
        <w:rPr>
          <w:rFonts w:ascii="GHEA Grapalat" w:hAnsi="GHEA Grapalat"/>
          <w:sz w:val="20"/>
          <w:szCs w:val="20"/>
        </w:rPr>
        <w:t>1</w:t>
      </w:r>
      <w:r w:rsidR="00345A6B">
        <w:rPr>
          <w:rFonts w:ascii="GHEA Grapalat" w:hAnsi="GHEA Grapalat"/>
          <w:sz w:val="20"/>
          <w:szCs w:val="20"/>
        </w:rPr>
        <w:t>1</w:t>
      </w:r>
      <w:r w:rsidRPr="004C132A">
        <w:rPr>
          <w:rFonts w:ascii="GHEA Grapalat" w:hAnsi="GHEA Grapalat"/>
          <w:sz w:val="20"/>
          <w:szCs w:val="20"/>
        </w:rPr>
        <w:t>;00</w:t>
      </w:r>
    </w:p>
    <w:p w:rsidR="006B258B" w:rsidRPr="006B258B" w:rsidRDefault="006B258B" w:rsidP="00B001A1">
      <w:pPr>
        <w:jc w:val="both"/>
        <w:rPr>
          <w:rFonts w:ascii="GHEA Grapalat" w:hAnsi="GHEA Grapalat"/>
          <w:sz w:val="20"/>
          <w:szCs w:val="20"/>
          <w:lang w:val="en-AU"/>
        </w:rPr>
      </w:pPr>
      <w:r w:rsidRPr="006B258B">
        <w:rPr>
          <w:rFonts w:ascii="GHEA Grapalat" w:hAnsi="GHEA Grapalat"/>
          <w:sz w:val="20"/>
          <w:szCs w:val="20"/>
          <w:lang w:val="en-AU"/>
        </w:rPr>
        <w:t xml:space="preserve">Complaints regarding this procedure should be submitted to the Procurement Appeals Board, c. </w:t>
      </w:r>
      <w:smartTag w:uri="urn:schemas-microsoft-com:office:smarttags" w:element="City">
        <w:smartTag w:uri="urn:schemas-microsoft-com:office:smarttags" w:element="place">
          <w:r w:rsidRPr="006B258B">
            <w:rPr>
              <w:rFonts w:ascii="GHEA Grapalat" w:hAnsi="GHEA Grapalat"/>
              <w:sz w:val="20"/>
              <w:szCs w:val="20"/>
              <w:lang w:val="en-AU"/>
            </w:rPr>
            <w:t>Yerevan</w:t>
          </w:r>
        </w:smartTag>
      </w:smartTag>
      <w:r w:rsidRPr="006B258B">
        <w:rPr>
          <w:rFonts w:ascii="GHEA Grapalat" w:hAnsi="GHEA Grapalat"/>
          <w:sz w:val="20"/>
          <w:szCs w:val="20"/>
          <w:lang w:val="en-AU"/>
        </w:rPr>
        <w:t xml:space="preserve">, Melik-Adamyan str. 1 address. The appeal shall be executed in the manner prescribed by the invitation </w:t>
      </w:r>
      <w:bookmarkStart w:id="3" w:name="_GoBack"/>
      <w:bookmarkEnd w:id="3"/>
      <w:r w:rsidRPr="006B258B">
        <w:rPr>
          <w:rFonts w:ascii="GHEA Grapalat" w:hAnsi="GHEA Grapalat"/>
          <w:sz w:val="20"/>
          <w:szCs w:val="20"/>
          <w:lang w:val="en-AU"/>
        </w:rPr>
        <w:t xml:space="preserve">for this quotation. In order to file a claim, the fee is to be paid at the rate of AMD 30,000 (thirty thousand), which must be transferred to the Treasury account number 900008000482, opened under the Ministry of Finance of the </w:t>
      </w:r>
      <w:smartTag w:uri="urn:schemas-microsoft-com:office:smarttags" w:element="place">
        <w:smartTag w:uri="urn:schemas-microsoft-com:office:smarttags" w:element="PlaceType">
          <w:r w:rsidRPr="006B258B">
            <w:rPr>
              <w:rFonts w:ascii="GHEA Grapalat" w:hAnsi="GHEA Grapalat"/>
              <w:sz w:val="20"/>
              <w:szCs w:val="20"/>
              <w:lang w:val="en-AU"/>
            </w:rPr>
            <w:t>Republic</w:t>
          </w:r>
        </w:smartTag>
        <w:r w:rsidRPr="006B258B">
          <w:rPr>
            <w:rFonts w:ascii="GHEA Grapalat" w:hAnsi="GHEA Grapalat"/>
            <w:sz w:val="20"/>
            <w:szCs w:val="20"/>
            <w:lang w:val="en-AU"/>
          </w:rPr>
          <w:t xml:space="preserve"> of </w:t>
        </w:r>
        <w:smartTag w:uri="urn:schemas-microsoft-com:office:smarttags" w:element="PlaceName">
          <w:r w:rsidRPr="006B258B">
            <w:rPr>
              <w:rFonts w:ascii="GHEA Grapalat" w:hAnsi="GHEA Grapalat"/>
              <w:sz w:val="20"/>
              <w:szCs w:val="20"/>
              <w:lang w:val="en-AU"/>
            </w:rPr>
            <w:t>Armenia</w:t>
          </w:r>
        </w:smartTag>
      </w:smartTag>
      <w:r w:rsidRPr="006B258B">
        <w:rPr>
          <w:rFonts w:ascii="GHEA Grapalat" w:hAnsi="GHEA Grapalat"/>
          <w:sz w:val="20"/>
          <w:szCs w:val="20"/>
          <w:lang w:val="en-AU"/>
        </w:rPr>
        <w:t>.</w:t>
      </w:r>
    </w:p>
    <w:p w:rsidR="006B258B" w:rsidRPr="006B258B" w:rsidRDefault="006B258B" w:rsidP="006B258B">
      <w:pPr>
        <w:ind w:firstLine="567"/>
        <w:jc w:val="both"/>
        <w:rPr>
          <w:rFonts w:ascii="GHEA Grapalat" w:hAnsi="GHEA Grapalat"/>
          <w:sz w:val="20"/>
          <w:szCs w:val="20"/>
          <w:lang w:val="en-AU"/>
        </w:rPr>
      </w:pPr>
      <w:r w:rsidRPr="006B258B">
        <w:rPr>
          <w:rFonts w:ascii="GHEA Grapalat" w:hAnsi="GHEA Grapalat"/>
          <w:sz w:val="20"/>
          <w:szCs w:val="20"/>
          <w:lang w:val="en-AU"/>
        </w:rPr>
        <w:t>For more information about this announcement</w:t>
      </w:r>
      <w:r w:rsidRPr="00D45C73">
        <w:rPr>
          <w:rFonts w:ascii="GHEA Grapalat" w:hAnsi="GHEA Grapalat"/>
          <w:sz w:val="20"/>
          <w:szCs w:val="20"/>
          <w:lang w:val="en-AU"/>
        </w:rPr>
        <w:t xml:space="preserve">, please contact </w:t>
      </w:r>
      <w:r w:rsidR="00EC3CE0">
        <w:rPr>
          <w:rFonts w:ascii="GHEA Grapalat" w:hAnsi="GHEA Grapalat"/>
          <w:sz w:val="20"/>
          <w:szCs w:val="20"/>
        </w:rPr>
        <w:t>S.Grigor</w:t>
      </w:r>
      <w:r w:rsidRPr="00D45C73">
        <w:rPr>
          <w:rFonts w:ascii="GHEA Grapalat" w:hAnsi="GHEA Grapalat"/>
          <w:sz w:val="20"/>
          <w:szCs w:val="20"/>
        </w:rPr>
        <w:t>yan</w:t>
      </w:r>
      <w:r w:rsidRPr="006B258B">
        <w:rPr>
          <w:rFonts w:ascii="GHEA Grapalat" w:hAnsi="GHEA Grapalat"/>
          <w:sz w:val="20"/>
          <w:szCs w:val="20"/>
          <w:lang w:val="en-AU"/>
        </w:rPr>
        <w:t>, Secretary of the Appraisal Commission</w:t>
      </w:r>
    </w:p>
    <w:p w:rsidR="006B258B" w:rsidRPr="006B258B" w:rsidRDefault="006B258B" w:rsidP="006B258B">
      <w:pPr>
        <w:ind w:firstLine="567"/>
        <w:jc w:val="both"/>
        <w:rPr>
          <w:rFonts w:ascii="GHEA Grapalat" w:hAnsi="GHEA Grapalat"/>
          <w:sz w:val="20"/>
          <w:szCs w:val="20"/>
        </w:rPr>
      </w:pPr>
    </w:p>
    <w:p w:rsidR="006B258B" w:rsidRPr="006B258B" w:rsidRDefault="006B258B" w:rsidP="006B258B">
      <w:pPr>
        <w:ind w:left="1404" w:firstLine="720"/>
        <w:jc w:val="both"/>
        <w:rPr>
          <w:rFonts w:ascii="GHEA Grapalat" w:hAnsi="GHEA Grapalat"/>
          <w:sz w:val="20"/>
          <w:szCs w:val="20"/>
        </w:rPr>
      </w:pPr>
    </w:p>
    <w:p w:rsidR="006B258B" w:rsidRPr="006B258B" w:rsidRDefault="006B258B" w:rsidP="006B258B">
      <w:pPr>
        <w:ind w:firstLine="720"/>
        <w:jc w:val="center"/>
        <w:rPr>
          <w:rFonts w:ascii="GHEA Grapalat" w:hAnsi="GHEA Grapalat"/>
          <w:sz w:val="20"/>
          <w:szCs w:val="20"/>
          <w:lang w:val="en-AU"/>
        </w:rPr>
      </w:pPr>
      <w:r w:rsidRPr="006B258B">
        <w:rPr>
          <w:rFonts w:ascii="GHEA Grapalat" w:hAnsi="GHEA Grapalat"/>
          <w:sz w:val="20"/>
          <w:szCs w:val="20"/>
          <w:lang w:val="en-AU"/>
        </w:rPr>
        <w:t xml:space="preserve">Phone </w:t>
      </w:r>
      <w:r w:rsidR="00D22B4D">
        <w:rPr>
          <w:rFonts w:ascii="GHEA Grapalat" w:hAnsi="GHEA Grapalat"/>
          <w:sz w:val="20"/>
          <w:szCs w:val="20"/>
          <w:lang w:val="en-AU"/>
        </w:rPr>
        <w:t>094005190</w:t>
      </w:r>
    </w:p>
    <w:p w:rsidR="00540B62" w:rsidRDefault="006B258B" w:rsidP="00540B62">
      <w:pPr>
        <w:ind w:firstLine="720"/>
        <w:jc w:val="center"/>
        <w:rPr>
          <w:rFonts w:ascii="GHEA Grapalat" w:hAnsi="GHEA Grapalat"/>
          <w:color w:val="0000FF"/>
          <w:sz w:val="20"/>
          <w:szCs w:val="20"/>
          <w:u w:val="single"/>
          <w:lang w:val="af-ZA"/>
        </w:rPr>
      </w:pPr>
      <w:r w:rsidRPr="006B258B">
        <w:rPr>
          <w:rFonts w:ascii="GHEA Grapalat" w:hAnsi="GHEA Grapalat"/>
          <w:sz w:val="20"/>
          <w:szCs w:val="20"/>
          <w:lang w:val="en-AU"/>
        </w:rPr>
        <w:t>Em</w:t>
      </w:r>
      <w:r w:rsidR="00D45C73">
        <w:rPr>
          <w:rFonts w:ascii="GHEA Grapalat" w:hAnsi="GHEA Grapalat"/>
          <w:sz w:val="20"/>
          <w:szCs w:val="20"/>
          <w:lang w:val="en-AU"/>
        </w:rPr>
        <w:t xml:space="preserve">ail mail: </w:t>
      </w:r>
      <w:r w:rsidR="00D22B4D">
        <w:rPr>
          <w:rFonts w:ascii="GHEA Grapalat" w:hAnsi="GHEA Grapalat"/>
          <w:sz w:val="20"/>
          <w:szCs w:val="20"/>
          <w:lang w:val="af-ZA"/>
        </w:rPr>
        <w:t>Grigoryan-Simon</w:t>
      </w:r>
      <w:r w:rsidR="00540B62">
        <w:rPr>
          <w:rFonts w:ascii="GHEA Grapalat" w:hAnsi="GHEA Grapalat"/>
          <w:sz w:val="20"/>
          <w:szCs w:val="20"/>
          <w:lang w:val="af-ZA"/>
        </w:rPr>
        <w:t xml:space="preserve"> @mail.ru</w:t>
      </w:r>
      <w:hyperlink r:id="rId9" w:history="1"/>
    </w:p>
    <w:p w:rsidR="006B258B" w:rsidRPr="006B258B" w:rsidRDefault="006B258B" w:rsidP="00540B62">
      <w:pPr>
        <w:ind w:firstLine="720"/>
        <w:jc w:val="center"/>
        <w:rPr>
          <w:rFonts w:ascii="GHEA Grapalat" w:hAnsi="GHEA Grapalat"/>
          <w:sz w:val="20"/>
          <w:szCs w:val="20"/>
          <w:lang w:val="af-ZA"/>
        </w:rPr>
      </w:pPr>
      <w:r w:rsidRPr="006B258B">
        <w:rPr>
          <w:rFonts w:ascii="GHEA Grapalat" w:hAnsi="GHEA Grapalat"/>
          <w:sz w:val="20"/>
          <w:szCs w:val="20"/>
          <w:lang w:val="en-AU"/>
        </w:rPr>
        <w:t xml:space="preserve">Client </w:t>
      </w:r>
      <w:r w:rsidR="002A774C">
        <w:rPr>
          <w:rFonts w:ascii="GHEA Grapalat" w:hAnsi="GHEA Grapalat"/>
          <w:sz w:val="20"/>
          <w:szCs w:val="20"/>
          <w:lang w:val="en-AU"/>
        </w:rPr>
        <w:t>Ararat Marz</w:t>
      </w:r>
      <w:r w:rsidR="002A774C">
        <w:rPr>
          <w:rFonts w:ascii="GHEA Grapalat" w:hAnsi="GHEA Grapalat"/>
          <w:sz w:val="20"/>
          <w:szCs w:val="20"/>
        </w:rPr>
        <w:t>R</w:t>
      </w:r>
      <w:r w:rsidR="002A774C">
        <w:rPr>
          <w:rFonts w:ascii="GHEA Grapalat" w:hAnsi="GHEA Grapalat"/>
          <w:sz w:val="20"/>
          <w:szCs w:val="20"/>
          <w:lang w:val="ru-RU"/>
        </w:rPr>
        <w:t>А</w:t>
      </w:r>
      <w:r w:rsidR="002A774C" w:rsidRPr="002A774C">
        <w:rPr>
          <w:rFonts w:ascii="GHEA Grapalat" w:hAnsi="GHEA Grapalat"/>
          <w:sz w:val="20"/>
          <w:szCs w:val="20"/>
        </w:rPr>
        <w:t xml:space="preserve"> </w:t>
      </w:r>
      <w:r w:rsidR="00D22B4D">
        <w:rPr>
          <w:rFonts w:ascii="GHEA Grapalat" w:hAnsi="GHEA Grapalat"/>
          <w:sz w:val="20"/>
          <w:szCs w:val="20"/>
        </w:rPr>
        <w:t>Zangakatu</w:t>
      </w:r>
      <w:r w:rsidR="002A774C" w:rsidRPr="002A774C">
        <w:rPr>
          <w:rFonts w:ascii="GHEA Grapalat" w:hAnsi="GHEA Grapalat"/>
          <w:sz w:val="20"/>
          <w:szCs w:val="20"/>
        </w:rPr>
        <w:t>n</w:t>
      </w:r>
      <w:r w:rsidR="002A774C">
        <w:rPr>
          <w:rFonts w:ascii="GHEA Grapalat" w:hAnsi="GHEA Grapalat"/>
          <w:sz w:val="20"/>
          <w:szCs w:val="20"/>
          <w:lang w:val="en-AU"/>
        </w:rPr>
        <w:t xml:space="preserve">, </w:t>
      </w:r>
      <w:r w:rsidR="002A774C" w:rsidRPr="002A774C">
        <w:rPr>
          <w:rFonts w:ascii="GHEA Grapalat" w:hAnsi="GHEA Grapalat"/>
          <w:sz w:val="20"/>
          <w:szCs w:val="20"/>
        </w:rPr>
        <w:t>kindergarden O</w:t>
      </w:r>
      <w:r w:rsidRPr="006B258B">
        <w:rPr>
          <w:rFonts w:ascii="GHEA Grapalat" w:hAnsi="GHEA Grapalat"/>
          <w:sz w:val="20"/>
          <w:szCs w:val="20"/>
          <w:lang w:val="en-AU"/>
        </w:rPr>
        <w:t>NCO</w:t>
      </w:r>
    </w:p>
    <w:p w:rsidR="006B258B" w:rsidRPr="006B258B" w:rsidRDefault="006B258B" w:rsidP="006B258B">
      <w:pPr>
        <w:ind w:left="1404" w:firstLine="720"/>
        <w:jc w:val="center"/>
        <w:rPr>
          <w:rFonts w:ascii="GHEA Grapalat" w:hAnsi="GHEA Grapalat"/>
          <w:sz w:val="20"/>
          <w:szCs w:val="20"/>
          <w:lang w:val="af-ZA"/>
        </w:rPr>
      </w:pPr>
    </w:p>
    <w:p w:rsidR="006B258B" w:rsidRPr="006B258B" w:rsidRDefault="006B258B" w:rsidP="006B258B">
      <w:pPr>
        <w:spacing w:after="120"/>
        <w:ind w:right="-7" w:firstLine="567"/>
        <w:jc w:val="right"/>
        <w:rPr>
          <w:rFonts w:ascii="GHEA Grapalat" w:hAnsi="GHEA Grapalat" w:cs="Sylfaen"/>
          <w:i/>
          <w:sz w:val="22"/>
          <w:lang w:val="af-ZA"/>
        </w:rPr>
      </w:pPr>
    </w:p>
    <w:p w:rsidR="006B258B" w:rsidRPr="006B258B" w:rsidRDefault="006B258B" w:rsidP="006B258B">
      <w:pPr>
        <w:spacing w:after="120"/>
        <w:ind w:right="-7" w:firstLine="567"/>
        <w:jc w:val="right"/>
        <w:rPr>
          <w:rFonts w:ascii="GHEA Grapalat" w:hAnsi="GHEA Grapalat" w:cs="Sylfaen"/>
          <w:i/>
          <w:sz w:val="22"/>
          <w:lang w:val="af-ZA"/>
        </w:rPr>
      </w:pPr>
    </w:p>
    <w:p w:rsidR="006B258B" w:rsidRPr="00D45C73" w:rsidRDefault="006B258B" w:rsidP="006B258B">
      <w:pPr>
        <w:spacing w:after="120"/>
        <w:ind w:right="-7" w:firstLine="567"/>
        <w:jc w:val="right"/>
        <w:rPr>
          <w:rFonts w:ascii="GHEA Grapalat" w:hAnsi="GHEA Grapalat" w:cs="Sylfaen"/>
          <w:i/>
          <w:sz w:val="20"/>
          <w:szCs w:val="20"/>
          <w:lang w:val="af-ZA"/>
        </w:rPr>
      </w:pPr>
    </w:p>
    <w:p w:rsidR="006B258B" w:rsidRPr="00D45C73" w:rsidRDefault="006B258B" w:rsidP="006B258B">
      <w:pPr>
        <w:spacing w:after="120"/>
        <w:ind w:right="-7" w:firstLine="567"/>
        <w:jc w:val="right"/>
        <w:rPr>
          <w:rFonts w:ascii="GHEA Grapalat" w:hAnsi="GHEA Grapalat" w:cs="Sylfaen"/>
          <w:i/>
          <w:sz w:val="20"/>
          <w:szCs w:val="20"/>
          <w:lang w:val="af-ZA"/>
        </w:rPr>
      </w:pPr>
    </w:p>
    <w:p w:rsidR="006B258B" w:rsidRPr="00D45C73" w:rsidRDefault="006B258B" w:rsidP="006B258B">
      <w:pPr>
        <w:spacing w:after="120"/>
        <w:ind w:right="-7" w:firstLine="567"/>
        <w:jc w:val="right"/>
        <w:rPr>
          <w:rFonts w:ascii="GHEA Grapalat" w:hAnsi="GHEA Grapalat" w:cs="Sylfaen"/>
          <w:i/>
          <w:sz w:val="20"/>
          <w:szCs w:val="20"/>
          <w:lang w:val="af-ZA"/>
        </w:rPr>
      </w:pPr>
    </w:p>
    <w:p w:rsidR="006B258B" w:rsidRPr="00FA1819" w:rsidRDefault="006B258B" w:rsidP="006B258B">
      <w:pPr>
        <w:spacing w:after="120"/>
        <w:ind w:right="-7" w:firstLine="567"/>
        <w:jc w:val="right"/>
        <w:rPr>
          <w:rFonts w:ascii="GHEA Grapalat" w:hAnsi="GHEA Grapalat" w:cs="Sylfaen"/>
          <w:i/>
          <w:sz w:val="20"/>
          <w:szCs w:val="20"/>
        </w:rPr>
      </w:pPr>
    </w:p>
    <w:p w:rsidR="006B258B" w:rsidRPr="00FA1819" w:rsidRDefault="006B258B" w:rsidP="006B258B">
      <w:pPr>
        <w:spacing w:after="120"/>
        <w:ind w:right="-7" w:firstLine="567"/>
        <w:jc w:val="right"/>
        <w:rPr>
          <w:rFonts w:ascii="GHEA Grapalat" w:hAnsi="GHEA Grapalat" w:cs="Sylfaen"/>
          <w:i/>
          <w:sz w:val="20"/>
          <w:szCs w:val="20"/>
        </w:rPr>
      </w:pPr>
    </w:p>
    <w:p w:rsidR="006B258B" w:rsidRPr="00FA1819" w:rsidRDefault="006B258B" w:rsidP="006B258B">
      <w:pPr>
        <w:spacing w:after="120"/>
        <w:ind w:right="-7" w:firstLine="567"/>
        <w:jc w:val="right"/>
        <w:rPr>
          <w:rFonts w:ascii="GHEA Grapalat" w:hAnsi="GHEA Grapalat" w:cs="Sylfaen"/>
          <w:i/>
          <w:sz w:val="20"/>
          <w:szCs w:val="20"/>
        </w:rPr>
      </w:pPr>
    </w:p>
    <w:p w:rsidR="006B258B" w:rsidRPr="00FA1819" w:rsidRDefault="006B258B" w:rsidP="006B258B">
      <w:pPr>
        <w:spacing w:after="120"/>
        <w:ind w:right="-7" w:firstLine="567"/>
        <w:jc w:val="right"/>
        <w:rPr>
          <w:rFonts w:ascii="GHEA Grapalat" w:hAnsi="GHEA Grapalat" w:cs="Sylfaen"/>
          <w:i/>
          <w:sz w:val="20"/>
          <w:szCs w:val="20"/>
        </w:rPr>
      </w:pPr>
    </w:p>
    <w:p w:rsidR="006B258B" w:rsidRPr="00FA1819" w:rsidRDefault="006B258B" w:rsidP="006B258B">
      <w:pPr>
        <w:spacing w:after="120"/>
        <w:ind w:right="-7" w:firstLine="567"/>
        <w:jc w:val="right"/>
        <w:rPr>
          <w:rFonts w:ascii="GHEA Grapalat" w:hAnsi="GHEA Grapalat" w:cs="Sylfaen"/>
          <w:i/>
          <w:sz w:val="20"/>
          <w:szCs w:val="20"/>
        </w:rPr>
      </w:pPr>
    </w:p>
    <w:p w:rsidR="006B258B" w:rsidRPr="006B258B" w:rsidRDefault="006B258B" w:rsidP="006B258B">
      <w:pPr>
        <w:spacing w:after="120"/>
        <w:ind w:right="-7" w:firstLine="567"/>
        <w:jc w:val="right"/>
        <w:rPr>
          <w:rFonts w:ascii="GHEA Grapalat" w:hAnsi="GHEA Grapalat" w:cs="Sylfaen"/>
          <w:i/>
          <w:sz w:val="20"/>
          <w:szCs w:val="20"/>
          <w:lang w:val="af-ZA"/>
        </w:rPr>
      </w:pPr>
      <w:r w:rsidRPr="006B258B">
        <w:rPr>
          <w:rFonts w:ascii="GHEA Grapalat" w:hAnsi="GHEA Grapalat" w:cs="Sylfaen"/>
          <w:i/>
          <w:sz w:val="20"/>
          <w:szCs w:val="20"/>
          <w:lang w:val="af-ZA"/>
        </w:rPr>
        <w:lastRenderedPageBreak/>
        <w:t xml:space="preserve">Приложение № </w:t>
      </w:r>
      <w:r w:rsidR="00D45C73" w:rsidRPr="00D45C73">
        <w:rPr>
          <w:rFonts w:ascii="GHEA Grapalat" w:hAnsi="GHEA Grapalat" w:cs="Sylfaen"/>
          <w:i/>
          <w:sz w:val="20"/>
          <w:szCs w:val="20"/>
          <w:lang w:val="ru-RU"/>
        </w:rPr>
        <w:t>7</w:t>
      </w:r>
      <w:r w:rsidRPr="006B258B">
        <w:rPr>
          <w:rFonts w:ascii="GHEA Grapalat" w:hAnsi="GHEA Grapalat" w:cs="Sylfaen"/>
          <w:i/>
          <w:sz w:val="20"/>
          <w:szCs w:val="20"/>
          <w:lang w:val="af-ZA"/>
        </w:rPr>
        <w:t xml:space="preserve">                                                                                                                                                           Министр финансов Республики Армения                                                                                                                                           № </w:t>
      </w:r>
      <w:r w:rsidR="00D45C73" w:rsidRPr="00D45C73">
        <w:rPr>
          <w:rFonts w:ascii="GHEA Grapalat" w:hAnsi="GHEA Grapalat" w:cs="Sylfaen"/>
          <w:i/>
          <w:sz w:val="20"/>
          <w:szCs w:val="20"/>
          <w:lang w:val="ru-RU"/>
        </w:rPr>
        <w:t>597</w:t>
      </w:r>
      <w:r w:rsidRPr="006B258B">
        <w:rPr>
          <w:rFonts w:ascii="GHEA Grapalat" w:hAnsi="GHEA Grapalat" w:cs="Sylfaen"/>
          <w:i/>
          <w:sz w:val="20"/>
          <w:szCs w:val="20"/>
          <w:lang w:val="af-ZA"/>
        </w:rPr>
        <w:t xml:space="preserve">-А от </w:t>
      </w:r>
      <w:r w:rsidR="00D45C73" w:rsidRPr="00D45C73">
        <w:rPr>
          <w:rFonts w:ascii="GHEA Grapalat" w:hAnsi="GHEA Grapalat" w:cs="Sylfaen"/>
          <w:i/>
          <w:sz w:val="20"/>
          <w:szCs w:val="20"/>
          <w:lang w:val="ru-RU"/>
        </w:rPr>
        <w:t xml:space="preserve">04 ноября </w:t>
      </w:r>
      <w:r w:rsidRPr="006B258B">
        <w:rPr>
          <w:rFonts w:ascii="GHEA Grapalat" w:hAnsi="GHEA Grapalat" w:cs="Sylfaen"/>
          <w:i/>
          <w:sz w:val="20"/>
          <w:szCs w:val="20"/>
          <w:lang w:val="af-ZA"/>
        </w:rPr>
        <w:t xml:space="preserve"> 201</w:t>
      </w:r>
      <w:r w:rsidR="00D45C73" w:rsidRPr="00D45C73">
        <w:rPr>
          <w:rFonts w:ascii="GHEA Grapalat" w:hAnsi="GHEA Grapalat" w:cs="Sylfaen"/>
          <w:i/>
          <w:sz w:val="20"/>
          <w:szCs w:val="20"/>
          <w:lang w:val="ru-RU"/>
        </w:rPr>
        <w:t>9</w:t>
      </w:r>
      <w:r w:rsidRPr="006B258B">
        <w:rPr>
          <w:rFonts w:ascii="GHEA Grapalat" w:hAnsi="GHEA Grapalat" w:cs="Sylfaen"/>
          <w:i/>
          <w:sz w:val="20"/>
          <w:szCs w:val="20"/>
          <w:lang w:val="af-ZA"/>
        </w:rPr>
        <w:t xml:space="preserve"> года                                                                                                                                                                                      </w:t>
      </w:r>
    </w:p>
    <w:p w:rsidR="006B258B" w:rsidRPr="00D45C73" w:rsidRDefault="006B258B" w:rsidP="006B258B">
      <w:pPr>
        <w:spacing w:after="160"/>
        <w:ind w:firstLine="720"/>
        <w:jc w:val="center"/>
        <w:rPr>
          <w:rFonts w:ascii="GHEA Grapalat" w:hAnsi="GHEA Grapalat"/>
          <w:sz w:val="20"/>
          <w:szCs w:val="20"/>
          <w:lang w:val="af-ZA"/>
        </w:rPr>
      </w:pPr>
    </w:p>
    <w:p w:rsidR="006B258B" w:rsidRPr="00767594" w:rsidRDefault="006B258B" w:rsidP="006B258B">
      <w:pPr>
        <w:ind w:firstLine="720"/>
        <w:jc w:val="center"/>
        <w:rPr>
          <w:rFonts w:ascii="GHEA Grapalat" w:hAnsi="GHEA Grapalat"/>
          <w:i/>
          <w:sz w:val="20"/>
          <w:szCs w:val="20"/>
          <w:lang w:val="ru-RU"/>
        </w:rPr>
      </w:pPr>
      <w:r w:rsidRPr="00767594">
        <w:rPr>
          <w:rFonts w:ascii="GHEA Grapalat" w:hAnsi="GHEA Grapalat"/>
          <w:i/>
          <w:sz w:val="20"/>
          <w:szCs w:val="20"/>
          <w:lang w:val="ru-RU"/>
        </w:rPr>
        <w:t>ОБЪЯВЛЕНИЕ О ЗАПРОСЕ КОТИРОВОК</w:t>
      </w:r>
    </w:p>
    <w:p w:rsidR="00065381" w:rsidRPr="004C132A" w:rsidRDefault="006B258B" w:rsidP="006B258B">
      <w:pPr>
        <w:ind w:left="142" w:right="139"/>
        <w:jc w:val="center"/>
        <w:rPr>
          <w:rFonts w:ascii="GHEA Grapalat" w:hAnsi="GHEA Grapalat"/>
          <w:i/>
          <w:sz w:val="20"/>
          <w:szCs w:val="20"/>
          <w:lang w:val="ru-RU"/>
        </w:rPr>
      </w:pPr>
      <w:r w:rsidRPr="004C132A">
        <w:rPr>
          <w:rFonts w:ascii="GHEA Grapalat" w:hAnsi="GHEA Grapalat"/>
          <w:i/>
          <w:sz w:val="20"/>
          <w:szCs w:val="20"/>
          <w:lang w:val="ru-RU"/>
        </w:rPr>
        <w:t xml:space="preserve">Настоящий текст объявления утвержден решением </w:t>
      </w:r>
      <w:r w:rsidR="00065381" w:rsidRPr="004C132A">
        <w:rPr>
          <w:rFonts w:ascii="GHEA Grapalat" w:hAnsi="GHEA Grapalat"/>
          <w:i/>
          <w:sz w:val="20"/>
          <w:szCs w:val="20"/>
        </w:rPr>
        <w:t>N</w:t>
      </w:r>
      <w:r w:rsidR="00065381" w:rsidRPr="004C132A">
        <w:rPr>
          <w:rFonts w:ascii="GHEA Grapalat" w:hAnsi="GHEA Grapalat"/>
          <w:i/>
          <w:sz w:val="20"/>
          <w:szCs w:val="20"/>
          <w:lang w:val="ru-RU"/>
        </w:rPr>
        <w:t xml:space="preserve"> 1 </w:t>
      </w:r>
      <w:r w:rsidRPr="004C132A">
        <w:rPr>
          <w:rFonts w:ascii="GHEA Grapalat" w:hAnsi="GHEA Grapalat"/>
          <w:i/>
          <w:sz w:val="20"/>
          <w:szCs w:val="20"/>
          <w:lang w:val="ru-RU"/>
        </w:rPr>
        <w:t xml:space="preserve">Комиссии </w:t>
      </w:r>
    </w:p>
    <w:p w:rsidR="006B258B" w:rsidRPr="00767594" w:rsidRDefault="006B258B" w:rsidP="006B258B">
      <w:pPr>
        <w:ind w:left="142" w:right="139"/>
        <w:jc w:val="center"/>
        <w:rPr>
          <w:rFonts w:ascii="GHEA Grapalat" w:hAnsi="GHEA Grapalat"/>
          <w:i/>
          <w:sz w:val="20"/>
          <w:szCs w:val="20"/>
          <w:lang w:val="ru-RU"/>
        </w:rPr>
      </w:pPr>
      <w:r w:rsidRPr="004C132A">
        <w:rPr>
          <w:rFonts w:ascii="GHEA Grapalat" w:hAnsi="GHEA Grapalat"/>
          <w:i/>
          <w:sz w:val="20"/>
          <w:szCs w:val="20"/>
          <w:lang w:val="ru-RU"/>
        </w:rPr>
        <w:t>по запрос</w:t>
      </w:r>
      <w:r w:rsidR="00065381" w:rsidRPr="004C132A">
        <w:rPr>
          <w:rFonts w:ascii="GHEA Grapalat" w:hAnsi="GHEA Grapalat"/>
          <w:i/>
          <w:sz w:val="20"/>
          <w:szCs w:val="20"/>
          <w:lang w:val="ru-RU"/>
        </w:rPr>
        <w:t>е</w:t>
      </w:r>
      <w:r w:rsidRPr="004C132A">
        <w:rPr>
          <w:rFonts w:ascii="GHEA Grapalat" w:hAnsi="GHEA Grapalat"/>
          <w:i/>
          <w:sz w:val="20"/>
          <w:szCs w:val="20"/>
          <w:lang w:val="ru-RU"/>
        </w:rPr>
        <w:t xml:space="preserve"> котировок от </w:t>
      </w:r>
      <w:r w:rsidR="00CB59C2" w:rsidRPr="00CB59C2">
        <w:rPr>
          <w:rFonts w:ascii="GHEA Grapalat" w:hAnsi="GHEA Grapalat"/>
          <w:i/>
          <w:sz w:val="20"/>
          <w:szCs w:val="20"/>
          <w:lang w:val="ru-RU"/>
        </w:rPr>
        <w:t>0</w:t>
      </w:r>
      <w:r w:rsidR="00DF57F2" w:rsidRPr="00DF57F2">
        <w:rPr>
          <w:rFonts w:ascii="GHEA Grapalat" w:hAnsi="GHEA Grapalat"/>
          <w:i/>
          <w:sz w:val="20"/>
          <w:szCs w:val="20"/>
          <w:lang w:val="ru-RU"/>
        </w:rPr>
        <w:t>6</w:t>
      </w:r>
      <w:r w:rsidRPr="004C132A">
        <w:rPr>
          <w:rFonts w:ascii="GHEA Grapalat" w:hAnsi="GHEA Grapalat"/>
          <w:i/>
          <w:sz w:val="20"/>
          <w:szCs w:val="20"/>
          <w:lang w:val="ru-RU"/>
        </w:rPr>
        <w:t xml:space="preserve"> </w:t>
      </w:r>
      <w:r w:rsidR="00CB59C2" w:rsidRPr="00CB59C2">
        <w:rPr>
          <w:rFonts w:ascii="GHEA Grapalat" w:hAnsi="GHEA Grapalat"/>
          <w:i/>
          <w:sz w:val="20"/>
          <w:szCs w:val="20"/>
          <w:lang w:val="ru-RU"/>
        </w:rPr>
        <w:t>дека</w:t>
      </w:r>
      <w:r w:rsidRPr="004C132A">
        <w:rPr>
          <w:rFonts w:ascii="GHEA Grapalat" w:hAnsi="GHEA Grapalat"/>
          <w:i/>
          <w:sz w:val="20"/>
          <w:szCs w:val="20"/>
          <w:lang w:val="ru-RU"/>
        </w:rPr>
        <w:t>бря 2019  года</w:t>
      </w:r>
    </w:p>
    <w:p w:rsidR="006B258B" w:rsidRPr="00C558FB" w:rsidRDefault="006B258B" w:rsidP="006B258B">
      <w:pPr>
        <w:ind w:firstLine="720"/>
        <w:jc w:val="center"/>
        <w:rPr>
          <w:rFonts w:ascii="GHEA Grapalat" w:hAnsi="GHEA Grapalat"/>
          <w:i/>
          <w:sz w:val="20"/>
          <w:szCs w:val="20"/>
          <w:lang w:val="ru-RU"/>
        </w:rPr>
      </w:pPr>
      <w:r w:rsidRPr="00767594">
        <w:rPr>
          <w:rFonts w:ascii="GHEA Grapalat" w:hAnsi="GHEA Grapalat"/>
          <w:i/>
          <w:sz w:val="20"/>
          <w:szCs w:val="20"/>
          <w:lang w:val="ru-RU"/>
        </w:rPr>
        <w:t xml:space="preserve">Код запроса котировок  </w:t>
      </w:r>
      <w:r w:rsidR="00817C68" w:rsidRPr="00817C68">
        <w:rPr>
          <w:rFonts w:ascii="GHEA Grapalat" w:hAnsi="GHEA Grapalat"/>
          <w:b/>
          <w:lang w:val="ru-RU"/>
        </w:rPr>
        <w:t>А</w:t>
      </w:r>
      <w:r w:rsidR="00817C68">
        <w:rPr>
          <w:rFonts w:ascii="GHEA Grapalat" w:hAnsi="GHEA Grapalat"/>
          <w:b/>
        </w:rPr>
        <w:t>M</w:t>
      </w:r>
      <w:r w:rsidR="00817C68" w:rsidRPr="00817C68">
        <w:rPr>
          <w:rFonts w:ascii="GHEA Grapalat" w:hAnsi="GHEA Grapalat"/>
          <w:b/>
          <w:lang w:val="ru-RU"/>
        </w:rPr>
        <w:t>З</w:t>
      </w:r>
      <w:r w:rsidR="00817C68">
        <w:rPr>
          <w:rFonts w:ascii="GHEA Grapalat" w:hAnsi="GHEA Grapalat"/>
          <w:b/>
        </w:rPr>
        <w:t>HM</w:t>
      </w:r>
      <w:r w:rsidR="00817C68" w:rsidRPr="00817C68">
        <w:rPr>
          <w:rFonts w:ascii="GHEA Grapalat" w:hAnsi="GHEA Grapalat"/>
          <w:b/>
          <w:lang w:val="ru-RU"/>
        </w:rPr>
        <w:t>-</w:t>
      </w:r>
      <w:r w:rsidR="00817C68">
        <w:rPr>
          <w:rFonts w:ascii="GHEA Grapalat" w:hAnsi="GHEA Grapalat"/>
          <w:b/>
          <w:lang w:val="en-AU"/>
        </w:rPr>
        <w:t>GHAPDZB</w:t>
      </w:r>
      <w:r w:rsidR="00817C68" w:rsidRPr="00817C68">
        <w:rPr>
          <w:rFonts w:ascii="GHEA Grapalat" w:hAnsi="GHEA Grapalat"/>
          <w:b/>
          <w:lang w:val="ru-RU"/>
        </w:rPr>
        <w:t>-</w:t>
      </w:r>
      <w:r w:rsidR="00C558FB" w:rsidRPr="00C558FB">
        <w:rPr>
          <w:rFonts w:ascii="GHEA Grapalat" w:hAnsi="GHEA Grapalat"/>
          <w:b/>
          <w:lang w:val="ru-RU"/>
        </w:rPr>
        <w:t>20/01</w:t>
      </w:r>
    </w:p>
    <w:p w:rsidR="006B258B" w:rsidRPr="00767594" w:rsidRDefault="006B258B" w:rsidP="006B258B">
      <w:pPr>
        <w:spacing w:after="160"/>
        <w:ind w:firstLine="567"/>
        <w:jc w:val="both"/>
        <w:rPr>
          <w:rFonts w:ascii="GHEA Grapalat" w:hAnsi="GHEA Grapalat"/>
          <w:i/>
          <w:sz w:val="20"/>
          <w:szCs w:val="20"/>
          <w:lang w:val="ru-RU"/>
        </w:rPr>
      </w:pPr>
    </w:p>
    <w:p w:rsidR="00767594" w:rsidRPr="00767594" w:rsidRDefault="00767594" w:rsidP="00767594">
      <w:pPr>
        <w:widowControl w:val="0"/>
        <w:rPr>
          <w:rFonts w:ascii="GHEA Grapalat" w:hAnsi="GHEA Grapalat"/>
          <w:i/>
          <w:sz w:val="20"/>
          <w:szCs w:val="20"/>
          <w:lang w:val="ru-RU" w:eastAsia="ru-RU" w:bidi="ru-RU"/>
        </w:rPr>
      </w:pPr>
      <w:r w:rsidRPr="00767594">
        <w:rPr>
          <w:rFonts w:ascii="GHEA Grapalat" w:hAnsi="GHEA Grapalat"/>
          <w:i/>
          <w:sz w:val="20"/>
          <w:szCs w:val="20"/>
          <w:lang w:val="ru-RU" w:eastAsia="ru-RU" w:bidi="ru-RU"/>
        </w:rPr>
        <w:t xml:space="preserve">             Заказчик </w:t>
      </w:r>
      <w:r w:rsidR="00345A6B" w:rsidRPr="00345A6B">
        <w:rPr>
          <w:rFonts w:ascii="GHEA Grapalat" w:hAnsi="GHEA Grapalat"/>
          <w:i/>
          <w:sz w:val="20"/>
          <w:szCs w:val="20"/>
          <w:lang w:val="ru-RU"/>
        </w:rPr>
        <w:t xml:space="preserve">Араратский область РА, о. </w:t>
      </w:r>
      <w:r w:rsidR="00817C68" w:rsidRPr="00817C68">
        <w:rPr>
          <w:rFonts w:ascii="GHEA Grapalat" w:hAnsi="GHEA Grapalat"/>
          <w:i/>
          <w:sz w:val="20"/>
          <w:szCs w:val="20"/>
          <w:lang w:val="ru-RU"/>
        </w:rPr>
        <w:t>Зангакатун</w:t>
      </w:r>
      <w:r w:rsidR="00345A6B" w:rsidRPr="00345A6B">
        <w:rPr>
          <w:rFonts w:ascii="GHEA Grapalat" w:hAnsi="GHEA Grapalat"/>
          <w:i/>
          <w:sz w:val="20"/>
          <w:szCs w:val="20"/>
          <w:lang w:val="ru-RU"/>
        </w:rPr>
        <w:t xml:space="preserve">   Детский сад» ОНКО</w:t>
      </w:r>
      <w:r w:rsidRPr="00767594">
        <w:rPr>
          <w:rFonts w:ascii="GHEA Grapalat" w:hAnsi="GHEA Grapalat"/>
          <w:i/>
          <w:sz w:val="20"/>
          <w:szCs w:val="20"/>
          <w:lang w:val="ru-RU" w:eastAsia="ru-RU" w:bidi="ru-RU"/>
        </w:rPr>
        <w:t>находящийся по адресу:</w:t>
      </w:r>
      <w:r w:rsidR="00345A6B">
        <w:rPr>
          <w:rFonts w:ascii="GHEA Grapalat" w:hAnsi="GHEA Grapalat"/>
          <w:i/>
          <w:sz w:val="20"/>
          <w:szCs w:val="20"/>
          <w:lang w:val="ru-RU"/>
        </w:rPr>
        <w:t xml:space="preserve"> Араратском </w:t>
      </w:r>
      <w:r w:rsidR="00345A6B" w:rsidRPr="00345A6B">
        <w:rPr>
          <w:rFonts w:ascii="GHEA Grapalat" w:hAnsi="GHEA Grapalat"/>
          <w:i/>
          <w:sz w:val="20"/>
          <w:szCs w:val="20"/>
          <w:lang w:val="ru-RU"/>
        </w:rPr>
        <w:t>областе</w:t>
      </w:r>
      <w:r w:rsidRPr="00767594">
        <w:rPr>
          <w:rFonts w:ascii="GHEA Grapalat" w:hAnsi="GHEA Grapalat"/>
          <w:i/>
          <w:sz w:val="20"/>
          <w:szCs w:val="20"/>
          <w:lang w:val="ru-RU"/>
        </w:rPr>
        <w:t xml:space="preserve">РА, </w:t>
      </w:r>
      <w:r w:rsidR="00345A6B" w:rsidRPr="00345A6B">
        <w:rPr>
          <w:rFonts w:ascii="GHEA Grapalat" w:hAnsi="GHEA Grapalat"/>
          <w:i/>
          <w:sz w:val="20"/>
          <w:szCs w:val="20"/>
          <w:lang w:val="ru-RU"/>
        </w:rPr>
        <w:t xml:space="preserve">о. </w:t>
      </w:r>
      <w:r w:rsidR="00817C68" w:rsidRPr="00817C68">
        <w:rPr>
          <w:rFonts w:ascii="GHEA Grapalat" w:hAnsi="GHEA Grapalat"/>
          <w:i/>
          <w:sz w:val="20"/>
          <w:szCs w:val="20"/>
          <w:lang w:val="ru-RU"/>
        </w:rPr>
        <w:t>Зангакатун</w:t>
      </w:r>
      <w:r w:rsidR="00345A6B" w:rsidRPr="00345A6B">
        <w:rPr>
          <w:rFonts w:ascii="GHEA Grapalat" w:hAnsi="GHEA Grapalat"/>
          <w:i/>
          <w:sz w:val="20"/>
          <w:szCs w:val="20"/>
          <w:lang w:val="ru-RU"/>
        </w:rPr>
        <w:t xml:space="preserve">   </w:t>
      </w:r>
      <w:r w:rsidR="00345A6B" w:rsidRPr="00767594">
        <w:rPr>
          <w:rFonts w:ascii="GHEA Grapalat" w:hAnsi="GHEA Grapalat"/>
          <w:i/>
          <w:sz w:val="20"/>
          <w:szCs w:val="20"/>
          <w:lang w:val="ru-RU"/>
        </w:rPr>
        <w:t xml:space="preserve">улица </w:t>
      </w:r>
      <w:r w:rsidR="00C558FB" w:rsidRPr="00C558FB">
        <w:rPr>
          <w:rFonts w:ascii="GHEA Grapalat" w:hAnsi="GHEA Grapalat"/>
          <w:i/>
          <w:sz w:val="20"/>
          <w:szCs w:val="20"/>
          <w:lang w:val="ru-RU"/>
        </w:rPr>
        <w:t>Грач и Сузен Туфаяни</w:t>
      </w:r>
      <w:r w:rsidR="00345A6B" w:rsidRPr="00767594">
        <w:rPr>
          <w:rFonts w:ascii="GHEA Grapalat" w:hAnsi="GHEA Grapalat"/>
          <w:i/>
          <w:sz w:val="20"/>
          <w:szCs w:val="20"/>
          <w:lang w:val="ru-RU"/>
        </w:rPr>
        <w:t xml:space="preserve">  2  </w:t>
      </w:r>
      <w:r w:rsidRPr="00767594">
        <w:rPr>
          <w:rFonts w:ascii="GHEA Grapalat" w:hAnsi="GHEA Grapalat"/>
          <w:i/>
          <w:sz w:val="20"/>
          <w:szCs w:val="20"/>
          <w:lang w:val="ru-RU" w:eastAsia="ru-RU" w:bidi="ru-RU"/>
        </w:rPr>
        <w:t>объявляет запросе катировок конкурс, который проводится одним этапом.</w:t>
      </w:r>
    </w:p>
    <w:p w:rsidR="00767594" w:rsidRPr="00767594" w:rsidRDefault="00767594" w:rsidP="00767594">
      <w:pPr>
        <w:widowControl w:val="0"/>
        <w:ind w:firstLine="567"/>
        <w:jc w:val="both"/>
        <w:rPr>
          <w:rFonts w:ascii="GHEA Grapalat" w:hAnsi="GHEA Grapalat"/>
          <w:i/>
          <w:spacing w:val="6"/>
          <w:sz w:val="20"/>
          <w:szCs w:val="20"/>
          <w:lang w:val="ru-RU" w:eastAsia="ru-RU" w:bidi="ru-RU"/>
        </w:rPr>
      </w:pPr>
      <w:r w:rsidRPr="00767594">
        <w:rPr>
          <w:rFonts w:ascii="GHEA Grapalat" w:hAnsi="GHEA Grapalat"/>
          <w:i/>
          <w:sz w:val="20"/>
          <w:szCs w:val="20"/>
          <w:lang w:val="ru-RU" w:eastAsia="ru-RU" w:bidi="ru-RU"/>
        </w:rPr>
        <w:t>Участнику, отобранному по итогам настоящей процедуры, в</w:t>
      </w:r>
      <w:r w:rsidRPr="00767594">
        <w:rPr>
          <w:rFonts w:ascii="Courier New" w:hAnsi="Courier New" w:cs="Courier New"/>
          <w:i/>
          <w:sz w:val="20"/>
          <w:szCs w:val="20"/>
          <w:lang w:eastAsia="ru-RU" w:bidi="ru-RU"/>
        </w:rPr>
        <w:t> </w:t>
      </w:r>
      <w:r w:rsidRPr="00767594">
        <w:rPr>
          <w:rFonts w:ascii="GHEA Grapalat" w:hAnsi="GHEA Grapalat"/>
          <w:i/>
          <w:spacing w:val="6"/>
          <w:sz w:val="20"/>
          <w:szCs w:val="20"/>
          <w:lang w:val="ru-RU" w:eastAsia="ru-RU" w:bidi="ru-RU"/>
        </w:rPr>
        <w:t>установленном</w:t>
      </w:r>
      <w:r w:rsidRPr="00767594">
        <w:rPr>
          <w:rFonts w:ascii="Courier New" w:hAnsi="Courier New" w:cs="Courier New"/>
          <w:i/>
          <w:spacing w:val="6"/>
          <w:sz w:val="20"/>
          <w:szCs w:val="20"/>
          <w:lang w:eastAsia="ru-RU" w:bidi="ru-RU"/>
        </w:rPr>
        <w:t> </w:t>
      </w:r>
      <w:r w:rsidRPr="00767594">
        <w:rPr>
          <w:rFonts w:ascii="GHEA Grapalat" w:hAnsi="GHEA Grapalat"/>
          <w:i/>
          <w:spacing w:val="6"/>
          <w:sz w:val="20"/>
          <w:szCs w:val="20"/>
          <w:lang w:val="ru-RU" w:eastAsia="ru-RU" w:bidi="ru-RU"/>
        </w:rPr>
        <w:t xml:space="preserve">порядке будет предложено заключить договор по поставку </w:t>
      </w:r>
      <w:r w:rsidRPr="00767594">
        <w:rPr>
          <w:rFonts w:ascii="GHEA Grapalat" w:hAnsi="GHEA Grapalat"/>
          <w:i/>
          <w:sz w:val="20"/>
          <w:szCs w:val="20"/>
          <w:lang w:val="ru-RU"/>
        </w:rPr>
        <w:t xml:space="preserve"> продуктов питания </w:t>
      </w:r>
      <w:r w:rsidRPr="00767594">
        <w:rPr>
          <w:rFonts w:ascii="GHEA Grapalat" w:hAnsi="GHEA Grapalat"/>
          <w:i/>
          <w:sz w:val="20"/>
          <w:szCs w:val="20"/>
          <w:lang w:val="ru-RU" w:eastAsia="ru-RU" w:bidi="ru-RU"/>
        </w:rPr>
        <w:t xml:space="preserve"> (далее — договор).</w:t>
      </w:r>
    </w:p>
    <w:p w:rsidR="00767594" w:rsidRPr="00767594" w:rsidRDefault="00767594" w:rsidP="00767594">
      <w:pPr>
        <w:widowControl w:val="0"/>
        <w:ind w:firstLine="567"/>
        <w:jc w:val="both"/>
        <w:rPr>
          <w:rFonts w:ascii="GHEA Grapalat" w:hAnsi="GHEA Grapalat"/>
          <w:i/>
          <w:sz w:val="20"/>
          <w:szCs w:val="20"/>
          <w:lang w:val="ru-RU" w:eastAsia="ru-RU" w:bidi="ru-RU"/>
        </w:rPr>
      </w:pPr>
      <w:r w:rsidRPr="00767594">
        <w:rPr>
          <w:rFonts w:ascii="GHEA Grapalat" w:hAnsi="GHEA Grapalat"/>
          <w:i/>
          <w:sz w:val="20"/>
          <w:szCs w:val="20"/>
          <w:lang w:val="ru-RU" w:eastAsia="ru-RU" w:bidi="ru-RU"/>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767594">
        <w:rPr>
          <w:rFonts w:ascii="Courier New" w:hAnsi="Courier New" w:cs="Courier New"/>
          <w:i/>
          <w:sz w:val="20"/>
          <w:szCs w:val="20"/>
          <w:lang w:eastAsia="ru-RU" w:bidi="ru-RU"/>
        </w:rPr>
        <w:t> </w:t>
      </w:r>
      <w:r w:rsidRPr="00767594">
        <w:rPr>
          <w:rFonts w:ascii="GHEA Grapalat" w:hAnsi="GHEA Grapalat"/>
          <w:i/>
          <w:sz w:val="20"/>
          <w:szCs w:val="20"/>
          <w:lang w:val="ru-RU" w:eastAsia="ru-RU" w:bidi="ru-RU"/>
        </w:rPr>
        <w:t>настоящей процедуре.</w:t>
      </w:r>
    </w:p>
    <w:p w:rsidR="00767594" w:rsidRPr="00767594" w:rsidRDefault="00767594" w:rsidP="00767594">
      <w:pPr>
        <w:widowControl w:val="0"/>
        <w:ind w:firstLine="567"/>
        <w:jc w:val="both"/>
        <w:rPr>
          <w:rFonts w:ascii="GHEA Grapalat" w:hAnsi="GHEA Grapalat"/>
          <w:i/>
          <w:sz w:val="20"/>
          <w:szCs w:val="20"/>
          <w:lang w:val="ru-RU" w:eastAsia="ru-RU" w:bidi="ru-RU"/>
        </w:rPr>
      </w:pPr>
      <w:r w:rsidRPr="00767594">
        <w:rPr>
          <w:rFonts w:ascii="GHEA Grapalat" w:hAnsi="GHEA Grapalat"/>
          <w:i/>
          <w:sz w:val="20"/>
          <w:szCs w:val="20"/>
          <w:lang w:val="ru-RU" w:eastAsia="ru-RU" w:bidi="ru-RU"/>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767594" w:rsidRPr="00767594" w:rsidRDefault="00767594" w:rsidP="00767594">
      <w:pPr>
        <w:widowControl w:val="0"/>
        <w:ind w:firstLine="567"/>
        <w:jc w:val="both"/>
        <w:rPr>
          <w:rFonts w:ascii="GHEA Grapalat" w:hAnsi="GHEA Grapalat"/>
          <w:i/>
          <w:sz w:val="20"/>
          <w:szCs w:val="20"/>
          <w:lang w:val="ru-RU" w:eastAsia="ru-RU" w:bidi="ru-RU"/>
        </w:rPr>
      </w:pPr>
      <w:r w:rsidRPr="00767594">
        <w:rPr>
          <w:rFonts w:ascii="GHEA Grapalat" w:hAnsi="GHEA Grapalat"/>
          <w:i/>
          <w:sz w:val="20"/>
          <w:szCs w:val="20"/>
          <w:lang w:val="ru-RU" w:eastAsia="ru-RU" w:bidi="ru-RU"/>
        </w:rPr>
        <w:t>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w:t>
      </w:r>
    </w:p>
    <w:p w:rsidR="00767594" w:rsidRPr="00767594" w:rsidRDefault="00767594" w:rsidP="00767594">
      <w:pPr>
        <w:widowControl w:val="0"/>
        <w:ind w:firstLine="567"/>
        <w:jc w:val="both"/>
        <w:rPr>
          <w:rFonts w:ascii="GHEA Grapalat" w:hAnsi="GHEA Grapalat"/>
          <w:i/>
          <w:sz w:val="20"/>
          <w:szCs w:val="20"/>
          <w:lang w:val="ru-RU" w:eastAsia="ru-RU" w:bidi="ru-RU"/>
        </w:rPr>
      </w:pPr>
      <w:r w:rsidRPr="00767594">
        <w:rPr>
          <w:rFonts w:ascii="GHEA Grapalat" w:hAnsi="GHEA Grapalat"/>
          <w:i/>
          <w:sz w:val="20"/>
          <w:szCs w:val="20"/>
          <w:lang w:val="ru-RU" w:eastAsia="ru-RU" w:bidi="ru-RU"/>
        </w:rPr>
        <w:t>Для получения приглашения на процедуру в бумажной форме необходимо обратиться к заказчику до 1</w:t>
      </w:r>
      <w:r w:rsidR="00345A6B" w:rsidRPr="00345A6B">
        <w:rPr>
          <w:rFonts w:ascii="GHEA Grapalat" w:hAnsi="GHEA Grapalat"/>
          <w:i/>
          <w:sz w:val="20"/>
          <w:szCs w:val="20"/>
          <w:lang w:val="ru-RU" w:eastAsia="ru-RU" w:bidi="ru-RU"/>
        </w:rPr>
        <w:t>1</w:t>
      </w:r>
      <w:r w:rsidRPr="00767594">
        <w:rPr>
          <w:rFonts w:ascii="GHEA Grapalat" w:hAnsi="GHEA Grapalat"/>
          <w:i/>
          <w:sz w:val="20"/>
          <w:szCs w:val="20"/>
          <w:lang w:val="ru-RU" w:eastAsia="ru-RU" w:bidi="ru-RU"/>
        </w:rPr>
        <w:t>:00 часов 7-го дня 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w:t>
      </w:r>
      <w:r w:rsidRPr="00767594">
        <w:rPr>
          <w:rFonts w:ascii="Courier New" w:hAnsi="Courier New" w:cs="Courier New"/>
          <w:i/>
          <w:sz w:val="20"/>
          <w:szCs w:val="20"/>
          <w:lang w:eastAsia="ru-RU" w:bidi="ru-RU"/>
        </w:rPr>
        <w:t> </w:t>
      </w:r>
      <w:r w:rsidRPr="00767594">
        <w:rPr>
          <w:rFonts w:ascii="GHEA Grapalat" w:hAnsi="GHEA Grapalat"/>
          <w:i/>
          <w:sz w:val="20"/>
          <w:szCs w:val="20"/>
          <w:lang w:val="ru-RU" w:eastAsia="ru-RU" w:bidi="ru-RU"/>
        </w:rPr>
        <w:t>обеспечивает бесплатное предоставление приглашения в бумажной форме в первый рабочий день, следующий за получением такого требования.</w:t>
      </w:r>
    </w:p>
    <w:p w:rsidR="00767594" w:rsidRPr="00767594" w:rsidRDefault="00767594" w:rsidP="00767594">
      <w:pPr>
        <w:widowControl w:val="0"/>
        <w:ind w:firstLine="567"/>
        <w:jc w:val="both"/>
        <w:rPr>
          <w:rFonts w:ascii="GHEA Grapalat" w:hAnsi="GHEA Grapalat"/>
          <w:i/>
          <w:spacing w:val="-6"/>
          <w:sz w:val="20"/>
          <w:szCs w:val="20"/>
          <w:lang w:val="ru-RU" w:eastAsia="ru-RU" w:bidi="ru-RU"/>
        </w:rPr>
      </w:pPr>
      <w:r w:rsidRPr="00767594">
        <w:rPr>
          <w:rFonts w:ascii="GHEA Grapalat" w:hAnsi="GHEA Grapalat"/>
          <w:i/>
          <w:spacing w:val="-6"/>
          <w:sz w:val="20"/>
          <w:szCs w:val="20"/>
          <w:lang w:val="ru-RU" w:eastAsia="ru-RU" w:bidi="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767594">
        <w:rPr>
          <w:rFonts w:ascii="Courier New" w:hAnsi="Courier New" w:cs="Courier New"/>
          <w:i/>
          <w:spacing w:val="-6"/>
          <w:sz w:val="20"/>
          <w:szCs w:val="20"/>
          <w:lang w:eastAsia="ru-RU" w:bidi="ru-RU"/>
        </w:rPr>
        <w:t> </w:t>
      </w:r>
      <w:r w:rsidRPr="00767594">
        <w:rPr>
          <w:rFonts w:ascii="GHEA Grapalat" w:hAnsi="GHEA Grapalat"/>
          <w:i/>
          <w:spacing w:val="-6"/>
          <w:sz w:val="20"/>
          <w:szCs w:val="20"/>
          <w:lang w:val="ru-RU" w:eastAsia="ru-RU" w:bidi="ru-RU"/>
        </w:rPr>
        <w:t xml:space="preserve">электронной форме в течение рабочего дня, следующего за днем получения заявления. </w:t>
      </w:r>
    </w:p>
    <w:p w:rsidR="00767594" w:rsidRPr="00767594" w:rsidRDefault="00767594" w:rsidP="00767594">
      <w:pPr>
        <w:widowControl w:val="0"/>
        <w:ind w:firstLine="567"/>
        <w:jc w:val="both"/>
        <w:rPr>
          <w:rFonts w:ascii="GHEA Grapalat" w:hAnsi="GHEA Grapalat"/>
          <w:i/>
          <w:sz w:val="20"/>
          <w:szCs w:val="20"/>
          <w:lang w:val="ru-RU" w:eastAsia="ru-RU" w:bidi="ru-RU"/>
        </w:rPr>
      </w:pPr>
      <w:r w:rsidRPr="00767594">
        <w:rPr>
          <w:rFonts w:ascii="GHEA Grapalat" w:hAnsi="GHEA Grapalat"/>
          <w:i/>
          <w:sz w:val="20"/>
          <w:szCs w:val="20"/>
          <w:lang w:val="ru-RU" w:eastAsia="ru-RU" w:bidi="ru-RU"/>
        </w:rPr>
        <w:t>Неполучение приглашения не ограничивает права участника на участие в</w:t>
      </w:r>
      <w:r w:rsidRPr="00767594">
        <w:rPr>
          <w:rFonts w:ascii="Courier New" w:hAnsi="Courier New" w:cs="Courier New"/>
          <w:i/>
          <w:sz w:val="20"/>
          <w:szCs w:val="20"/>
          <w:lang w:eastAsia="ru-RU" w:bidi="ru-RU"/>
        </w:rPr>
        <w:t> </w:t>
      </w:r>
      <w:r w:rsidRPr="00767594">
        <w:rPr>
          <w:rFonts w:ascii="GHEA Grapalat" w:hAnsi="GHEA Grapalat"/>
          <w:i/>
          <w:sz w:val="20"/>
          <w:szCs w:val="20"/>
          <w:lang w:val="ru-RU" w:eastAsia="ru-RU" w:bidi="ru-RU"/>
        </w:rPr>
        <w:t>настоящей процедуре.</w:t>
      </w:r>
    </w:p>
    <w:p w:rsidR="00767594" w:rsidRPr="00767594" w:rsidRDefault="00767594" w:rsidP="00767594">
      <w:pPr>
        <w:widowControl w:val="0"/>
        <w:jc w:val="both"/>
        <w:rPr>
          <w:rFonts w:ascii="GHEA Grapalat" w:hAnsi="GHEA Grapalat"/>
          <w:i/>
          <w:sz w:val="20"/>
          <w:szCs w:val="20"/>
          <w:lang w:val="ru-RU" w:eastAsia="ru-RU" w:bidi="ru-RU"/>
        </w:rPr>
      </w:pPr>
      <w:r w:rsidRPr="00767594">
        <w:rPr>
          <w:rFonts w:ascii="GHEA Grapalat" w:hAnsi="GHEA Grapalat"/>
          <w:i/>
          <w:sz w:val="20"/>
          <w:szCs w:val="20"/>
          <w:lang w:val="ru-RU" w:eastAsia="ru-RU" w:bidi="ru-RU"/>
        </w:rPr>
        <w:t xml:space="preserve">    Заявки на на запросе катировок необходимо подавать по адресу</w:t>
      </w:r>
      <w:r w:rsidRPr="00767594">
        <w:rPr>
          <w:rFonts w:ascii="GHEA Grapalat" w:hAnsi="GHEA Grapalat"/>
          <w:i/>
          <w:sz w:val="20"/>
          <w:szCs w:val="20"/>
          <w:lang w:val="ru-RU"/>
        </w:rPr>
        <w:t xml:space="preserve">Араратский область РА, о. </w:t>
      </w:r>
      <w:r w:rsidR="007F6486" w:rsidRPr="00817C68">
        <w:rPr>
          <w:rFonts w:ascii="GHEA Grapalat" w:hAnsi="GHEA Grapalat"/>
          <w:i/>
          <w:sz w:val="20"/>
          <w:szCs w:val="20"/>
          <w:lang w:val="ru-RU"/>
        </w:rPr>
        <w:t>Зангакатун</w:t>
      </w:r>
      <w:r w:rsidR="007F6486" w:rsidRPr="00767594">
        <w:rPr>
          <w:rFonts w:ascii="GHEA Grapalat" w:hAnsi="GHEA Grapalat"/>
          <w:i/>
          <w:sz w:val="20"/>
          <w:szCs w:val="20"/>
          <w:lang w:val="ru-RU"/>
        </w:rPr>
        <w:t xml:space="preserve"> </w:t>
      </w:r>
      <w:r w:rsidRPr="00767594">
        <w:rPr>
          <w:rFonts w:ascii="GHEA Grapalat" w:hAnsi="GHEA Grapalat"/>
          <w:i/>
          <w:sz w:val="20"/>
          <w:szCs w:val="20"/>
          <w:lang w:val="ru-RU"/>
        </w:rPr>
        <w:t xml:space="preserve">улица </w:t>
      </w:r>
      <w:r w:rsidR="007F6486" w:rsidRPr="00C558FB">
        <w:rPr>
          <w:rFonts w:ascii="GHEA Grapalat" w:hAnsi="GHEA Grapalat"/>
          <w:i/>
          <w:sz w:val="20"/>
          <w:szCs w:val="20"/>
          <w:lang w:val="ru-RU"/>
        </w:rPr>
        <w:t>Грач и Сузен Туфаяни</w:t>
      </w:r>
      <w:r w:rsidRPr="00767594">
        <w:rPr>
          <w:rFonts w:ascii="GHEA Grapalat" w:hAnsi="GHEA Grapalat"/>
          <w:i/>
          <w:sz w:val="20"/>
          <w:szCs w:val="20"/>
          <w:lang w:val="ru-RU"/>
        </w:rPr>
        <w:t xml:space="preserve">  2  Детский сад» ОНКО</w:t>
      </w:r>
      <w:r w:rsidRPr="00767594">
        <w:rPr>
          <w:rFonts w:ascii="GHEA Grapalat" w:hAnsi="GHEA Grapalat"/>
          <w:i/>
          <w:sz w:val="20"/>
          <w:szCs w:val="20"/>
          <w:lang w:val="ru-RU" w:eastAsia="ru-RU" w:bidi="ru-RU"/>
        </w:rPr>
        <w:t xml:space="preserve"> в документарной форме, до 1</w:t>
      </w:r>
      <w:r w:rsidR="00345A6B" w:rsidRPr="00345A6B">
        <w:rPr>
          <w:rFonts w:ascii="GHEA Grapalat" w:hAnsi="GHEA Grapalat"/>
          <w:i/>
          <w:sz w:val="20"/>
          <w:szCs w:val="20"/>
          <w:lang w:val="ru-RU" w:eastAsia="ru-RU" w:bidi="ru-RU"/>
        </w:rPr>
        <w:t>1</w:t>
      </w:r>
      <w:r w:rsidRPr="00767594">
        <w:rPr>
          <w:rFonts w:ascii="GHEA Grapalat" w:hAnsi="GHEA Grapalat"/>
          <w:i/>
          <w:sz w:val="20"/>
          <w:szCs w:val="20"/>
          <w:lang w:val="ru-RU" w:eastAsia="ru-RU" w:bidi="ru-RU"/>
        </w:rPr>
        <w:t>:00 часов 7-го дня со дня опубликования настоящего объявления. Кроме армянского языка заявки могут быть поданы также на английском или русском языке.</w:t>
      </w:r>
    </w:p>
    <w:p w:rsidR="00767594" w:rsidRPr="00767594" w:rsidRDefault="00767594" w:rsidP="00767594">
      <w:pPr>
        <w:widowControl w:val="0"/>
        <w:ind w:firstLine="567"/>
        <w:jc w:val="both"/>
        <w:rPr>
          <w:rFonts w:ascii="GHEA Grapalat" w:hAnsi="GHEA Grapalat"/>
          <w:i/>
          <w:sz w:val="20"/>
          <w:szCs w:val="20"/>
          <w:lang w:val="ru-RU" w:eastAsia="ru-RU" w:bidi="ru-RU"/>
        </w:rPr>
      </w:pPr>
      <w:r w:rsidRPr="004C132A">
        <w:rPr>
          <w:rFonts w:ascii="GHEA Grapalat" w:hAnsi="GHEA Grapalat"/>
          <w:i/>
          <w:sz w:val="20"/>
          <w:szCs w:val="20"/>
          <w:lang w:val="ru-RU" w:eastAsia="ru-RU" w:bidi="ru-RU"/>
        </w:rPr>
        <w:t xml:space="preserve">Вскрытие заявок будет проводиться по адресу </w:t>
      </w:r>
      <w:r w:rsidRPr="004C132A">
        <w:rPr>
          <w:rFonts w:ascii="GHEA Grapalat" w:hAnsi="GHEA Grapalat"/>
          <w:i/>
          <w:sz w:val="20"/>
          <w:szCs w:val="20"/>
          <w:lang w:val="ru-RU"/>
        </w:rPr>
        <w:t xml:space="preserve">Араратский область РА, о. </w:t>
      </w:r>
      <w:r w:rsidR="007F6486" w:rsidRPr="00817C68">
        <w:rPr>
          <w:rFonts w:ascii="GHEA Grapalat" w:hAnsi="GHEA Grapalat"/>
          <w:i/>
          <w:sz w:val="20"/>
          <w:szCs w:val="20"/>
          <w:lang w:val="ru-RU"/>
        </w:rPr>
        <w:t>Зангакатун</w:t>
      </w:r>
      <w:r w:rsidRPr="004C132A">
        <w:rPr>
          <w:rFonts w:ascii="GHEA Grapalat" w:hAnsi="GHEA Grapalat"/>
          <w:i/>
          <w:sz w:val="20"/>
          <w:szCs w:val="20"/>
          <w:lang w:val="ru-RU"/>
        </w:rPr>
        <w:t xml:space="preserve"> улица </w:t>
      </w:r>
      <w:r w:rsidR="007F6486" w:rsidRPr="00C558FB">
        <w:rPr>
          <w:rFonts w:ascii="GHEA Grapalat" w:hAnsi="GHEA Grapalat"/>
          <w:i/>
          <w:sz w:val="20"/>
          <w:szCs w:val="20"/>
          <w:lang w:val="ru-RU"/>
        </w:rPr>
        <w:t>Грач и Сузен Туфаяни</w:t>
      </w:r>
      <w:r w:rsidRPr="004C132A">
        <w:rPr>
          <w:rFonts w:ascii="GHEA Grapalat" w:hAnsi="GHEA Grapalat"/>
          <w:i/>
          <w:sz w:val="20"/>
          <w:szCs w:val="20"/>
          <w:lang w:val="ru-RU"/>
        </w:rPr>
        <w:t xml:space="preserve">  2  Детский сад» ОНКО</w:t>
      </w:r>
      <w:r w:rsidRPr="004C132A">
        <w:rPr>
          <w:rFonts w:ascii="GHEA Grapalat" w:hAnsi="GHEA Grapalat"/>
          <w:i/>
          <w:sz w:val="20"/>
          <w:szCs w:val="20"/>
          <w:lang w:val="ru-RU" w:eastAsia="ru-RU" w:bidi="ru-RU"/>
        </w:rPr>
        <w:t xml:space="preserve"> в 1</w:t>
      </w:r>
      <w:r w:rsidR="00345A6B" w:rsidRPr="00345A6B">
        <w:rPr>
          <w:rFonts w:ascii="GHEA Grapalat" w:hAnsi="GHEA Grapalat"/>
          <w:i/>
          <w:sz w:val="20"/>
          <w:szCs w:val="20"/>
          <w:lang w:val="ru-RU" w:eastAsia="ru-RU" w:bidi="ru-RU"/>
        </w:rPr>
        <w:t>1</w:t>
      </w:r>
      <w:r w:rsidRPr="004C132A">
        <w:rPr>
          <w:rFonts w:ascii="GHEA Grapalat" w:hAnsi="GHEA Grapalat"/>
          <w:i/>
          <w:sz w:val="20"/>
          <w:szCs w:val="20"/>
          <w:lang w:val="ru-RU" w:eastAsia="ru-RU" w:bidi="ru-RU"/>
        </w:rPr>
        <w:t>:00 часов "</w:t>
      </w:r>
      <w:r w:rsidR="00DF57F2" w:rsidRPr="00DF57F2">
        <w:rPr>
          <w:rFonts w:ascii="GHEA Grapalat" w:hAnsi="GHEA Grapalat"/>
          <w:i/>
          <w:sz w:val="20"/>
          <w:szCs w:val="20"/>
          <w:lang w:val="ru-RU" w:eastAsia="ru-RU" w:bidi="ru-RU"/>
        </w:rPr>
        <w:t>17</w:t>
      </w:r>
      <w:r w:rsidRPr="004C132A">
        <w:rPr>
          <w:rFonts w:ascii="GHEA Grapalat" w:hAnsi="GHEA Grapalat"/>
          <w:i/>
          <w:sz w:val="20"/>
          <w:szCs w:val="20"/>
          <w:lang w:val="ru-RU" w:eastAsia="ru-RU" w:bidi="ru-RU"/>
        </w:rPr>
        <w:t>" "декабря" "2019"году.</w:t>
      </w:r>
    </w:p>
    <w:p w:rsidR="00767594" w:rsidRPr="00767594" w:rsidRDefault="00767594" w:rsidP="00767594">
      <w:pPr>
        <w:widowControl w:val="0"/>
        <w:ind w:firstLine="567"/>
        <w:jc w:val="both"/>
        <w:rPr>
          <w:rFonts w:ascii="GHEA Grapalat" w:hAnsi="GHEA Grapalat"/>
          <w:i/>
          <w:sz w:val="20"/>
          <w:szCs w:val="20"/>
          <w:lang w:val="ru-RU" w:eastAsia="ru-RU" w:bidi="ru-RU"/>
        </w:rPr>
      </w:pPr>
      <w:r w:rsidRPr="00767594">
        <w:rPr>
          <w:rFonts w:ascii="GHEA Grapalat" w:hAnsi="GHEA Grapalat"/>
          <w:i/>
          <w:sz w:val="20"/>
          <w:szCs w:val="20"/>
          <w:lang w:val="ru-RU" w:eastAsia="ru-RU" w:bidi="ru-RU"/>
        </w:rPr>
        <w:t>Жалобы относительно настоящей процедуры должны быть поданы лицу, рассматривающее связанные с закупками жалобы,по адресу: ул. Мелик-Адамяна 1, Ереван. Обжалование осуществляется в порядке, установленном приглашением на</w:t>
      </w:r>
      <w:r w:rsidRPr="00767594">
        <w:rPr>
          <w:rFonts w:ascii="Courier New" w:hAnsi="Courier New" w:cs="Courier New"/>
          <w:i/>
          <w:sz w:val="20"/>
          <w:szCs w:val="20"/>
          <w:lang w:eastAsia="ru-RU" w:bidi="ru-RU"/>
        </w:rPr>
        <w:t> </w:t>
      </w:r>
      <w:r w:rsidRPr="00767594">
        <w:rPr>
          <w:rFonts w:ascii="GHEA Grapalat" w:hAnsi="GHEA Grapalat"/>
          <w:i/>
          <w:sz w:val="20"/>
          <w:szCs w:val="20"/>
          <w:lang w:val="ru-RU" w:eastAsia="ru-RU" w:bidi="ru-RU"/>
        </w:rPr>
        <w:t>настоящий конкурс. Для подачи жалобы требуется плата в размере 30</w:t>
      </w:r>
      <w:r w:rsidRPr="00767594">
        <w:rPr>
          <w:rFonts w:ascii="Courier New" w:hAnsi="Courier New" w:cs="Courier New"/>
          <w:i/>
          <w:sz w:val="20"/>
          <w:szCs w:val="20"/>
          <w:lang w:eastAsia="ru-RU" w:bidi="ru-RU"/>
        </w:rPr>
        <w:t> </w:t>
      </w:r>
      <w:r w:rsidRPr="00767594">
        <w:rPr>
          <w:rFonts w:ascii="GHEA Grapalat" w:hAnsi="GHEA Grapalat"/>
          <w:i/>
          <w:sz w:val="20"/>
          <w:szCs w:val="20"/>
          <w:lang w:val="ru-RU" w:eastAsia="ru-RU" w:bidi="ru-RU"/>
        </w:rPr>
        <w:t>000</w:t>
      </w:r>
      <w:r w:rsidRPr="00767594">
        <w:rPr>
          <w:rFonts w:ascii="Courier New" w:hAnsi="Courier New" w:cs="Courier New"/>
          <w:i/>
          <w:sz w:val="20"/>
          <w:szCs w:val="20"/>
          <w:lang w:eastAsia="ru-RU" w:bidi="ru-RU"/>
        </w:rPr>
        <w:t> </w:t>
      </w:r>
      <w:r w:rsidRPr="00767594">
        <w:rPr>
          <w:rFonts w:ascii="GHEA Grapalat" w:hAnsi="GHEA Grapalat"/>
          <w:i/>
          <w:sz w:val="20"/>
          <w:szCs w:val="20"/>
          <w:lang w:val="ru-RU" w:eastAsia="ru-RU" w:bidi="ru-RU"/>
        </w:rPr>
        <w:t>(тридцать тысяч) драмов РА, которая должна быть перечислена на</w:t>
      </w:r>
      <w:r w:rsidRPr="00767594">
        <w:rPr>
          <w:rFonts w:ascii="Courier New" w:hAnsi="Courier New" w:cs="Courier New"/>
          <w:i/>
          <w:sz w:val="20"/>
          <w:szCs w:val="20"/>
          <w:lang w:eastAsia="ru-RU" w:bidi="ru-RU"/>
        </w:rPr>
        <w:t> </w:t>
      </w:r>
      <w:r w:rsidRPr="00767594">
        <w:rPr>
          <w:rFonts w:ascii="GHEA Grapalat" w:hAnsi="GHEA Grapalat"/>
          <w:i/>
          <w:sz w:val="20"/>
          <w:szCs w:val="20"/>
          <w:lang w:val="ru-RU" w:eastAsia="ru-RU" w:bidi="ru-RU"/>
        </w:rPr>
        <w:t>казначейский счет № 900008000482, открытый на имя Министерства финансов Республики Армения.</w:t>
      </w:r>
    </w:p>
    <w:p w:rsidR="00767594" w:rsidRPr="00767594" w:rsidRDefault="00767594" w:rsidP="00767594">
      <w:pPr>
        <w:widowControl w:val="0"/>
        <w:ind w:firstLine="567"/>
        <w:jc w:val="both"/>
        <w:rPr>
          <w:rFonts w:ascii="GHEA Grapalat" w:hAnsi="GHEA Grapalat"/>
          <w:i/>
          <w:sz w:val="20"/>
          <w:szCs w:val="20"/>
          <w:lang w:val="ru-RU" w:eastAsia="ru-RU" w:bidi="ru-RU"/>
        </w:rPr>
      </w:pPr>
      <w:r w:rsidRPr="00767594">
        <w:rPr>
          <w:rFonts w:ascii="GHEA Grapalat" w:hAnsi="GHEA Grapalat"/>
          <w:i/>
          <w:sz w:val="20"/>
          <w:szCs w:val="20"/>
          <w:lang w:val="ru-RU" w:eastAsia="ru-RU" w:bidi="ru-RU"/>
        </w:rPr>
        <w:t>Для получения дополнительной информации, связанной с настоящим</w:t>
      </w:r>
      <w:r w:rsidRPr="00767594">
        <w:rPr>
          <w:rFonts w:ascii="Courier New" w:hAnsi="Courier New" w:cs="Courier New"/>
          <w:i/>
          <w:sz w:val="20"/>
          <w:szCs w:val="20"/>
          <w:lang w:eastAsia="ru-RU" w:bidi="ru-RU"/>
        </w:rPr>
        <w:t> </w:t>
      </w:r>
      <w:r w:rsidRPr="00767594">
        <w:rPr>
          <w:rFonts w:ascii="GHEA Grapalat" w:hAnsi="GHEA Grapalat"/>
          <w:i/>
          <w:sz w:val="20"/>
          <w:szCs w:val="20"/>
          <w:lang w:val="ru-RU" w:eastAsia="ru-RU" w:bidi="ru-RU"/>
        </w:rPr>
        <w:t xml:space="preserve">объявлением, можете обратиться к секретарю Оценочной комиссии </w:t>
      </w:r>
      <w:r w:rsidR="007F6486" w:rsidRPr="007F6486">
        <w:rPr>
          <w:rFonts w:ascii="GHEA Grapalat" w:hAnsi="GHEA Grapalat"/>
          <w:i/>
          <w:sz w:val="20"/>
          <w:szCs w:val="20"/>
          <w:lang w:val="ru-RU" w:eastAsia="ru-RU" w:bidi="ru-RU"/>
        </w:rPr>
        <w:t>С.Григор</w:t>
      </w:r>
      <w:r w:rsidRPr="00767594">
        <w:rPr>
          <w:rFonts w:ascii="GHEA Grapalat" w:hAnsi="GHEA Grapalat"/>
          <w:i/>
          <w:sz w:val="20"/>
          <w:szCs w:val="20"/>
          <w:lang w:val="ru-RU" w:eastAsia="ru-RU" w:bidi="ru-RU"/>
        </w:rPr>
        <w:t>яну</w:t>
      </w:r>
    </w:p>
    <w:p w:rsidR="00767594" w:rsidRPr="00767594" w:rsidRDefault="00767594" w:rsidP="00767594">
      <w:pPr>
        <w:ind w:firstLine="720"/>
        <w:jc w:val="center"/>
        <w:rPr>
          <w:rFonts w:ascii="GHEA Grapalat" w:hAnsi="GHEA Grapalat"/>
          <w:i/>
          <w:sz w:val="20"/>
          <w:szCs w:val="20"/>
          <w:lang w:val="ru-RU"/>
        </w:rPr>
      </w:pPr>
    </w:p>
    <w:p w:rsidR="00767594" w:rsidRPr="007F6486" w:rsidRDefault="00767594" w:rsidP="00767594">
      <w:pPr>
        <w:ind w:firstLine="720"/>
        <w:jc w:val="center"/>
        <w:rPr>
          <w:rFonts w:ascii="GHEA Grapalat" w:hAnsi="GHEA Grapalat"/>
          <w:sz w:val="20"/>
          <w:szCs w:val="20"/>
          <w:lang w:val="ru-RU"/>
        </w:rPr>
      </w:pPr>
      <w:r w:rsidRPr="00767594">
        <w:rPr>
          <w:rFonts w:ascii="GHEA Grapalat" w:hAnsi="GHEA Grapalat"/>
          <w:sz w:val="20"/>
          <w:szCs w:val="20"/>
          <w:lang w:val="ru-RU"/>
        </w:rPr>
        <w:t xml:space="preserve">Телефон </w:t>
      </w:r>
      <w:r w:rsidR="007F6486" w:rsidRPr="007F6486">
        <w:rPr>
          <w:rFonts w:ascii="GHEA Grapalat" w:hAnsi="GHEA Grapalat"/>
          <w:sz w:val="20"/>
          <w:szCs w:val="20"/>
          <w:lang w:val="ru-RU"/>
        </w:rPr>
        <w:t>094005190</w:t>
      </w:r>
    </w:p>
    <w:p w:rsidR="00540B62" w:rsidRPr="00071FAF" w:rsidRDefault="00767594" w:rsidP="00540B62">
      <w:pPr>
        <w:ind w:firstLine="720"/>
        <w:jc w:val="center"/>
        <w:rPr>
          <w:rFonts w:ascii="GHEA Grapalat" w:hAnsi="GHEA Grapalat"/>
          <w:sz w:val="20"/>
          <w:szCs w:val="20"/>
          <w:lang w:val="ru-RU"/>
        </w:rPr>
      </w:pPr>
      <w:r w:rsidRPr="00767594">
        <w:rPr>
          <w:rFonts w:ascii="GHEA Grapalat" w:hAnsi="GHEA Grapalat"/>
          <w:sz w:val="20"/>
          <w:szCs w:val="20"/>
          <w:lang w:val="ru-RU"/>
        </w:rPr>
        <w:t>Эл</w:t>
      </w:r>
      <w:r w:rsidRPr="00071FAF">
        <w:rPr>
          <w:rFonts w:ascii="GHEA Grapalat" w:hAnsi="GHEA Grapalat"/>
          <w:sz w:val="20"/>
          <w:szCs w:val="20"/>
          <w:lang w:val="ru-RU"/>
        </w:rPr>
        <w:t xml:space="preserve">. </w:t>
      </w:r>
      <w:r w:rsidRPr="00767594">
        <w:rPr>
          <w:rFonts w:ascii="GHEA Grapalat" w:hAnsi="GHEA Grapalat"/>
          <w:sz w:val="20"/>
          <w:szCs w:val="20"/>
          <w:lang w:val="ru-RU"/>
        </w:rPr>
        <w:t>Почта</w:t>
      </w:r>
      <w:r w:rsidRPr="00540B62">
        <w:rPr>
          <w:rFonts w:ascii="GHEA Grapalat" w:hAnsi="GHEA Grapalat"/>
          <w:sz w:val="20"/>
          <w:szCs w:val="20"/>
        </w:rPr>
        <w:t>mail</w:t>
      </w:r>
      <w:r w:rsidR="007F6486" w:rsidRPr="007F6486">
        <w:rPr>
          <w:rFonts w:ascii="GHEA Grapalat" w:hAnsi="GHEA Grapalat"/>
          <w:sz w:val="20"/>
          <w:szCs w:val="20"/>
          <w:lang w:val="af-ZA"/>
        </w:rPr>
        <w:t xml:space="preserve"> </w:t>
      </w:r>
      <w:r w:rsidR="007F6486">
        <w:rPr>
          <w:rFonts w:ascii="GHEA Grapalat" w:hAnsi="GHEA Grapalat"/>
          <w:sz w:val="20"/>
          <w:szCs w:val="20"/>
          <w:lang w:val="af-ZA"/>
        </w:rPr>
        <w:t>Grigoryan-Simon</w:t>
      </w:r>
      <w:r w:rsidR="007F6486" w:rsidRPr="00071FAF">
        <w:rPr>
          <w:rFonts w:ascii="GHEA Grapalat" w:hAnsi="GHEA Grapalat"/>
          <w:sz w:val="20"/>
          <w:szCs w:val="20"/>
          <w:lang w:val="ru-RU"/>
        </w:rPr>
        <w:t xml:space="preserve"> </w:t>
      </w:r>
      <w:r w:rsidR="00540B62" w:rsidRPr="00071FAF">
        <w:rPr>
          <w:rFonts w:ascii="GHEA Grapalat" w:hAnsi="GHEA Grapalat"/>
          <w:sz w:val="20"/>
          <w:szCs w:val="20"/>
          <w:lang w:val="ru-RU"/>
        </w:rPr>
        <w:t>@</w:t>
      </w:r>
      <w:r w:rsidR="00540B62" w:rsidRPr="00540B62">
        <w:rPr>
          <w:rFonts w:ascii="GHEA Grapalat" w:hAnsi="GHEA Grapalat"/>
          <w:sz w:val="20"/>
          <w:szCs w:val="20"/>
        </w:rPr>
        <w:t>mail</w:t>
      </w:r>
      <w:r w:rsidR="00540B62" w:rsidRPr="00071FAF">
        <w:rPr>
          <w:rFonts w:ascii="GHEA Grapalat" w:hAnsi="GHEA Grapalat"/>
          <w:sz w:val="20"/>
          <w:szCs w:val="20"/>
          <w:lang w:val="ru-RU"/>
        </w:rPr>
        <w:t>.</w:t>
      </w:r>
      <w:r w:rsidR="00540B62" w:rsidRPr="00540B62">
        <w:rPr>
          <w:rFonts w:ascii="GHEA Grapalat" w:hAnsi="GHEA Grapalat"/>
          <w:sz w:val="20"/>
          <w:szCs w:val="20"/>
        </w:rPr>
        <w:t>ru</w:t>
      </w:r>
    </w:p>
    <w:p w:rsidR="00767594" w:rsidRPr="00767594" w:rsidRDefault="00767594" w:rsidP="00540B62">
      <w:pPr>
        <w:ind w:firstLine="720"/>
        <w:jc w:val="center"/>
        <w:rPr>
          <w:rFonts w:ascii="GHEA Grapalat" w:hAnsi="GHEA Grapalat"/>
          <w:sz w:val="20"/>
          <w:szCs w:val="20"/>
          <w:lang w:val="ru-RU"/>
        </w:rPr>
      </w:pPr>
      <w:r w:rsidRPr="00767594">
        <w:rPr>
          <w:rFonts w:ascii="GHEA Grapalat" w:hAnsi="GHEA Grapalat"/>
          <w:sz w:val="20"/>
          <w:szCs w:val="20"/>
          <w:lang w:val="ru-RU"/>
        </w:rPr>
        <w:t>Клиент &lt;&lt; Араратский область РА, о. Т</w:t>
      </w:r>
      <w:r w:rsidR="007F6486" w:rsidRPr="007F6486">
        <w:rPr>
          <w:rFonts w:ascii="GHEA Grapalat" w:hAnsi="GHEA Grapalat"/>
          <w:i/>
          <w:sz w:val="20"/>
          <w:szCs w:val="20"/>
          <w:lang w:val="ru-RU"/>
        </w:rPr>
        <w:t xml:space="preserve"> </w:t>
      </w:r>
      <w:r w:rsidR="007F6486" w:rsidRPr="00817C68">
        <w:rPr>
          <w:rFonts w:ascii="GHEA Grapalat" w:hAnsi="GHEA Grapalat"/>
          <w:i/>
          <w:sz w:val="20"/>
          <w:szCs w:val="20"/>
          <w:lang w:val="ru-RU"/>
        </w:rPr>
        <w:t>Зангакатун</w:t>
      </w:r>
      <w:r w:rsidRPr="00767594">
        <w:rPr>
          <w:rFonts w:ascii="GHEA Grapalat" w:hAnsi="GHEA Grapalat"/>
          <w:sz w:val="20"/>
          <w:szCs w:val="20"/>
          <w:lang w:val="ru-RU"/>
        </w:rPr>
        <w:t xml:space="preserve">   Детский сад» ОНКО &gt;&gt;</w:t>
      </w:r>
    </w:p>
    <w:p w:rsidR="006B258B" w:rsidRPr="00767594" w:rsidRDefault="006B258B" w:rsidP="006B258B">
      <w:pPr>
        <w:spacing w:after="120"/>
        <w:ind w:right="-7" w:firstLine="567"/>
        <w:jc w:val="right"/>
        <w:rPr>
          <w:rFonts w:ascii="GHEA Grapalat" w:hAnsi="GHEA Grapalat" w:cs="Sylfaen"/>
          <w:i/>
          <w:sz w:val="22"/>
          <w:lang w:val="ru-RU"/>
        </w:rPr>
      </w:pPr>
    </w:p>
    <w:p w:rsidR="00521ECD" w:rsidRPr="00D45C73" w:rsidRDefault="00521ECD" w:rsidP="006E5207">
      <w:pPr>
        <w:pStyle w:val="BodyText"/>
        <w:spacing w:after="0"/>
        <w:ind w:firstLine="567"/>
        <w:jc w:val="right"/>
        <w:rPr>
          <w:rFonts w:ascii="GHEA Grapalat" w:hAnsi="GHEA Grapalat" w:cs="Sylfaen"/>
          <w:i/>
          <w:sz w:val="20"/>
          <w:szCs w:val="20"/>
          <w:lang w:val="af-ZA"/>
        </w:rPr>
      </w:pPr>
    </w:p>
    <w:p w:rsidR="006B258B" w:rsidRPr="006B258B" w:rsidRDefault="006B258B" w:rsidP="006E5207">
      <w:pPr>
        <w:pStyle w:val="BodyText"/>
        <w:spacing w:after="0"/>
        <w:ind w:firstLine="567"/>
        <w:jc w:val="right"/>
        <w:rPr>
          <w:rFonts w:ascii="GHEA Grapalat" w:hAnsi="GHEA Grapalat" w:cs="Sylfaen"/>
          <w:i/>
          <w:sz w:val="20"/>
          <w:szCs w:val="20"/>
          <w:lang w:val="ru-RU"/>
        </w:rPr>
      </w:pPr>
    </w:p>
    <w:p w:rsidR="006B258B" w:rsidRPr="006B258B" w:rsidRDefault="006B258B" w:rsidP="006E5207">
      <w:pPr>
        <w:pStyle w:val="BodyText"/>
        <w:spacing w:after="0"/>
        <w:ind w:firstLine="567"/>
        <w:jc w:val="right"/>
        <w:rPr>
          <w:rFonts w:ascii="GHEA Grapalat" w:hAnsi="GHEA Grapalat" w:cs="Sylfaen"/>
          <w:i/>
          <w:sz w:val="20"/>
          <w:szCs w:val="20"/>
          <w:lang w:val="ru-RU"/>
        </w:rPr>
      </w:pPr>
    </w:p>
    <w:p w:rsidR="006B258B" w:rsidRPr="006B258B" w:rsidRDefault="006B258B" w:rsidP="006E5207">
      <w:pPr>
        <w:pStyle w:val="BodyText"/>
        <w:spacing w:after="0"/>
        <w:ind w:firstLine="567"/>
        <w:jc w:val="right"/>
        <w:rPr>
          <w:rFonts w:ascii="GHEA Grapalat" w:hAnsi="GHEA Grapalat" w:cs="Sylfaen"/>
          <w:i/>
          <w:sz w:val="20"/>
          <w:szCs w:val="20"/>
          <w:lang w:val="ru-RU"/>
        </w:rPr>
      </w:pPr>
    </w:p>
    <w:p w:rsidR="006B258B" w:rsidRPr="006B258B" w:rsidRDefault="006B258B" w:rsidP="006E5207">
      <w:pPr>
        <w:pStyle w:val="BodyText"/>
        <w:spacing w:after="0"/>
        <w:ind w:firstLine="567"/>
        <w:jc w:val="right"/>
        <w:rPr>
          <w:rFonts w:ascii="GHEA Grapalat" w:hAnsi="GHEA Grapalat" w:cs="Sylfaen"/>
          <w:i/>
          <w:sz w:val="20"/>
          <w:szCs w:val="20"/>
          <w:lang w:val="ru-RU"/>
        </w:rPr>
      </w:pPr>
    </w:p>
    <w:p w:rsidR="006B258B" w:rsidRPr="006B258B" w:rsidRDefault="006B258B" w:rsidP="006E5207">
      <w:pPr>
        <w:pStyle w:val="BodyText"/>
        <w:spacing w:after="0"/>
        <w:ind w:firstLine="567"/>
        <w:jc w:val="right"/>
        <w:rPr>
          <w:rFonts w:ascii="GHEA Grapalat" w:hAnsi="GHEA Grapalat" w:cs="Sylfaen"/>
          <w:i/>
          <w:sz w:val="20"/>
          <w:szCs w:val="20"/>
          <w:lang w:val="ru-RU"/>
        </w:rPr>
      </w:pPr>
    </w:p>
    <w:p w:rsidR="006B258B" w:rsidRPr="006B258B" w:rsidRDefault="006B258B" w:rsidP="006E5207">
      <w:pPr>
        <w:pStyle w:val="BodyText"/>
        <w:spacing w:after="0"/>
        <w:ind w:firstLine="567"/>
        <w:jc w:val="right"/>
        <w:rPr>
          <w:rFonts w:ascii="GHEA Grapalat" w:hAnsi="GHEA Grapalat" w:cs="Sylfaen"/>
          <w:i/>
          <w:sz w:val="20"/>
          <w:szCs w:val="20"/>
          <w:lang w:val="ru-RU"/>
        </w:rPr>
      </w:pPr>
    </w:p>
    <w:p w:rsidR="00521ECD" w:rsidRPr="006B258B" w:rsidRDefault="00521ECD" w:rsidP="006E5207">
      <w:pPr>
        <w:pStyle w:val="BodyText"/>
        <w:spacing w:after="0"/>
        <w:ind w:firstLine="567"/>
        <w:jc w:val="right"/>
        <w:rPr>
          <w:rFonts w:ascii="GHEA Grapalat" w:hAnsi="GHEA Grapalat" w:cs="Sylfaen"/>
          <w:i/>
          <w:sz w:val="20"/>
          <w:szCs w:val="20"/>
          <w:lang w:val="ru-RU"/>
        </w:rPr>
      </w:pPr>
    </w:p>
    <w:p w:rsidR="00D45C73" w:rsidRDefault="00D45C73" w:rsidP="006E5207">
      <w:pPr>
        <w:pStyle w:val="BodyText"/>
        <w:spacing w:after="0"/>
        <w:ind w:firstLine="567"/>
        <w:jc w:val="right"/>
        <w:rPr>
          <w:rFonts w:ascii="GHEA Grapalat" w:hAnsi="GHEA Grapalat" w:cs="Sylfaen"/>
          <w:i/>
          <w:sz w:val="20"/>
          <w:szCs w:val="20"/>
          <w:lang w:val="ru-RU"/>
        </w:rPr>
      </w:pPr>
    </w:p>
    <w:p w:rsidR="00065381" w:rsidRPr="0018201B" w:rsidRDefault="00065381" w:rsidP="006E5207">
      <w:pPr>
        <w:pStyle w:val="BodyText"/>
        <w:spacing w:after="0"/>
        <w:ind w:firstLine="567"/>
        <w:jc w:val="right"/>
        <w:rPr>
          <w:rFonts w:ascii="GHEA Grapalat" w:hAnsi="GHEA Grapalat" w:cs="Sylfaen"/>
          <w:i/>
          <w:sz w:val="20"/>
          <w:szCs w:val="20"/>
          <w:lang w:val="ru-RU"/>
        </w:rPr>
      </w:pPr>
    </w:p>
    <w:p w:rsidR="002A774C" w:rsidRPr="00071FAF" w:rsidRDefault="002A774C" w:rsidP="00540B62">
      <w:pPr>
        <w:pStyle w:val="BodyText"/>
        <w:spacing w:after="0"/>
        <w:ind w:firstLine="567"/>
        <w:rPr>
          <w:rFonts w:ascii="GHEA Grapalat" w:hAnsi="GHEA Grapalat" w:cs="Sylfaen"/>
          <w:i/>
          <w:sz w:val="20"/>
          <w:szCs w:val="20"/>
          <w:lang w:val="ru-RU"/>
        </w:rPr>
      </w:pPr>
    </w:p>
    <w:p w:rsidR="002A774C" w:rsidRPr="00767594" w:rsidRDefault="002A774C" w:rsidP="006E5207">
      <w:pPr>
        <w:pStyle w:val="BodyText"/>
        <w:spacing w:after="0"/>
        <w:ind w:firstLine="567"/>
        <w:jc w:val="right"/>
        <w:rPr>
          <w:rFonts w:ascii="GHEA Grapalat" w:hAnsi="GHEA Grapalat" w:cs="Sylfaen"/>
          <w:i/>
          <w:sz w:val="20"/>
          <w:szCs w:val="20"/>
          <w:lang w:val="ru-RU"/>
        </w:rPr>
      </w:pPr>
    </w:p>
    <w:p w:rsidR="006E5207" w:rsidRDefault="006E5207" w:rsidP="006E5207">
      <w:pPr>
        <w:pStyle w:val="BodyText"/>
        <w:spacing w:after="0"/>
        <w:ind w:firstLine="567"/>
        <w:jc w:val="right"/>
        <w:rPr>
          <w:rFonts w:ascii="GHEA Grapalat" w:hAnsi="GHEA Grapalat" w:cs="Sylfaen"/>
          <w:i/>
          <w:sz w:val="20"/>
          <w:szCs w:val="20"/>
          <w:lang w:val="af-ZA"/>
        </w:rPr>
      </w:pPr>
      <w:r>
        <w:rPr>
          <w:rFonts w:ascii="GHEA Grapalat" w:hAnsi="GHEA Grapalat" w:cs="Sylfaen"/>
          <w:i/>
          <w:sz w:val="20"/>
          <w:szCs w:val="20"/>
        </w:rPr>
        <w:t>Հաստատվածէ</w:t>
      </w:r>
    </w:p>
    <w:p w:rsidR="006E5207" w:rsidRDefault="000A0882" w:rsidP="006E5207">
      <w:pPr>
        <w:pStyle w:val="BodyText"/>
        <w:spacing w:after="0"/>
        <w:ind w:firstLine="567"/>
        <w:jc w:val="right"/>
        <w:rPr>
          <w:rFonts w:ascii="GHEA Grapalat" w:hAnsi="GHEA Grapalat" w:cs="Sylfaen"/>
          <w:i/>
          <w:sz w:val="20"/>
          <w:szCs w:val="20"/>
          <w:lang w:val="af-ZA"/>
        </w:rPr>
      </w:pPr>
      <w:r w:rsidRPr="0069073C">
        <w:rPr>
          <w:rFonts w:ascii="GHEA Grapalat" w:hAnsi="GHEA Grapalat"/>
          <w:i/>
          <w:sz w:val="20"/>
          <w:lang w:val="af-ZA"/>
        </w:rPr>
        <w:t>ԱՄ</w:t>
      </w:r>
      <w:r>
        <w:rPr>
          <w:rFonts w:ascii="GHEA Grapalat" w:hAnsi="GHEA Grapalat"/>
          <w:i/>
          <w:sz w:val="20"/>
          <w:lang w:val="af-ZA"/>
        </w:rPr>
        <w:t>ԶՀՄ</w:t>
      </w:r>
      <w:r w:rsidRPr="0069073C">
        <w:rPr>
          <w:rFonts w:ascii="GHEA Grapalat" w:hAnsi="GHEA Grapalat"/>
          <w:i/>
          <w:sz w:val="20"/>
          <w:lang w:val="af-ZA"/>
        </w:rPr>
        <w:t>-ԳՀԱՊՁԲ-</w:t>
      </w:r>
      <w:r>
        <w:rPr>
          <w:rFonts w:ascii="GHEA Grapalat" w:hAnsi="GHEA Grapalat"/>
          <w:i/>
          <w:sz w:val="20"/>
          <w:lang w:val="af-ZA"/>
        </w:rPr>
        <w:t>20/01</w:t>
      </w:r>
      <w:r w:rsidR="006E5207">
        <w:rPr>
          <w:rFonts w:ascii="GHEA Grapalat" w:hAnsi="GHEA Grapalat" w:cs="Sylfaen"/>
          <w:i/>
          <w:sz w:val="20"/>
          <w:szCs w:val="20"/>
        </w:rPr>
        <w:t>ծածկա</w:t>
      </w:r>
      <w:r w:rsidR="006E5207">
        <w:rPr>
          <w:rFonts w:ascii="GHEA Grapalat" w:hAnsi="GHEA Grapalat" w:cs="Times Armenian"/>
          <w:i/>
          <w:sz w:val="20"/>
          <w:szCs w:val="20"/>
        </w:rPr>
        <w:t>գ</w:t>
      </w:r>
      <w:r w:rsidR="006E5207">
        <w:rPr>
          <w:rFonts w:ascii="GHEA Grapalat" w:hAnsi="GHEA Grapalat" w:cs="Sylfaen"/>
          <w:i/>
          <w:sz w:val="20"/>
          <w:szCs w:val="20"/>
        </w:rPr>
        <w:t>րով</w:t>
      </w:r>
    </w:p>
    <w:p w:rsidR="006E5207" w:rsidRDefault="00065381" w:rsidP="006E5207">
      <w:pPr>
        <w:pStyle w:val="BodyText"/>
        <w:spacing w:after="0"/>
        <w:ind w:firstLine="567"/>
        <w:jc w:val="right"/>
        <w:rPr>
          <w:rFonts w:ascii="GHEA Grapalat" w:hAnsi="GHEA Grapalat" w:cs="Times Armenian"/>
          <w:i/>
          <w:sz w:val="20"/>
          <w:szCs w:val="20"/>
          <w:lang w:val="af-ZA"/>
        </w:rPr>
      </w:pPr>
      <w:r>
        <w:rPr>
          <w:rFonts w:ascii="GHEA Grapalat" w:hAnsi="GHEA Grapalat" w:cs="Sylfaen"/>
          <w:i/>
          <w:sz w:val="20"/>
          <w:szCs w:val="20"/>
        </w:rPr>
        <w:t>Գնանշմանհարցման</w:t>
      </w:r>
      <w:r w:rsidR="006E5207">
        <w:rPr>
          <w:rFonts w:ascii="GHEA Grapalat" w:hAnsi="GHEA Grapalat" w:cs="Times Armenian"/>
          <w:i/>
          <w:sz w:val="20"/>
          <w:szCs w:val="20"/>
          <w:lang w:val="af-ZA"/>
        </w:rPr>
        <w:t xml:space="preserve"> գնահատող </w:t>
      </w:r>
      <w:r w:rsidR="006E5207">
        <w:rPr>
          <w:rFonts w:ascii="GHEA Grapalat" w:hAnsi="GHEA Grapalat" w:cs="Sylfaen"/>
          <w:i/>
          <w:sz w:val="20"/>
          <w:szCs w:val="20"/>
        </w:rPr>
        <w:t>հանձնաժողովի</w:t>
      </w:r>
    </w:p>
    <w:p w:rsidR="006E5207" w:rsidRPr="006B258B" w:rsidRDefault="006E5207" w:rsidP="006E5207">
      <w:pPr>
        <w:pStyle w:val="BodyText"/>
        <w:spacing w:after="0"/>
        <w:ind w:firstLine="567"/>
        <w:jc w:val="right"/>
        <w:rPr>
          <w:rFonts w:ascii="GHEA Grapalat" w:hAnsi="GHEA Grapalat"/>
          <w:i/>
          <w:sz w:val="20"/>
          <w:szCs w:val="20"/>
          <w:lang w:val="af-ZA"/>
        </w:rPr>
      </w:pPr>
      <w:r w:rsidRPr="006B258B">
        <w:rPr>
          <w:rFonts w:ascii="GHEA Grapalat" w:hAnsi="GHEA Grapalat" w:cs="Sylfaen"/>
          <w:i/>
          <w:sz w:val="20"/>
          <w:szCs w:val="20"/>
          <w:lang w:val="af-ZA"/>
        </w:rPr>
        <w:t xml:space="preserve"> 20</w:t>
      </w:r>
      <w:r w:rsidR="006B258B" w:rsidRPr="006B258B">
        <w:rPr>
          <w:rFonts w:ascii="GHEA Grapalat" w:hAnsi="GHEA Grapalat" w:cs="Sylfaen"/>
          <w:i/>
          <w:sz w:val="20"/>
          <w:szCs w:val="20"/>
          <w:lang w:val="af-ZA"/>
        </w:rPr>
        <w:t>19</w:t>
      </w:r>
      <w:r w:rsidRPr="006B258B">
        <w:rPr>
          <w:rFonts w:ascii="GHEA Grapalat" w:hAnsi="GHEA Grapalat" w:cs="Sylfaen"/>
          <w:i/>
          <w:sz w:val="20"/>
          <w:szCs w:val="20"/>
        </w:rPr>
        <w:t>թ</w:t>
      </w:r>
      <w:r w:rsidRPr="006B258B">
        <w:rPr>
          <w:rFonts w:ascii="GHEA Grapalat" w:hAnsi="GHEA Grapalat" w:cs="Times Armenian"/>
          <w:i/>
          <w:sz w:val="20"/>
          <w:szCs w:val="20"/>
          <w:lang w:val="af-ZA"/>
        </w:rPr>
        <w:t xml:space="preserve">.  </w:t>
      </w:r>
      <w:r w:rsidR="00CB59C2">
        <w:rPr>
          <w:rFonts w:ascii="GHEA Grapalat" w:hAnsi="GHEA Grapalat" w:cs="Times Armenian"/>
          <w:i/>
          <w:sz w:val="20"/>
          <w:szCs w:val="20"/>
          <w:lang w:val="af-ZA"/>
        </w:rPr>
        <w:t>դեկտ</w:t>
      </w:r>
      <w:r w:rsidR="006B258B" w:rsidRPr="006B258B">
        <w:rPr>
          <w:rFonts w:ascii="GHEA Grapalat" w:hAnsi="GHEA Grapalat" w:cs="Times Armenian"/>
          <w:i/>
          <w:sz w:val="20"/>
          <w:szCs w:val="20"/>
          <w:lang w:val="af-ZA"/>
        </w:rPr>
        <w:t xml:space="preserve">եմբերի </w:t>
      </w:r>
      <w:r w:rsidR="00CB59C2">
        <w:rPr>
          <w:rFonts w:ascii="GHEA Grapalat" w:hAnsi="GHEA Grapalat" w:cs="Times Armenian"/>
          <w:i/>
          <w:sz w:val="20"/>
          <w:szCs w:val="20"/>
          <w:lang w:val="af-ZA"/>
        </w:rPr>
        <w:t>0</w:t>
      </w:r>
      <w:r w:rsidR="00DF57F2">
        <w:rPr>
          <w:rFonts w:ascii="GHEA Grapalat" w:hAnsi="GHEA Grapalat" w:cs="Times Armenian"/>
          <w:i/>
          <w:sz w:val="20"/>
          <w:szCs w:val="20"/>
          <w:lang w:val="af-ZA"/>
        </w:rPr>
        <w:t>6</w:t>
      </w:r>
      <w:r w:rsidRPr="006B258B">
        <w:rPr>
          <w:rFonts w:ascii="GHEA Grapalat" w:hAnsi="GHEA Grapalat" w:cs="Times Armenian"/>
          <w:i/>
          <w:sz w:val="20"/>
          <w:szCs w:val="20"/>
          <w:lang w:val="af-ZA"/>
        </w:rPr>
        <w:t xml:space="preserve">-ի N </w:t>
      </w:r>
      <w:r w:rsidR="006B258B">
        <w:rPr>
          <w:rFonts w:ascii="GHEA Grapalat" w:hAnsi="GHEA Grapalat" w:cs="Times Armenian"/>
          <w:i/>
          <w:sz w:val="20"/>
          <w:szCs w:val="20"/>
          <w:lang w:val="af-ZA"/>
        </w:rPr>
        <w:t>1</w:t>
      </w:r>
      <w:r w:rsidRPr="006B258B">
        <w:rPr>
          <w:rFonts w:ascii="GHEA Grapalat" w:hAnsi="GHEA Grapalat" w:cs="Sylfaen"/>
          <w:i/>
          <w:sz w:val="20"/>
          <w:szCs w:val="20"/>
        </w:rPr>
        <w:t>որոշմամբ</w:t>
      </w:r>
    </w:p>
    <w:p w:rsidR="006E5207" w:rsidRDefault="006E5207" w:rsidP="006E5207">
      <w:pPr>
        <w:pStyle w:val="BodyText"/>
        <w:ind w:right="-7" w:firstLine="567"/>
        <w:jc w:val="center"/>
        <w:rPr>
          <w:rFonts w:ascii="GHEA Grapalat" w:hAnsi="GHEA Grapalat"/>
          <w:lang w:val="af-ZA"/>
        </w:rPr>
      </w:pPr>
    </w:p>
    <w:p w:rsidR="006E5207" w:rsidRDefault="006E5207" w:rsidP="006E5207">
      <w:pPr>
        <w:pStyle w:val="BodyText"/>
        <w:ind w:right="-7" w:firstLine="567"/>
        <w:jc w:val="center"/>
        <w:rPr>
          <w:rFonts w:ascii="GHEA Grapalat" w:hAnsi="GHEA Grapalat"/>
          <w:lang w:val="af-ZA"/>
        </w:rPr>
      </w:pPr>
    </w:p>
    <w:p w:rsidR="006E5207" w:rsidRDefault="006E5207" w:rsidP="006E5207">
      <w:pPr>
        <w:pStyle w:val="BodyText"/>
        <w:ind w:right="-7" w:firstLine="567"/>
        <w:jc w:val="center"/>
        <w:rPr>
          <w:rFonts w:ascii="GHEA Grapalat" w:hAnsi="GHEA Grapalat"/>
          <w:lang w:val="af-ZA"/>
        </w:rPr>
      </w:pPr>
    </w:p>
    <w:p w:rsidR="006E5207" w:rsidRDefault="006E5207" w:rsidP="006E5207">
      <w:pPr>
        <w:pStyle w:val="BodyText"/>
        <w:ind w:right="-7" w:firstLine="567"/>
        <w:jc w:val="center"/>
        <w:rPr>
          <w:rFonts w:ascii="GHEA Grapalat" w:hAnsi="GHEA Grapalat"/>
          <w:lang w:val="af-ZA"/>
        </w:rPr>
      </w:pPr>
    </w:p>
    <w:p w:rsidR="006E5207" w:rsidRDefault="006E5207" w:rsidP="006E5207">
      <w:pPr>
        <w:pStyle w:val="BodyText"/>
        <w:ind w:right="-7" w:firstLine="567"/>
        <w:jc w:val="center"/>
        <w:rPr>
          <w:rFonts w:ascii="GHEA Grapalat" w:hAnsi="GHEA Grapalat"/>
          <w:lang w:val="af-ZA"/>
        </w:rPr>
      </w:pPr>
    </w:p>
    <w:p w:rsidR="00D45C73" w:rsidRPr="00D45C73" w:rsidRDefault="00D45C73" w:rsidP="00D45C73">
      <w:pPr>
        <w:tabs>
          <w:tab w:val="left" w:pos="5968"/>
        </w:tabs>
        <w:spacing w:after="120"/>
        <w:ind w:right="-7" w:firstLine="567"/>
        <w:jc w:val="center"/>
        <w:rPr>
          <w:rFonts w:ascii="GHEA Grapalat" w:hAnsi="GHEA Grapalat"/>
          <w:lang w:val="af-ZA"/>
        </w:rPr>
      </w:pPr>
      <w:r w:rsidRPr="00D45C73">
        <w:rPr>
          <w:rFonts w:ascii="GHEA Grapalat" w:hAnsi="GHEA Grapalat"/>
          <w:lang w:val="af-ZA"/>
        </w:rPr>
        <w:t>&lt;&lt;</w:t>
      </w:r>
      <w:r w:rsidRPr="00D45C73">
        <w:rPr>
          <w:rFonts w:ascii="GHEA Grapalat" w:hAnsi="GHEA Grapalat"/>
          <w:lang w:val="ru-RU"/>
        </w:rPr>
        <w:t>ՀՀ</w:t>
      </w:r>
      <w:r w:rsidRPr="00D45C73">
        <w:rPr>
          <w:rFonts w:ascii="GHEA Grapalat" w:hAnsi="GHEA Grapalat"/>
          <w:lang w:val="af-ZA"/>
        </w:rPr>
        <w:t xml:space="preserve"> ԱՐԱՐԱՏԻ ՄԱՐԶ</w:t>
      </w:r>
      <w:r w:rsidR="00E35E3C">
        <w:rPr>
          <w:rFonts w:ascii="GHEA Grapalat" w:hAnsi="GHEA Grapalat"/>
          <w:lang w:val="af-ZA"/>
        </w:rPr>
        <w:t xml:space="preserve"> </w:t>
      </w:r>
      <w:r w:rsidR="00741A8F">
        <w:rPr>
          <w:rFonts w:ascii="GHEA Grapalat" w:hAnsi="GHEA Grapalat"/>
          <w:lang w:val="af-ZA"/>
        </w:rPr>
        <w:t>ԶԱՆԳԱԿԱՏԱՆ</w:t>
      </w:r>
      <w:r w:rsidR="00E35E3C">
        <w:rPr>
          <w:rFonts w:ascii="GHEA Grapalat" w:hAnsi="GHEA Grapalat"/>
          <w:lang w:val="af-ZA"/>
        </w:rPr>
        <w:t xml:space="preserve"> ՄԱՆԿԱՊԱՐՏԵԶ</w:t>
      </w:r>
      <w:r w:rsidRPr="00D45C73">
        <w:rPr>
          <w:rFonts w:ascii="GHEA Grapalat" w:hAnsi="GHEA Grapalat"/>
          <w:lang w:val="hy-AM"/>
        </w:rPr>
        <w:t>&gt;&gt;</w:t>
      </w:r>
      <w:r w:rsidR="00741A8F" w:rsidRPr="00741A8F">
        <w:rPr>
          <w:rFonts w:ascii="GHEA Grapalat" w:hAnsi="GHEA Grapalat"/>
          <w:lang w:val="af-ZA"/>
        </w:rPr>
        <w:t xml:space="preserve"> </w:t>
      </w:r>
      <w:r w:rsidR="00E35E3C">
        <w:rPr>
          <w:rFonts w:ascii="GHEA Grapalat" w:eastAsia="MS Mincho" w:hAnsi="GHEA Grapalat" w:cs="MS Mincho"/>
        </w:rPr>
        <w:t>Հ</w:t>
      </w:r>
      <w:r w:rsidRPr="00D45C73">
        <w:rPr>
          <w:rFonts w:ascii="GHEA Grapalat" w:eastAsia="MS Mincho" w:hAnsi="GHEA Grapalat" w:cs="MS Mincho"/>
          <w:lang w:val="hy-AM"/>
        </w:rPr>
        <w:t>ՈԱԿ</w:t>
      </w:r>
    </w:p>
    <w:p w:rsidR="006E5207" w:rsidRPr="00D45C73" w:rsidRDefault="006E5207" w:rsidP="006E5207">
      <w:pPr>
        <w:pStyle w:val="BodyText"/>
        <w:tabs>
          <w:tab w:val="left" w:pos="5968"/>
        </w:tabs>
        <w:ind w:right="-7" w:firstLine="567"/>
        <w:rPr>
          <w:rFonts w:ascii="GHEA Grapalat" w:hAnsi="GHEA Grapalat"/>
          <w:lang w:val="af-ZA"/>
        </w:rPr>
      </w:pPr>
      <w:r w:rsidRPr="00D45C73">
        <w:rPr>
          <w:rFonts w:ascii="GHEA Grapalat" w:hAnsi="GHEA Grapalat"/>
          <w:lang w:val="af-ZA"/>
        </w:rPr>
        <w:tab/>
      </w:r>
    </w:p>
    <w:p w:rsidR="006E5207" w:rsidRPr="00D45C73" w:rsidRDefault="006E5207" w:rsidP="006E5207">
      <w:pPr>
        <w:pStyle w:val="BodyText"/>
        <w:ind w:right="-7" w:firstLine="567"/>
        <w:jc w:val="center"/>
        <w:rPr>
          <w:rFonts w:ascii="GHEA Grapalat" w:hAnsi="GHEA Grapalat"/>
          <w:lang w:val="af-ZA"/>
        </w:rPr>
      </w:pPr>
    </w:p>
    <w:p w:rsidR="006E5207" w:rsidRPr="00D45C73" w:rsidRDefault="006E5207" w:rsidP="006E5207">
      <w:pPr>
        <w:pStyle w:val="BodyText"/>
        <w:ind w:right="-7" w:firstLine="567"/>
        <w:jc w:val="center"/>
        <w:rPr>
          <w:rFonts w:ascii="GHEA Grapalat" w:hAnsi="GHEA Grapalat"/>
          <w:lang w:val="af-ZA"/>
        </w:rPr>
      </w:pPr>
    </w:p>
    <w:p w:rsidR="006E5207" w:rsidRPr="00D45C73" w:rsidRDefault="006E5207" w:rsidP="006E5207">
      <w:pPr>
        <w:pStyle w:val="BodyText"/>
        <w:ind w:right="-7" w:firstLine="567"/>
        <w:jc w:val="center"/>
        <w:rPr>
          <w:rFonts w:ascii="GHEA Grapalat" w:hAnsi="GHEA Grapalat"/>
          <w:lang w:val="af-ZA"/>
        </w:rPr>
      </w:pPr>
    </w:p>
    <w:p w:rsidR="006E5207" w:rsidRPr="00D45C73" w:rsidRDefault="006E5207" w:rsidP="006E5207">
      <w:pPr>
        <w:pStyle w:val="BodyText"/>
        <w:ind w:right="-7" w:firstLine="567"/>
        <w:jc w:val="center"/>
        <w:rPr>
          <w:rFonts w:ascii="GHEA Grapalat" w:hAnsi="GHEA Grapalat"/>
          <w:lang w:val="af-ZA"/>
        </w:rPr>
      </w:pPr>
    </w:p>
    <w:p w:rsidR="006E5207" w:rsidRPr="00D45C73" w:rsidRDefault="006E5207" w:rsidP="006E5207">
      <w:pPr>
        <w:pStyle w:val="BodyText"/>
        <w:ind w:right="-7" w:firstLine="567"/>
        <w:jc w:val="center"/>
        <w:rPr>
          <w:rFonts w:ascii="GHEA Grapalat" w:hAnsi="GHEA Grapalat" w:cs="Sylfaen"/>
          <w:lang w:val="af-ZA"/>
        </w:rPr>
      </w:pPr>
      <w:r w:rsidRPr="00D45C73">
        <w:rPr>
          <w:rFonts w:ascii="GHEA Grapalat" w:hAnsi="GHEA Grapalat" w:cs="Sylfaen"/>
        </w:rPr>
        <w:t>ՀՐԱՎԵՐ</w:t>
      </w:r>
    </w:p>
    <w:p w:rsidR="006E5207" w:rsidRPr="00D45C73" w:rsidRDefault="006E5207" w:rsidP="006E5207">
      <w:pPr>
        <w:pStyle w:val="BodyText"/>
        <w:ind w:right="-7" w:firstLine="567"/>
        <w:jc w:val="center"/>
        <w:rPr>
          <w:rFonts w:ascii="GHEA Grapalat" w:hAnsi="GHEA Grapalat" w:cs="Sylfaen"/>
          <w:lang w:val="af-ZA"/>
        </w:rPr>
      </w:pPr>
    </w:p>
    <w:p w:rsidR="006E5207" w:rsidRPr="00D45C73" w:rsidRDefault="006E5207" w:rsidP="006E5207">
      <w:pPr>
        <w:pStyle w:val="BodyText"/>
        <w:ind w:right="-7" w:firstLine="567"/>
        <w:jc w:val="center"/>
        <w:rPr>
          <w:rFonts w:ascii="GHEA Grapalat" w:hAnsi="GHEA Grapalat" w:cs="Sylfaen"/>
          <w:lang w:val="af-ZA"/>
        </w:rPr>
      </w:pPr>
    </w:p>
    <w:p w:rsidR="00D45C73" w:rsidRPr="00E35E3C" w:rsidRDefault="00E35E3C" w:rsidP="00081ABB">
      <w:pPr>
        <w:tabs>
          <w:tab w:val="left" w:pos="5968"/>
        </w:tabs>
        <w:ind w:right="-7" w:firstLine="567"/>
        <w:jc w:val="center"/>
        <w:rPr>
          <w:rFonts w:ascii="GHEA Grapalat" w:hAnsi="GHEA Grapalat"/>
          <w:sz w:val="20"/>
          <w:szCs w:val="20"/>
          <w:lang w:val="af-ZA"/>
        </w:rPr>
      </w:pPr>
      <w:r w:rsidRPr="00E35E3C">
        <w:rPr>
          <w:rFonts w:ascii="GHEA Grapalat" w:hAnsi="GHEA Grapalat"/>
          <w:sz w:val="20"/>
          <w:szCs w:val="20"/>
          <w:lang w:val="af-ZA"/>
        </w:rPr>
        <w:t>&lt;&lt;</w:t>
      </w:r>
      <w:r w:rsidRPr="00E35E3C">
        <w:rPr>
          <w:rFonts w:ascii="GHEA Grapalat" w:hAnsi="GHEA Grapalat"/>
          <w:sz w:val="20"/>
          <w:szCs w:val="20"/>
          <w:lang w:val="ru-RU"/>
        </w:rPr>
        <w:t>ՀՀ</w:t>
      </w:r>
      <w:r w:rsidRPr="00E35E3C">
        <w:rPr>
          <w:rFonts w:ascii="GHEA Grapalat" w:hAnsi="GHEA Grapalat"/>
          <w:sz w:val="20"/>
          <w:szCs w:val="20"/>
          <w:lang w:val="af-ZA"/>
        </w:rPr>
        <w:t xml:space="preserve"> ԱՐԱՐԱՏԻ ՄԱՐԶ </w:t>
      </w:r>
      <w:r w:rsidR="00081ABB">
        <w:rPr>
          <w:rFonts w:ascii="GHEA Grapalat" w:hAnsi="GHEA Grapalat"/>
          <w:sz w:val="20"/>
          <w:szCs w:val="20"/>
          <w:lang w:val="af-ZA"/>
        </w:rPr>
        <w:t xml:space="preserve"> </w:t>
      </w:r>
      <w:r w:rsidR="00741A8F" w:rsidRPr="00741A8F">
        <w:rPr>
          <w:rFonts w:ascii="GHEA Grapalat" w:hAnsi="GHEA Grapalat"/>
          <w:sz w:val="20"/>
          <w:szCs w:val="20"/>
          <w:lang w:val="af-ZA"/>
        </w:rPr>
        <w:t>ԶԱՆԳԱԿԱՏԱՆ</w:t>
      </w:r>
      <w:r w:rsidRPr="00E35E3C">
        <w:rPr>
          <w:rFonts w:ascii="GHEA Grapalat" w:hAnsi="GHEA Grapalat"/>
          <w:sz w:val="20"/>
          <w:szCs w:val="20"/>
          <w:lang w:val="af-ZA"/>
        </w:rPr>
        <w:t xml:space="preserve"> ՄԱՆԿԱՊԱՐՏԵԶ </w:t>
      </w:r>
      <w:r w:rsidRPr="00E35E3C">
        <w:rPr>
          <w:rFonts w:ascii="GHEA Grapalat" w:hAnsi="GHEA Grapalat"/>
          <w:sz w:val="20"/>
          <w:szCs w:val="20"/>
          <w:lang w:val="hy-AM"/>
        </w:rPr>
        <w:t>&gt;&gt;</w:t>
      </w:r>
      <w:r w:rsidR="00081ABB" w:rsidRPr="00081ABB">
        <w:rPr>
          <w:rFonts w:ascii="GHEA Grapalat" w:hAnsi="GHEA Grapalat"/>
          <w:sz w:val="20"/>
          <w:szCs w:val="20"/>
          <w:lang w:val="af-ZA"/>
        </w:rPr>
        <w:t xml:space="preserve"> </w:t>
      </w:r>
      <w:r w:rsidRPr="00E35E3C">
        <w:rPr>
          <w:rFonts w:ascii="GHEA Grapalat" w:eastAsia="MS Mincho" w:hAnsi="GHEA Grapalat" w:cs="MS Mincho"/>
          <w:sz w:val="20"/>
          <w:szCs w:val="20"/>
        </w:rPr>
        <w:t>Հ</w:t>
      </w:r>
      <w:r w:rsidRPr="00E35E3C">
        <w:rPr>
          <w:rFonts w:ascii="GHEA Grapalat" w:eastAsia="MS Mincho" w:hAnsi="GHEA Grapalat" w:cs="MS Mincho"/>
          <w:sz w:val="20"/>
          <w:szCs w:val="20"/>
          <w:lang w:val="hy-AM"/>
        </w:rPr>
        <w:t>ՈԱԿ</w:t>
      </w:r>
      <w:r w:rsidR="00D45C73" w:rsidRPr="00E35E3C">
        <w:rPr>
          <w:rFonts w:ascii="GHEA Grapalat" w:hAnsi="GHEA Grapalat" w:cs="Sylfaen"/>
          <w:sz w:val="20"/>
          <w:szCs w:val="20"/>
        </w:rPr>
        <w:t>Ի</w:t>
      </w:r>
      <w:r w:rsidR="00081ABB" w:rsidRPr="00081ABB">
        <w:rPr>
          <w:rFonts w:ascii="GHEA Grapalat" w:hAnsi="GHEA Grapalat" w:cs="Sylfaen"/>
          <w:sz w:val="20"/>
          <w:szCs w:val="20"/>
          <w:lang w:val="af-ZA"/>
        </w:rPr>
        <w:t xml:space="preserve"> </w:t>
      </w:r>
      <w:r w:rsidR="00D45C73" w:rsidRPr="00E35E3C">
        <w:rPr>
          <w:rFonts w:ascii="GHEA Grapalat" w:hAnsi="GHEA Grapalat" w:cs="Sylfaen"/>
          <w:sz w:val="20"/>
          <w:szCs w:val="20"/>
        </w:rPr>
        <w:t>ԿԱՐԻՔՆԵՐԻ</w:t>
      </w:r>
      <w:r w:rsidR="00081ABB" w:rsidRPr="00081ABB">
        <w:rPr>
          <w:rFonts w:ascii="GHEA Grapalat" w:hAnsi="GHEA Grapalat" w:cs="Sylfaen"/>
          <w:sz w:val="20"/>
          <w:szCs w:val="20"/>
          <w:lang w:val="af-ZA"/>
        </w:rPr>
        <w:t xml:space="preserve"> </w:t>
      </w:r>
      <w:r w:rsidR="00D45C73" w:rsidRPr="00E35E3C">
        <w:rPr>
          <w:rFonts w:ascii="GHEA Grapalat" w:hAnsi="GHEA Grapalat" w:cs="Sylfaen"/>
          <w:sz w:val="20"/>
          <w:szCs w:val="20"/>
        </w:rPr>
        <w:t>ՀԱՄԱՐ</w:t>
      </w:r>
      <w:r w:rsidR="00D45C73" w:rsidRPr="00E35E3C">
        <w:rPr>
          <w:rFonts w:ascii="GHEA Grapalat" w:hAnsi="GHEA Grapalat" w:cs="Times Armenian"/>
          <w:sz w:val="20"/>
          <w:szCs w:val="20"/>
          <w:lang w:val="af-ZA"/>
        </w:rPr>
        <w:t xml:space="preserve">` </w:t>
      </w:r>
      <w:r w:rsidR="00D45C73" w:rsidRPr="00E35E3C">
        <w:rPr>
          <w:rFonts w:ascii="GHEA Grapalat" w:hAnsi="GHEA Grapalat" w:cs="Sylfaen"/>
          <w:sz w:val="20"/>
          <w:szCs w:val="20"/>
          <w:lang w:val="af-ZA"/>
        </w:rPr>
        <w:t xml:space="preserve">«ՍՆՆԴԱՄԹԵՐՔԻ» </w:t>
      </w:r>
      <w:r w:rsidR="00D45C73" w:rsidRPr="00E35E3C">
        <w:rPr>
          <w:rFonts w:ascii="GHEA Grapalat" w:hAnsi="GHEA Grapalat" w:cs="Sylfaen"/>
          <w:sz w:val="20"/>
          <w:szCs w:val="20"/>
        </w:rPr>
        <w:t>ՁԵՌՔԲԵՐՄԱՆ</w:t>
      </w:r>
      <w:r w:rsidR="00081ABB" w:rsidRPr="00081ABB">
        <w:rPr>
          <w:rFonts w:ascii="GHEA Grapalat" w:hAnsi="GHEA Grapalat" w:cs="Sylfaen"/>
          <w:sz w:val="20"/>
          <w:szCs w:val="20"/>
          <w:lang w:val="af-ZA"/>
        </w:rPr>
        <w:t xml:space="preserve"> </w:t>
      </w:r>
      <w:r w:rsidR="00D45C73" w:rsidRPr="00E35E3C">
        <w:rPr>
          <w:rFonts w:ascii="GHEA Grapalat" w:hAnsi="GHEA Grapalat" w:cs="Sylfaen"/>
          <w:sz w:val="20"/>
          <w:szCs w:val="20"/>
        </w:rPr>
        <w:t>ՆՊԱՏԱԿՈՎ</w:t>
      </w:r>
      <w:r w:rsidR="00081ABB" w:rsidRPr="00081ABB">
        <w:rPr>
          <w:rFonts w:ascii="GHEA Grapalat" w:hAnsi="GHEA Grapalat" w:cs="Sylfaen"/>
          <w:sz w:val="20"/>
          <w:szCs w:val="20"/>
          <w:lang w:val="af-ZA"/>
        </w:rPr>
        <w:t xml:space="preserve"> </w:t>
      </w:r>
      <w:r w:rsidR="00D45C73" w:rsidRPr="00E35E3C">
        <w:rPr>
          <w:rFonts w:ascii="GHEA Grapalat" w:hAnsi="GHEA Grapalat" w:cs="Sylfaen"/>
          <w:sz w:val="20"/>
          <w:szCs w:val="20"/>
        </w:rPr>
        <w:t>ՀԱՅՏԱՐԱՐՎԱԾ</w:t>
      </w:r>
      <w:r w:rsidR="00D45C73" w:rsidRPr="00E35E3C">
        <w:rPr>
          <w:rFonts w:ascii="GHEA Grapalat" w:hAnsi="GHEA Grapalat" w:cs="Times Armenian"/>
          <w:sz w:val="20"/>
          <w:szCs w:val="20"/>
          <w:lang w:val="af-ZA"/>
        </w:rPr>
        <w:t xml:space="preserve"> ԳՆԱՆՇՄԱՆ ՀԱՐՑՄԱՆ</w:t>
      </w:r>
    </w:p>
    <w:p w:rsidR="006E5207" w:rsidRDefault="006E5207" w:rsidP="006E5207">
      <w:pPr>
        <w:pStyle w:val="BodyText"/>
        <w:ind w:right="-7"/>
        <w:jc w:val="center"/>
        <w:rPr>
          <w:rFonts w:ascii="GHEA Grapalat" w:hAnsi="GHEA Grapalat"/>
          <w:szCs w:val="22"/>
          <w:lang w:val="af-ZA"/>
        </w:rPr>
      </w:pPr>
    </w:p>
    <w:p w:rsidR="006E5207" w:rsidRDefault="006E5207" w:rsidP="006E5207">
      <w:pPr>
        <w:pStyle w:val="BodyText"/>
        <w:ind w:right="-7" w:firstLine="567"/>
        <w:jc w:val="center"/>
        <w:rPr>
          <w:rFonts w:ascii="GHEA Grapalat" w:hAnsi="GHEA Grapalat"/>
          <w:lang w:val="af-ZA"/>
        </w:rPr>
      </w:pPr>
    </w:p>
    <w:p w:rsidR="006E5207" w:rsidRDefault="006E5207" w:rsidP="006E5207">
      <w:pPr>
        <w:pStyle w:val="BodyText"/>
        <w:ind w:right="-7" w:firstLine="567"/>
        <w:jc w:val="center"/>
        <w:rPr>
          <w:rFonts w:ascii="GHEA Grapalat" w:hAnsi="GHEA Grapalat"/>
          <w:lang w:val="af-ZA"/>
        </w:rPr>
      </w:pPr>
    </w:p>
    <w:p w:rsidR="0018201B" w:rsidRPr="0018201B" w:rsidRDefault="0018201B" w:rsidP="0018201B">
      <w:pPr>
        <w:ind w:right="-7" w:firstLine="567"/>
        <w:jc w:val="center"/>
        <w:rPr>
          <w:rFonts w:ascii="GHEA Grapalat" w:hAnsi="GHEA Grapalat"/>
          <w:sz w:val="20"/>
          <w:szCs w:val="20"/>
          <w:lang w:val="af-ZA"/>
        </w:rPr>
      </w:pPr>
      <w:r w:rsidRPr="0018201B">
        <w:rPr>
          <w:rFonts w:ascii="GHEA Grapalat" w:hAnsi="GHEA Grapalat"/>
          <w:sz w:val="20"/>
          <w:szCs w:val="20"/>
        </w:rPr>
        <w:t>Սույն</w:t>
      </w:r>
      <w:r w:rsidR="00741A8F" w:rsidRPr="00741A8F">
        <w:rPr>
          <w:rFonts w:ascii="GHEA Grapalat" w:hAnsi="GHEA Grapalat"/>
          <w:sz w:val="20"/>
          <w:szCs w:val="20"/>
          <w:lang w:val="af-ZA"/>
        </w:rPr>
        <w:t xml:space="preserve"> </w:t>
      </w:r>
      <w:r w:rsidRPr="0018201B">
        <w:rPr>
          <w:rFonts w:ascii="GHEA Grapalat" w:hAnsi="GHEA Grapalat"/>
          <w:sz w:val="20"/>
          <w:szCs w:val="20"/>
        </w:rPr>
        <w:t>ընթացակարգը</w:t>
      </w:r>
      <w:r w:rsidR="00741A8F" w:rsidRPr="00741A8F">
        <w:rPr>
          <w:rFonts w:ascii="GHEA Grapalat" w:hAnsi="GHEA Grapalat"/>
          <w:sz w:val="20"/>
          <w:szCs w:val="20"/>
          <w:lang w:val="af-ZA"/>
        </w:rPr>
        <w:t xml:space="preserve"> </w:t>
      </w:r>
      <w:r w:rsidRPr="0018201B">
        <w:rPr>
          <w:rFonts w:ascii="GHEA Grapalat" w:hAnsi="GHEA Grapalat"/>
          <w:sz w:val="20"/>
          <w:szCs w:val="20"/>
        </w:rPr>
        <w:t>կազմակերպվում</w:t>
      </w:r>
      <w:r w:rsidR="00741A8F" w:rsidRPr="00741A8F">
        <w:rPr>
          <w:rFonts w:ascii="GHEA Grapalat" w:hAnsi="GHEA Grapalat"/>
          <w:sz w:val="20"/>
          <w:szCs w:val="20"/>
          <w:lang w:val="af-ZA"/>
        </w:rPr>
        <w:t xml:space="preserve"> </w:t>
      </w:r>
      <w:r w:rsidRPr="0018201B">
        <w:rPr>
          <w:rFonts w:ascii="GHEA Grapalat" w:hAnsi="GHEA Grapalat"/>
          <w:sz w:val="20"/>
          <w:szCs w:val="20"/>
        </w:rPr>
        <w:t>է</w:t>
      </w:r>
      <w:r w:rsidR="00741A8F" w:rsidRPr="00741A8F">
        <w:rPr>
          <w:rFonts w:ascii="GHEA Grapalat" w:hAnsi="GHEA Grapalat"/>
          <w:sz w:val="20"/>
          <w:szCs w:val="20"/>
          <w:lang w:val="af-ZA"/>
        </w:rPr>
        <w:t xml:space="preserve"> </w:t>
      </w:r>
      <w:r w:rsidRPr="0018201B">
        <w:rPr>
          <w:rFonts w:ascii="GHEA Grapalat" w:hAnsi="GHEA Grapalat"/>
          <w:sz w:val="20"/>
          <w:szCs w:val="20"/>
        </w:rPr>
        <w:t>հիմք</w:t>
      </w:r>
      <w:r w:rsidR="00741A8F" w:rsidRPr="00741A8F">
        <w:rPr>
          <w:rFonts w:ascii="GHEA Grapalat" w:hAnsi="GHEA Grapalat"/>
          <w:sz w:val="20"/>
          <w:szCs w:val="20"/>
          <w:lang w:val="af-ZA"/>
        </w:rPr>
        <w:t xml:space="preserve"> </w:t>
      </w:r>
      <w:r w:rsidRPr="0018201B">
        <w:rPr>
          <w:rFonts w:ascii="GHEA Grapalat" w:hAnsi="GHEA Grapalat"/>
          <w:sz w:val="20"/>
          <w:szCs w:val="20"/>
        </w:rPr>
        <w:t>ընդունելով</w:t>
      </w:r>
      <w:r w:rsidR="00741A8F" w:rsidRPr="00741A8F">
        <w:rPr>
          <w:rFonts w:ascii="GHEA Grapalat" w:hAnsi="GHEA Grapalat"/>
          <w:sz w:val="20"/>
          <w:szCs w:val="20"/>
          <w:lang w:val="af-ZA"/>
        </w:rPr>
        <w:t xml:space="preserve"> </w:t>
      </w:r>
      <w:r w:rsidRPr="0018201B">
        <w:rPr>
          <w:rFonts w:ascii="GHEA Grapalat" w:hAnsi="GHEA Grapalat"/>
          <w:sz w:val="20"/>
          <w:szCs w:val="20"/>
          <w:lang w:val="hy-AM"/>
        </w:rPr>
        <w:t xml:space="preserve">ՀՀ </w:t>
      </w:r>
      <w:r w:rsidRPr="0018201B">
        <w:rPr>
          <w:rFonts w:ascii="GHEA Grapalat" w:hAnsi="GHEA Grapalat"/>
          <w:sz w:val="20"/>
          <w:szCs w:val="20"/>
        </w:rPr>
        <w:t>Գնումների</w:t>
      </w:r>
      <w:r w:rsidR="00741A8F" w:rsidRPr="00741A8F">
        <w:rPr>
          <w:rFonts w:ascii="GHEA Grapalat" w:hAnsi="GHEA Grapalat"/>
          <w:sz w:val="20"/>
          <w:szCs w:val="20"/>
          <w:lang w:val="af-ZA"/>
        </w:rPr>
        <w:t xml:space="preserve"> </w:t>
      </w:r>
      <w:r w:rsidRPr="0018201B">
        <w:rPr>
          <w:rFonts w:ascii="GHEA Grapalat" w:hAnsi="GHEA Grapalat"/>
          <w:sz w:val="20"/>
          <w:szCs w:val="20"/>
        </w:rPr>
        <w:t>մասին</w:t>
      </w:r>
      <w:r w:rsidR="00741A8F" w:rsidRPr="00741A8F">
        <w:rPr>
          <w:rFonts w:ascii="GHEA Grapalat" w:hAnsi="GHEA Grapalat"/>
          <w:sz w:val="20"/>
          <w:szCs w:val="20"/>
          <w:lang w:val="af-ZA"/>
        </w:rPr>
        <w:t xml:space="preserve"> </w:t>
      </w:r>
      <w:r w:rsidRPr="0018201B">
        <w:rPr>
          <w:rFonts w:ascii="GHEA Grapalat" w:hAnsi="GHEA Grapalat"/>
          <w:sz w:val="20"/>
          <w:szCs w:val="20"/>
        </w:rPr>
        <w:t>օրենքի</w:t>
      </w:r>
      <w:r w:rsidR="00741A8F" w:rsidRPr="00741A8F">
        <w:rPr>
          <w:rFonts w:ascii="GHEA Grapalat" w:hAnsi="GHEA Grapalat"/>
          <w:sz w:val="20"/>
          <w:szCs w:val="20"/>
          <w:lang w:val="af-ZA"/>
        </w:rPr>
        <w:t xml:space="preserve"> </w:t>
      </w:r>
      <w:r w:rsidRPr="0018201B">
        <w:rPr>
          <w:rFonts w:ascii="GHEA Grapalat" w:hAnsi="GHEA Grapalat"/>
          <w:sz w:val="20"/>
          <w:szCs w:val="20"/>
          <w:lang w:val="af-ZA"/>
        </w:rPr>
        <w:t>15</w:t>
      </w:r>
      <w:r w:rsidRPr="0018201B">
        <w:rPr>
          <w:rFonts w:ascii="GHEA Grapalat" w:hAnsi="GHEA Grapalat"/>
          <w:sz w:val="20"/>
          <w:szCs w:val="20"/>
          <w:lang w:val="hy-AM"/>
        </w:rPr>
        <w:t xml:space="preserve">-րդ </w:t>
      </w:r>
      <w:r w:rsidRPr="0018201B">
        <w:rPr>
          <w:rFonts w:ascii="GHEA Grapalat" w:hAnsi="GHEA Grapalat"/>
          <w:sz w:val="20"/>
          <w:szCs w:val="20"/>
        </w:rPr>
        <w:t>հոդվածի</w:t>
      </w:r>
      <w:r w:rsidRPr="0018201B">
        <w:rPr>
          <w:rFonts w:ascii="GHEA Grapalat" w:hAnsi="GHEA Grapalat"/>
          <w:sz w:val="20"/>
          <w:szCs w:val="20"/>
          <w:lang w:val="af-ZA"/>
        </w:rPr>
        <w:t xml:space="preserve"> 6-</w:t>
      </w:r>
      <w:r w:rsidRPr="0018201B">
        <w:rPr>
          <w:rFonts w:ascii="GHEA Grapalat" w:hAnsi="GHEA Grapalat"/>
          <w:sz w:val="20"/>
          <w:szCs w:val="20"/>
        </w:rPr>
        <w:t>րդ</w:t>
      </w:r>
      <w:r w:rsidR="00741A8F" w:rsidRPr="00741A8F">
        <w:rPr>
          <w:rFonts w:ascii="GHEA Grapalat" w:hAnsi="GHEA Grapalat"/>
          <w:sz w:val="20"/>
          <w:szCs w:val="20"/>
          <w:lang w:val="af-ZA"/>
        </w:rPr>
        <w:t xml:space="preserve"> </w:t>
      </w:r>
      <w:r w:rsidRPr="0018201B">
        <w:rPr>
          <w:rFonts w:ascii="GHEA Grapalat" w:hAnsi="GHEA Grapalat"/>
          <w:sz w:val="20"/>
          <w:szCs w:val="20"/>
        </w:rPr>
        <w:t>կետի</w:t>
      </w:r>
      <w:r w:rsidR="00741A8F" w:rsidRPr="00741A8F">
        <w:rPr>
          <w:rFonts w:ascii="GHEA Grapalat" w:hAnsi="GHEA Grapalat"/>
          <w:sz w:val="20"/>
          <w:szCs w:val="20"/>
          <w:lang w:val="af-ZA"/>
        </w:rPr>
        <w:t xml:space="preserve"> </w:t>
      </w:r>
      <w:r w:rsidRPr="0018201B">
        <w:rPr>
          <w:rFonts w:ascii="GHEA Grapalat" w:hAnsi="GHEA Grapalat"/>
          <w:sz w:val="20"/>
          <w:szCs w:val="20"/>
        </w:rPr>
        <w:t>պահանջները</w:t>
      </w:r>
      <w:r w:rsidRPr="0018201B">
        <w:rPr>
          <w:rFonts w:ascii="GHEA Grapalat" w:hAnsi="GHEA Grapalat"/>
          <w:sz w:val="20"/>
          <w:szCs w:val="20"/>
          <w:lang w:val="af-ZA"/>
        </w:rPr>
        <w:t>:</w:t>
      </w:r>
    </w:p>
    <w:p w:rsidR="0018201B" w:rsidRPr="0018201B" w:rsidRDefault="0018201B" w:rsidP="0018201B">
      <w:pPr>
        <w:spacing w:after="120"/>
        <w:ind w:right="-7" w:firstLine="567"/>
        <w:jc w:val="center"/>
        <w:rPr>
          <w:rFonts w:ascii="GHEA Grapalat" w:hAnsi="GHEA Grapalat"/>
          <w:lang w:val="af-ZA"/>
        </w:rPr>
      </w:pPr>
    </w:p>
    <w:p w:rsidR="006E5207" w:rsidRDefault="006E5207" w:rsidP="006E5207">
      <w:pPr>
        <w:pStyle w:val="BodyText"/>
        <w:ind w:right="-7" w:firstLine="567"/>
        <w:jc w:val="center"/>
        <w:rPr>
          <w:rFonts w:ascii="GHEA Grapalat" w:hAnsi="GHEA Grapalat"/>
          <w:lang w:val="af-ZA"/>
        </w:rPr>
      </w:pPr>
    </w:p>
    <w:p w:rsidR="006E5207" w:rsidRDefault="006E5207" w:rsidP="006E5207">
      <w:pPr>
        <w:pStyle w:val="BodyText"/>
        <w:ind w:right="-7" w:firstLine="567"/>
        <w:jc w:val="center"/>
        <w:rPr>
          <w:rFonts w:ascii="GHEA Grapalat" w:hAnsi="GHEA Grapalat"/>
          <w:lang w:val="af-ZA"/>
        </w:rPr>
      </w:pPr>
    </w:p>
    <w:p w:rsidR="006E5207" w:rsidRDefault="006E5207" w:rsidP="006E5207">
      <w:pPr>
        <w:pStyle w:val="BodyText"/>
        <w:ind w:right="-7" w:firstLine="567"/>
        <w:jc w:val="center"/>
        <w:rPr>
          <w:rFonts w:ascii="GHEA Grapalat" w:hAnsi="GHEA Grapalat"/>
          <w:lang w:val="af-ZA"/>
        </w:rPr>
      </w:pPr>
    </w:p>
    <w:p w:rsidR="006E5207" w:rsidRDefault="006E5207" w:rsidP="006E5207">
      <w:pPr>
        <w:pStyle w:val="BodyText"/>
        <w:ind w:right="-7" w:firstLine="567"/>
        <w:jc w:val="center"/>
        <w:rPr>
          <w:rFonts w:ascii="GHEA Grapalat" w:hAnsi="GHEA Grapalat"/>
          <w:lang w:val="af-ZA"/>
        </w:rPr>
      </w:pPr>
    </w:p>
    <w:p w:rsidR="006E5207" w:rsidRDefault="006E5207" w:rsidP="006E5207">
      <w:pPr>
        <w:pStyle w:val="BodyText"/>
        <w:ind w:right="-7" w:firstLine="567"/>
        <w:jc w:val="center"/>
        <w:rPr>
          <w:rFonts w:ascii="GHEA Grapalat" w:hAnsi="GHEA Grapalat"/>
          <w:lang w:val="af-ZA"/>
        </w:rPr>
      </w:pPr>
    </w:p>
    <w:p w:rsidR="006E5207" w:rsidRDefault="006E5207" w:rsidP="006E5207">
      <w:pPr>
        <w:pStyle w:val="BodyText"/>
        <w:ind w:right="-7" w:firstLine="567"/>
        <w:jc w:val="center"/>
        <w:rPr>
          <w:rFonts w:ascii="GHEA Grapalat" w:hAnsi="GHEA Grapalat"/>
          <w:lang w:val="af-ZA"/>
        </w:rPr>
      </w:pPr>
    </w:p>
    <w:p w:rsidR="006E5207" w:rsidRDefault="006E5207" w:rsidP="006E5207">
      <w:pPr>
        <w:pStyle w:val="BodyText"/>
        <w:ind w:right="-7" w:firstLine="567"/>
        <w:jc w:val="center"/>
        <w:rPr>
          <w:rFonts w:ascii="GHEA Grapalat" w:hAnsi="GHEA Grapalat"/>
          <w:lang w:val="af-ZA"/>
        </w:rPr>
      </w:pPr>
    </w:p>
    <w:p w:rsidR="006E5207" w:rsidRDefault="006E5207" w:rsidP="006E5207">
      <w:pPr>
        <w:pStyle w:val="BodyText"/>
        <w:ind w:right="-7" w:firstLine="567"/>
        <w:jc w:val="center"/>
        <w:rPr>
          <w:rFonts w:ascii="GHEA Grapalat" w:hAnsi="GHEA Grapalat"/>
          <w:lang w:val="af-ZA"/>
        </w:rPr>
      </w:pPr>
    </w:p>
    <w:p w:rsidR="006E5207" w:rsidRDefault="006E5207" w:rsidP="006E5207">
      <w:pPr>
        <w:pStyle w:val="BodyText"/>
        <w:ind w:right="-7" w:firstLine="567"/>
        <w:jc w:val="center"/>
        <w:rPr>
          <w:rFonts w:ascii="GHEA Grapalat" w:hAnsi="GHEA Grapalat"/>
          <w:lang w:val="af-ZA"/>
        </w:rPr>
      </w:pPr>
    </w:p>
    <w:p w:rsidR="006E5207" w:rsidRDefault="006E5207" w:rsidP="006E5207">
      <w:pPr>
        <w:pStyle w:val="BodyText"/>
        <w:ind w:right="-7" w:firstLine="567"/>
        <w:jc w:val="center"/>
        <w:rPr>
          <w:rFonts w:ascii="GHEA Grapalat" w:hAnsi="GHEA Grapalat"/>
          <w:lang w:val="af-ZA"/>
        </w:rPr>
      </w:pPr>
    </w:p>
    <w:p w:rsidR="006E5207" w:rsidRDefault="006E5207" w:rsidP="006E5207">
      <w:pPr>
        <w:pStyle w:val="BodyText"/>
        <w:ind w:right="-7" w:firstLine="567"/>
        <w:jc w:val="center"/>
        <w:rPr>
          <w:rFonts w:ascii="GHEA Grapalat" w:hAnsi="GHEA Grapalat"/>
          <w:lang w:val="af-ZA"/>
        </w:rPr>
      </w:pPr>
    </w:p>
    <w:p w:rsidR="006E5207" w:rsidRDefault="006E5207" w:rsidP="006E5207">
      <w:pPr>
        <w:pStyle w:val="BodyText"/>
        <w:ind w:right="-7" w:firstLine="567"/>
        <w:jc w:val="center"/>
        <w:rPr>
          <w:rFonts w:ascii="GHEA Grapalat" w:hAnsi="GHEA Grapalat"/>
          <w:lang w:val="af-ZA"/>
        </w:rPr>
      </w:pPr>
    </w:p>
    <w:p w:rsidR="006E5207" w:rsidRDefault="006E5207" w:rsidP="006E5207">
      <w:pPr>
        <w:ind w:firstLine="567"/>
        <w:jc w:val="both"/>
        <w:rPr>
          <w:rFonts w:ascii="GHEA Grapalat" w:hAnsi="GHEA Grapalat" w:cs="Sylfaen"/>
          <w:i/>
          <w:sz w:val="22"/>
          <w:szCs w:val="22"/>
          <w:lang w:val="af-ZA"/>
        </w:rPr>
      </w:pPr>
      <w:r>
        <w:rPr>
          <w:rFonts w:ascii="GHEA Grapalat" w:hAnsi="GHEA Grapalat" w:cs="Sylfaen"/>
          <w:i/>
          <w:sz w:val="22"/>
          <w:szCs w:val="22"/>
          <w:lang w:val="af-ZA"/>
        </w:rPr>
        <w:br w:type="page"/>
      </w:r>
      <w:r>
        <w:rPr>
          <w:rFonts w:ascii="GHEA Grapalat" w:hAnsi="GHEA Grapalat" w:cs="Sylfaen"/>
          <w:i/>
          <w:sz w:val="22"/>
          <w:szCs w:val="22"/>
        </w:rPr>
        <w:lastRenderedPageBreak/>
        <w:t>Հարգելի</w:t>
      </w:r>
      <w:r w:rsidR="00741A8F" w:rsidRPr="00741A8F">
        <w:rPr>
          <w:rFonts w:ascii="GHEA Grapalat" w:hAnsi="GHEA Grapalat" w:cs="Sylfaen"/>
          <w:i/>
          <w:sz w:val="22"/>
          <w:szCs w:val="22"/>
          <w:lang w:val="af-ZA"/>
        </w:rPr>
        <w:t xml:space="preserve"> </w:t>
      </w:r>
      <w:r>
        <w:rPr>
          <w:rFonts w:ascii="GHEA Grapalat" w:hAnsi="GHEA Grapalat" w:cs="Sylfaen"/>
          <w:i/>
          <w:sz w:val="22"/>
          <w:szCs w:val="22"/>
        </w:rPr>
        <w:t>մասնակից</w:t>
      </w:r>
      <w:r w:rsidR="00741A8F" w:rsidRPr="00741A8F">
        <w:rPr>
          <w:rFonts w:ascii="GHEA Grapalat" w:hAnsi="GHEA Grapalat" w:cs="Sylfaen"/>
          <w:i/>
          <w:sz w:val="22"/>
          <w:szCs w:val="22"/>
          <w:lang w:val="af-ZA"/>
        </w:rPr>
        <w:t xml:space="preserve"> </w:t>
      </w:r>
      <w:r>
        <w:rPr>
          <w:rFonts w:ascii="GHEA Grapalat" w:hAnsi="GHEA Grapalat" w:cs="Sylfaen"/>
          <w:i/>
          <w:sz w:val="22"/>
          <w:szCs w:val="22"/>
        </w:rPr>
        <w:t>նախքան</w:t>
      </w:r>
      <w:r w:rsidR="00741A8F" w:rsidRPr="00741A8F">
        <w:rPr>
          <w:rFonts w:ascii="GHEA Grapalat" w:hAnsi="GHEA Grapalat" w:cs="Sylfaen"/>
          <w:i/>
          <w:sz w:val="22"/>
          <w:szCs w:val="22"/>
          <w:lang w:val="af-ZA"/>
        </w:rPr>
        <w:t xml:space="preserve"> </w:t>
      </w:r>
      <w:r>
        <w:rPr>
          <w:rFonts w:ascii="GHEA Grapalat" w:hAnsi="GHEA Grapalat" w:cs="Sylfaen"/>
          <w:i/>
          <w:sz w:val="22"/>
          <w:szCs w:val="22"/>
        </w:rPr>
        <w:t>հայտ</w:t>
      </w:r>
      <w:r w:rsidR="00741A8F" w:rsidRPr="00741A8F">
        <w:rPr>
          <w:rFonts w:ascii="GHEA Grapalat" w:hAnsi="GHEA Grapalat" w:cs="Sylfaen"/>
          <w:i/>
          <w:sz w:val="22"/>
          <w:szCs w:val="22"/>
          <w:lang w:val="af-ZA"/>
        </w:rPr>
        <w:t xml:space="preserve"> </w:t>
      </w:r>
      <w:r>
        <w:rPr>
          <w:rFonts w:ascii="GHEA Grapalat" w:hAnsi="GHEA Grapalat" w:cs="Sylfaen"/>
          <w:i/>
          <w:sz w:val="22"/>
          <w:szCs w:val="22"/>
        </w:rPr>
        <w:t>կազմելը</w:t>
      </w:r>
      <w:r w:rsidR="00741A8F" w:rsidRPr="00741A8F">
        <w:rPr>
          <w:rFonts w:ascii="GHEA Grapalat" w:hAnsi="GHEA Grapalat" w:cs="Sylfaen"/>
          <w:i/>
          <w:sz w:val="22"/>
          <w:szCs w:val="22"/>
          <w:lang w:val="af-ZA"/>
        </w:rPr>
        <w:t xml:space="preserve"> </w:t>
      </w:r>
      <w:r>
        <w:rPr>
          <w:rFonts w:ascii="GHEA Grapalat" w:hAnsi="GHEA Grapalat" w:cs="Sylfaen"/>
          <w:i/>
          <w:sz w:val="22"/>
          <w:szCs w:val="22"/>
        </w:rPr>
        <w:t>և</w:t>
      </w:r>
      <w:r w:rsidR="00741A8F" w:rsidRPr="00741A8F">
        <w:rPr>
          <w:rFonts w:ascii="GHEA Grapalat" w:hAnsi="GHEA Grapalat" w:cs="Sylfaen"/>
          <w:i/>
          <w:sz w:val="22"/>
          <w:szCs w:val="22"/>
          <w:lang w:val="af-ZA"/>
        </w:rPr>
        <w:t xml:space="preserve"> </w:t>
      </w:r>
      <w:r>
        <w:rPr>
          <w:rFonts w:ascii="GHEA Grapalat" w:hAnsi="GHEA Grapalat" w:cs="Sylfaen"/>
          <w:i/>
          <w:sz w:val="22"/>
          <w:szCs w:val="22"/>
        </w:rPr>
        <w:t>ներկայացնելը</w:t>
      </w:r>
      <w:r w:rsidR="00741A8F" w:rsidRPr="00741A8F">
        <w:rPr>
          <w:rFonts w:ascii="GHEA Grapalat" w:hAnsi="GHEA Grapalat" w:cs="Sylfaen"/>
          <w:i/>
          <w:sz w:val="22"/>
          <w:szCs w:val="22"/>
          <w:lang w:val="af-ZA"/>
        </w:rPr>
        <w:t xml:space="preserve"> </w:t>
      </w:r>
      <w:r>
        <w:rPr>
          <w:rFonts w:ascii="GHEA Grapalat" w:hAnsi="GHEA Grapalat" w:cs="Sylfaen"/>
          <w:i/>
          <w:sz w:val="22"/>
          <w:szCs w:val="22"/>
        </w:rPr>
        <w:t>խնդրում</w:t>
      </w:r>
      <w:r w:rsidR="00741A8F" w:rsidRPr="00741A8F">
        <w:rPr>
          <w:rFonts w:ascii="GHEA Grapalat" w:hAnsi="GHEA Grapalat" w:cs="Sylfaen"/>
          <w:i/>
          <w:sz w:val="22"/>
          <w:szCs w:val="22"/>
          <w:lang w:val="af-ZA"/>
        </w:rPr>
        <w:t xml:space="preserve"> </w:t>
      </w:r>
      <w:r>
        <w:rPr>
          <w:rFonts w:ascii="GHEA Grapalat" w:hAnsi="GHEA Grapalat" w:cs="Sylfaen"/>
          <w:i/>
          <w:sz w:val="22"/>
          <w:szCs w:val="22"/>
        </w:rPr>
        <w:t>ենք</w:t>
      </w:r>
      <w:r w:rsidR="00741A8F" w:rsidRPr="00741A8F">
        <w:rPr>
          <w:rFonts w:ascii="GHEA Grapalat" w:hAnsi="GHEA Grapalat" w:cs="Sylfaen"/>
          <w:i/>
          <w:sz w:val="22"/>
          <w:szCs w:val="22"/>
          <w:lang w:val="af-ZA"/>
        </w:rPr>
        <w:t xml:space="preserve"> </w:t>
      </w:r>
      <w:r>
        <w:rPr>
          <w:rFonts w:ascii="GHEA Grapalat" w:hAnsi="GHEA Grapalat" w:cs="Sylfaen"/>
          <w:i/>
          <w:sz w:val="22"/>
          <w:szCs w:val="22"/>
        </w:rPr>
        <w:t>մանրամասնորեն</w:t>
      </w:r>
      <w:r w:rsidR="00741A8F" w:rsidRPr="00741A8F">
        <w:rPr>
          <w:rFonts w:ascii="GHEA Grapalat" w:hAnsi="GHEA Grapalat" w:cs="Sylfaen"/>
          <w:i/>
          <w:sz w:val="22"/>
          <w:szCs w:val="22"/>
          <w:lang w:val="af-ZA"/>
        </w:rPr>
        <w:t xml:space="preserve"> </w:t>
      </w:r>
      <w:r>
        <w:rPr>
          <w:rFonts w:ascii="GHEA Grapalat" w:hAnsi="GHEA Grapalat" w:cs="Sylfaen"/>
          <w:i/>
          <w:sz w:val="22"/>
          <w:szCs w:val="22"/>
        </w:rPr>
        <w:t>ուսումնասիրել</w:t>
      </w:r>
      <w:r w:rsidR="00741A8F" w:rsidRPr="00741A8F">
        <w:rPr>
          <w:rFonts w:ascii="GHEA Grapalat" w:hAnsi="GHEA Grapalat" w:cs="Sylfaen"/>
          <w:i/>
          <w:sz w:val="22"/>
          <w:szCs w:val="22"/>
          <w:lang w:val="af-ZA"/>
        </w:rPr>
        <w:t xml:space="preserve"> </w:t>
      </w:r>
      <w:r>
        <w:rPr>
          <w:rFonts w:ascii="GHEA Grapalat" w:hAnsi="GHEA Grapalat" w:cs="Sylfaen"/>
          <w:i/>
          <w:sz w:val="22"/>
          <w:szCs w:val="22"/>
        </w:rPr>
        <w:t>սույն</w:t>
      </w:r>
      <w:r w:rsidR="00741A8F" w:rsidRPr="00741A8F">
        <w:rPr>
          <w:rFonts w:ascii="GHEA Grapalat" w:hAnsi="GHEA Grapalat" w:cs="Sylfaen"/>
          <w:i/>
          <w:sz w:val="22"/>
          <w:szCs w:val="22"/>
          <w:lang w:val="af-ZA"/>
        </w:rPr>
        <w:t xml:space="preserve"> </w:t>
      </w:r>
      <w:r>
        <w:rPr>
          <w:rFonts w:ascii="GHEA Grapalat" w:hAnsi="GHEA Grapalat" w:cs="Sylfaen"/>
          <w:i/>
          <w:sz w:val="22"/>
          <w:szCs w:val="22"/>
        </w:rPr>
        <w:t>հրավերը</w:t>
      </w:r>
      <w:r>
        <w:rPr>
          <w:rFonts w:ascii="GHEA Grapalat" w:hAnsi="GHEA Grapalat" w:cs="Times Armenian"/>
          <w:i/>
          <w:sz w:val="22"/>
          <w:szCs w:val="22"/>
          <w:lang w:val="af-ZA"/>
        </w:rPr>
        <w:t xml:space="preserve">, </w:t>
      </w:r>
      <w:r>
        <w:rPr>
          <w:rFonts w:ascii="GHEA Grapalat" w:hAnsi="GHEA Grapalat" w:cs="Sylfaen"/>
          <w:i/>
          <w:sz w:val="22"/>
          <w:szCs w:val="22"/>
        </w:rPr>
        <w:t>քանի</w:t>
      </w:r>
      <w:r w:rsidR="00741A8F" w:rsidRPr="00741A8F">
        <w:rPr>
          <w:rFonts w:ascii="GHEA Grapalat" w:hAnsi="GHEA Grapalat" w:cs="Sylfaen"/>
          <w:i/>
          <w:sz w:val="22"/>
          <w:szCs w:val="22"/>
          <w:lang w:val="af-ZA"/>
        </w:rPr>
        <w:t xml:space="preserve"> </w:t>
      </w:r>
      <w:r>
        <w:rPr>
          <w:rFonts w:ascii="GHEA Grapalat" w:hAnsi="GHEA Grapalat" w:cs="Sylfaen"/>
          <w:i/>
          <w:sz w:val="22"/>
          <w:szCs w:val="22"/>
        </w:rPr>
        <w:t>որ</w:t>
      </w:r>
      <w:r w:rsidR="00741A8F" w:rsidRPr="00741A8F">
        <w:rPr>
          <w:rFonts w:ascii="GHEA Grapalat" w:hAnsi="GHEA Grapalat" w:cs="Sylfaen"/>
          <w:i/>
          <w:sz w:val="22"/>
          <w:szCs w:val="22"/>
          <w:lang w:val="af-ZA"/>
        </w:rPr>
        <w:t xml:space="preserve"> </w:t>
      </w:r>
      <w:r>
        <w:rPr>
          <w:rFonts w:ascii="GHEA Grapalat" w:hAnsi="GHEA Grapalat" w:cs="Sylfaen"/>
          <w:i/>
          <w:sz w:val="22"/>
          <w:szCs w:val="22"/>
        </w:rPr>
        <w:t>հրավերին</w:t>
      </w:r>
      <w:r w:rsidR="00741A8F" w:rsidRPr="00741A8F">
        <w:rPr>
          <w:rFonts w:ascii="GHEA Grapalat" w:hAnsi="GHEA Grapalat" w:cs="Sylfaen"/>
          <w:i/>
          <w:sz w:val="22"/>
          <w:szCs w:val="22"/>
          <w:lang w:val="af-ZA"/>
        </w:rPr>
        <w:t xml:space="preserve"> </w:t>
      </w:r>
      <w:r>
        <w:rPr>
          <w:rFonts w:ascii="GHEA Grapalat" w:hAnsi="GHEA Grapalat" w:cs="Sylfaen"/>
          <w:i/>
          <w:sz w:val="22"/>
          <w:szCs w:val="22"/>
        </w:rPr>
        <w:t>չհամապատասխանող</w:t>
      </w:r>
      <w:r w:rsidR="00741A8F" w:rsidRPr="00741A8F">
        <w:rPr>
          <w:rFonts w:ascii="GHEA Grapalat" w:hAnsi="GHEA Grapalat" w:cs="Sylfaen"/>
          <w:i/>
          <w:sz w:val="22"/>
          <w:szCs w:val="22"/>
          <w:lang w:val="af-ZA"/>
        </w:rPr>
        <w:t xml:space="preserve"> </w:t>
      </w:r>
      <w:r>
        <w:rPr>
          <w:rFonts w:ascii="GHEA Grapalat" w:hAnsi="GHEA Grapalat" w:cs="Sylfaen"/>
          <w:i/>
          <w:sz w:val="22"/>
          <w:szCs w:val="22"/>
        </w:rPr>
        <w:t>հայտերը</w:t>
      </w:r>
      <w:r w:rsidR="00741A8F" w:rsidRPr="00741A8F">
        <w:rPr>
          <w:rFonts w:ascii="GHEA Grapalat" w:hAnsi="GHEA Grapalat" w:cs="Sylfaen"/>
          <w:i/>
          <w:sz w:val="22"/>
          <w:szCs w:val="22"/>
          <w:lang w:val="af-ZA"/>
        </w:rPr>
        <w:t xml:space="preserve"> </w:t>
      </w:r>
      <w:r>
        <w:rPr>
          <w:rFonts w:ascii="GHEA Grapalat" w:hAnsi="GHEA Grapalat" w:cs="Sylfaen"/>
          <w:i/>
          <w:sz w:val="22"/>
          <w:szCs w:val="22"/>
        </w:rPr>
        <w:t>ենթակա</w:t>
      </w:r>
      <w:r w:rsidR="00741A8F" w:rsidRPr="00741A8F">
        <w:rPr>
          <w:rFonts w:ascii="GHEA Grapalat" w:hAnsi="GHEA Grapalat" w:cs="Sylfaen"/>
          <w:i/>
          <w:sz w:val="22"/>
          <w:szCs w:val="22"/>
          <w:lang w:val="af-ZA"/>
        </w:rPr>
        <w:t xml:space="preserve"> </w:t>
      </w:r>
      <w:r>
        <w:rPr>
          <w:rFonts w:ascii="GHEA Grapalat" w:hAnsi="GHEA Grapalat" w:cs="Sylfaen"/>
          <w:i/>
          <w:sz w:val="22"/>
          <w:szCs w:val="22"/>
        </w:rPr>
        <w:t>են</w:t>
      </w:r>
      <w:r w:rsidR="00741A8F" w:rsidRPr="00741A8F">
        <w:rPr>
          <w:rFonts w:ascii="GHEA Grapalat" w:hAnsi="GHEA Grapalat" w:cs="Sylfaen"/>
          <w:i/>
          <w:sz w:val="22"/>
          <w:szCs w:val="22"/>
          <w:lang w:val="af-ZA"/>
        </w:rPr>
        <w:t xml:space="preserve"> </w:t>
      </w:r>
      <w:r>
        <w:rPr>
          <w:rFonts w:ascii="GHEA Grapalat" w:hAnsi="GHEA Grapalat" w:cs="Sylfaen"/>
          <w:i/>
          <w:sz w:val="22"/>
          <w:szCs w:val="22"/>
        </w:rPr>
        <w:t>մերժման</w:t>
      </w:r>
      <w:r>
        <w:rPr>
          <w:rFonts w:ascii="GHEA Grapalat" w:hAnsi="GHEA Grapalat" w:cs="Sylfaen"/>
          <w:i/>
          <w:sz w:val="22"/>
          <w:szCs w:val="22"/>
          <w:lang w:val="af-ZA"/>
        </w:rPr>
        <w:t xml:space="preserve">: </w:t>
      </w:r>
    </w:p>
    <w:p w:rsidR="006E5207" w:rsidRDefault="006E5207" w:rsidP="006E5207">
      <w:pPr>
        <w:ind w:firstLine="567"/>
        <w:jc w:val="center"/>
        <w:rPr>
          <w:rFonts w:ascii="GHEA Grapalat" w:hAnsi="GHEA Grapalat"/>
          <w:b/>
          <w:sz w:val="20"/>
          <w:szCs w:val="22"/>
          <w:lang w:val="af-ZA"/>
        </w:rPr>
      </w:pPr>
    </w:p>
    <w:p w:rsidR="006E5207" w:rsidRPr="00CB59C2" w:rsidRDefault="006E5207" w:rsidP="006E5207">
      <w:pPr>
        <w:ind w:firstLine="567"/>
        <w:jc w:val="center"/>
        <w:rPr>
          <w:rFonts w:ascii="GHEA Grapalat" w:hAnsi="GHEA Grapalat" w:cs="Sylfaen"/>
          <w:b/>
          <w:i/>
          <w:sz w:val="22"/>
          <w:szCs w:val="22"/>
          <w:lang w:val="af-ZA"/>
        </w:rPr>
      </w:pPr>
    </w:p>
    <w:p w:rsidR="006E5207" w:rsidRPr="00CB59C2" w:rsidRDefault="006E5207" w:rsidP="006E5207">
      <w:pPr>
        <w:ind w:firstLine="567"/>
        <w:jc w:val="center"/>
        <w:rPr>
          <w:rFonts w:ascii="GHEA Grapalat" w:hAnsi="GHEA Grapalat"/>
          <w:b/>
          <w:i/>
          <w:sz w:val="20"/>
          <w:szCs w:val="20"/>
          <w:lang w:val="af-ZA"/>
        </w:rPr>
      </w:pPr>
      <w:r w:rsidRPr="00CB59C2">
        <w:rPr>
          <w:rFonts w:ascii="GHEA Grapalat" w:hAnsi="GHEA Grapalat" w:cs="Sylfaen"/>
          <w:b/>
          <w:i/>
          <w:sz w:val="20"/>
          <w:szCs w:val="20"/>
        </w:rPr>
        <w:t>ԲՈՎԱՆԴԱԿՈւԹՅՈւՆ</w:t>
      </w:r>
    </w:p>
    <w:p w:rsidR="006E5207" w:rsidRPr="00CB59C2" w:rsidRDefault="006E5207" w:rsidP="006E5207">
      <w:pPr>
        <w:ind w:firstLine="567"/>
        <w:jc w:val="center"/>
        <w:rPr>
          <w:rFonts w:ascii="GHEA Grapalat" w:hAnsi="GHEA Grapalat"/>
          <w:i/>
          <w:sz w:val="20"/>
          <w:lang w:val="af-ZA"/>
        </w:rPr>
      </w:pPr>
    </w:p>
    <w:p w:rsidR="00E35E3C" w:rsidRPr="00CB59C2" w:rsidRDefault="00E35E3C" w:rsidP="00081ABB">
      <w:pPr>
        <w:tabs>
          <w:tab w:val="left" w:pos="5968"/>
        </w:tabs>
        <w:ind w:right="-7" w:firstLine="567"/>
        <w:rPr>
          <w:rFonts w:ascii="GHEA Grapalat" w:hAnsi="GHEA Grapalat"/>
          <w:i/>
          <w:sz w:val="20"/>
          <w:szCs w:val="20"/>
          <w:lang w:val="af-ZA"/>
        </w:rPr>
      </w:pPr>
      <w:r w:rsidRPr="00CB59C2">
        <w:rPr>
          <w:rFonts w:ascii="GHEA Grapalat" w:hAnsi="GHEA Grapalat"/>
          <w:i/>
          <w:sz w:val="20"/>
          <w:szCs w:val="20"/>
          <w:lang w:val="af-ZA"/>
        </w:rPr>
        <w:t>&lt;&lt;</w:t>
      </w:r>
      <w:r w:rsidRPr="00CB59C2">
        <w:rPr>
          <w:rFonts w:ascii="GHEA Grapalat" w:hAnsi="GHEA Grapalat"/>
          <w:i/>
          <w:sz w:val="20"/>
          <w:szCs w:val="20"/>
          <w:lang w:val="ru-RU"/>
        </w:rPr>
        <w:t>ՀՀ</w:t>
      </w:r>
      <w:r w:rsidRPr="00CB59C2">
        <w:rPr>
          <w:rFonts w:ascii="GHEA Grapalat" w:hAnsi="GHEA Grapalat"/>
          <w:i/>
          <w:sz w:val="20"/>
          <w:szCs w:val="20"/>
          <w:lang w:val="af-ZA"/>
        </w:rPr>
        <w:t xml:space="preserve"> ԱՐԱՐԱՏԻ ՄԱՐԶ</w:t>
      </w:r>
      <w:r w:rsidR="00081ABB">
        <w:rPr>
          <w:rFonts w:ascii="GHEA Grapalat" w:hAnsi="GHEA Grapalat"/>
          <w:i/>
          <w:sz w:val="20"/>
          <w:szCs w:val="20"/>
          <w:lang w:val="af-ZA"/>
        </w:rPr>
        <w:t xml:space="preserve"> </w:t>
      </w:r>
      <w:r w:rsidRPr="00CB59C2">
        <w:rPr>
          <w:rFonts w:ascii="GHEA Grapalat" w:hAnsi="GHEA Grapalat"/>
          <w:i/>
          <w:sz w:val="20"/>
          <w:szCs w:val="20"/>
          <w:lang w:val="af-ZA"/>
        </w:rPr>
        <w:t xml:space="preserve"> </w:t>
      </w:r>
      <w:r w:rsidR="00741A8F" w:rsidRPr="00CB59C2">
        <w:rPr>
          <w:rFonts w:ascii="GHEA Grapalat" w:hAnsi="GHEA Grapalat"/>
          <w:i/>
          <w:sz w:val="20"/>
          <w:szCs w:val="20"/>
          <w:lang w:val="af-ZA"/>
        </w:rPr>
        <w:t>ԶԱՆԳԱԿԱՏԱՆ</w:t>
      </w:r>
      <w:r w:rsidRPr="00CB59C2">
        <w:rPr>
          <w:rFonts w:ascii="GHEA Grapalat" w:hAnsi="GHEA Grapalat"/>
          <w:i/>
          <w:sz w:val="20"/>
          <w:szCs w:val="20"/>
          <w:lang w:val="af-ZA"/>
        </w:rPr>
        <w:t xml:space="preserve"> ՄԱՆԿԱՊԱՐՏԵԶ </w:t>
      </w:r>
      <w:r w:rsidRPr="00CB59C2">
        <w:rPr>
          <w:rFonts w:ascii="GHEA Grapalat" w:hAnsi="GHEA Grapalat"/>
          <w:i/>
          <w:sz w:val="20"/>
          <w:szCs w:val="20"/>
          <w:lang w:val="hy-AM"/>
        </w:rPr>
        <w:t>&gt;&gt;</w:t>
      </w:r>
      <w:r w:rsidR="00081ABB" w:rsidRPr="00081ABB">
        <w:rPr>
          <w:rFonts w:ascii="GHEA Grapalat" w:hAnsi="GHEA Grapalat"/>
          <w:i/>
          <w:sz w:val="20"/>
          <w:szCs w:val="20"/>
          <w:lang w:val="af-ZA"/>
        </w:rPr>
        <w:t xml:space="preserve"> </w:t>
      </w:r>
      <w:r w:rsidRPr="00CB59C2">
        <w:rPr>
          <w:rFonts w:ascii="GHEA Grapalat" w:eastAsia="MS Mincho" w:hAnsi="GHEA Grapalat" w:cs="MS Mincho"/>
          <w:i/>
          <w:sz w:val="20"/>
          <w:szCs w:val="20"/>
        </w:rPr>
        <w:t>Հ</w:t>
      </w:r>
      <w:r w:rsidRPr="00CB59C2">
        <w:rPr>
          <w:rFonts w:ascii="GHEA Grapalat" w:eastAsia="MS Mincho" w:hAnsi="GHEA Grapalat" w:cs="MS Mincho"/>
          <w:i/>
          <w:sz w:val="20"/>
          <w:szCs w:val="20"/>
          <w:lang w:val="hy-AM"/>
        </w:rPr>
        <w:t>ՈԱԿ</w:t>
      </w:r>
      <w:r w:rsidRPr="00CB59C2">
        <w:rPr>
          <w:rFonts w:ascii="GHEA Grapalat" w:hAnsi="GHEA Grapalat" w:cs="Sylfaen"/>
          <w:i/>
          <w:sz w:val="20"/>
          <w:szCs w:val="20"/>
        </w:rPr>
        <w:t>Ի</w:t>
      </w:r>
      <w:r w:rsidR="00081ABB" w:rsidRPr="00081ABB">
        <w:rPr>
          <w:rFonts w:ascii="GHEA Grapalat" w:hAnsi="GHEA Grapalat" w:cs="Sylfaen"/>
          <w:i/>
          <w:sz w:val="20"/>
          <w:szCs w:val="20"/>
          <w:lang w:val="af-ZA"/>
        </w:rPr>
        <w:t xml:space="preserve"> </w:t>
      </w:r>
      <w:r w:rsidRPr="00CB59C2">
        <w:rPr>
          <w:rFonts w:ascii="GHEA Grapalat" w:hAnsi="GHEA Grapalat" w:cs="Sylfaen"/>
          <w:i/>
          <w:sz w:val="20"/>
          <w:szCs w:val="20"/>
        </w:rPr>
        <w:t>ԿԱՐԻՔՆԵՐԻ</w:t>
      </w:r>
      <w:r w:rsidR="00081ABB" w:rsidRPr="00081ABB">
        <w:rPr>
          <w:rFonts w:ascii="GHEA Grapalat" w:hAnsi="GHEA Grapalat" w:cs="Sylfaen"/>
          <w:i/>
          <w:sz w:val="20"/>
          <w:szCs w:val="20"/>
          <w:lang w:val="af-ZA"/>
        </w:rPr>
        <w:t xml:space="preserve"> </w:t>
      </w:r>
      <w:r w:rsidRPr="00CB59C2">
        <w:rPr>
          <w:rFonts w:ascii="GHEA Grapalat" w:hAnsi="GHEA Grapalat" w:cs="Sylfaen"/>
          <w:i/>
          <w:sz w:val="20"/>
          <w:szCs w:val="20"/>
        </w:rPr>
        <w:t>ՀԱՄԱՐ</w:t>
      </w:r>
      <w:r w:rsidRPr="00CB59C2">
        <w:rPr>
          <w:rFonts w:ascii="GHEA Grapalat" w:hAnsi="GHEA Grapalat" w:cs="Times Armenian"/>
          <w:i/>
          <w:sz w:val="20"/>
          <w:szCs w:val="20"/>
          <w:lang w:val="af-ZA"/>
        </w:rPr>
        <w:t xml:space="preserve">` </w:t>
      </w:r>
      <w:r w:rsidRPr="00CB59C2">
        <w:rPr>
          <w:rFonts w:ascii="GHEA Grapalat" w:hAnsi="GHEA Grapalat" w:cs="Sylfaen"/>
          <w:i/>
          <w:sz w:val="20"/>
          <w:szCs w:val="20"/>
          <w:lang w:val="af-ZA"/>
        </w:rPr>
        <w:t xml:space="preserve">«ՍՆՆԴԱՄԹԵՐՔԻ» </w:t>
      </w:r>
      <w:r w:rsidRPr="00CB59C2">
        <w:rPr>
          <w:rFonts w:ascii="GHEA Grapalat" w:hAnsi="GHEA Grapalat" w:cs="Sylfaen"/>
          <w:i/>
          <w:sz w:val="20"/>
          <w:szCs w:val="20"/>
        </w:rPr>
        <w:t>ՁԵՌՔԲԵՐՄԱՆ</w:t>
      </w:r>
      <w:r w:rsidR="00081ABB" w:rsidRPr="00081ABB">
        <w:rPr>
          <w:rFonts w:ascii="GHEA Grapalat" w:hAnsi="GHEA Grapalat" w:cs="Sylfaen"/>
          <w:i/>
          <w:sz w:val="20"/>
          <w:szCs w:val="20"/>
          <w:lang w:val="af-ZA"/>
        </w:rPr>
        <w:t xml:space="preserve"> </w:t>
      </w:r>
      <w:r w:rsidRPr="00CB59C2">
        <w:rPr>
          <w:rFonts w:ascii="GHEA Grapalat" w:hAnsi="GHEA Grapalat" w:cs="Sylfaen"/>
          <w:i/>
          <w:sz w:val="20"/>
          <w:szCs w:val="20"/>
        </w:rPr>
        <w:t>ՆՊԱՏԱԿՈՎ</w:t>
      </w:r>
      <w:r w:rsidR="00081ABB" w:rsidRPr="00081ABB">
        <w:rPr>
          <w:rFonts w:ascii="GHEA Grapalat" w:hAnsi="GHEA Grapalat" w:cs="Sylfaen"/>
          <w:i/>
          <w:sz w:val="20"/>
          <w:szCs w:val="20"/>
          <w:lang w:val="af-ZA"/>
        </w:rPr>
        <w:t xml:space="preserve"> </w:t>
      </w:r>
      <w:r w:rsidRPr="00CB59C2">
        <w:rPr>
          <w:rFonts w:ascii="GHEA Grapalat" w:hAnsi="GHEA Grapalat" w:cs="Sylfaen"/>
          <w:i/>
          <w:sz w:val="20"/>
          <w:szCs w:val="20"/>
        </w:rPr>
        <w:t>ՀԱՅՏԱՐԱՐՎԱԾ</w:t>
      </w:r>
      <w:r w:rsidRPr="00CB59C2">
        <w:rPr>
          <w:rFonts w:ascii="GHEA Grapalat" w:hAnsi="GHEA Grapalat" w:cs="Times Armenian"/>
          <w:i/>
          <w:sz w:val="20"/>
          <w:szCs w:val="20"/>
          <w:lang w:val="af-ZA"/>
        </w:rPr>
        <w:t xml:space="preserve"> ԳՆԱՆՇՄԱՆ ՀԱՐՑՄԱՆ</w:t>
      </w:r>
    </w:p>
    <w:p w:rsidR="00E35E3C" w:rsidRPr="00CB59C2" w:rsidRDefault="00E35E3C" w:rsidP="00E35E3C">
      <w:pPr>
        <w:pStyle w:val="BodyText"/>
        <w:ind w:right="-7"/>
        <w:jc w:val="center"/>
        <w:rPr>
          <w:rFonts w:ascii="GHEA Grapalat" w:hAnsi="GHEA Grapalat"/>
          <w:i/>
          <w:szCs w:val="22"/>
          <w:lang w:val="af-ZA"/>
        </w:rPr>
      </w:pPr>
    </w:p>
    <w:p w:rsidR="006E5207" w:rsidRPr="00CB59C2" w:rsidRDefault="006E5207" w:rsidP="00D45C73">
      <w:pPr>
        <w:spacing w:after="120"/>
        <w:ind w:right="-7"/>
        <w:jc w:val="center"/>
        <w:rPr>
          <w:rFonts w:ascii="GHEA Grapalat" w:hAnsi="GHEA Grapalat"/>
          <w:i/>
          <w:szCs w:val="22"/>
          <w:lang w:val="af-ZA"/>
        </w:rPr>
      </w:pPr>
      <w:r w:rsidRPr="00CB59C2">
        <w:rPr>
          <w:rFonts w:ascii="GHEA Grapalat" w:hAnsi="GHEA Grapalat"/>
          <w:b/>
          <w:i/>
          <w:sz w:val="20"/>
          <w:lang w:val="af-ZA"/>
        </w:rPr>
        <w:t>ՀՐԱՎԵՐԻ</w:t>
      </w:r>
    </w:p>
    <w:p w:rsidR="006E5207" w:rsidRPr="00CB59C2" w:rsidRDefault="006E5207" w:rsidP="006E5207">
      <w:pPr>
        <w:ind w:firstLine="567"/>
        <w:jc w:val="center"/>
        <w:rPr>
          <w:rFonts w:ascii="GHEA Grapalat" w:hAnsi="GHEA Grapalat" w:cs="Sylfaen"/>
          <w:b/>
          <w:i/>
          <w:sz w:val="20"/>
          <w:szCs w:val="22"/>
          <w:lang w:val="af-ZA"/>
        </w:rPr>
      </w:pPr>
    </w:p>
    <w:p w:rsidR="006E5207" w:rsidRPr="00CB59C2" w:rsidRDefault="006E5207" w:rsidP="006E5207">
      <w:pPr>
        <w:ind w:firstLine="567"/>
        <w:jc w:val="center"/>
        <w:rPr>
          <w:rFonts w:ascii="GHEA Grapalat" w:hAnsi="GHEA Grapalat" w:cs="Sylfaen"/>
          <w:b/>
          <w:i/>
          <w:sz w:val="20"/>
          <w:szCs w:val="22"/>
          <w:lang w:val="af-ZA"/>
        </w:rPr>
      </w:pPr>
    </w:p>
    <w:p w:rsidR="006E5207" w:rsidRPr="00CB59C2" w:rsidRDefault="006E5207" w:rsidP="006E5207">
      <w:pPr>
        <w:ind w:firstLine="567"/>
        <w:jc w:val="center"/>
        <w:rPr>
          <w:rFonts w:ascii="GHEA Grapalat" w:hAnsi="GHEA Grapalat"/>
          <w:i/>
          <w:sz w:val="20"/>
          <w:lang w:val="af-ZA"/>
        </w:rPr>
      </w:pPr>
      <w:r w:rsidRPr="00CB59C2">
        <w:rPr>
          <w:rFonts w:ascii="GHEA Grapalat" w:hAnsi="GHEA Grapalat" w:cs="Sylfaen"/>
          <w:b/>
          <w:i/>
          <w:sz w:val="20"/>
          <w:szCs w:val="22"/>
        </w:rPr>
        <w:t>ՄԱՍ</w:t>
      </w:r>
      <w:r w:rsidRPr="00CB59C2">
        <w:rPr>
          <w:rFonts w:ascii="GHEA Grapalat" w:hAnsi="GHEA Grapalat" w:cs="Times Armenian"/>
          <w:b/>
          <w:i/>
          <w:sz w:val="20"/>
          <w:szCs w:val="22"/>
          <w:lang w:val="af-ZA"/>
        </w:rPr>
        <w:t xml:space="preserve">  I.</w:t>
      </w:r>
    </w:p>
    <w:p w:rsidR="006E5207" w:rsidRPr="00CB59C2" w:rsidRDefault="006E5207" w:rsidP="006E5207">
      <w:pPr>
        <w:ind w:firstLine="567"/>
        <w:jc w:val="both"/>
        <w:rPr>
          <w:rFonts w:ascii="GHEA Grapalat" w:hAnsi="GHEA Grapalat"/>
          <w:i/>
          <w:sz w:val="20"/>
          <w:lang w:val="af-ZA"/>
        </w:rPr>
      </w:pPr>
    </w:p>
    <w:p w:rsidR="006E5207" w:rsidRPr="00CB59C2" w:rsidRDefault="006E5207" w:rsidP="00D45C73">
      <w:pPr>
        <w:jc w:val="both"/>
        <w:rPr>
          <w:rFonts w:ascii="GHEA Grapalat" w:hAnsi="GHEA Grapalat"/>
          <w:i/>
          <w:sz w:val="20"/>
          <w:lang w:val="af-ZA"/>
        </w:rPr>
      </w:pPr>
      <w:r w:rsidRPr="00CB59C2">
        <w:rPr>
          <w:rFonts w:ascii="GHEA Grapalat" w:hAnsi="GHEA Grapalat"/>
          <w:i/>
          <w:sz w:val="20"/>
          <w:lang w:val="af-ZA"/>
        </w:rPr>
        <w:t xml:space="preserve">1.  </w:t>
      </w:r>
      <w:r w:rsidRPr="00CB59C2">
        <w:rPr>
          <w:rFonts w:ascii="GHEA Grapalat" w:hAnsi="GHEA Grapalat" w:cs="Sylfaen"/>
          <w:i/>
          <w:sz w:val="20"/>
        </w:rPr>
        <w:t>Գնման</w:t>
      </w:r>
      <w:r w:rsidR="00741A8F" w:rsidRPr="00CB59C2">
        <w:rPr>
          <w:rFonts w:ascii="GHEA Grapalat" w:hAnsi="GHEA Grapalat" w:cs="Sylfaen"/>
          <w:i/>
          <w:sz w:val="20"/>
          <w:lang w:val="af-ZA"/>
        </w:rPr>
        <w:t xml:space="preserve"> </w:t>
      </w:r>
      <w:r w:rsidRPr="00CB59C2">
        <w:rPr>
          <w:rFonts w:ascii="GHEA Grapalat" w:hAnsi="GHEA Grapalat" w:cs="Sylfaen"/>
          <w:i/>
          <w:sz w:val="20"/>
        </w:rPr>
        <w:t>առարկայի</w:t>
      </w:r>
      <w:r w:rsidR="00741A8F" w:rsidRPr="00CB59C2">
        <w:rPr>
          <w:rFonts w:ascii="GHEA Grapalat" w:hAnsi="GHEA Grapalat" w:cs="Sylfaen"/>
          <w:i/>
          <w:sz w:val="20"/>
          <w:lang w:val="af-ZA"/>
        </w:rPr>
        <w:t xml:space="preserve"> </w:t>
      </w:r>
      <w:r w:rsidRPr="00CB59C2">
        <w:rPr>
          <w:rFonts w:ascii="GHEA Grapalat" w:hAnsi="GHEA Grapalat" w:cs="Sylfaen"/>
          <w:i/>
          <w:sz w:val="20"/>
        </w:rPr>
        <w:t>բնութա</w:t>
      </w:r>
      <w:r w:rsidRPr="00CB59C2">
        <w:rPr>
          <w:rFonts w:ascii="GHEA Grapalat" w:hAnsi="GHEA Grapalat" w:cs="Times Armenian"/>
          <w:i/>
          <w:sz w:val="20"/>
        </w:rPr>
        <w:t>գ</w:t>
      </w:r>
      <w:r w:rsidRPr="00CB59C2">
        <w:rPr>
          <w:rFonts w:ascii="GHEA Grapalat" w:hAnsi="GHEA Grapalat" w:cs="Sylfaen"/>
          <w:i/>
          <w:sz w:val="20"/>
        </w:rPr>
        <w:t>իրը</w:t>
      </w:r>
      <w:r w:rsidRPr="00CB59C2">
        <w:rPr>
          <w:rFonts w:ascii="GHEA Grapalat" w:hAnsi="GHEA Grapalat" w:cs="Times Armenian"/>
          <w:i/>
          <w:sz w:val="20"/>
          <w:lang w:val="af-ZA"/>
        </w:rPr>
        <w:tab/>
      </w:r>
    </w:p>
    <w:p w:rsidR="006E5207" w:rsidRPr="00CB59C2" w:rsidRDefault="006E5207" w:rsidP="00D45C73">
      <w:pPr>
        <w:jc w:val="both"/>
        <w:rPr>
          <w:rFonts w:ascii="GHEA Grapalat" w:hAnsi="GHEA Grapalat"/>
          <w:i/>
          <w:sz w:val="20"/>
          <w:lang w:val="af-ZA"/>
        </w:rPr>
      </w:pPr>
      <w:r w:rsidRPr="00CB59C2">
        <w:rPr>
          <w:rFonts w:ascii="GHEA Grapalat" w:hAnsi="GHEA Grapalat"/>
          <w:i/>
          <w:sz w:val="20"/>
          <w:lang w:val="af-ZA"/>
        </w:rPr>
        <w:t xml:space="preserve">2. </w:t>
      </w:r>
      <w:r w:rsidRPr="00CB59C2">
        <w:rPr>
          <w:rFonts w:ascii="GHEA Grapalat" w:hAnsi="GHEA Grapalat" w:cs="Sylfaen"/>
          <w:i/>
          <w:sz w:val="20"/>
        </w:rPr>
        <w:t>Մասնակցի</w:t>
      </w:r>
      <w:r w:rsidR="00741A8F" w:rsidRPr="00CB59C2">
        <w:rPr>
          <w:rFonts w:ascii="GHEA Grapalat" w:hAnsi="GHEA Grapalat" w:cs="Sylfaen"/>
          <w:i/>
          <w:sz w:val="20"/>
          <w:lang w:val="af-ZA"/>
        </w:rPr>
        <w:t xml:space="preserve"> </w:t>
      </w:r>
      <w:r w:rsidRPr="00CB59C2">
        <w:rPr>
          <w:rFonts w:ascii="GHEA Grapalat" w:hAnsi="GHEA Grapalat" w:cs="Sylfaen"/>
          <w:i/>
          <w:sz w:val="20"/>
        </w:rPr>
        <w:t>մասնակցության</w:t>
      </w:r>
      <w:r w:rsidR="00741A8F" w:rsidRPr="00CB59C2">
        <w:rPr>
          <w:rFonts w:ascii="GHEA Grapalat" w:hAnsi="GHEA Grapalat" w:cs="Sylfaen"/>
          <w:i/>
          <w:sz w:val="20"/>
          <w:lang w:val="af-ZA"/>
        </w:rPr>
        <w:t xml:space="preserve"> </w:t>
      </w:r>
      <w:r w:rsidRPr="00CB59C2">
        <w:rPr>
          <w:rFonts w:ascii="GHEA Grapalat" w:hAnsi="GHEA Grapalat" w:cs="Sylfaen"/>
          <w:i/>
          <w:sz w:val="20"/>
        </w:rPr>
        <w:t>իրավունքի</w:t>
      </w:r>
      <w:r w:rsidR="00741A8F" w:rsidRPr="00CB59C2">
        <w:rPr>
          <w:rFonts w:ascii="GHEA Grapalat" w:hAnsi="GHEA Grapalat" w:cs="Sylfaen"/>
          <w:i/>
          <w:sz w:val="20"/>
          <w:lang w:val="af-ZA"/>
        </w:rPr>
        <w:t xml:space="preserve"> </w:t>
      </w:r>
      <w:r w:rsidRPr="00CB59C2">
        <w:rPr>
          <w:rFonts w:ascii="GHEA Grapalat" w:hAnsi="GHEA Grapalat" w:cs="Sylfaen"/>
          <w:i/>
          <w:sz w:val="20"/>
        </w:rPr>
        <w:t>պահանջները</w:t>
      </w:r>
      <w:r w:rsidR="00741A8F" w:rsidRPr="00CB59C2">
        <w:rPr>
          <w:rFonts w:ascii="GHEA Grapalat" w:hAnsi="GHEA Grapalat" w:cs="Sylfaen"/>
          <w:i/>
          <w:sz w:val="20"/>
          <w:lang w:val="af-ZA"/>
        </w:rPr>
        <w:t xml:space="preserve"> </w:t>
      </w:r>
      <w:r w:rsidRPr="00CB59C2">
        <w:rPr>
          <w:rFonts w:ascii="GHEA Grapalat" w:hAnsi="GHEA Grapalat" w:cs="Sylfaen"/>
          <w:i/>
          <w:sz w:val="20"/>
        </w:rPr>
        <w:t>և</w:t>
      </w:r>
      <w:r w:rsidR="00741A8F" w:rsidRPr="00CB59C2">
        <w:rPr>
          <w:rFonts w:ascii="GHEA Grapalat" w:hAnsi="GHEA Grapalat" w:cs="Sylfaen"/>
          <w:i/>
          <w:sz w:val="20"/>
          <w:lang w:val="af-ZA"/>
        </w:rPr>
        <w:t xml:space="preserve"> </w:t>
      </w:r>
      <w:r w:rsidRPr="00CB59C2">
        <w:rPr>
          <w:rFonts w:ascii="GHEA Grapalat" w:hAnsi="GHEA Grapalat" w:cs="Sylfaen"/>
          <w:i/>
          <w:sz w:val="20"/>
        </w:rPr>
        <w:t>դրանց</w:t>
      </w:r>
      <w:r w:rsidR="00741A8F" w:rsidRPr="00CB59C2">
        <w:rPr>
          <w:rFonts w:ascii="GHEA Grapalat" w:hAnsi="GHEA Grapalat" w:cs="Sylfaen"/>
          <w:i/>
          <w:sz w:val="20"/>
          <w:lang w:val="af-ZA"/>
        </w:rPr>
        <w:t xml:space="preserve"> </w:t>
      </w:r>
      <w:r w:rsidRPr="00CB59C2">
        <w:rPr>
          <w:rFonts w:ascii="GHEA Grapalat" w:hAnsi="GHEA Grapalat" w:cs="Sylfaen"/>
          <w:i/>
          <w:sz w:val="20"/>
        </w:rPr>
        <w:t>գնահատման</w:t>
      </w:r>
      <w:r w:rsidR="00741A8F" w:rsidRPr="00CB59C2">
        <w:rPr>
          <w:rFonts w:ascii="GHEA Grapalat" w:hAnsi="GHEA Grapalat" w:cs="Sylfaen"/>
          <w:i/>
          <w:sz w:val="20"/>
          <w:lang w:val="af-ZA"/>
        </w:rPr>
        <w:t xml:space="preserve"> </w:t>
      </w:r>
      <w:r w:rsidRPr="00CB59C2">
        <w:rPr>
          <w:rFonts w:ascii="GHEA Grapalat" w:hAnsi="GHEA Grapalat" w:cs="Sylfaen"/>
          <w:i/>
          <w:sz w:val="20"/>
        </w:rPr>
        <w:t>կարգը</w:t>
      </w:r>
      <w:r w:rsidRPr="00CB59C2">
        <w:rPr>
          <w:rFonts w:ascii="GHEA Grapalat" w:hAnsi="GHEA Grapalat" w:cs="Times Armenian"/>
          <w:i/>
          <w:sz w:val="20"/>
          <w:lang w:val="af-ZA"/>
        </w:rPr>
        <w:t xml:space="preserve">, ընտրված մասնակից ճանաչվելու դեպքում </w:t>
      </w:r>
      <w:r w:rsidRPr="00CB59C2">
        <w:rPr>
          <w:rFonts w:ascii="GHEA Grapalat" w:hAnsi="GHEA Grapalat" w:cs="Sylfaen"/>
          <w:i/>
          <w:sz w:val="20"/>
        </w:rPr>
        <w:t>որակավորման</w:t>
      </w:r>
      <w:r w:rsidRPr="00CB59C2">
        <w:rPr>
          <w:rFonts w:ascii="GHEA Grapalat" w:hAnsi="GHEA Grapalat" w:cs="Times Armenian"/>
          <w:i/>
          <w:sz w:val="20"/>
          <w:lang w:val="af-ZA"/>
        </w:rPr>
        <w:t xml:space="preserve"> ապահովում ներկայացնելու պայմանները </w:t>
      </w:r>
    </w:p>
    <w:p w:rsidR="006E5207" w:rsidRPr="00CB59C2" w:rsidRDefault="006E5207" w:rsidP="00D45C73">
      <w:pPr>
        <w:jc w:val="both"/>
        <w:rPr>
          <w:rFonts w:ascii="GHEA Grapalat" w:hAnsi="GHEA Grapalat"/>
          <w:i/>
          <w:sz w:val="20"/>
          <w:lang w:val="af-ZA"/>
        </w:rPr>
      </w:pPr>
      <w:r w:rsidRPr="00CB59C2">
        <w:rPr>
          <w:rFonts w:ascii="GHEA Grapalat" w:hAnsi="GHEA Grapalat"/>
          <w:i/>
          <w:sz w:val="20"/>
          <w:lang w:val="af-ZA"/>
        </w:rPr>
        <w:t xml:space="preserve">3. </w:t>
      </w:r>
      <w:r w:rsidRPr="00CB59C2">
        <w:rPr>
          <w:rFonts w:ascii="GHEA Grapalat" w:hAnsi="GHEA Grapalat" w:cs="Sylfaen"/>
          <w:i/>
          <w:sz w:val="20"/>
        </w:rPr>
        <w:t>Հրավեր</w:t>
      </w:r>
      <w:r w:rsidR="00741A8F" w:rsidRPr="00CB59C2">
        <w:rPr>
          <w:rFonts w:ascii="GHEA Grapalat" w:hAnsi="GHEA Grapalat" w:cs="Sylfaen"/>
          <w:i/>
          <w:sz w:val="20"/>
          <w:lang w:val="af-ZA"/>
        </w:rPr>
        <w:t xml:space="preserve"> </w:t>
      </w:r>
      <w:r w:rsidRPr="00CB59C2">
        <w:rPr>
          <w:rFonts w:ascii="GHEA Grapalat" w:hAnsi="GHEA Grapalat" w:cs="Sylfaen"/>
          <w:i/>
          <w:sz w:val="20"/>
        </w:rPr>
        <w:t>պարզաբանումը</w:t>
      </w:r>
      <w:r w:rsidR="00741A8F" w:rsidRPr="00CB59C2">
        <w:rPr>
          <w:rFonts w:ascii="GHEA Grapalat" w:hAnsi="GHEA Grapalat" w:cs="Sylfaen"/>
          <w:i/>
          <w:sz w:val="20"/>
          <w:lang w:val="af-ZA"/>
        </w:rPr>
        <w:t xml:space="preserve"> </w:t>
      </w:r>
      <w:r w:rsidRPr="00CB59C2">
        <w:rPr>
          <w:rFonts w:ascii="GHEA Grapalat" w:hAnsi="GHEA Grapalat" w:cs="Sylfaen"/>
          <w:i/>
          <w:sz w:val="20"/>
        </w:rPr>
        <w:t>և</w:t>
      </w:r>
      <w:r w:rsidR="00741A8F" w:rsidRPr="00CB59C2">
        <w:rPr>
          <w:rFonts w:ascii="GHEA Grapalat" w:hAnsi="GHEA Grapalat" w:cs="Sylfaen"/>
          <w:i/>
          <w:sz w:val="20"/>
          <w:lang w:val="af-ZA"/>
        </w:rPr>
        <w:t xml:space="preserve"> </w:t>
      </w:r>
      <w:r w:rsidRPr="00CB59C2">
        <w:rPr>
          <w:rFonts w:ascii="GHEA Grapalat" w:hAnsi="GHEA Grapalat" w:cs="Sylfaen"/>
          <w:i/>
          <w:sz w:val="20"/>
        </w:rPr>
        <w:t>հրավերում</w:t>
      </w:r>
      <w:r w:rsidR="00741A8F" w:rsidRPr="00CB59C2">
        <w:rPr>
          <w:rFonts w:ascii="GHEA Grapalat" w:hAnsi="GHEA Grapalat" w:cs="Sylfaen"/>
          <w:i/>
          <w:sz w:val="20"/>
          <w:lang w:val="af-ZA"/>
        </w:rPr>
        <w:t xml:space="preserve"> </w:t>
      </w:r>
      <w:r w:rsidRPr="00CB59C2">
        <w:rPr>
          <w:rFonts w:ascii="GHEA Grapalat" w:hAnsi="GHEA Grapalat" w:cs="Sylfaen"/>
          <w:i/>
          <w:sz w:val="20"/>
        </w:rPr>
        <w:t>փոփոխություն</w:t>
      </w:r>
      <w:r w:rsidR="00741A8F" w:rsidRPr="00CB59C2">
        <w:rPr>
          <w:rFonts w:ascii="GHEA Grapalat" w:hAnsi="GHEA Grapalat" w:cs="Sylfaen"/>
          <w:i/>
          <w:sz w:val="20"/>
          <w:lang w:val="af-ZA"/>
        </w:rPr>
        <w:t xml:space="preserve"> </w:t>
      </w:r>
      <w:r w:rsidRPr="00CB59C2">
        <w:rPr>
          <w:rFonts w:ascii="GHEA Grapalat" w:hAnsi="GHEA Grapalat" w:cs="Sylfaen"/>
          <w:i/>
          <w:sz w:val="20"/>
        </w:rPr>
        <w:t>կատարելու</w:t>
      </w:r>
      <w:r w:rsidR="00741A8F" w:rsidRPr="00CB59C2">
        <w:rPr>
          <w:rFonts w:ascii="GHEA Grapalat" w:hAnsi="GHEA Grapalat" w:cs="Sylfaen"/>
          <w:i/>
          <w:sz w:val="20"/>
          <w:lang w:val="af-ZA"/>
        </w:rPr>
        <w:t xml:space="preserve"> </w:t>
      </w:r>
      <w:r w:rsidRPr="00CB59C2">
        <w:rPr>
          <w:rFonts w:ascii="GHEA Grapalat" w:hAnsi="GHEA Grapalat" w:cs="Sylfaen"/>
          <w:i/>
          <w:sz w:val="20"/>
        </w:rPr>
        <w:t>կար</w:t>
      </w:r>
      <w:r w:rsidRPr="00CB59C2">
        <w:rPr>
          <w:rFonts w:ascii="GHEA Grapalat" w:hAnsi="GHEA Grapalat" w:cs="Times Armenian"/>
          <w:i/>
          <w:sz w:val="20"/>
        </w:rPr>
        <w:t>գ</w:t>
      </w:r>
      <w:r w:rsidRPr="00CB59C2">
        <w:rPr>
          <w:rFonts w:ascii="GHEA Grapalat" w:hAnsi="GHEA Grapalat" w:cs="Sylfaen"/>
          <w:i/>
          <w:sz w:val="20"/>
        </w:rPr>
        <w:t>ը</w:t>
      </w:r>
      <w:r w:rsidRPr="00CB59C2">
        <w:rPr>
          <w:rFonts w:ascii="GHEA Grapalat" w:hAnsi="GHEA Grapalat" w:cs="Times Armenian"/>
          <w:i/>
          <w:sz w:val="20"/>
          <w:lang w:val="af-ZA"/>
        </w:rPr>
        <w:tab/>
      </w:r>
    </w:p>
    <w:p w:rsidR="006E5207" w:rsidRPr="00CB59C2" w:rsidRDefault="006E5207" w:rsidP="00D45C73">
      <w:pPr>
        <w:jc w:val="both"/>
        <w:rPr>
          <w:rFonts w:ascii="GHEA Grapalat" w:hAnsi="GHEA Grapalat" w:cs="Sylfaen"/>
          <w:i/>
          <w:sz w:val="20"/>
          <w:lang w:val="af-ZA"/>
        </w:rPr>
      </w:pPr>
      <w:r w:rsidRPr="00CB59C2">
        <w:rPr>
          <w:rFonts w:ascii="GHEA Grapalat" w:hAnsi="GHEA Grapalat"/>
          <w:i/>
          <w:sz w:val="20"/>
          <w:lang w:val="af-ZA"/>
        </w:rPr>
        <w:t xml:space="preserve">4. </w:t>
      </w:r>
      <w:r w:rsidRPr="00CB59C2">
        <w:rPr>
          <w:rFonts w:ascii="GHEA Grapalat" w:hAnsi="GHEA Grapalat" w:cs="Sylfaen"/>
          <w:i/>
          <w:sz w:val="20"/>
        </w:rPr>
        <w:t>Հայտը</w:t>
      </w:r>
      <w:r w:rsidR="00741A8F" w:rsidRPr="00CB59C2">
        <w:rPr>
          <w:rFonts w:ascii="GHEA Grapalat" w:hAnsi="GHEA Grapalat" w:cs="Sylfaen"/>
          <w:i/>
          <w:sz w:val="20"/>
          <w:lang w:val="af-ZA"/>
        </w:rPr>
        <w:t xml:space="preserve"> </w:t>
      </w:r>
      <w:r w:rsidRPr="00CB59C2">
        <w:rPr>
          <w:rFonts w:ascii="GHEA Grapalat" w:hAnsi="GHEA Grapalat" w:cs="Sylfaen"/>
          <w:i/>
          <w:sz w:val="20"/>
        </w:rPr>
        <w:t>ներկայացնելո</w:t>
      </w:r>
      <w:r w:rsidR="00741A8F" w:rsidRPr="00CB59C2">
        <w:rPr>
          <w:rFonts w:ascii="GHEA Grapalat" w:hAnsi="GHEA Grapalat" w:cs="Sylfaen"/>
          <w:i/>
          <w:sz w:val="20"/>
          <w:lang w:val="af-ZA"/>
        </w:rPr>
        <w:t xml:space="preserve"> </w:t>
      </w:r>
      <w:r w:rsidRPr="00CB59C2">
        <w:rPr>
          <w:rFonts w:ascii="GHEA Grapalat" w:hAnsi="GHEA Grapalat" w:cs="Sylfaen"/>
          <w:i/>
          <w:sz w:val="20"/>
        </w:rPr>
        <w:t>ւկար</w:t>
      </w:r>
      <w:r w:rsidRPr="00CB59C2">
        <w:rPr>
          <w:rFonts w:ascii="GHEA Grapalat" w:hAnsi="GHEA Grapalat" w:cs="Times Armenian"/>
          <w:i/>
          <w:sz w:val="20"/>
        </w:rPr>
        <w:t>գ</w:t>
      </w:r>
      <w:r w:rsidRPr="00CB59C2">
        <w:rPr>
          <w:rFonts w:ascii="GHEA Grapalat" w:hAnsi="GHEA Grapalat" w:cs="Sylfaen"/>
          <w:i/>
          <w:sz w:val="20"/>
        </w:rPr>
        <w:t>ը</w:t>
      </w:r>
    </w:p>
    <w:p w:rsidR="006E5207" w:rsidRPr="00CB59C2" w:rsidRDefault="00065381" w:rsidP="00D45C73">
      <w:pPr>
        <w:jc w:val="both"/>
        <w:rPr>
          <w:rFonts w:ascii="GHEA Grapalat" w:hAnsi="GHEA Grapalat"/>
          <w:i/>
          <w:sz w:val="20"/>
          <w:lang w:val="af-ZA"/>
        </w:rPr>
      </w:pPr>
      <w:r w:rsidRPr="00CB59C2">
        <w:rPr>
          <w:rFonts w:ascii="GHEA Grapalat" w:hAnsi="GHEA Grapalat"/>
          <w:i/>
          <w:sz w:val="20"/>
          <w:lang w:val="af-ZA"/>
        </w:rPr>
        <w:t>5.</w:t>
      </w:r>
      <w:r w:rsidR="006E5207" w:rsidRPr="00CB59C2">
        <w:rPr>
          <w:rFonts w:ascii="GHEA Grapalat" w:hAnsi="GHEA Grapalat" w:cs="Sylfaen"/>
          <w:i/>
          <w:sz w:val="20"/>
        </w:rPr>
        <w:t>Հայտի</w:t>
      </w:r>
      <w:r w:rsidR="00741A8F" w:rsidRPr="00CB59C2">
        <w:rPr>
          <w:rFonts w:ascii="GHEA Grapalat" w:hAnsi="GHEA Grapalat" w:cs="Sylfaen"/>
          <w:i/>
          <w:sz w:val="20"/>
          <w:lang w:val="af-ZA"/>
        </w:rPr>
        <w:t xml:space="preserve"> </w:t>
      </w:r>
      <w:r w:rsidR="006E5207" w:rsidRPr="00CB59C2">
        <w:rPr>
          <w:rFonts w:ascii="GHEA Grapalat" w:hAnsi="GHEA Grapalat" w:cs="Times Armenian"/>
          <w:i/>
          <w:sz w:val="20"/>
        </w:rPr>
        <w:t>գ</w:t>
      </w:r>
      <w:r w:rsidR="006E5207" w:rsidRPr="00CB59C2">
        <w:rPr>
          <w:rFonts w:ascii="GHEA Grapalat" w:hAnsi="GHEA Grapalat" w:cs="Sylfaen"/>
          <w:i/>
          <w:sz w:val="20"/>
        </w:rPr>
        <w:t>նային</w:t>
      </w:r>
      <w:r w:rsidR="00741A8F" w:rsidRPr="00CB59C2">
        <w:rPr>
          <w:rFonts w:ascii="GHEA Grapalat" w:hAnsi="GHEA Grapalat" w:cs="Sylfaen"/>
          <w:i/>
          <w:sz w:val="20"/>
          <w:lang w:val="af-ZA"/>
        </w:rPr>
        <w:t xml:space="preserve"> </w:t>
      </w:r>
      <w:r w:rsidR="006E5207" w:rsidRPr="00CB59C2">
        <w:rPr>
          <w:rFonts w:ascii="GHEA Grapalat" w:hAnsi="GHEA Grapalat" w:cs="Sylfaen"/>
          <w:i/>
          <w:sz w:val="20"/>
        </w:rPr>
        <w:t>առաջարկը</w:t>
      </w:r>
      <w:r w:rsidR="006E5207" w:rsidRPr="00CB59C2">
        <w:rPr>
          <w:rFonts w:ascii="GHEA Grapalat" w:hAnsi="GHEA Grapalat" w:cs="Times Armenian"/>
          <w:i/>
          <w:sz w:val="20"/>
          <w:lang w:val="af-ZA"/>
        </w:rPr>
        <w:tab/>
      </w:r>
    </w:p>
    <w:p w:rsidR="006E5207" w:rsidRPr="00CB59C2" w:rsidRDefault="006E5207" w:rsidP="00D45C73">
      <w:pPr>
        <w:jc w:val="both"/>
        <w:rPr>
          <w:rFonts w:ascii="GHEA Grapalat" w:hAnsi="GHEA Grapalat"/>
          <w:i/>
          <w:sz w:val="20"/>
          <w:lang w:val="af-ZA"/>
        </w:rPr>
      </w:pPr>
      <w:r w:rsidRPr="00CB59C2">
        <w:rPr>
          <w:rFonts w:ascii="GHEA Grapalat" w:hAnsi="GHEA Grapalat"/>
          <w:i/>
          <w:sz w:val="20"/>
          <w:lang w:val="af-ZA"/>
        </w:rPr>
        <w:t xml:space="preserve">6. </w:t>
      </w:r>
      <w:r w:rsidRPr="00CB59C2">
        <w:rPr>
          <w:rFonts w:ascii="GHEA Grapalat" w:hAnsi="GHEA Grapalat" w:cs="Sylfaen"/>
          <w:i/>
          <w:sz w:val="20"/>
        </w:rPr>
        <w:t>Հայտի</w:t>
      </w:r>
      <w:r w:rsidR="00741A8F" w:rsidRPr="00CB59C2">
        <w:rPr>
          <w:rFonts w:ascii="GHEA Grapalat" w:hAnsi="GHEA Grapalat" w:cs="Sylfaen"/>
          <w:i/>
          <w:sz w:val="20"/>
          <w:lang w:val="af-ZA"/>
        </w:rPr>
        <w:t xml:space="preserve"> </w:t>
      </w:r>
      <w:r w:rsidRPr="00CB59C2">
        <w:rPr>
          <w:rFonts w:ascii="GHEA Grapalat" w:hAnsi="GHEA Grapalat" w:cs="Times Armenian"/>
          <w:i/>
          <w:sz w:val="20"/>
        </w:rPr>
        <w:t>գ</w:t>
      </w:r>
      <w:r w:rsidRPr="00CB59C2">
        <w:rPr>
          <w:rFonts w:ascii="GHEA Grapalat" w:hAnsi="GHEA Grapalat" w:cs="Sylfaen"/>
          <w:i/>
          <w:sz w:val="20"/>
        </w:rPr>
        <w:t>ործողության</w:t>
      </w:r>
      <w:r w:rsidR="00741A8F" w:rsidRPr="00CB59C2">
        <w:rPr>
          <w:rFonts w:ascii="GHEA Grapalat" w:hAnsi="GHEA Grapalat" w:cs="Sylfaen"/>
          <w:i/>
          <w:sz w:val="20"/>
          <w:lang w:val="af-ZA"/>
        </w:rPr>
        <w:t xml:space="preserve"> </w:t>
      </w:r>
      <w:r w:rsidRPr="00CB59C2">
        <w:rPr>
          <w:rFonts w:ascii="GHEA Grapalat" w:hAnsi="GHEA Grapalat" w:cs="Sylfaen"/>
          <w:i/>
          <w:sz w:val="20"/>
        </w:rPr>
        <w:t>ժամկետը</w:t>
      </w:r>
      <w:r w:rsidRPr="00CB59C2">
        <w:rPr>
          <w:rFonts w:ascii="GHEA Grapalat" w:hAnsi="GHEA Grapalat" w:cs="Times Armenian"/>
          <w:i/>
          <w:sz w:val="20"/>
          <w:lang w:val="af-ZA"/>
        </w:rPr>
        <w:t xml:space="preserve">, </w:t>
      </w:r>
      <w:r w:rsidRPr="00CB59C2">
        <w:rPr>
          <w:rFonts w:ascii="GHEA Grapalat" w:hAnsi="GHEA Grapalat" w:cs="Sylfaen"/>
          <w:i/>
          <w:sz w:val="20"/>
        </w:rPr>
        <w:t>հայտերում</w:t>
      </w:r>
      <w:r w:rsidR="00741A8F" w:rsidRPr="00CB59C2">
        <w:rPr>
          <w:rFonts w:ascii="GHEA Grapalat" w:hAnsi="GHEA Grapalat" w:cs="Sylfaen"/>
          <w:i/>
          <w:sz w:val="20"/>
          <w:lang w:val="af-ZA"/>
        </w:rPr>
        <w:t xml:space="preserve"> </w:t>
      </w:r>
      <w:r w:rsidRPr="00CB59C2">
        <w:rPr>
          <w:rFonts w:ascii="GHEA Grapalat" w:hAnsi="GHEA Grapalat" w:cs="Sylfaen"/>
          <w:i/>
          <w:sz w:val="20"/>
        </w:rPr>
        <w:t>փոփոխություն</w:t>
      </w:r>
      <w:r w:rsidR="00741A8F" w:rsidRPr="00CB59C2">
        <w:rPr>
          <w:rFonts w:ascii="GHEA Grapalat" w:hAnsi="GHEA Grapalat" w:cs="Sylfaen"/>
          <w:i/>
          <w:sz w:val="20"/>
          <w:lang w:val="af-ZA"/>
        </w:rPr>
        <w:t xml:space="preserve"> </w:t>
      </w:r>
      <w:r w:rsidRPr="00CB59C2">
        <w:rPr>
          <w:rFonts w:ascii="GHEA Grapalat" w:hAnsi="GHEA Grapalat" w:cs="Sylfaen"/>
          <w:i/>
          <w:sz w:val="20"/>
        </w:rPr>
        <w:t>կատարելու</w:t>
      </w:r>
      <w:r w:rsidR="00741A8F" w:rsidRPr="00CB59C2">
        <w:rPr>
          <w:rFonts w:ascii="GHEA Grapalat" w:hAnsi="GHEA Grapalat" w:cs="Sylfaen"/>
          <w:i/>
          <w:sz w:val="20"/>
          <w:lang w:val="af-ZA"/>
        </w:rPr>
        <w:t xml:space="preserve"> </w:t>
      </w:r>
      <w:r w:rsidRPr="00CB59C2">
        <w:rPr>
          <w:rFonts w:ascii="GHEA Grapalat" w:hAnsi="GHEA Grapalat" w:cs="Sylfaen"/>
          <w:i/>
          <w:sz w:val="20"/>
        </w:rPr>
        <w:t>և</w:t>
      </w:r>
      <w:r w:rsidR="00741A8F" w:rsidRPr="00CB59C2">
        <w:rPr>
          <w:rFonts w:ascii="GHEA Grapalat" w:hAnsi="GHEA Grapalat" w:cs="Sylfaen"/>
          <w:i/>
          <w:sz w:val="20"/>
          <w:lang w:val="af-ZA"/>
        </w:rPr>
        <w:t xml:space="preserve"> </w:t>
      </w:r>
      <w:r w:rsidRPr="00CB59C2">
        <w:rPr>
          <w:rFonts w:ascii="GHEA Grapalat" w:hAnsi="GHEA Grapalat" w:cs="Sylfaen"/>
          <w:i/>
          <w:sz w:val="20"/>
        </w:rPr>
        <w:t>դրանք</w:t>
      </w:r>
      <w:r w:rsidR="00741A8F" w:rsidRPr="00CB59C2">
        <w:rPr>
          <w:rFonts w:ascii="GHEA Grapalat" w:hAnsi="GHEA Grapalat" w:cs="Sylfaen"/>
          <w:i/>
          <w:sz w:val="20"/>
          <w:lang w:val="af-ZA"/>
        </w:rPr>
        <w:t xml:space="preserve"> </w:t>
      </w:r>
      <w:r w:rsidRPr="00CB59C2">
        <w:rPr>
          <w:rFonts w:ascii="GHEA Grapalat" w:hAnsi="GHEA Grapalat" w:cs="Sylfaen"/>
          <w:i/>
          <w:sz w:val="20"/>
        </w:rPr>
        <w:t>հետ</w:t>
      </w:r>
      <w:r w:rsidR="00741A8F" w:rsidRPr="00CB59C2">
        <w:rPr>
          <w:rFonts w:ascii="GHEA Grapalat" w:hAnsi="GHEA Grapalat" w:cs="Sylfaen"/>
          <w:i/>
          <w:sz w:val="20"/>
          <w:lang w:val="af-ZA"/>
        </w:rPr>
        <w:t xml:space="preserve"> </w:t>
      </w:r>
      <w:r w:rsidRPr="00CB59C2">
        <w:rPr>
          <w:rFonts w:ascii="GHEA Grapalat" w:hAnsi="GHEA Grapalat" w:cs="Sylfaen"/>
          <w:i/>
          <w:sz w:val="20"/>
        </w:rPr>
        <w:t>վերցնելու</w:t>
      </w:r>
      <w:r w:rsidR="00741A8F" w:rsidRPr="00CB59C2">
        <w:rPr>
          <w:rFonts w:ascii="GHEA Grapalat" w:hAnsi="GHEA Grapalat" w:cs="Sylfaen"/>
          <w:i/>
          <w:sz w:val="20"/>
          <w:lang w:val="af-ZA"/>
        </w:rPr>
        <w:t xml:space="preserve"> </w:t>
      </w:r>
      <w:r w:rsidRPr="00CB59C2">
        <w:rPr>
          <w:rFonts w:ascii="GHEA Grapalat" w:hAnsi="GHEA Grapalat" w:cs="Sylfaen"/>
          <w:i/>
          <w:sz w:val="20"/>
        </w:rPr>
        <w:t>կար</w:t>
      </w:r>
      <w:r w:rsidRPr="00CB59C2">
        <w:rPr>
          <w:rFonts w:ascii="GHEA Grapalat" w:hAnsi="GHEA Grapalat" w:cs="Times Armenian"/>
          <w:i/>
          <w:sz w:val="20"/>
        </w:rPr>
        <w:t>գ</w:t>
      </w:r>
      <w:r w:rsidRPr="00CB59C2">
        <w:rPr>
          <w:rFonts w:ascii="GHEA Grapalat" w:hAnsi="GHEA Grapalat" w:cs="Sylfaen"/>
          <w:i/>
          <w:sz w:val="20"/>
        </w:rPr>
        <w:t>ը</w:t>
      </w:r>
      <w:r w:rsidRPr="00CB59C2">
        <w:rPr>
          <w:rFonts w:ascii="GHEA Grapalat" w:hAnsi="GHEA Grapalat" w:cs="Times Armenian"/>
          <w:i/>
          <w:sz w:val="20"/>
          <w:lang w:val="af-ZA"/>
        </w:rPr>
        <w:tab/>
      </w:r>
    </w:p>
    <w:p w:rsidR="006E5207" w:rsidRPr="00CB59C2" w:rsidRDefault="006E5207" w:rsidP="00D45C73">
      <w:pPr>
        <w:jc w:val="both"/>
        <w:rPr>
          <w:rFonts w:ascii="GHEA Grapalat" w:hAnsi="GHEA Grapalat" w:cs="Sylfaen"/>
          <w:i/>
          <w:sz w:val="20"/>
          <w:lang w:val="af-ZA"/>
        </w:rPr>
      </w:pPr>
      <w:r w:rsidRPr="00CB59C2">
        <w:rPr>
          <w:rFonts w:ascii="GHEA Grapalat" w:hAnsi="GHEA Grapalat"/>
          <w:i/>
          <w:sz w:val="20"/>
          <w:lang w:val="af-ZA"/>
        </w:rPr>
        <w:t>8. Հ</w:t>
      </w:r>
      <w:r w:rsidRPr="00CB59C2">
        <w:rPr>
          <w:rFonts w:ascii="GHEA Grapalat" w:hAnsi="GHEA Grapalat" w:cs="Sylfaen"/>
          <w:i/>
          <w:sz w:val="20"/>
        </w:rPr>
        <w:t>այտերի</w:t>
      </w:r>
      <w:r w:rsidR="00741A8F" w:rsidRPr="00CB59C2">
        <w:rPr>
          <w:rFonts w:ascii="GHEA Grapalat" w:hAnsi="GHEA Grapalat" w:cs="Sylfaen"/>
          <w:i/>
          <w:sz w:val="20"/>
          <w:lang w:val="af-ZA"/>
        </w:rPr>
        <w:t xml:space="preserve"> </w:t>
      </w:r>
      <w:r w:rsidRPr="00CB59C2">
        <w:rPr>
          <w:rFonts w:ascii="GHEA Grapalat" w:hAnsi="GHEA Grapalat" w:cs="Sylfaen"/>
          <w:i/>
          <w:sz w:val="20"/>
        </w:rPr>
        <w:t>բացումը</w:t>
      </w:r>
      <w:r w:rsidRPr="00CB59C2">
        <w:rPr>
          <w:rFonts w:ascii="GHEA Grapalat" w:hAnsi="GHEA Grapalat" w:cs="Sylfaen"/>
          <w:i/>
          <w:sz w:val="20"/>
          <w:lang w:val="af-ZA"/>
        </w:rPr>
        <w:t xml:space="preserve">, </w:t>
      </w:r>
      <w:r w:rsidRPr="00CB59C2">
        <w:rPr>
          <w:rFonts w:ascii="GHEA Grapalat" w:hAnsi="GHEA Grapalat" w:cs="Sylfaen"/>
          <w:i/>
          <w:sz w:val="20"/>
        </w:rPr>
        <w:t>գնահատումը</w:t>
      </w:r>
      <w:r w:rsidR="00741A8F" w:rsidRPr="00CB59C2">
        <w:rPr>
          <w:rFonts w:ascii="GHEA Grapalat" w:hAnsi="GHEA Grapalat" w:cs="Sylfaen"/>
          <w:i/>
          <w:sz w:val="20"/>
          <w:lang w:val="af-ZA"/>
        </w:rPr>
        <w:t xml:space="preserve"> </w:t>
      </w:r>
      <w:r w:rsidRPr="00CB59C2">
        <w:rPr>
          <w:rFonts w:ascii="GHEA Grapalat" w:hAnsi="GHEA Grapalat" w:cs="Sylfaen"/>
          <w:i/>
          <w:sz w:val="20"/>
        </w:rPr>
        <w:t>և</w:t>
      </w:r>
      <w:r w:rsidR="00741A8F" w:rsidRPr="00CB59C2">
        <w:rPr>
          <w:rFonts w:ascii="GHEA Grapalat" w:hAnsi="GHEA Grapalat" w:cs="Sylfaen"/>
          <w:i/>
          <w:sz w:val="20"/>
          <w:lang w:val="af-ZA"/>
        </w:rPr>
        <w:t xml:space="preserve"> </w:t>
      </w:r>
      <w:r w:rsidRPr="00CB59C2">
        <w:rPr>
          <w:rFonts w:ascii="GHEA Grapalat" w:hAnsi="GHEA Grapalat" w:cs="Sylfaen"/>
          <w:i/>
          <w:sz w:val="20"/>
        </w:rPr>
        <w:t>արդյունքներ</w:t>
      </w:r>
      <w:r w:rsidR="00741A8F" w:rsidRPr="00CB59C2">
        <w:rPr>
          <w:rFonts w:ascii="GHEA Grapalat" w:hAnsi="GHEA Grapalat" w:cs="Sylfaen"/>
          <w:i/>
          <w:sz w:val="20"/>
          <w:lang w:val="af-ZA"/>
        </w:rPr>
        <w:t xml:space="preserve"> </w:t>
      </w:r>
      <w:r w:rsidRPr="00CB59C2">
        <w:rPr>
          <w:rFonts w:ascii="GHEA Grapalat" w:hAnsi="GHEA Grapalat" w:cs="Sylfaen"/>
          <w:i/>
          <w:sz w:val="20"/>
        </w:rPr>
        <w:t>իամփոփումը</w:t>
      </w:r>
      <w:r w:rsidRPr="00CB59C2">
        <w:rPr>
          <w:rFonts w:ascii="GHEA Grapalat" w:hAnsi="GHEA Grapalat" w:cs="Sylfaen"/>
          <w:i/>
          <w:sz w:val="20"/>
          <w:lang w:val="af-ZA"/>
        </w:rPr>
        <w:tab/>
      </w:r>
    </w:p>
    <w:p w:rsidR="006E5207" w:rsidRPr="00CB59C2" w:rsidRDefault="006E5207" w:rsidP="00D45C73">
      <w:pPr>
        <w:jc w:val="both"/>
        <w:rPr>
          <w:rFonts w:ascii="GHEA Grapalat" w:hAnsi="GHEA Grapalat"/>
          <w:i/>
          <w:sz w:val="20"/>
          <w:lang w:val="af-ZA"/>
        </w:rPr>
      </w:pPr>
      <w:r w:rsidRPr="00CB59C2">
        <w:rPr>
          <w:rFonts w:ascii="GHEA Grapalat" w:hAnsi="GHEA Grapalat"/>
          <w:i/>
          <w:sz w:val="20"/>
          <w:lang w:val="af-ZA"/>
        </w:rPr>
        <w:t xml:space="preserve">9. </w:t>
      </w:r>
      <w:r w:rsidRPr="00CB59C2">
        <w:rPr>
          <w:rFonts w:ascii="GHEA Grapalat" w:hAnsi="GHEA Grapalat" w:cs="Sylfaen"/>
          <w:i/>
          <w:sz w:val="20"/>
        </w:rPr>
        <w:t>Պայմանա</w:t>
      </w:r>
      <w:r w:rsidRPr="00CB59C2">
        <w:rPr>
          <w:rFonts w:ascii="GHEA Grapalat" w:hAnsi="GHEA Grapalat" w:cs="Times Armenian"/>
          <w:i/>
          <w:sz w:val="20"/>
        </w:rPr>
        <w:t>գ</w:t>
      </w:r>
      <w:r w:rsidRPr="00CB59C2">
        <w:rPr>
          <w:rFonts w:ascii="GHEA Grapalat" w:hAnsi="GHEA Grapalat" w:cs="Sylfaen"/>
          <w:i/>
          <w:sz w:val="20"/>
        </w:rPr>
        <w:t>րիկնքումը</w:t>
      </w:r>
      <w:r w:rsidRPr="00CB59C2">
        <w:rPr>
          <w:rFonts w:ascii="GHEA Grapalat" w:hAnsi="GHEA Grapalat" w:cs="Times Armenian"/>
          <w:i/>
          <w:sz w:val="20"/>
          <w:lang w:val="af-ZA"/>
        </w:rPr>
        <w:tab/>
      </w:r>
    </w:p>
    <w:p w:rsidR="006E5207" w:rsidRPr="00CB59C2" w:rsidRDefault="006E5207" w:rsidP="00D45C73">
      <w:pPr>
        <w:jc w:val="both"/>
        <w:rPr>
          <w:rFonts w:ascii="GHEA Grapalat" w:hAnsi="GHEA Grapalat"/>
          <w:i/>
          <w:sz w:val="20"/>
          <w:lang w:val="af-ZA"/>
        </w:rPr>
      </w:pPr>
      <w:r w:rsidRPr="00CB59C2">
        <w:rPr>
          <w:rFonts w:ascii="GHEA Grapalat" w:hAnsi="GHEA Grapalat"/>
          <w:i/>
          <w:sz w:val="20"/>
          <w:lang w:val="af-ZA"/>
        </w:rPr>
        <w:t xml:space="preserve">10. Որակավորման և </w:t>
      </w:r>
      <w:r w:rsidRPr="00CB59C2">
        <w:rPr>
          <w:rFonts w:ascii="GHEA Grapalat" w:hAnsi="GHEA Grapalat" w:cs="Sylfaen"/>
          <w:i/>
          <w:sz w:val="20"/>
        </w:rPr>
        <w:t>պայմանա</w:t>
      </w:r>
      <w:r w:rsidRPr="00CB59C2">
        <w:rPr>
          <w:rFonts w:ascii="GHEA Grapalat" w:hAnsi="GHEA Grapalat" w:cs="Times Armenian"/>
          <w:i/>
          <w:sz w:val="20"/>
        </w:rPr>
        <w:t>գ</w:t>
      </w:r>
      <w:r w:rsidRPr="00CB59C2">
        <w:rPr>
          <w:rFonts w:ascii="GHEA Grapalat" w:hAnsi="GHEA Grapalat" w:cs="Sylfaen"/>
          <w:i/>
          <w:sz w:val="20"/>
        </w:rPr>
        <w:t>րի</w:t>
      </w:r>
      <w:r w:rsidR="00741A8F" w:rsidRPr="00CB59C2">
        <w:rPr>
          <w:rFonts w:ascii="GHEA Grapalat" w:hAnsi="GHEA Grapalat" w:cs="Sylfaen"/>
          <w:i/>
          <w:sz w:val="20"/>
          <w:lang w:val="af-ZA"/>
        </w:rPr>
        <w:t xml:space="preserve"> </w:t>
      </w:r>
      <w:r w:rsidRPr="00CB59C2">
        <w:rPr>
          <w:rFonts w:ascii="GHEA Grapalat" w:hAnsi="GHEA Grapalat" w:cs="Sylfaen"/>
          <w:i/>
          <w:sz w:val="20"/>
        </w:rPr>
        <w:t>ապահովումները</w:t>
      </w:r>
      <w:r w:rsidRPr="00CB59C2">
        <w:rPr>
          <w:rFonts w:ascii="GHEA Grapalat" w:hAnsi="GHEA Grapalat" w:cs="Times Armenian"/>
          <w:i/>
          <w:sz w:val="20"/>
          <w:lang w:val="af-ZA"/>
        </w:rPr>
        <w:tab/>
      </w:r>
    </w:p>
    <w:p w:rsidR="006E5207" w:rsidRPr="00CB59C2" w:rsidRDefault="006E5207" w:rsidP="00D45C73">
      <w:pPr>
        <w:jc w:val="both"/>
        <w:rPr>
          <w:rFonts w:ascii="GHEA Grapalat" w:hAnsi="GHEA Grapalat"/>
          <w:i/>
          <w:sz w:val="20"/>
          <w:lang w:val="af-ZA"/>
        </w:rPr>
      </w:pPr>
      <w:r w:rsidRPr="00CB59C2">
        <w:rPr>
          <w:rFonts w:ascii="GHEA Grapalat" w:hAnsi="GHEA Grapalat"/>
          <w:i/>
          <w:sz w:val="20"/>
          <w:lang w:val="af-ZA"/>
        </w:rPr>
        <w:t xml:space="preserve">11. </w:t>
      </w:r>
      <w:r w:rsidRPr="00CB59C2">
        <w:rPr>
          <w:rFonts w:ascii="GHEA Grapalat" w:hAnsi="GHEA Grapalat" w:cs="Sylfaen"/>
          <w:i/>
          <w:sz w:val="20"/>
        </w:rPr>
        <w:t>Ընթացակար</w:t>
      </w:r>
      <w:r w:rsidRPr="00CB59C2">
        <w:rPr>
          <w:rFonts w:ascii="GHEA Grapalat" w:hAnsi="GHEA Grapalat" w:cs="Times Armenian"/>
          <w:i/>
          <w:sz w:val="20"/>
        </w:rPr>
        <w:t>գ</w:t>
      </w:r>
      <w:r w:rsidRPr="00CB59C2">
        <w:rPr>
          <w:rFonts w:ascii="GHEA Grapalat" w:hAnsi="GHEA Grapalat" w:cs="Sylfaen"/>
          <w:i/>
          <w:sz w:val="20"/>
        </w:rPr>
        <w:t>ը</w:t>
      </w:r>
      <w:r w:rsidR="00741A8F" w:rsidRPr="00CB59C2">
        <w:rPr>
          <w:rFonts w:ascii="GHEA Grapalat" w:hAnsi="GHEA Grapalat" w:cs="Sylfaen"/>
          <w:i/>
          <w:sz w:val="20"/>
          <w:lang w:val="af-ZA"/>
        </w:rPr>
        <w:t xml:space="preserve"> </w:t>
      </w:r>
      <w:r w:rsidRPr="00CB59C2">
        <w:rPr>
          <w:rFonts w:ascii="GHEA Grapalat" w:hAnsi="GHEA Grapalat" w:cs="Sylfaen"/>
          <w:i/>
          <w:sz w:val="20"/>
        </w:rPr>
        <w:t>չկայացած</w:t>
      </w:r>
      <w:r w:rsidR="00741A8F" w:rsidRPr="00CB59C2">
        <w:rPr>
          <w:rFonts w:ascii="GHEA Grapalat" w:hAnsi="GHEA Grapalat" w:cs="Sylfaen"/>
          <w:i/>
          <w:sz w:val="20"/>
          <w:lang w:val="af-ZA"/>
        </w:rPr>
        <w:t xml:space="preserve"> </w:t>
      </w:r>
      <w:r w:rsidRPr="00CB59C2">
        <w:rPr>
          <w:rFonts w:ascii="GHEA Grapalat" w:hAnsi="GHEA Grapalat" w:cs="Sylfaen"/>
          <w:i/>
          <w:sz w:val="20"/>
        </w:rPr>
        <w:t>հայտարարելը</w:t>
      </w:r>
      <w:r w:rsidRPr="00CB59C2">
        <w:rPr>
          <w:rFonts w:ascii="GHEA Grapalat" w:hAnsi="GHEA Grapalat" w:cs="Times Armenian"/>
          <w:i/>
          <w:sz w:val="20"/>
          <w:lang w:val="af-ZA"/>
        </w:rPr>
        <w:tab/>
      </w:r>
    </w:p>
    <w:p w:rsidR="006E5207" w:rsidRPr="00CB59C2" w:rsidRDefault="006E5207" w:rsidP="00D45C73">
      <w:pPr>
        <w:jc w:val="both"/>
        <w:rPr>
          <w:rFonts w:ascii="GHEA Grapalat" w:hAnsi="GHEA Grapalat"/>
          <w:i/>
          <w:sz w:val="20"/>
          <w:lang w:val="af-ZA"/>
        </w:rPr>
      </w:pPr>
      <w:r w:rsidRPr="00CB59C2">
        <w:rPr>
          <w:rFonts w:ascii="GHEA Grapalat" w:hAnsi="GHEA Grapalat"/>
          <w:i/>
          <w:sz w:val="20"/>
          <w:lang w:val="af-ZA"/>
        </w:rPr>
        <w:t xml:space="preserve">12. </w:t>
      </w:r>
      <w:r w:rsidRPr="00CB59C2">
        <w:rPr>
          <w:rFonts w:ascii="GHEA Grapalat" w:hAnsi="GHEA Grapalat" w:cs="Sylfaen"/>
          <w:i/>
          <w:sz w:val="20"/>
        </w:rPr>
        <w:t>Գնման</w:t>
      </w:r>
      <w:r w:rsidR="00741A8F" w:rsidRPr="00CB59C2">
        <w:rPr>
          <w:rFonts w:ascii="GHEA Grapalat" w:hAnsi="GHEA Grapalat" w:cs="Sylfaen"/>
          <w:i/>
          <w:sz w:val="20"/>
          <w:lang w:val="af-ZA"/>
        </w:rPr>
        <w:t xml:space="preserve"> </w:t>
      </w:r>
      <w:r w:rsidRPr="00CB59C2">
        <w:rPr>
          <w:rFonts w:ascii="GHEA Grapalat" w:hAnsi="GHEA Grapalat" w:cs="Times Armenian"/>
          <w:i/>
          <w:sz w:val="20"/>
        </w:rPr>
        <w:t>գ</w:t>
      </w:r>
      <w:r w:rsidRPr="00CB59C2">
        <w:rPr>
          <w:rFonts w:ascii="GHEA Grapalat" w:hAnsi="GHEA Grapalat" w:cs="Sylfaen"/>
          <w:i/>
          <w:sz w:val="20"/>
        </w:rPr>
        <w:t>ործընթացի</w:t>
      </w:r>
      <w:r w:rsidR="00741A8F" w:rsidRPr="00CB59C2">
        <w:rPr>
          <w:rFonts w:ascii="GHEA Grapalat" w:hAnsi="GHEA Grapalat" w:cs="Sylfaen"/>
          <w:i/>
          <w:sz w:val="20"/>
          <w:lang w:val="af-ZA"/>
        </w:rPr>
        <w:t xml:space="preserve"> </w:t>
      </w:r>
      <w:r w:rsidRPr="00CB59C2">
        <w:rPr>
          <w:rFonts w:ascii="GHEA Grapalat" w:hAnsi="GHEA Grapalat" w:cs="Sylfaen"/>
          <w:i/>
          <w:sz w:val="20"/>
        </w:rPr>
        <w:t>հետ</w:t>
      </w:r>
      <w:r w:rsidR="00741A8F" w:rsidRPr="00CB59C2">
        <w:rPr>
          <w:rFonts w:ascii="GHEA Grapalat" w:hAnsi="GHEA Grapalat" w:cs="Sylfaen"/>
          <w:i/>
          <w:sz w:val="20"/>
          <w:lang w:val="af-ZA"/>
        </w:rPr>
        <w:t xml:space="preserve"> </w:t>
      </w:r>
      <w:r w:rsidRPr="00CB59C2">
        <w:rPr>
          <w:rFonts w:ascii="GHEA Grapalat" w:hAnsi="GHEA Grapalat" w:cs="Sylfaen"/>
          <w:i/>
          <w:sz w:val="20"/>
        </w:rPr>
        <w:t>կապված</w:t>
      </w:r>
      <w:r w:rsidR="00741A8F" w:rsidRPr="00CB59C2">
        <w:rPr>
          <w:rFonts w:ascii="GHEA Grapalat" w:hAnsi="GHEA Grapalat" w:cs="Sylfaen"/>
          <w:i/>
          <w:sz w:val="20"/>
          <w:lang w:val="af-ZA"/>
        </w:rPr>
        <w:t xml:space="preserve"> </w:t>
      </w:r>
      <w:r w:rsidRPr="00CB59C2">
        <w:rPr>
          <w:rFonts w:ascii="GHEA Grapalat" w:hAnsi="GHEA Grapalat" w:cs="Times Armenian"/>
          <w:i/>
          <w:sz w:val="20"/>
        </w:rPr>
        <w:t>գ</w:t>
      </w:r>
      <w:r w:rsidRPr="00CB59C2">
        <w:rPr>
          <w:rFonts w:ascii="GHEA Grapalat" w:hAnsi="GHEA Grapalat" w:cs="Sylfaen"/>
          <w:i/>
          <w:sz w:val="20"/>
        </w:rPr>
        <w:t>ործողությունները</w:t>
      </w:r>
      <w:r w:rsidR="00741A8F" w:rsidRPr="00CB59C2">
        <w:rPr>
          <w:rFonts w:ascii="GHEA Grapalat" w:hAnsi="GHEA Grapalat" w:cs="Sylfaen"/>
          <w:i/>
          <w:sz w:val="20"/>
          <w:lang w:val="af-ZA"/>
        </w:rPr>
        <w:t xml:space="preserve"> </w:t>
      </w:r>
      <w:r w:rsidRPr="00CB59C2">
        <w:rPr>
          <w:rFonts w:ascii="GHEA Grapalat" w:hAnsi="GHEA Grapalat" w:cs="Sylfaen"/>
          <w:i/>
          <w:sz w:val="20"/>
        </w:rPr>
        <w:t>և</w:t>
      </w:r>
      <w:r w:rsidRPr="00CB59C2">
        <w:rPr>
          <w:rFonts w:ascii="GHEA Grapalat" w:hAnsi="GHEA Grapalat" w:cs="Times Armenian"/>
          <w:i/>
          <w:sz w:val="20"/>
          <w:lang w:val="af-ZA"/>
        </w:rPr>
        <w:t xml:space="preserve"> (</w:t>
      </w:r>
      <w:r w:rsidRPr="00CB59C2">
        <w:rPr>
          <w:rFonts w:ascii="GHEA Grapalat" w:hAnsi="GHEA Grapalat" w:cs="Sylfaen"/>
          <w:i/>
          <w:sz w:val="20"/>
        </w:rPr>
        <w:t>կամ</w:t>
      </w:r>
      <w:r w:rsidRPr="00CB59C2">
        <w:rPr>
          <w:rFonts w:ascii="GHEA Grapalat" w:hAnsi="GHEA Grapalat" w:cs="Times Armenian"/>
          <w:i/>
          <w:sz w:val="20"/>
          <w:lang w:val="af-ZA"/>
        </w:rPr>
        <w:t xml:space="preserve">) </w:t>
      </w:r>
      <w:r w:rsidRPr="00CB59C2">
        <w:rPr>
          <w:rFonts w:ascii="GHEA Grapalat" w:hAnsi="GHEA Grapalat" w:cs="Sylfaen"/>
          <w:i/>
          <w:sz w:val="20"/>
        </w:rPr>
        <w:t>ընդունված</w:t>
      </w:r>
      <w:r w:rsidR="00741A8F" w:rsidRPr="00CB59C2">
        <w:rPr>
          <w:rFonts w:ascii="GHEA Grapalat" w:hAnsi="GHEA Grapalat" w:cs="Sylfaen"/>
          <w:i/>
          <w:sz w:val="20"/>
          <w:lang w:val="af-ZA"/>
        </w:rPr>
        <w:t xml:space="preserve"> </w:t>
      </w:r>
      <w:r w:rsidRPr="00CB59C2">
        <w:rPr>
          <w:rFonts w:ascii="GHEA Grapalat" w:hAnsi="GHEA Grapalat" w:cs="Sylfaen"/>
          <w:i/>
          <w:sz w:val="20"/>
        </w:rPr>
        <w:t>որոշումները</w:t>
      </w:r>
      <w:r w:rsidR="00741A8F" w:rsidRPr="00CB59C2">
        <w:rPr>
          <w:rFonts w:ascii="GHEA Grapalat" w:hAnsi="GHEA Grapalat" w:cs="Sylfaen"/>
          <w:i/>
          <w:sz w:val="20"/>
          <w:lang w:val="af-ZA"/>
        </w:rPr>
        <w:t xml:space="preserve"> </w:t>
      </w:r>
      <w:r w:rsidRPr="00CB59C2">
        <w:rPr>
          <w:rFonts w:ascii="GHEA Grapalat" w:hAnsi="GHEA Grapalat" w:cs="Sylfaen"/>
          <w:i/>
          <w:sz w:val="20"/>
        </w:rPr>
        <w:t>բողոքարկելու</w:t>
      </w:r>
      <w:r w:rsidR="00741A8F" w:rsidRPr="00CB59C2">
        <w:rPr>
          <w:rFonts w:ascii="GHEA Grapalat" w:hAnsi="GHEA Grapalat" w:cs="Sylfaen"/>
          <w:i/>
          <w:sz w:val="20"/>
          <w:lang w:val="af-ZA"/>
        </w:rPr>
        <w:t xml:space="preserve"> </w:t>
      </w:r>
      <w:r w:rsidRPr="00CB59C2">
        <w:rPr>
          <w:rFonts w:ascii="GHEA Grapalat" w:hAnsi="GHEA Grapalat" w:cs="Sylfaen"/>
          <w:i/>
          <w:sz w:val="20"/>
        </w:rPr>
        <w:t>մասնակցի</w:t>
      </w:r>
      <w:r w:rsidR="00741A8F" w:rsidRPr="00CB59C2">
        <w:rPr>
          <w:rFonts w:ascii="GHEA Grapalat" w:hAnsi="GHEA Grapalat" w:cs="Sylfaen"/>
          <w:i/>
          <w:sz w:val="20"/>
          <w:lang w:val="af-ZA"/>
        </w:rPr>
        <w:t xml:space="preserve"> </w:t>
      </w:r>
      <w:r w:rsidRPr="00CB59C2">
        <w:rPr>
          <w:rFonts w:ascii="GHEA Grapalat" w:hAnsi="GHEA Grapalat" w:cs="Sylfaen"/>
          <w:i/>
          <w:sz w:val="20"/>
        </w:rPr>
        <w:t>իրավունքը</w:t>
      </w:r>
      <w:r w:rsidR="00741A8F" w:rsidRPr="00CB59C2">
        <w:rPr>
          <w:rFonts w:ascii="GHEA Grapalat" w:hAnsi="GHEA Grapalat" w:cs="Sylfaen"/>
          <w:i/>
          <w:sz w:val="20"/>
          <w:lang w:val="af-ZA"/>
        </w:rPr>
        <w:t xml:space="preserve"> </w:t>
      </w:r>
      <w:r w:rsidRPr="00CB59C2">
        <w:rPr>
          <w:rFonts w:ascii="GHEA Grapalat" w:hAnsi="GHEA Grapalat" w:cs="Sylfaen"/>
          <w:i/>
          <w:sz w:val="20"/>
        </w:rPr>
        <w:t>և</w:t>
      </w:r>
      <w:r w:rsidR="00741A8F" w:rsidRPr="00CB59C2">
        <w:rPr>
          <w:rFonts w:ascii="GHEA Grapalat" w:hAnsi="GHEA Grapalat" w:cs="Sylfaen"/>
          <w:i/>
          <w:sz w:val="20"/>
          <w:lang w:val="af-ZA"/>
        </w:rPr>
        <w:t xml:space="preserve"> </w:t>
      </w:r>
      <w:r w:rsidRPr="00CB59C2">
        <w:rPr>
          <w:rFonts w:ascii="GHEA Grapalat" w:hAnsi="GHEA Grapalat" w:cs="Sylfaen"/>
          <w:i/>
          <w:sz w:val="20"/>
        </w:rPr>
        <w:t>կար</w:t>
      </w:r>
      <w:r w:rsidRPr="00CB59C2">
        <w:rPr>
          <w:rFonts w:ascii="GHEA Grapalat" w:hAnsi="GHEA Grapalat" w:cs="Times Armenian"/>
          <w:i/>
          <w:sz w:val="20"/>
        </w:rPr>
        <w:t>գ</w:t>
      </w:r>
      <w:r w:rsidRPr="00CB59C2">
        <w:rPr>
          <w:rFonts w:ascii="GHEA Grapalat" w:hAnsi="GHEA Grapalat" w:cs="Sylfaen"/>
          <w:i/>
          <w:sz w:val="20"/>
        </w:rPr>
        <w:t>ը</w:t>
      </w:r>
      <w:r w:rsidRPr="00CB59C2">
        <w:rPr>
          <w:rFonts w:ascii="GHEA Grapalat" w:hAnsi="GHEA Grapalat" w:cs="Times Armenian"/>
          <w:i/>
          <w:sz w:val="20"/>
          <w:lang w:val="af-ZA"/>
        </w:rPr>
        <w:tab/>
      </w:r>
    </w:p>
    <w:p w:rsidR="006E5207" w:rsidRPr="00CB59C2" w:rsidRDefault="006E5207" w:rsidP="006E5207">
      <w:pPr>
        <w:ind w:firstLine="567"/>
        <w:jc w:val="both"/>
        <w:rPr>
          <w:rFonts w:ascii="GHEA Grapalat" w:hAnsi="GHEA Grapalat"/>
          <w:i/>
          <w:sz w:val="20"/>
          <w:lang w:val="af-ZA"/>
        </w:rPr>
      </w:pPr>
    </w:p>
    <w:p w:rsidR="006E5207" w:rsidRPr="00CB59C2" w:rsidRDefault="006E5207" w:rsidP="006E5207">
      <w:pPr>
        <w:ind w:firstLine="567"/>
        <w:jc w:val="both"/>
        <w:rPr>
          <w:rFonts w:ascii="GHEA Grapalat" w:hAnsi="GHEA Grapalat"/>
          <w:i/>
          <w:sz w:val="20"/>
          <w:lang w:val="af-ZA"/>
        </w:rPr>
      </w:pPr>
    </w:p>
    <w:p w:rsidR="006E5207" w:rsidRPr="00CB59C2" w:rsidRDefault="006E5207" w:rsidP="006E5207">
      <w:pPr>
        <w:ind w:firstLine="567"/>
        <w:jc w:val="center"/>
        <w:rPr>
          <w:rFonts w:ascii="GHEA Grapalat" w:hAnsi="GHEA Grapalat"/>
          <w:b/>
          <w:i/>
          <w:sz w:val="20"/>
          <w:lang w:val="af-ZA"/>
        </w:rPr>
      </w:pPr>
      <w:r w:rsidRPr="00CB59C2">
        <w:rPr>
          <w:rFonts w:ascii="GHEA Grapalat" w:hAnsi="GHEA Grapalat" w:cs="Sylfaen"/>
          <w:b/>
          <w:i/>
          <w:sz w:val="20"/>
        </w:rPr>
        <w:t>ՄԱՍ</w:t>
      </w:r>
      <w:r w:rsidRPr="00CB59C2">
        <w:rPr>
          <w:rFonts w:ascii="GHEA Grapalat" w:hAnsi="GHEA Grapalat" w:cs="Times Armenian"/>
          <w:b/>
          <w:i/>
          <w:sz w:val="20"/>
          <w:lang w:val="af-ZA"/>
        </w:rPr>
        <w:t xml:space="preserve">  II.  </w:t>
      </w:r>
      <w:r w:rsidR="00065381" w:rsidRPr="00CB59C2">
        <w:rPr>
          <w:rFonts w:ascii="GHEA Grapalat" w:hAnsi="GHEA Grapalat" w:cs="Sylfaen"/>
          <w:b/>
          <w:i/>
          <w:sz w:val="20"/>
        </w:rPr>
        <w:t>ԳՆԱՆՇՄԱՆ</w:t>
      </w:r>
      <w:r w:rsidR="00741A8F" w:rsidRPr="00CB59C2">
        <w:rPr>
          <w:rFonts w:ascii="GHEA Grapalat" w:hAnsi="GHEA Grapalat" w:cs="Sylfaen"/>
          <w:b/>
          <w:i/>
          <w:sz w:val="20"/>
          <w:lang w:val="af-ZA"/>
        </w:rPr>
        <w:t xml:space="preserve"> </w:t>
      </w:r>
      <w:r w:rsidR="00065381" w:rsidRPr="00CB59C2">
        <w:rPr>
          <w:rFonts w:ascii="GHEA Grapalat" w:hAnsi="GHEA Grapalat" w:cs="Sylfaen"/>
          <w:b/>
          <w:i/>
          <w:sz w:val="20"/>
        </w:rPr>
        <w:t>ՀԱՐՑՄԱՆ</w:t>
      </w:r>
      <w:r w:rsidR="00741A8F" w:rsidRPr="00CB59C2">
        <w:rPr>
          <w:rFonts w:ascii="GHEA Grapalat" w:hAnsi="GHEA Grapalat" w:cs="Sylfaen"/>
          <w:b/>
          <w:i/>
          <w:sz w:val="20"/>
          <w:lang w:val="af-ZA"/>
        </w:rPr>
        <w:t xml:space="preserve"> </w:t>
      </w:r>
      <w:r w:rsidRPr="00CB59C2">
        <w:rPr>
          <w:rFonts w:ascii="GHEA Grapalat" w:hAnsi="GHEA Grapalat" w:cs="Sylfaen"/>
          <w:b/>
          <w:i/>
          <w:sz w:val="20"/>
        </w:rPr>
        <w:t>ՀԱՅՏԸ</w:t>
      </w:r>
      <w:r w:rsidR="00741A8F" w:rsidRPr="00CB59C2">
        <w:rPr>
          <w:rFonts w:ascii="GHEA Grapalat" w:hAnsi="GHEA Grapalat" w:cs="Sylfaen"/>
          <w:b/>
          <w:i/>
          <w:sz w:val="20"/>
          <w:lang w:val="af-ZA"/>
        </w:rPr>
        <w:t xml:space="preserve"> </w:t>
      </w:r>
      <w:r w:rsidRPr="00CB59C2">
        <w:rPr>
          <w:rFonts w:ascii="GHEA Grapalat" w:hAnsi="GHEA Grapalat" w:cs="Sylfaen"/>
          <w:b/>
          <w:i/>
          <w:sz w:val="20"/>
        </w:rPr>
        <w:t>ՊԱՏՐԱՍՏԵԼՈՒ</w:t>
      </w:r>
      <w:r w:rsidR="00741A8F" w:rsidRPr="00CB59C2">
        <w:rPr>
          <w:rFonts w:ascii="GHEA Grapalat" w:hAnsi="GHEA Grapalat" w:cs="Sylfaen"/>
          <w:b/>
          <w:i/>
          <w:sz w:val="20"/>
          <w:lang w:val="af-ZA"/>
        </w:rPr>
        <w:t xml:space="preserve"> </w:t>
      </w:r>
      <w:r w:rsidRPr="00CB59C2">
        <w:rPr>
          <w:rFonts w:ascii="GHEA Grapalat" w:hAnsi="GHEA Grapalat" w:cs="Sylfaen"/>
          <w:b/>
          <w:i/>
          <w:sz w:val="20"/>
        </w:rPr>
        <w:t>ՀՐԱՀԱՆԳ</w:t>
      </w:r>
    </w:p>
    <w:p w:rsidR="006E5207" w:rsidRPr="00CB59C2" w:rsidRDefault="006E5207" w:rsidP="006E5207">
      <w:pPr>
        <w:ind w:firstLine="567"/>
        <w:jc w:val="both"/>
        <w:rPr>
          <w:rFonts w:ascii="GHEA Grapalat" w:hAnsi="GHEA Grapalat"/>
          <w:i/>
          <w:sz w:val="20"/>
          <w:lang w:val="af-ZA"/>
        </w:rPr>
      </w:pPr>
    </w:p>
    <w:p w:rsidR="006E5207" w:rsidRPr="00CB59C2" w:rsidRDefault="006E5207" w:rsidP="00D45C73">
      <w:pPr>
        <w:jc w:val="both"/>
        <w:rPr>
          <w:rFonts w:ascii="GHEA Grapalat" w:hAnsi="GHEA Grapalat"/>
          <w:i/>
          <w:sz w:val="20"/>
          <w:lang w:val="af-ZA"/>
        </w:rPr>
      </w:pPr>
      <w:r w:rsidRPr="00CB59C2">
        <w:rPr>
          <w:rFonts w:ascii="GHEA Grapalat" w:hAnsi="GHEA Grapalat"/>
          <w:i/>
          <w:sz w:val="20"/>
          <w:lang w:val="af-ZA"/>
        </w:rPr>
        <w:t>1.</w:t>
      </w:r>
      <w:r w:rsidRPr="00CB59C2">
        <w:rPr>
          <w:rFonts w:ascii="GHEA Grapalat" w:hAnsi="GHEA Grapalat"/>
          <w:i/>
          <w:sz w:val="20"/>
          <w:lang w:val="af-ZA"/>
        </w:rPr>
        <w:tab/>
      </w:r>
      <w:r w:rsidRPr="00CB59C2">
        <w:rPr>
          <w:rFonts w:ascii="GHEA Grapalat" w:hAnsi="GHEA Grapalat" w:cs="Sylfaen"/>
          <w:i/>
          <w:sz w:val="20"/>
        </w:rPr>
        <w:t>Ընդհանուրդրույթներ</w:t>
      </w:r>
      <w:r w:rsidRPr="00CB59C2">
        <w:rPr>
          <w:rFonts w:ascii="GHEA Grapalat" w:hAnsi="GHEA Grapalat" w:cs="Times Armenian"/>
          <w:i/>
          <w:sz w:val="20"/>
          <w:lang w:val="af-ZA"/>
        </w:rPr>
        <w:tab/>
      </w:r>
    </w:p>
    <w:p w:rsidR="006E5207" w:rsidRPr="00CB59C2" w:rsidRDefault="006E5207" w:rsidP="00D45C73">
      <w:pPr>
        <w:jc w:val="both"/>
        <w:rPr>
          <w:rFonts w:ascii="GHEA Grapalat" w:hAnsi="GHEA Grapalat"/>
          <w:i/>
          <w:sz w:val="20"/>
          <w:lang w:val="af-ZA"/>
        </w:rPr>
      </w:pPr>
      <w:r w:rsidRPr="00CB59C2">
        <w:rPr>
          <w:rFonts w:ascii="GHEA Grapalat" w:hAnsi="GHEA Grapalat"/>
          <w:i/>
          <w:sz w:val="20"/>
          <w:lang w:val="af-ZA"/>
        </w:rPr>
        <w:t>2.</w:t>
      </w:r>
      <w:r w:rsidRPr="00CB59C2">
        <w:rPr>
          <w:rFonts w:ascii="GHEA Grapalat" w:hAnsi="GHEA Grapalat"/>
          <w:i/>
          <w:sz w:val="20"/>
          <w:lang w:val="af-ZA"/>
        </w:rPr>
        <w:tab/>
      </w:r>
      <w:r w:rsidRPr="00CB59C2">
        <w:rPr>
          <w:rFonts w:ascii="GHEA Grapalat" w:hAnsi="GHEA Grapalat" w:cs="Sylfaen"/>
          <w:i/>
          <w:sz w:val="20"/>
        </w:rPr>
        <w:t>Ընթացակար</w:t>
      </w:r>
      <w:r w:rsidRPr="00CB59C2">
        <w:rPr>
          <w:rFonts w:ascii="GHEA Grapalat" w:hAnsi="GHEA Grapalat" w:cs="Times Armenian"/>
          <w:i/>
          <w:sz w:val="20"/>
        </w:rPr>
        <w:t>գ</w:t>
      </w:r>
      <w:r w:rsidRPr="00CB59C2">
        <w:rPr>
          <w:rFonts w:ascii="GHEA Grapalat" w:hAnsi="GHEA Grapalat" w:cs="Sylfaen"/>
          <w:i/>
          <w:sz w:val="20"/>
        </w:rPr>
        <w:t>իհայտը</w:t>
      </w:r>
      <w:r w:rsidRPr="00CB59C2">
        <w:rPr>
          <w:rFonts w:ascii="GHEA Grapalat" w:hAnsi="GHEA Grapalat" w:cs="Times Armenian"/>
          <w:i/>
          <w:sz w:val="20"/>
          <w:lang w:val="af-ZA"/>
        </w:rPr>
        <w:tab/>
      </w:r>
    </w:p>
    <w:p w:rsidR="006E5207" w:rsidRPr="00CB59C2" w:rsidRDefault="006E5207" w:rsidP="00D45C73">
      <w:pPr>
        <w:jc w:val="both"/>
        <w:rPr>
          <w:rFonts w:ascii="GHEA Grapalat" w:hAnsi="GHEA Grapalat" w:cs="Times Armenian"/>
          <w:i/>
          <w:sz w:val="20"/>
          <w:lang w:val="af-ZA"/>
        </w:rPr>
      </w:pPr>
      <w:r w:rsidRPr="00CB59C2">
        <w:rPr>
          <w:rFonts w:ascii="GHEA Grapalat" w:hAnsi="GHEA Grapalat"/>
          <w:i/>
          <w:sz w:val="20"/>
          <w:lang w:val="af-ZA"/>
        </w:rPr>
        <w:t>3.</w:t>
      </w:r>
      <w:r w:rsidRPr="00CB59C2">
        <w:rPr>
          <w:rFonts w:ascii="GHEA Grapalat" w:hAnsi="GHEA Grapalat"/>
          <w:i/>
          <w:sz w:val="20"/>
          <w:lang w:val="af-ZA"/>
        </w:rPr>
        <w:tab/>
      </w:r>
      <w:r w:rsidRPr="00CB59C2">
        <w:rPr>
          <w:rFonts w:ascii="GHEA Grapalat" w:hAnsi="GHEA Grapalat" w:cs="Sylfaen"/>
          <w:i/>
          <w:sz w:val="20"/>
        </w:rPr>
        <w:t>Հավելվածներ</w:t>
      </w:r>
      <w:r w:rsidRPr="00CB59C2">
        <w:rPr>
          <w:rFonts w:ascii="GHEA Grapalat" w:hAnsi="GHEA Grapalat" w:cs="Times Armenian"/>
          <w:i/>
          <w:sz w:val="20"/>
          <w:lang w:val="af-ZA"/>
        </w:rPr>
        <w:t xml:space="preserve"> 1-6</w:t>
      </w:r>
      <w:r w:rsidRPr="00CB59C2">
        <w:rPr>
          <w:rFonts w:ascii="GHEA Grapalat" w:hAnsi="GHEA Grapalat" w:cs="Times Armenian"/>
          <w:i/>
          <w:sz w:val="20"/>
          <w:lang w:val="af-ZA"/>
        </w:rPr>
        <w:tab/>
      </w:r>
    </w:p>
    <w:p w:rsidR="006E5207" w:rsidRPr="00CB59C2" w:rsidRDefault="006E5207" w:rsidP="006E5207">
      <w:pPr>
        <w:ind w:firstLine="1134"/>
        <w:jc w:val="both"/>
        <w:rPr>
          <w:rFonts w:ascii="GHEA Grapalat" w:hAnsi="GHEA Grapalat" w:cs="Times Armenian"/>
          <w:i/>
          <w:sz w:val="20"/>
          <w:lang w:val="af-ZA"/>
        </w:rPr>
      </w:pPr>
    </w:p>
    <w:p w:rsidR="006E5207" w:rsidRPr="00CB59C2" w:rsidRDefault="006E5207" w:rsidP="006E5207">
      <w:pPr>
        <w:ind w:firstLine="1134"/>
        <w:jc w:val="both"/>
        <w:rPr>
          <w:rFonts w:ascii="GHEA Grapalat" w:hAnsi="GHEA Grapalat" w:cs="Times Armenian"/>
          <w:i/>
          <w:sz w:val="20"/>
          <w:lang w:val="af-ZA"/>
        </w:rPr>
      </w:pPr>
    </w:p>
    <w:p w:rsidR="006E5207" w:rsidRPr="00CB59C2" w:rsidRDefault="006E5207" w:rsidP="006E5207">
      <w:pPr>
        <w:ind w:firstLine="1134"/>
        <w:jc w:val="both"/>
        <w:rPr>
          <w:rFonts w:ascii="GHEA Grapalat" w:hAnsi="GHEA Grapalat" w:cs="Times Armenian"/>
          <w:i/>
          <w:sz w:val="20"/>
          <w:lang w:val="af-ZA"/>
        </w:rPr>
      </w:pPr>
    </w:p>
    <w:p w:rsidR="006E5207" w:rsidRPr="00CB59C2" w:rsidRDefault="006E5207" w:rsidP="006E5207">
      <w:pPr>
        <w:ind w:firstLine="1134"/>
        <w:jc w:val="both"/>
        <w:rPr>
          <w:rFonts w:ascii="GHEA Grapalat" w:hAnsi="GHEA Grapalat" w:cs="Times Armenian"/>
          <w:i/>
          <w:sz w:val="20"/>
          <w:lang w:val="af-ZA"/>
        </w:rPr>
      </w:pPr>
    </w:p>
    <w:p w:rsidR="006E5207" w:rsidRPr="00CB59C2" w:rsidRDefault="006E5207" w:rsidP="006E5207">
      <w:pPr>
        <w:ind w:firstLine="1134"/>
        <w:jc w:val="both"/>
        <w:rPr>
          <w:rFonts w:ascii="GHEA Grapalat" w:hAnsi="GHEA Grapalat" w:cs="Times Armenian"/>
          <w:i/>
          <w:sz w:val="20"/>
          <w:lang w:val="af-ZA"/>
        </w:rPr>
      </w:pPr>
    </w:p>
    <w:p w:rsidR="006E5207" w:rsidRPr="00CB59C2" w:rsidRDefault="006E5207" w:rsidP="006E5207">
      <w:pPr>
        <w:ind w:firstLine="1134"/>
        <w:jc w:val="both"/>
        <w:rPr>
          <w:rFonts w:ascii="GHEA Grapalat" w:hAnsi="GHEA Grapalat" w:cs="Times Armenian"/>
          <w:i/>
          <w:sz w:val="20"/>
          <w:lang w:val="af-ZA"/>
        </w:rPr>
      </w:pPr>
    </w:p>
    <w:p w:rsidR="006E5207" w:rsidRPr="00CB59C2" w:rsidRDefault="006E5207" w:rsidP="006E5207">
      <w:pPr>
        <w:ind w:firstLine="1134"/>
        <w:jc w:val="both"/>
        <w:rPr>
          <w:rFonts w:ascii="GHEA Grapalat" w:hAnsi="GHEA Grapalat" w:cs="Times Armenian"/>
          <w:i/>
          <w:sz w:val="20"/>
          <w:lang w:val="af-ZA"/>
        </w:rPr>
      </w:pPr>
      <w:r w:rsidRPr="00CB59C2">
        <w:rPr>
          <w:rFonts w:ascii="GHEA Grapalat" w:hAnsi="GHEA Grapalat" w:cs="Times Armenian"/>
          <w:i/>
          <w:sz w:val="20"/>
          <w:lang w:val="af-ZA"/>
        </w:rPr>
        <w:br w:type="page"/>
      </w:r>
      <w:r w:rsidRPr="00CB59C2">
        <w:rPr>
          <w:rFonts w:ascii="GHEA Grapalat" w:hAnsi="GHEA Grapalat" w:cs="Times Armenian"/>
          <w:i/>
          <w:sz w:val="20"/>
          <w:lang w:val="af-ZA"/>
        </w:rPr>
        <w:lastRenderedPageBreak/>
        <w:tab/>
      </w:r>
    </w:p>
    <w:p w:rsidR="006E5207" w:rsidRPr="00CB59C2" w:rsidRDefault="006E5207" w:rsidP="006E5207">
      <w:pPr>
        <w:jc w:val="both"/>
        <w:rPr>
          <w:rFonts w:ascii="GHEA Grapalat" w:hAnsi="GHEA Grapalat"/>
          <w:i/>
          <w:sz w:val="20"/>
          <w:lang w:val="af-ZA"/>
        </w:rPr>
      </w:pPr>
      <w:r w:rsidRPr="00CB59C2">
        <w:rPr>
          <w:rFonts w:ascii="GHEA Grapalat" w:hAnsi="GHEA Grapalat" w:cs="Sylfaen"/>
          <w:i/>
          <w:sz w:val="20"/>
        </w:rPr>
        <w:t>Սույն</w:t>
      </w:r>
      <w:r w:rsidR="00741A8F" w:rsidRPr="00CB59C2">
        <w:rPr>
          <w:rFonts w:ascii="GHEA Grapalat" w:hAnsi="GHEA Grapalat" w:cs="Sylfaen"/>
          <w:i/>
          <w:sz w:val="20"/>
          <w:lang w:val="af-ZA"/>
        </w:rPr>
        <w:t xml:space="preserve">  </w:t>
      </w:r>
      <w:r w:rsidRPr="00CB59C2">
        <w:rPr>
          <w:rFonts w:ascii="GHEA Grapalat" w:hAnsi="GHEA Grapalat" w:cs="Sylfaen"/>
          <w:i/>
          <w:sz w:val="20"/>
        </w:rPr>
        <w:t>հրավերը</w:t>
      </w:r>
      <w:r w:rsidR="00741A8F" w:rsidRPr="00CB59C2">
        <w:rPr>
          <w:rFonts w:ascii="GHEA Grapalat" w:hAnsi="GHEA Grapalat" w:cs="Sylfaen"/>
          <w:i/>
          <w:sz w:val="20"/>
          <w:lang w:val="af-ZA"/>
        </w:rPr>
        <w:t xml:space="preserve"> </w:t>
      </w:r>
      <w:r w:rsidRPr="00CB59C2">
        <w:rPr>
          <w:rFonts w:ascii="GHEA Grapalat" w:hAnsi="GHEA Grapalat" w:cs="Sylfaen"/>
          <w:i/>
          <w:sz w:val="20"/>
        </w:rPr>
        <w:t>տրամադրվում</w:t>
      </w:r>
      <w:r w:rsidR="00741A8F" w:rsidRPr="00CB59C2">
        <w:rPr>
          <w:rFonts w:ascii="GHEA Grapalat" w:hAnsi="GHEA Grapalat" w:cs="Sylfaen"/>
          <w:i/>
          <w:sz w:val="20"/>
          <w:lang w:val="af-ZA"/>
        </w:rPr>
        <w:t xml:space="preserve"> </w:t>
      </w:r>
      <w:r w:rsidRPr="00CB59C2">
        <w:rPr>
          <w:rFonts w:ascii="GHEA Grapalat" w:hAnsi="GHEA Grapalat" w:cs="Sylfaen"/>
          <w:i/>
          <w:sz w:val="20"/>
        </w:rPr>
        <w:t>է</w:t>
      </w:r>
      <w:r w:rsidR="00741A8F" w:rsidRPr="00CB59C2">
        <w:rPr>
          <w:rFonts w:ascii="GHEA Grapalat" w:hAnsi="GHEA Grapalat" w:cs="Sylfaen"/>
          <w:i/>
          <w:sz w:val="20"/>
          <w:lang w:val="af-ZA"/>
        </w:rPr>
        <w:t xml:space="preserve"> </w:t>
      </w:r>
      <w:r w:rsidRPr="00CB59C2">
        <w:rPr>
          <w:rFonts w:ascii="GHEA Grapalat" w:hAnsi="GHEA Grapalat" w:cs="Sylfaen"/>
          <w:i/>
          <w:sz w:val="20"/>
        </w:rPr>
        <w:t>իլրումն</w:t>
      </w:r>
      <w:r w:rsidR="00741A8F" w:rsidRPr="00CB59C2">
        <w:rPr>
          <w:rFonts w:ascii="GHEA Grapalat" w:hAnsi="GHEA Grapalat" w:cs="Sylfaen"/>
          <w:i/>
          <w:sz w:val="20"/>
          <w:lang w:val="af-ZA"/>
        </w:rPr>
        <w:t xml:space="preserve"> </w:t>
      </w:r>
      <w:r w:rsidR="00E35E3C" w:rsidRPr="00CB59C2">
        <w:rPr>
          <w:rFonts w:ascii="GHEA Grapalat" w:hAnsi="GHEA Grapalat"/>
          <w:i/>
          <w:sz w:val="20"/>
          <w:lang w:val="af-ZA"/>
        </w:rPr>
        <w:t>ԱՄ</w:t>
      </w:r>
      <w:r w:rsidR="00CB59C2">
        <w:rPr>
          <w:rFonts w:ascii="GHEA Grapalat" w:hAnsi="GHEA Grapalat"/>
          <w:i/>
          <w:sz w:val="20"/>
          <w:lang w:val="af-ZA"/>
        </w:rPr>
        <w:t>Զ</w:t>
      </w:r>
      <w:r w:rsidR="00E35E3C" w:rsidRPr="00CB59C2">
        <w:rPr>
          <w:rFonts w:ascii="GHEA Grapalat" w:hAnsi="GHEA Grapalat"/>
          <w:i/>
          <w:sz w:val="20"/>
          <w:lang w:val="af-ZA"/>
        </w:rPr>
        <w:t>ՀՄ</w:t>
      </w:r>
      <w:r w:rsidR="00521ECD" w:rsidRPr="00CB59C2">
        <w:rPr>
          <w:rFonts w:ascii="GHEA Grapalat" w:hAnsi="GHEA Grapalat"/>
          <w:i/>
          <w:sz w:val="20"/>
          <w:lang w:val="af-ZA"/>
        </w:rPr>
        <w:t>-ԳՀ</w:t>
      </w:r>
      <w:r w:rsidR="00CB59C2">
        <w:rPr>
          <w:rFonts w:ascii="GHEA Grapalat" w:hAnsi="GHEA Grapalat"/>
          <w:i/>
          <w:sz w:val="20"/>
          <w:lang w:val="af-ZA"/>
        </w:rPr>
        <w:t>ԱՊՁԲ-20</w:t>
      </w:r>
      <w:r w:rsidR="00521ECD" w:rsidRPr="00CB59C2">
        <w:rPr>
          <w:rFonts w:ascii="GHEA Grapalat" w:hAnsi="GHEA Grapalat"/>
          <w:i/>
          <w:sz w:val="20"/>
          <w:lang w:val="af-ZA"/>
        </w:rPr>
        <w:t>/0</w:t>
      </w:r>
      <w:r w:rsidR="00CB59C2">
        <w:rPr>
          <w:rFonts w:ascii="GHEA Grapalat" w:hAnsi="GHEA Grapalat"/>
          <w:i/>
          <w:sz w:val="20"/>
          <w:lang w:val="af-ZA"/>
        </w:rPr>
        <w:t>1</w:t>
      </w:r>
      <w:r w:rsidR="00741A8F" w:rsidRPr="00CB59C2">
        <w:rPr>
          <w:rFonts w:ascii="GHEA Grapalat" w:hAnsi="GHEA Grapalat"/>
          <w:i/>
          <w:sz w:val="20"/>
          <w:lang w:val="af-ZA"/>
        </w:rPr>
        <w:t xml:space="preserve"> </w:t>
      </w:r>
      <w:r w:rsidRPr="00CB59C2">
        <w:rPr>
          <w:rFonts w:ascii="GHEA Grapalat" w:hAnsi="GHEA Grapalat" w:cs="Sylfaen"/>
          <w:i/>
          <w:sz w:val="20"/>
        </w:rPr>
        <w:t>ծածկա</w:t>
      </w:r>
      <w:r w:rsidRPr="00CB59C2">
        <w:rPr>
          <w:rFonts w:ascii="GHEA Grapalat" w:hAnsi="GHEA Grapalat" w:cs="Times Armenian"/>
          <w:i/>
          <w:sz w:val="20"/>
        </w:rPr>
        <w:t>գ</w:t>
      </w:r>
      <w:r w:rsidRPr="00CB59C2">
        <w:rPr>
          <w:rFonts w:ascii="GHEA Grapalat" w:hAnsi="GHEA Grapalat" w:cs="Sylfaen"/>
          <w:i/>
          <w:sz w:val="20"/>
        </w:rPr>
        <w:t>րով</w:t>
      </w:r>
      <w:r w:rsidR="00741A8F" w:rsidRPr="00CB59C2">
        <w:rPr>
          <w:rFonts w:ascii="GHEA Grapalat" w:hAnsi="GHEA Grapalat" w:cs="Sylfaen"/>
          <w:i/>
          <w:sz w:val="20"/>
          <w:lang w:val="af-ZA"/>
        </w:rPr>
        <w:t xml:space="preserve"> </w:t>
      </w:r>
      <w:r w:rsidRPr="00CB59C2">
        <w:rPr>
          <w:rFonts w:ascii="GHEA Grapalat" w:hAnsi="GHEA Grapalat" w:cs="Sylfaen"/>
          <w:i/>
          <w:sz w:val="20"/>
        </w:rPr>
        <w:t>անցկացվող</w:t>
      </w:r>
      <w:r w:rsidR="00741A8F" w:rsidRPr="00CB59C2">
        <w:rPr>
          <w:rFonts w:ascii="GHEA Grapalat" w:hAnsi="GHEA Grapalat" w:cs="Sylfaen"/>
          <w:i/>
          <w:sz w:val="20"/>
          <w:lang w:val="af-ZA"/>
        </w:rPr>
        <w:t xml:space="preserve"> </w:t>
      </w:r>
      <w:r w:rsidRPr="00CB59C2">
        <w:rPr>
          <w:rFonts w:ascii="GHEA Grapalat" w:hAnsi="GHEA Grapalat" w:cs="Sylfaen"/>
          <w:i/>
          <w:sz w:val="20"/>
        </w:rPr>
        <w:t>բաց</w:t>
      </w:r>
      <w:r w:rsidR="00741A8F" w:rsidRPr="00CB59C2">
        <w:rPr>
          <w:rFonts w:ascii="GHEA Grapalat" w:hAnsi="GHEA Grapalat" w:cs="Sylfaen"/>
          <w:i/>
          <w:sz w:val="20"/>
          <w:lang w:val="af-ZA"/>
        </w:rPr>
        <w:t xml:space="preserve"> </w:t>
      </w:r>
      <w:r w:rsidRPr="00CB59C2">
        <w:rPr>
          <w:rFonts w:ascii="GHEA Grapalat" w:hAnsi="GHEA Grapalat" w:cs="Times Armenian"/>
          <w:i/>
          <w:sz w:val="20"/>
        </w:rPr>
        <w:t>մրցույթ</w:t>
      </w:r>
      <w:r w:rsidRPr="00CB59C2">
        <w:rPr>
          <w:rFonts w:ascii="GHEA Grapalat" w:hAnsi="GHEA Grapalat" w:cs="Sylfaen"/>
          <w:i/>
          <w:sz w:val="20"/>
        </w:rPr>
        <w:t>ի</w:t>
      </w:r>
      <w:r w:rsidRPr="00CB59C2">
        <w:rPr>
          <w:rFonts w:ascii="GHEA Grapalat" w:hAnsi="GHEA Grapalat" w:cs="Times Armenian"/>
          <w:i/>
          <w:sz w:val="20"/>
          <w:lang w:val="af-ZA"/>
        </w:rPr>
        <w:t xml:space="preserve"> (</w:t>
      </w:r>
      <w:r w:rsidRPr="00CB59C2">
        <w:rPr>
          <w:rFonts w:ascii="GHEA Grapalat" w:hAnsi="GHEA Grapalat" w:cs="Sylfaen"/>
          <w:i/>
          <w:sz w:val="20"/>
        </w:rPr>
        <w:t>այսուհետև</w:t>
      </w:r>
      <w:r w:rsidRPr="00CB59C2">
        <w:rPr>
          <w:rFonts w:ascii="GHEA Grapalat" w:hAnsi="GHEA Grapalat" w:cs="Times Armenian"/>
          <w:i/>
          <w:sz w:val="20"/>
          <w:lang w:val="af-ZA"/>
        </w:rPr>
        <w:t xml:space="preserve">` </w:t>
      </w:r>
      <w:r w:rsidRPr="00CB59C2">
        <w:rPr>
          <w:rFonts w:ascii="GHEA Grapalat" w:hAnsi="GHEA Grapalat" w:cs="Sylfaen"/>
          <w:i/>
          <w:sz w:val="20"/>
        </w:rPr>
        <w:t>ընթացակար</w:t>
      </w:r>
      <w:r w:rsidRPr="00CB59C2">
        <w:rPr>
          <w:rFonts w:ascii="GHEA Grapalat" w:hAnsi="GHEA Grapalat" w:cs="Times Armenian"/>
          <w:i/>
          <w:sz w:val="20"/>
        </w:rPr>
        <w:t>գ</w:t>
      </w:r>
      <w:r w:rsidRPr="00CB59C2">
        <w:rPr>
          <w:rFonts w:ascii="GHEA Grapalat" w:hAnsi="GHEA Grapalat" w:cs="Times Armenian"/>
          <w:i/>
          <w:sz w:val="20"/>
          <w:lang w:val="af-ZA"/>
        </w:rPr>
        <w:t xml:space="preserve">) </w:t>
      </w:r>
      <w:r w:rsidRPr="00CB59C2">
        <w:rPr>
          <w:rFonts w:ascii="GHEA Grapalat" w:hAnsi="GHEA Grapalat" w:cs="Sylfaen"/>
          <w:i/>
          <w:sz w:val="20"/>
        </w:rPr>
        <w:t>հայտարարության</w:t>
      </w:r>
      <w:r w:rsidRPr="00CB59C2">
        <w:rPr>
          <w:rFonts w:ascii="GHEA Grapalat" w:hAnsi="GHEA Grapalat" w:cs="Times Armenian"/>
          <w:i/>
          <w:sz w:val="20"/>
          <w:lang w:val="af-ZA"/>
        </w:rPr>
        <w:t>։</w:t>
      </w:r>
    </w:p>
    <w:p w:rsidR="006E5207" w:rsidRPr="00CB59C2" w:rsidRDefault="006E5207" w:rsidP="006E5207">
      <w:pPr>
        <w:ind w:firstLine="567"/>
        <w:jc w:val="both"/>
        <w:rPr>
          <w:rFonts w:ascii="GHEA Grapalat" w:hAnsi="GHEA Grapalat"/>
          <w:i/>
          <w:sz w:val="20"/>
          <w:lang w:val="af-ZA"/>
        </w:rPr>
      </w:pPr>
      <w:r w:rsidRPr="00CB59C2">
        <w:rPr>
          <w:rFonts w:ascii="GHEA Grapalat" w:hAnsi="GHEA Grapalat" w:cs="Sylfaen"/>
          <w:i/>
          <w:sz w:val="20"/>
        </w:rPr>
        <w:t>Սույն</w:t>
      </w:r>
      <w:r w:rsidR="00741A8F" w:rsidRPr="00CB59C2">
        <w:rPr>
          <w:rFonts w:ascii="GHEA Grapalat" w:hAnsi="GHEA Grapalat" w:cs="Sylfaen"/>
          <w:i/>
          <w:sz w:val="20"/>
          <w:lang w:val="af-ZA"/>
        </w:rPr>
        <w:t xml:space="preserve"> </w:t>
      </w:r>
      <w:r w:rsidRPr="00CB59C2">
        <w:rPr>
          <w:rFonts w:ascii="GHEA Grapalat" w:hAnsi="GHEA Grapalat" w:cs="Sylfaen"/>
          <w:i/>
          <w:sz w:val="20"/>
        </w:rPr>
        <w:t>հրավերը</w:t>
      </w:r>
      <w:r w:rsidR="00741A8F" w:rsidRPr="00CB59C2">
        <w:rPr>
          <w:rFonts w:ascii="GHEA Grapalat" w:hAnsi="GHEA Grapalat" w:cs="Sylfaen"/>
          <w:i/>
          <w:sz w:val="20"/>
          <w:lang w:val="af-ZA"/>
        </w:rPr>
        <w:t xml:space="preserve"> </w:t>
      </w:r>
      <w:r w:rsidRPr="00CB59C2">
        <w:rPr>
          <w:rFonts w:ascii="GHEA Grapalat" w:hAnsi="GHEA Grapalat" w:cs="Sylfaen"/>
          <w:i/>
          <w:sz w:val="20"/>
        </w:rPr>
        <w:t>կազմվե</w:t>
      </w:r>
      <w:r w:rsidR="00741A8F" w:rsidRPr="00CB59C2">
        <w:rPr>
          <w:rFonts w:ascii="GHEA Grapalat" w:hAnsi="GHEA Grapalat" w:cs="Sylfaen"/>
          <w:i/>
          <w:sz w:val="20"/>
          <w:lang w:val="af-ZA"/>
        </w:rPr>
        <w:t xml:space="preserve"> </w:t>
      </w:r>
      <w:r w:rsidRPr="00CB59C2">
        <w:rPr>
          <w:rFonts w:ascii="GHEA Grapalat" w:hAnsi="GHEA Grapalat" w:cs="Sylfaen"/>
          <w:i/>
          <w:sz w:val="20"/>
        </w:rPr>
        <w:t>լէ</w:t>
      </w:r>
      <w:r w:rsidR="00741A8F" w:rsidRPr="00CB59C2">
        <w:rPr>
          <w:rFonts w:ascii="GHEA Grapalat" w:hAnsi="GHEA Grapalat" w:cs="Sylfaen"/>
          <w:i/>
          <w:sz w:val="20"/>
          <w:lang w:val="af-ZA"/>
        </w:rPr>
        <w:t xml:space="preserve"> </w:t>
      </w:r>
      <w:r w:rsidRPr="00CB59C2">
        <w:rPr>
          <w:rFonts w:ascii="GHEA Grapalat" w:hAnsi="GHEA Grapalat" w:cs="Times Armenian"/>
          <w:i/>
          <w:sz w:val="20"/>
        </w:rPr>
        <w:t>գ</w:t>
      </w:r>
      <w:r w:rsidRPr="00CB59C2">
        <w:rPr>
          <w:rFonts w:ascii="GHEA Grapalat" w:hAnsi="GHEA Grapalat" w:cs="Sylfaen"/>
          <w:i/>
          <w:sz w:val="20"/>
        </w:rPr>
        <w:t>նումների</w:t>
      </w:r>
      <w:r w:rsidR="00741A8F" w:rsidRPr="00CB59C2">
        <w:rPr>
          <w:rFonts w:ascii="GHEA Grapalat" w:hAnsi="GHEA Grapalat" w:cs="Sylfaen"/>
          <w:i/>
          <w:sz w:val="20"/>
          <w:lang w:val="af-ZA"/>
        </w:rPr>
        <w:t xml:space="preserve"> </w:t>
      </w:r>
      <w:r w:rsidRPr="00CB59C2">
        <w:rPr>
          <w:rFonts w:ascii="GHEA Grapalat" w:hAnsi="GHEA Grapalat" w:cs="Sylfaen"/>
          <w:i/>
          <w:sz w:val="20"/>
        </w:rPr>
        <w:t>մասին</w:t>
      </w:r>
      <w:r w:rsidR="00741A8F" w:rsidRPr="00CB59C2">
        <w:rPr>
          <w:rFonts w:ascii="GHEA Grapalat" w:hAnsi="GHEA Grapalat" w:cs="Sylfaen"/>
          <w:i/>
          <w:sz w:val="20"/>
          <w:lang w:val="af-ZA"/>
        </w:rPr>
        <w:t xml:space="preserve"> </w:t>
      </w:r>
      <w:r w:rsidRPr="00CB59C2">
        <w:rPr>
          <w:rFonts w:ascii="GHEA Grapalat" w:hAnsi="GHEA Grapalat" w:cs="Sylfaen"/>
          <w:i/>
          <w:sz w:val="20"/>
        </w:rPr>
        <w:t>ՀՀ</w:t>
      </w:r>
      <w:r w:rsidR="00741A8F" w:rsidRPr="00CB59C2">
        <w:rPr>
          <w:rFonts w:ascii="GHEA Grapalat" w:hAnsi="GHEA Grapalat" w:cs="Sylfaen"/>
          <w:i/>
          <w:sz w:val="20"/>
          <w:lang w:val="af-ZA"/>
        </w:rPr>
        <w:t xml:space="preserve"> </w:t>
      </w:r>
      <w:r w:rsidRPr="00CB59C2">
        <w:rPr>
          <w:rFonts w:ascii="GHEA Grapalat" w:hAnsi="GHEA Grapalat" w:cs="Sylfaen"/>
          <w:i/>
          <w:sz w:val="20"/>
        </w:rPr>
        <w:t>օրենսդրության</w:t>
      </w:r>
      <w:r w:rsidRPr="00CB59C2">
        <w:rPr>
          <w:rFonts w:ascii="GHEA Grapalat" w:hAnsi="GHEA Grapalat" w:cs="Times Armenian"/>
          <w:i/>
          <w:sz w:val="20"/>
          <w:lang w:val="af-ZA"/>
        </w:rPr>
        <w:t xml:space="preserve">, </w:t>
      </w:r>
      <w:r w:rsidRPr="00CB59C2">
        <w:rPr>
          <w:rFonts w:ascii="GHEA Grapalat" w:hAnsi="GHEA Grapalat" w:cs="Sylfaen"/>
          <w:i/>
          <w:sz w:val="20"/>
        </w:rPr>
        <w:t>այդ</w:t>
      </w:r>
      <w:r w:rsidR="00741A8F" w:rsidRPr="00CB59C2">
        <w:rPr>
          <w:rFonts w:ascii="GHEA Grapalat" w:hAnsi="GHEA Grapalat" w:cs="Sylfaen"/>
          <w:i/>
          <w:sz w:val="20"/>
          <w:lang w:val="af-ZA"/>
        </w:rPr>
        <w:t xml:space="preserve"> </w:t>
      </w:r>
      <w:r w:rsidRPr="00CB59C2">
        <w:rPr>
          <w:rFonts w:ascii="GHEA Grapalat" w:hAnsi="GHEA Grapalat" w:cs="Sylfaen"/>
          <w:i/>
          <w:sz w:val="20"/>
        </w:rPr>
        <w:t>թվում</w:t>
      </w:r>
      <w:r w:rsidRPr="00CB59C2">
        <w:rPr>
          <w:rFonts w:ascii="GHEA Grapalat" w:hAnsi="GHEA Grapalat" w:cs="Times Armenian"/>
          <w:i/>
          <w:sz w:val="20"/>
          <w:lang w:val="af-ZA"/>
        </w:rPr>
        <w:t>`</w:t>
      </w:r>
      <w:r w:rsidRPr="00CB59C2">
        <w:rPr>
          <w:rFonts w:ascii="GHEA Grapalat" w:hAnsi="GHEA Grapalat"/>
          <w:i/>
          <w:sz w:val="20"/>
          <w:lang w:val="af-ZA"/>
        </w:rPr>
        <w:t xml:space="preserve"> «</w:t>
      </w:r>
      <w:r w:rsidRPr="00CB59C2">
        <w:rPr>
          <w:rFonts w:ascii="GHEA Grapalat" w:hAnsi="GHEA Grapalat" w:cs="Sylfaen"/>
          <w:i/>
          <w:sz w:val="20"/>
        </w:rPr>
        <w:t>Գնումների</w:t>
      </w:r>
      <w:r w:rsidR="00741A8F" w:rsidRPr="00CB59C2">
        <w:rPr>
          <w:rFonts w:ascii="GHEA Grapalat" w:hAnsi="GHEA Grapalat" w:cs="Sylfaen"/>
          <w:i/>
          <w:sz w:val="20"/>
          <w:lang w:val="af-ZA"/>
        </w:rPr>
        <w:t xml:space="preserve"> </w:t>
      </w:r>
      <w:r w:rsidRPr="00CB59C2">
        <w:rPr>
          <w:rFonts w:ascii="GHEA Grapalat" w:hAnsi="GHEA Grapalat" w:cs="Sylfaen"/>
          <w:i/>
          <w:sz w:val="20"/>
        </w:rPr>
        <w:t>մասին</w:t>
      </w:r>
      <w:r w:rsidRPr="00CB59C2">
        <w:rPr>
          <w:rFonts w:ascii="GHEA Grapalat" w:hAnsi="GHEA Grapalat"/>
          <w:i/>
          <w:sz w:val="20"/>
          <w:lang w:val="af-ZA"/>
        </w:rPr>
        <w:t xml:space="preserve">» </w:t>
      </w:r>
      <w:r w:rsidRPr="00CB59C2">
        <w:rPr>
          <w:rFonts w:ascii="GHEA Grapalat" w:hAnsi="GHEA Grapalat" w:cs="Sylfaen"/>
          <w:i/>
          <w:sz w:val="20"/>
        </w:rPr>
        <w:t>ՀՀօրենքի</w:t>
      </w:r>
      <w:r w:rsidRPr="00CB59C2">
        <w:rPr>
          <w:rFonts w:ascii="GHEA Grapalat" w:hAnsi="GHEA Grapalat" w:cs="Times Armenian"/>
          <w:i/>
          <w:sz w:val="20"/>
          <w:lang w:val="af-ZA"/>
        </w:rPr>
        <w:t xml:space="preserve"> (</w:t>
      </w:r>
      <w:r w:rsidRPr="00CB59C2">
        <w:rPr>
          <w:rFonts w:ascii="GHEA Grapalat" w:hAnsi="GHEA Grapalat" w:cs="Sylfaen"/>
          <w:i/>
          <w:sz w:val="20"/>
        </w:rPr>
        <w:t>այսուհետ</w:t>
      </w:r>
      <w:r w:rsidRPr="00CB59C2">
        <w:rPr>
          <w:rFonts w:ascii="GHEA Grapalat" w:hAnsi="GHEA Grapalat" w:cs="Times Armenian"/>
          <w:i/>
          <w:sz w:val="20"/>
          <w:lang w:val="af-ZA"/>
        </w:rPr>
        <w:t xml:space="preserve">` </w:t>
      </w:r>
      <w:r w:rsidRPr="00CB59C2">
        <w:rPr>
          <w:rFonts w:ascii="GHEA Grapalat" w:hAnsi="GHEA Grapalat" w:cs="Sylfaen"/>
          <w:i/>
          <w:sz w:val="20"/>
        </w:rPr>
        <w:t>Օրենք</w:t>
      </w:r>
      <w:r w:rsidRPr="00CB59C2">
        <w:rPr>
          <w:rFonts w:ascii="GHEA Grapalat" w:hAnsi="GHEA Grapalat" w:cs="Times Armenian"/>
          <w:i/>
          <w:sz w:val="20"/>
          <w:lang w:val="af-ZA"/>
        </w:rPr>
        <w:t xml:space="preserve">), </w:t>
      </w:r>
      <w:r w:rsidRPr="00CB59C2">
        <w:rPr>
          <w:rFonts w:ascii="GHEA Grapalat" w:hAnsi="GHEA Grapalat" w:cs="Sylfaen"/>
          <w:i/>
          <w:sz w:val="20"/>
        </w:rPr>
        <w:t>ՀՀ</w:t>
      </w:r>
      <w:r w:rsidR="00741A8F" w:rsidRPr="00CB59C2">
        <w:rPr>
          <w:rFonts w:ascii="GHEA Grapalat" w:hAnsi="GHEA Grapalat" w:cs="Sylfaen"/>
          <w:i/>
          <w:sz w:val="20"/>
          <w:lang w:val="af-ZA"/>
        </w:rPr>
        <w:t xml:space="preserve"> </w:t>
      </w:r>
      <w:r w:rsidRPr="00CB59C2">
        <w:rPr>
          <w:rFonts w:ascii="GHEA Grapalat" w:hAnsi="GHEA Grapalat" w:cs="Sylfaen"/>
          <w:i/>
          <w:sz w:val="20"/>
        </w:rPr>
        <w:t>կառավարության</w:t>
      </w:r>
      <w:r w:rsidRPr="00CB59C2">
        <w:rPr>
          <w:rFonts w:ascii="GHEA Grapalat" w:hAnsi="GHEA Grapalat" w:cs="Times Armenian"/>
          <w:i/>
          <w:sz w:val="20"/>
          <w:lang w:val="af-ZA"/>
        </w:rPr>
        <w:t xml:space="preserve"> 2017</w:t>
      </w:r>
      <w:r w:rsidRPr="00CB59C2">
        <w:rPr>
          <w:rFonts w:ascii="GHEA Grapalat" w:hAnsi="GHEA Grapalat" w:cs="Sylfaen"/>
          <w:i/>
          <w:sz w:val="20"/>
        </w:rPr>
        <w:t>թ</w:t>
      </w:r>
      <w:r w:rsidRPr="00CB59C2">
        <w:rPr>
          <w:rFonts w:ascii="GHEA Grapalat" w:hAnsi="GHEA Grapalat" w:cs="Times Armenian"/>
          <w:i/>
          <w:sz w:val="20"/>
          <w:lang w:val="af-ZA"/>
        </w:rPr>
        <w:t>. մայիսի 4-ի N 526-</w:t>
      </w:r>
      <w:r w:rsidRPr="00CB59C2">
        <w:rPr>
          <w:rFonts w:ascii="GHEA Grapalat" w:hAnsi="GHEA Grapalat" w:cs="Sylfaen"/>
          <w:i/>
          <w:sz w:val="20"/>
        </w:rPr>
        <w:t>Նորոշմամբ</w:t>
      </w:r>
      <w:r w:rsidR="00741A8F" w:rsidRPr="00CB59C2">
        <w:rPr>
          <w:rFonts w:ascii="GHEA Grapalat" w:hAnsi="GHEA Grapalat" w:cs="Sylfaen"/>
          <w:i/>
          <w:sz w:val="20"/>
          <w:lang w:val="af-ZA"/>
        </w:rPr>
        <w:t xml:space="preserve"> </w:t>
      </w:r>
      <w:r w:rsidRPr="00CB59C2">
        <w:rPr>
          <w:rFonts w:ascii="GHEA Grapalat" w:hAnsi="GHEA Grapalat" w:cs="Sylfaen"/>
          <w:i/>
          <w:sz w:val="20"/>
        </w:rPr>
        <w:t>հաստատված</w:t>
      </w:r>
      <w:r w:rsidRPr="00CB59C2">
        <w:rPr>
          <w:rFonts w:ascii="GHEA Grapalat" w:hAnsi="GHEA Grapalat" w:cs="Times Armenian"/>
          <w:i/>
          <w:sz w:val="20"/>
          <w:lang w:val="af-ZA"/>
        </w:rPr>
        <w:t xml:space="preserve"> «</w:t>
      </w:r>
      <w:r w:rsidRPr="00CB59C2">
        <w:rPr>
          <w:rFonts w:ascii="GHEA Grapalat" w:hAnsi="GHEA Grapalat" w:cs="Sylfaen"/>
          <w:i/>
          <w:sz w:val="20"/>
        </w:rPr>
        <w:t>Գնումների</w:t>
      </w:r>
      <w:r w:rsidR="00741A8F" w:rsidRPr="00CB59C2">
        <w:rPr>
          <w:rFonts w:ascii="GHEA Grapalat" w:hAnsi="GHEA Grapalat" w:cs="Sylfaen"/>
          <w:i/>
          <w:sz w:val="20"/>
          <w:lang w:val="af-ZA"/>
        </w:rPr>
        <w:t xml:space="preserve"> </w:t>
      </w:r>
      <w:r w:rsidRPr="00CB59C2">
        <w:rPr>
          <w:rFonts w:ascii="GHEA Grapalat" w:hAnsi="GHEA Grapalat" w:cs="Times Armenian"/>
          <w:i/>
          <w:sz w:val="20"/>
        </w:rPr>
        <w:t>գ</w:t>
      </w:r>
      <w:r w:rsidRPr="00CB59C2">
        <w:rPr>
          <w:rFonts w:ascii="GHEA Grapalat" w:hAnsi="GHEA Grapalat" w:cs="Sylfaen"/>
          <w:i/>
          <w:sz w:val="20"/>
        </w:rPr>
        <w:t>ործընթացի</w:t>
      </w:r>
      <w:r w:rsidR="00741A8F" w:rsidRPr="00CB59C2">
        <w:rPr>
          <w:rFonts w:ascii="GHEA Grapalat" w:hAnsi="GHEA Grapalat" w:cs="Sylfaen"/>
          <w:i/>
          <w:sz w:val="20"/>
          <w:lang w:val="af-ZA"/>
        </w:rPr>
        <w:t xml:space="preserve"> </w:t>
      </w:r>
      <w:r w:rsidRPr="00CB59C2">
        <w:rPr>
          <w:rFonts w:ascii="GHEA Grapalat" w:hAnsi="GHEA Grapalat" w:cs="Sylfaen"/>
          <w:i/>
          <w:sz w:val="20"/>
        </w:rPr>
        <w:t>կազմակերպման</w:t>
      </w:r>
      <w:r w:rsidRPr="00CB59C2">
        <w:rPr>
          <w:rFonts w:ascii="GHEA Grapalat" w:hAnsi="GHEA Grapalat"/>
          <w:i/>
          <w:sz w:val="20"/>
          <w:lang w:val="af-ZA"/>
        </w:rPr>
        <w:t xml:space="preserve">» </w:t>
      </w:r>
      <w:r w:rsidRPr="00CB59C2">
        <w:rPr>
          <w:rFonts w:ascii="GHEA Grapalat" w:hAnsi="GHEA Grapalat" w:cs="Sylfaen"/>
          <w:i/>
          <w:sz w:val="20"/>
        </w:rPr>
        <w:t>կար</w:t>
      </w:r>
      <w:r w:rsidRPr="00CB59C2">
        <w:rPr>
          <w:rFonts w:ascii="GHEA Grapalat" w:hAnsi="GHEA Grapalat" w:cs="Times Armenian"/>
          <w:i/>
          <w:sz w:val="20"/>
        </w:rPr>
        <w:t>գ</w:t>
      </w:r>
      <w:r w:rsidRPr="00CB59C2">
        <w:rPr>
          <w:rFonts w:ascii="GHEA Grapalat" w:hAnsi="GHEA Grapalat" w:cs="Sylfaen"/>
          <w:i/>
          <w:sz w:val="20"/>
        </w:rPr>
        <w:t>ի</w:t>
      </w:r>
      <w:r w:rsidRPr="00CB59C2">
        <w:rPr>
          <w:rFonts w:ascii="GHEA Grapalat" w:hAnsi="GHEA Grapalat" w:cs="Times Armenian"/>
          <w:i/>
          <w:sz w:val="20"/>
          <w:lang w:val="af-ZA"/>
        </w:rPr>
        <w:t xml:space="preserve"> (</w:t>
      </w:r>
      <w:r w:rsidRPr="00CB59C2">
        <w:rPr>
          <w:rFonts w:ascii="GHEA Grapalat" w:hAnsi="GHEA Grapalat" w:cs="Sylfaen"/>
          <w:i/>
          <w:sz w:val="20"/>
        </w:rPr>
        <w:t>այսուհետ</w:t>
      </w:r>
      <w:r w:rsidRPr="00CB59C2">
        <w:rPr>
          <w:rFonts w:ascii="GHEA Grapalat" w:hAnsi="GHEA Grapalat" w:cs="Times Armenian"/>
          <w:i/>
          <w:sz w:val="20"/>
          <w:lang w:val="af-ZA"/>
        </w:rPr>
        <w:t xml:space="preserve">` </w:t>
      </w:r>
      <w:r w:rsidRPr="00CB59C2">
        <w:rPr>
          <w:rFonts w:ascii="GHEA Grapalat" w:hAnsi="GHEA Grapalat" w:cs="Sylfaen"/>
          <w:i/>
          <w:sz w:val="20"/>
        </w:rPr>
        <w:t>Կար</w:t>
      </w:r>
      <w:r w:rsidRPr="00CB59C2">
        <w:rPr>
          <w:rFonts w:ascii="GHEA Grapalat" w:hAnsi="GHEA Grapalat" w:cs="Times Armenian"/>
          <w:i/>
          <w:sz w:val="20"/>
        </w:rPr>
        <w:t>գ</w:t>
      </w:r>
      <w:r w:rsidRPr="00CB59C2">
        <w:rPr>
          <w:rFonts w:ascii="GHEA Grapalat" w:hAnsi="GHEA Grapalat" w:cs="Times Armenian"/>
          <w:i/>
          <w:sz w:val="20"/>
          <w:lang w:val="af-ZA"/>
        </w:rPr>
        <w:t xml:space="preserve">) </w:t>
      </w:r>
      <w:r w:rsidRPr="00CB59C2">
        <w:rPr>
          <w:rFonts w:ascii="GHEA Grapalat" w:hAnsi="GHEA Grapalat" w:cs="Sylfaen"/>
          <w:i/>
          <w:sz w:val="20"/>
        </w:rPr>
        <w:t>և</w:t>
      </w:r>
      <w:r w:rsidR="00741A8F" w:rsidRPr="00CB59C2">
        <w:rPr>
          <w:rFonts w:ascii="GHEA Grapalat" w:hAnsi="GHEA Grapalat" w:cs="Sylfaen"/>
          <w:i/>
          <w:sz w:val="20"/>
          <w:lang w:val="af-ZA"/>
        </w:rPr>
        <w:t xml:space="preserve"> </w:t>
      </w:r>
      <w:r w:rsidRPr="00CB59C2">
        <w:rPr>
          <w:rFonts w:ascii="GHEA Grapalat" w:hAnsi="GHEA Grapalat" w:cs="Sylfaen"/>
          <w:i/>
          <w:sz w:val="20"/>
        </w:rPr>
        <w:t>այլ</w:t>
      </w:r>
      <w:r w:rsidR="00741A8F" w:rsidRPr="00CB59C2">
        <w:rPr>
          <w:rFonts w:ascii="GHEA Grapalat" w:hAnsi="GHEA Grapalat" w:cs="Sylfaen"/>
          <w:i/>
          <w:sz w:val="20"/>
          <w:lang w:val="af-ZA"/>
        </w:rPr>
        <w:t xml:space="preserve"> </w:t>
      </w:r>
      <w:r w:rsidRPr="00CB59C2">
        <w:rPr>
          <w:rFonts w:ascii="GHEA Grapalat" w:hAnsi="GHEA Grapalat" w:cs="Sylfaen"/>
          <w:i/>
          <w:sz w:val="20"/>
        </w:rPr>
        <w:t>իրավական</w:t>
      </w:r>
      <w:r w:rsidR="00741A8F" w:rsidRPr="00CB59C2">
        <w:rPr>
          <w:rFonts w:ascii="GHEA Grapalat" w:hAnsi="GHEA Grapalat" w:cs="Sylfaen"/>
          <w:i/>
          <w:sz w:val="20"/>
          <w:lang w:val="af-ZA"/>
        </w:rPr>
        <w:t xml:space="preserve"> </w:t>
      </w:r>
      <w:r w:rsidRPr="00CB59C2">
        <w:rPr>
          <w:rFonts w:ascii="GHEA Grapalat" w:hAnsi="GHEA Grapalat" w:cs="Sylfaen"/>
          <w:i/>
          <w:sz w:val="20"/>
        </w:rPr>
        <w:t>ակտերի</w:t>
      </w:r>
      <w:r w:rsidR="00741A8F" w:rsidRPr="00CB59C2">
        <w:rPr>
          <w:rFonts w:ascii="GHEA Grapalat" w:hAnsi="GHEA Grapalat" w:cs="Sylfaen"/>
          <w:i/>
          <w:sz w:val="20"/>
          <w:lang w:val="af-ZA"/>
        </w:rPr>
        <w:t xml:space="preserve"> </w:t>
      </w:r>
      <w:r w:rsidRPr="00CB59C2">
        <w:rPr>
          <w:rFonts w:ascii="GHEA Grapalat" w:hAnsi="GHEA Grapalat" w:cs="Sylfaen"/>
          <w:i/>
          <w:sz w:val="20"/>
        </w:rPr>
        <w:t>պահանջներին</w:t>
      </w:r>
      <w:r w:rsidR="00741A8F" w:rsidRPr="00CB59C2">
        <w:rPr>
          <w:rFonts w:ascii="GHEA Grapalat" w:hAnsi="GHEA Grapalat" w:cs="Sylfaen"/>
          <w:i/>
          <w:sz w:val="20"/>
          <w:lang w:val="af-ZA"/>
        </w:rPr>
        <w:t xml:space="preserve"> </w:t>
      </w:r>
      <w:r w:rsidRPr="00CB59C2">
        <w:rPr>
          <w:rFonts w:ascii="GHEA Grapalat" w:hAnsi="GHEA Grapalat" w:cs="Sylfaen"/>
          <w:i/>
          <w:sz w:val="20"/>
        </w:rPr>
        <w:t>համապատասխան</w:t>
      </w:r>
      <w:r w:rsidR="00741A8F" w:rsidRPr="00CB59C2">
        <w:rPr>
          <w:rFonts w:ascii="GHEA Grapalat" w:hAnsi="GHEA Grapalat" w:cs="Sylfaen"/>
          <w:i/>
          <w:sz w:val="20"/>
          <w:lang w:val="af-ZA"/>
        </w:rPr>
        <w:t xml:space="preserve"> </w:t>
      </w:r>
      <w:r w:rsidRPr="00CB59C2">
        <w:rPr>
          <w:rFonts w:ascii="GHEA Grapalat" w:hAnsi="GHEA Grapalat" w:cs="Sylfaen"/>
          <w:i/>
          <w:sz w:val="20"/>
        </w:rPr>
        <w:t>և</w:t>
      </w:r>
      <w:r w:rsidR="00741A8F" w:rsidRPr="00CB59C2">
        <w:rPr>
          <w:rFonts w:ascii="GHEA Grapalat" w:hAnsi="GHEA Grapalat" w:cs="Sylfaen"/>
          <w:i/>
          <w:sz w:val="20"/>
          <w:lang w:val="af-ZA"/>
        </w:rPr>
        <w:t xml:space="preserve"> </w:t>
      </w:r>
      <w:r w:rsidRPr="00CB59C2">
        <w:rPr>
          <w:rFonts w:ascii="GHEA Grapalat" w:hAnsi="GHEA Grapalat" w:cs="Sylfaen"/>
          <w:i/>
          <w:sz w:val="20"/>
        </w:rPr>
        <w:t>նպատակ</w:t>
      </w:r>
      <w:r w:rsidR="00741A8F" w:rsidRPr="00CB59C2">
        <w:rPr>
          <w:rFonts w:ascii="GHEA Grapalat" w:hAnsi="GHEA Grapalat" w:cs="Sylfaen"/>
          <w:i/>
          <w:sz w:val="20"/>
          <w:lang w:val="af-ZA"/>
        </w:rPr>
        <w:t xml:space="preserve"> </w:t>
      </w:r>
      <w:r w:rsidRPr="00CB59C2">
        <w:rPr>
          <w:rFonts w:ascii="GHEA Grapalat" w:hAnsi="GHEA Grapalat" w:cs="Sylfaen"/>
          <w:i/>
          <w:sz w:val="20"/>
        </w:rPr>
        <w:t>ունի</w:t>
      </w:r>
      <w:r w:rsidRPr="00CB59C2">
        <w:rPr>
          <w:rFonts w:ascii="GHEA Grapalat" w:hAnsi="GHEA Grapalat"/>
          <w:i/>
          <w:sz w:val="20"/>
          <w:lang w:val="af-ZA"/>
        </w:rPr>
        <w:t>«</w:t>
      </w:r>
      <w:r w:rsidR="00741A8F" w:rsidRPr="00CB59C2">
        <w:rPr>
          <w:rFonts w:ascii="GHEA Grapalat" w:hAnsi="GHEA Grapalat"/>
          <w:i/>
          <w:sz w:val="20"/>
          <w:lang w:val="af-ZA"/>
        </w:rPr>
        <w:t xml:space="preserve"> </w:t>
      </w:r>
      <w:r w:rsidR="00D45C73" w:rsidRPr="00CB59C2">
        <w:rPr>
          <w:rFonts w:ascii="GHEA Grapalat" w:hAnsi="GHEA Grapalat" w:cs="Sylfaen"/>
          <w:i/>
          <w:sz w:val="20"/>
          <w:lang w:val="ru-RU"/>
        </w:rPr>
        <w:t>ՀՀ</w:t>
      </w:r>
      <w:r w:rsidR="00741A8F" w:rsidRPr="00CB59C2">
        <w:rPr>
          <w:rFonts w:ascii="GHEA Grapalat" w:hAnsi="GHEA Grapalat" w:cs="Sylfaen"/>
          <w:i/>
          <w:sz w:val="20"/>
          <w:lang w:val="af-ZA"/>
        </w:rPr>
        <w:t xml:space="preserve"> </w:t>
      </w:r>
      <w:r w:rsidR="00D45C73" w:rsidRPr="00CB59C2">
        <w:rPr>
          <w:rFonts w:ascii="GHEA Grapalat" w:hAnsi="GHEA Grapalat" w:cs="Sylfaen"/>
          <w:i/>
          <w:sz w:val="20"/>
          <w:lang w:val="ru-RU"/>
        </w:rPr>
        <w:t>Արարատի</w:t>
      </w:r>
      <w:r w:rsidR="00741A8F" w:rsidRPr="00CB59C2">
        <w:rPr>
          <w:rFonts w:ascii="GHEA Grapalat" w:hAnsi="GHEA Grapalat" w:cs="Sylfaen"/>
          <w:i/>
          <w:sz w:val="20"/>
          <w:lang w:val="af-ZA"/>
        </w:rPr>
        <w:t xml:space="preserve"> </w:t>
      </w:r>
      <w:r w:rsidR="00D45C73" w:rsidRPr="00CB59C2">
        <w:rPr>
          <w:rFonts w:ascii="GHEA Grapalat" w:hAnsi="GHEA Grapalat" w:cs="Sylfaen"/>
          <w:i/>
          <w:sz w:val="20"/>
          <w:lang w:val="ru-RU"/>
        </w:rPr>
        <w:t>մարզ</w:t>
      </w:r>
      <w:r w:rsidR="00E35E3C" w:rsidRPr="00CB59C2">
        <w:rPr>
          <w:rFonts w:ascii="GHEA Grapalat" w:hAnsi="GHEA Grapalat" w:cs="Sylfaen"/>
          <w:i/>
          <w:sz w:val="20"/>
          <w:lang w:val="af-ZA"/>
        </w:rPr>
        <w:t xml:space="preserve"> </w:t>
      </w:r>
      <w:r w:rsidR="00741A8F" w:rsidRPr="00CB59C2">
        <w:rPr>
          <w:rFonts w:ascii="GHEA Grapalat" w:hAnsi="GHEA Grapalat" w:cs="Sylfaen"/>
          <w:i/>
          <w:sz w:val="20"/>
          <w:lang w:val="af-ZA"/>
        </w:rPr>
        <w:t>Զանգակատան</w:t>
      </w:r>
      <w:r w:rsidR="00E35E3C" w:rsidRPr="00CB59C2">
        <w:rPr>
          <w:rFonts w:ascii="GHEA Grapalat" w:hAnsi="GHEA Grapalat" w:cs="Sylfaen"/>
          <w:i/>
          <w:sz w:val="20"/>
          <w:lang w:val="af-ZA"/>
        </w:rPr>
        <w:t xml:space="preserve"> մանկապարտեզ</w:t>
      </w:r>
      <w:r w:rsidR="00741A8F" w:rsidRPr="00CB59C2">
        <w:rPr>
          <w:rFonts w:ascii="GHEA Grapalat" w:hAnsi="GHEA Grapalat" w:cs="Sylfaen"/>
          <w:i/>
          <w:sz w:val="20"/>
          <w:lang w:val="af-ZA"/>
        </w:rPr>
        <w:t xml:space="preserve"> </w:t>
      </w:r>
      <w:r w:rsidR="00E35E3C" w:rsidRPr="00CB59C2">
        <w:rPr>
          <w:rFonts w:ascii="GHEA Grapalat" w:hAnsi="GHEA Grapalat" w:cs="Sylfaen"/>
          <w:i/>
          <w:sz w:val="20"/>
        </w:rPr>
        <w:t>Հ</w:t>
      </w:r>
      <w:r w:rsidR="00D45C73" w:rsidRPr="00CB59C2">
        <w:rPr>
          <w:rFonts w:ascii="GHEA Grapalat" w:hAnsi="GHEA Grapalat" w:cs="Sylfaen"/>
          <w:i/>
          <w:sz w:val="20"/>
          <w:lang w:val="ru-RU"/>
        </w:rPr>
        <w:t>ՈԱԿ</w:t>
      </w:r>
      <w:r w:rsidRPr="00CB59C2">
        <w:rPr>
          <w:rFonts w:ascii="GHEA Grapalat" w:hAnsi="GHEA Grapalat"/>
          <w:i/>
          <w:sz w:val="20"/>
          <w:lang w:val="af-ZA"/>
        </w:rPr>
        <w:t>»-</w:t>
      </w:r>
      <w:r w:rsidRPr="00CB59C2">
        <w:rPr>
          <w:rFonts w:ascii="GHEA Grapalat" w:hAnsi="GHEA Grapalat"/>
          <w:i/>
          <w:sz w:val="20"/>
        </w:rPr>
        <w:t>ի</w:t>
      </w:r>
      <w:r w:rsidRPr="00CB59C2">
        <w:rPr>
          <w:rFonts w:ascii="GHEA Grapalat" w:hAnsi="GHEA Grapalat" w:cs="Times Armenian"/>
          <w:i/>
          <w:sz w:val="20"/>
          <w:lang w:val="af-ZA"/>
        </w:rPr>
        <w:t>(</w:t>
      </w:r>
      <w:r w:rsidRPr="00CB59C2">
        <w:rPr>
          <w:rFonts w:ascii="GHEA Grapalat" w:hAnsi="GHEA Grapalat" w:cs="Sylfaen"/>
          <w:i/>
          <w:sz w:val="20"/>
        </w:rPr>
        <w:t>այսուհետ</w:t>
      </w:r>
      <w:r w:rsidRPr="00CB59C2">
        <w:rPr>
          <w:rFonts w:ascii="GHEA Grapalat" w:hAnsi="GHEA Grapalat" w:cs="Times Armenian"/>
          <w:i/>
          <w:sz w:val="20"/>
          <w:lang w:val="af-ZA"/>
        </w:rPr>
        <w:t xml:space="preserve">` </w:t>
      </w:r>
      <w:r w:rsidRPr="00CB59C2">
        <w:rPr>
          <w:rFonts w:ascii="GHEA Grapalat" w:hAnsi="GHEA Grapalat" w:cs="Sylfaen"/>
          <w:i/>
          <w:sz w:val="20"/>
        </w:rPr>
        <w:t>պատվիրատու</w:t>
      </w:r>
      <w:r w:rsidRPr="00CB59C2">
        <w:rPr>
          <w:rFonts w:ascii="GHEA Grapalat" w:hAnsi="GHEA Grapalat" w:cs="Times Armenian"/>
          <w:i/>
          <w:sz w:val="20"/>
          <w:lang w:val="af-ZA"/>
        </w:rPr>
        <w:t xml:space="preserve">) </w:t>
      </w:r>
      <w:r w:rsidRPr="00CB59C2">
        <w:rPr>
          <w:rFonts w:ascii="GHEA Grapalat" w:hAnsi="GHEA Grapalat" w:cs="Sylfaen"/>
          <w:i/>
          <w:sz w:val="20"/>
        </w:rPr>
        <w:t>կողմից</w:t>
      </w:r>
      <w:r w:rsidR="00741A8F" w:rsidRPr="00CB59C2">
        <w:rPr>
          <w:rFonts w:ascii="GHEA Grapalat" w:hAnsi="GHEA Grapalat" w:cs="Sylfaen"/>
          <w:i/>
          <w:sz w:val="20"/>
          <w:lang w:val="af-ZA"/>
        </w:rPr>
        <w:t xml:space="preserve"> </w:t>
      </w:r>
      <w:r w:rsidRPr="00CB59C2">
        <w:rPr>
          <w:rFonts w:ascii="GHEA Grapalat" w:hAnsi="GHEA Grapalat" w:cs="Sylfaen"/>
          <w:i/>
          <w:sz w:val="20"/>
        </w:rPr>
        <w:t>հայտարարված</w:t>
      </w:r>
      <w:r w:rsidR="00741A8F" w:rsidRPr="00CB59C2">
        <w:rPr>
          <w:rFonts w:ascii="GHEA Grapalat" w:hAnsi="GHEA Grapalat" w:cs="Sylfaen"/>
          <w:i/>
          <w:sz w:val="20"/>
          <w:lang w:val="af-ZA"/>
        </w:rPr>
        <w:t xml:space="preserve"> </w:t>
      </w:r>
      <w:r w:rsidRPr="00CB59C2">
        <w:rPr>
          <w:rFonts w:ascii="GHEA Grapalat" w:hAnsi="GHEA Grapalat" w:cs="Sylfaen"/>
          <w:i/>
          <w:sz w:val="20"/>
        </w:rPr>
        <w:t>ընթացակար</w:t>
      </w:r>
      <w:r w:rsidRPr="00CB59C2">
        <w:rPr>
          <w:rFonts w:ascii="GHEA Grapalat" w:hAnsi="GHEA Grapalat" w:cs="Times Armenian"/>
          <w:i/>
          <w:sz w:val="20"/>
        </w:rPr>
        <w:t>գ</w:t>
      </w:r>
      <w:r w:rsidRPr="00CB59C2">
        <w:rPr>
          <w:rFonts w:ascii="GHEA Grapalat" w:hAnsi="GHEA Grapalat" w:cs="Sylfaen"/>
          <w:i/>
          <w:sz w:val="20"/>
        </w:rPr>
        <w:t>ին</w:t>
      </w:r>
      <w:r w:rsidR="00741A8F" w:rsidRPr="00CB59C2">
        <w:rPr>
          <w:rFonts w:ascii="GHEA Grapalat" w:hAnsi="GHEA Grapalat" w:cs="Sylfaen"/>
          <w:i/>
          <w:sz w:val="20"/>
          <w:lang w:val="af-ZA"/>
        </w:rPr>
        <w:t xml:space="preserve"> </w:t>
      </w:r>
      <w:r w:rsidRPr="00CB59C2">
        <w:rPr>
          <w:rFonts w:ascii="GHEA Grapalat" w:hAnsi="GHEA Grapalat" w:cs="Sylfaen"/>
          <w:i/>
          <w:sz w:val="20"/>
        </w:rPr>
        <w:t>մասնակցելու</w:t>
      </w:r>
      <w:r w:rsidR="00741A8F" w:rsidRPr="00CB59C2">
        <w:rPr>
          <w:rFonts w:ascii="GHEA Grapalat" w:hAnsi="GHEA Grapalat" w:cs="Sylfaen"/>
          <w:i/>
          <w:sz w:val="20"/>
          <w:lang w:val="af-ZA"/>
        </w:rPr>
        <w:t xml:space="preserve"> </w:t>
      </w:r>
      <w:r w:rsidRPr="00CB59C2">
        <w:rPr>
          <w:rFonts w:ascii="GHEA Grapalat" w:hAnsi="GHEA Grapalat" w:cs="Sylfaen"/>
          <w:i/>
          <w:sz w:val="20"/>
        </w:rPr>
        <w:t>մտադրություն</w:t>
      </w:r>
      <w:r w:rsidR="00741A8F" w:rsidRPr="00CB59C2">
        <w:rPr>
          <w:rFonts w:ascii="GHEA Grapalat" w:hAnsi="GHEA Grapalat" w:cs="Sylfaen"/>
          <w:i/>
          <w:sz w:val="20"/>
          <w:lang w:val="af-ZA"/>
        </w:rPr>
        <w:t xml:space="preserve"> </w:t>
      </w:r>
      <w:r w:rsidRPr="00CB59C2">
        <w:rPr>
          <w:rFonts w:ascii="GHEA Grapalat" w:hAnsi="GHEA Grapalat" w:cs="Sylfaen"/>
          <w:i/>
          <w:sz w:val="20"/>
        </w:rPr>
        <w:t>ունեցող</w:t>
      </w:r>
      <w:r w:rsidR="00741A8F" w:rsidRPr="00CB59C2">
        <w:rPr>
          <w:rFonts w:ascii="GHEA Grapalat" w:hAnsi="GHEA Grapalat" w:cs="Sylfaen"/>
          <w:i/>
          <w:sz w:val="20"/>
          <w:lang w:val="af-ZA"/>
        </w:rPr>
        <w:t xml:space="preserve"> </w:t>
      </w:r>
      <w:r w:rsidRPr="00CB59C2">
        <w:rPr>
          <w:rFonts w:ascii="GHEA Grapalat" w:hAnsi="GHEA Grapalat" w:cs="Sylfaen"/>
          <w:i/>
          <w:sz w:val="20"/>
        </w:rPr>
        <w:t>անձանց</w:t>
      </w:r>
      <w:r w:rsidRPr="00CB59C2">
        <w:rPr>
          <w:rFonts w:ascii="GHEA Grapalat" w:hAnsi="GHEA Grapalat" w:cs="Times Armenian"/>
          <w:i/>
          <w:sz w:val="20"/>
          <w:lang w:val="af-ZA"/>
        </w:rPr>
        <w:t xml:space="preserve"> (</w:t>
      </w:r>
      <w:r w:rsidRPr="00CB59C2">
        <w:rPr>
          <w:rFonts w:ascii="GHEA Grapalat" w:hAnsi="GHEA Grapalat" w:cs="Sylfaen"/>
          <w:i/>
          <w:sz w:val="20"/>
        </w:rPr>
        <w:t>այսուհետ</w:t>
      </w:r>
      <w:r w:rsidRPr="00CB59C2">
        <w:rPr>
          <w:rFonts w:ascii="GHEA Grapalat" w:hAnsi="GHEA Grapalat" w:cs="Times Armenian"/>
          <w:i/>
          <w:sz w:val="20"/>
          <w:lang w:val="af-ZA"/>
        </w:rPr>
        <w:t xml:space="preserve">`  </w:t>
      </w:r>
      <w:r w:rsidRPr="00CB59C2">
        <w:rPr>
          <w:rFonts w:ascii="GHEA Grapalat" w:hAnsi="GHEA Grapalat" w:cs="Sylfaen"/>
          <w:i/>
          <w:sz w:val="20"/>
        </w:rPr>
        <w:t>մասնակից</w:t>
      </w:r>
      <w:r w:rsidRPr="00CB59C2">
        <w:rPr>
          <w:rFonts w:ascii="GHEA Grapalat" w:hAnsi="GHEA Grapalat" w:cs="Times Armenian"/>
          <w:i/>
          <w:sz w:val="20"/>
          <w:lang w:val="af-ZA"/>
        </w:rPr>
        <w:t xml:space="preserve">) </w:t>
      </w:r>
      <w:r w:rsidRPr="00CB59C2">
        <w:rPr>
          <w:rFonts w:ascii="GHEA Grapalat" w:hAnsi="GHEA Grapalat" w:cs="Sylfaen"/>
          <w:i/>
          <w:sz w:val="20"/>
        </w:rPr>
        <w:t>տեղեկացնելու</w:t>
      </w:r>
      <w:r w:rsidR="00741A8F" w:rsidRPr="00CB59C2">
        <w:rPr>
          <w:rFonts w:ascii="GHEA Grapalat" w:hAnsi="GHEA Grapalat" w:cs="Sylfaen"/>
          <w:i/>
          <w:sz w:val="20"/>
          <w:lang w:val="af-ZA"/>
        </w:rPr>
        <w:t xml:space="preserve"> </w:t>
      </w:r>
      <w:r w:rsidRPr="00CB59C2">
        <w:rPr>
          <w:rFonts w:ascii="GHEA Grapalat" w:hAnsi="GHEA Grapalat" w:cs="Sylfaen"/>
          <w:i/>
          <w:sz w:val="20"/>
        </w:rPr>
        <w:t>ընթացակար</w:t>
      </w:r>
      <w:r w:rsidRPr="00CB59C2">
        <w:rPr>
          <w:rFonts w:ascii="GHEA Grapalat" w:hAnsi="GHEA Grapalat" w:cs="Times Armenian"/>
          <w:i/>
          <w:sz w:val="20"/>
        </w:rPr>
        <w:t>գ</w:t>
      </w:r>
      <w:r w:rsidR="00741A8F" w:rsidRPr="00CB59C2">
        <w:rPr>
          <w:rFonts w:ascii="GHEA Grapalat" w:hAnsi="GHEA Grapalat" w:cs="Times Armenian"/>
          <w:i/>
          <w:sz w:val="20"/>
          <w:lang w:val="af-ZA"/>
        </w:rPr>
        <w:t xml:space="preserve"> </w:t>
      </w:r>
      <w:r w:rsidRPr="00CB59C2">
        <w:rPr>
          <w:rFonts w:ascii="GHEA Grapalat" w:hAnsi="GHEA Grapalat" w:cs="Sylfaen"/>
          <w:i/>
          <w:sz w:val="20"/>
        </w:rPr>
        <w:t>իպայմանների</w:t>
      </w:r>
      <w:r w:rsidRPr="00CB59C2">
        <w:rPr>
          <w:rFonts w:ascii="GHEA Grapalat" w:hAnsi="GHEA Grapalat" w:cs="Times Armenian"/>
          <w:i/>
          <w:sz w:val="20"/>
          <w:lang w:val="af-ZA"/>
        </w:rPr>
        <w:t xml:space="preserve">` </w:t>
      </w:r>
      <w:r w:rsidRPr="00CB59C2">
        <w:rPr>
          <w:rFonts w:ascii="GHEA Grapalat" w:hAnsi="GHEA Grapalat" w:cs="Times Armenian"/>
          <w:i/>
          <w:sz w:val="20"/>
        </w:rPr>
        <w:t>գ</w:t>
      </w:r>
      <w:r w:rsidRPr="00CB59C2">
        <w:rPr>
          <w:rFonts w:ascii="GHEA Grapalat" w:hAnsi="GHEA Grapalat" w:cs="Sylfaen"/>
          <w:i/>
          <w:sz w:val="20"/>
        </w:rPr>
        <w:t>նման</w:t>
      </w:r>
      <w:r w:rsidR="00741A8F" w:rsidRPr="00CB59C2">
        <w:rPr>
          <w:rFonts w:ascii="GHEA Grapalat" w:hAnsi="GHEA Grapalat" w:cs="Sylfaen"/>
          <w:i/>
          <w:sz w:val="20"/>
          <w:lang w:val="af-ZA"/>
        </w:rPr>
        <w:t xml:space="preserve"> </w:t>
      </w:r>
      <w:r w:rsidRPr="00CB59C2">
        <w:rPr>
          <w:rFonts w:ascii="GHEA Grapalat" w:hAnsi="GHEA Grapalat" w:cs="Sylfaen"/>
          <w:i/>
          <w:sz w:val="20"/>
        </w:rPr>
        <w:t>առարկայի</w:t>
      </w:r>
      <w:r w:rsidRPr="00CB59C2">
        <w:rPr>
          <w:rFonts w:ascii="GHEA Grapalat" w:hAnsi="GHEA Grapalat" w:cs="Times Armenian"/>
          <w:i/>
          <w:sz w:val="20"/>
          <w:lang w:val="af-ZA"/>
        </w:rPr>
        <w:t xml:space="preserve">, </w:t>
      </w:r>
      <w:r w:rsidRPr="00CB59C2">
        <w:rPr>
          <w:rFonts w:ascii="GHEA Grapalat" w:hAnsi="GHEA Grapalat" w:cs="Sylfaen"/>
          <w:i/>
          <w:sz w:val="20"/>
        </w:rPr>
        <w:t>ընթացակար</w:t>
      </w:r>
      <w:r w:rsidRPr="00CB59C2">
        <w:rPr>
          <w:rFonts w:ascii="GHEA Grapalat" w:hAnsi="GHEA Grapalat" w:cs="Times Armenian"/>
          <w:i/>
          <w:sz w:val="20"/>
        </w:rPr>
        <w:t>գ</w:t>
      </w:r>
      <w:r w:rsidRPr="00CB59C2">
        <w:rPr>
          <w:rFonts w:ascii="GHEA Grapalat" w:hAnsi="GHEA Grapalat" w:cs="Sylfaen"/>
          <w:i/>
          <w:sz w:val="20"/>
        </w:rPr>
        <w:t>ի</w:t>
      </w:r>
      <w:r w:rsidR="00741A8F" w:rsidRPr="00CB59C2">
        <w:rPr>
          <w:rFonts w:ascii="GHEA Grapalat" w:hAnsi="GHEA Grapalat" w:cs="Sylfaen"/>
          <w:i/>
          <w:sz w:val="20"/>
          <w:lang w:val="af-ZA"/>
        </w:rPr>
        <w:t xml:space="preserve"> </w:t>
      </w:r>
      <w:r w:rsidRPr="00CB59C2">
        <w:rPr>
          <w:rFonts w:ascii="GHEA Grapalat" w:hAnsi="GHEA Grapalat" w:cs="Sylfaen"/>
          <w:i/>
          <w:sz w:val="20"/>
        </w:rPr>
        <w:t>անցկացման</w:t>
      </w:r>
      <w:r w:rsidRPr="00CB59C2">
        <w:rPr>
          <w:rFonts w:ascii="GHEA Grapalat" w:hAnsi="GHEA Grapalat" w:cs="Times Armenian"/>
          <w:i/>
          <w:sz w:val="20"/>
          <w:lang w:val="af-ZA"/>
        </w:rPr>
        <w:t xml:space="preserve">, </w:t>
      </w:r>
      <w:r w:rsidRPr="00CB59C2">
        <w:rPr>
          <w:rFonts w:ascii="GHEA Grapalat" w:hAnsi="GHEA Grapalat" w:cs="Sylfaen"/>
          <w:i/>
          <w:sz w:val="20"/>
          <w:lang w:val="hy-AM"/>
        </w:rPr>
        <w:t>ընտրված մասնակցին</w:t>
      </w:r>
      <w:r w:rsidR="00C80033" w:rsidRPr="00CB59C2">
        <w:rPr>
          <w:rFonts w:ascii="GHEA Grapalat" w:hAnsi="GHEA Grapalat" w:cs="Sylfaen"/>
          <w:i/>
          <w:sz w:val="20"/>
          <w:lang w:val="af-ZA"/>
        </w:rPr>
        <w:t xml:space="preserve"> </w:t>
      </w:r>
      <w:r w:rsidRPr="00CB59C2">
        <w:rPr>
          <w:rFonts w:ascii="GHEA Grapalat" w:hAnsi="GHEA Grapalat" w:cs="Sylfaen"/>
          <w:i/>
          <w:sz w:val="20"/>
        </w:rPr>
        <w:t>որոշելո</w:t>
      </w:r>
      <w:r w:rsidR="00C80033" w:rsidRPr="00CB59C2">
        <w:rPr>
          <w:rFonts w:ascii="GHEA Grapalat" w:hAnsi="GHEA Grapalat" w:cs="Sylfaen"/>
          <w:i/>
          <w:sz w:val="20"/>
          <w:lang w:val="af-ZA"/>
        </w:rPr>
        <w:t xml:space="preserve"> </w:t>
      </w:r>
      <w:r w:rsidRPr="00CB59C2">
        <w:rPr>
          <w:rFonts w:ascii="GHEA Grapalat" w:hAnsi="GHEA Grapalat" w:cs="Sylfaen"/>
          <w:i/>
          <w:sz w:val="20"/>
        </w:rPr>
        <w:t>ւև</w:t>
      </w:r>
      <w:r w:rsidR="00C80033" w:rsidRPr="00CB59C2">
        <w:rPr>
          <w:rFonts w:ascii="GHEA Grapalat" w:hAnsi="GHEA Grapalat" w:cs="Sylfaen"/>
          <w:i/>
          <w:sz w:val="20"/>
          <w:lang w:val="af-ZA"/>
        </w:rPr>
        <w:t xml:space="preserve"> </w:t>
      </w:r>
      <w:r w:rsidRPr="00CB59C2">
        <w:rPr>
          <w:rFonts w:ascii="GHEA Grapalat" w:hAnsi="GHEA Grapalat" w:cs="Sylfaen"/>
          <w:i/>
          <w:sz w:val="20"/>
        </w:rPr>
        <w:t>նրա</w:t>
      </w:r>
      <w:r w:rsidR="00C80033" w:rsidRPr="00CB59C2">
        <w:rPr>
          <w:rFonts w:ascii="GHEA Grapalat" w:hAnsi="GHEA Grapalat" w:cs="Sylfaen"/>
          <w:i/>
          <w:sz w:val="20"/>
          <w:lang w:val="af-ZA"/>
        </w:rPr>
        <w:t xml:space="preserve"> </w:t>
      </w:r>
      <w:r w:rsidRPr="00CB59C2">
        <w:rPr>
          <w:rFonts w:ascii="GHEA Grapalat" w:hAnsi="GHEA Grapalat" w:cs="Sylfaen"/>
          <w:i/>
          <w:sz w:val="20"/>
        </w:rPr>
        <w:t>հետ</w:t>
      </w:r>
      <w:r w:rsidR="00C80033" w:rsidRPr="00CB59C2">
        <w:rPr>
          <w:rFonts w:ascii="GHEA Grapalat" w:hAnsi="GHEA Grapalat" w:cs="Sylfaen"/>
          <w:i/>
          <w:sz w:val="20"/>
          <w:lang w:val="af-ZA"/>
        </w:rPr>
        <w:t xml:space="preserve"> </w:t>
      </w:r>
      <w:r w:rsidRPr="00CB59C2">
        <w:rPr>
          <w:rFonts w:ascii="GHEA Grapalat" w:hAnsi="GHEA Grapalat" w:cs="Sylfaen"/>
          <w:i/>
          <w:sz w:val="20"/>
        </w:rPr>
        <w:t>պայմանա</w:t>
      </w:r>
      <w:r w:rsidRPr="00CB59C2">
        <w:rPr>
          <w:rFonts w:ascii="GHEA Grapalat" w:hAnsi="GHEA Grapalat" w:cs="Times Armenian"/>
          <w:i/>
          <w:sz w:val="20"/>
        </w:rPr>
        <w:t>գ</w:t>
      </w:r>
      <w:r w:rsidRPr="00CB59C2">
        <w:rPr>
          <w:rFonts w:ascii="GHEA Grapalat" w:hAnsi="GHEA Grapalat" w:cs="Sylfaen"/>
          <w:i/>
          <w:sz w:val="20"/>
        </w:rPr>
        <w:t>իր</w:t>
      </w:r>
      <w:r w:rsidR="00C80033" w:rsidRPr="00CB59C2">
        <w:rPr>
          <w:rFonts w:ascii="GHEA Grapalat" w:hAnsi="GHEA Grapalat" w:cs="Sylfaen"/>
          <w:i/>
          <w:sz w:val="20"/>
          <w:lang w:val="af-ZA"/>
        </w:rPr>
        <w:t xml:space="preserve"> </w:t>
      </w:r>
      <w:r w:rsidRPr="00CB59C2">
        <w:rPr>
          <w:rFonts w:ascii="GHEA Grapalat" w:hAnsi="GHEA Grapalat" w:cs="Sylfaen"/>
          <w:i/>
          <w:sz w:val="20"/>
        </w:rPr>
        <w:t>կնքելու</w:t>
      </w:r>
      <w:r w:rsidR="00C80033" w:rsidRPr="00CB59C2">
        <w:rPr>
          <w:rFonts w:ascii="GHEA Grapalat" w:hAnsi="GHEA Grapalat" w:cs="Sylfaen"/>
          <w:i/>
          <w:sz w:val="20"/>
          <w:lang w:val="af-ZA"/>
        </w:rPr>
        <w:t xml:space="preserve"> </w:t>
      </w:r>
      <w:r w:rsidRPr="00CB59C2">
        <w:rPr>
          <w:rFonts w:ascii="GHEA Grapalat" w:hAnsi="GHEA Grapalat" w:cs="Sylfaen"/>
          <w:i/>
          <w:sz w:val="20"/>
        </w:rPr>
        <w:t>մասին</w:t>
      </w:r>
      <w:r w:rsidRPr="00CB59C2">
        <w:rPr>
          <w:rFonts w:ascii="GHEA Grapalat" w:hAnsi="GHEA Grapalat" w:cs="Times Armenian"/>
          <w:i/>
          <w:sz w:val="20"/>
          <w:lang w:val="af-ZA"/>
        </w:rPr>
        <w:t xml:space="preserve">, </w:t>
      </w:r>
      <w:r w:rsidRPr="00CB59C2">
        <w:rPr>
          <w:rFonts w:ascii="GHEA Grapalat" w:hAnsi="GHEA Grapalat" w:cs="Sylfaen"/>
          <w:i/>
          <w:sz w:val="20"/>
        </w:rPr>
        <w:t>ինչպես</w:t>
      </w:r>
      <w:r w:rsidR="00C80033" w:rsidRPr="00CB59C2">
        <w:rPr>
          <w:rFonts w:ascii="GHEA Grapalat" w:hAnsi="GHEA Grapalat" w:cs="Sylfaen"/>
          <w:i/>
          <w:sz w:val="20"/>
          <w:lang w:val="af-ZA"/>
        </w:rPr>
        <w:t xml:space="preserve"> </w:t>
      </w:r>
      <w:r w:rsidRPr="00CB59C2">
        <w:rPr>
          <w:rFonts w:ascii="GHEA Grapalat" w:hAnsi="GHEA Grapalat" w:cs="Sylfaen"/>
          <w:i/>
          <w:sz w:val="20"/>
        </w:rPr>
        <w:t>նաև</w:t>
      </w:r>
      <w:r w:rsidR="00C80033" w:rsidRPr="00CB59C2">
        <w:rPr>
          <w:rFonts w:ascii="GHEA Grapalat" w:hAnsi="GHEA Grapalat" w:cs="Sylfaen"/>
          <w:i/>
          <w:sz w:val="20"/>
          <w:lang w:val="af-ZA"/>
        </w:rPr>
        <w:t xml:space="preserve"> </w:t>
      </w:r>
      <w:r w:rsidRPr="00CB59C2">
        <w:rPr>
          <w:rFonts w:ascii="GHEA Grapalat" w:hAnsi="GHEA Grapalat" w:cs="Sylfaen"/>
          <w:i/>
          <w:sz w:val="20"/>
        </w:rPr>
        <w:t>օժանդակելո</w:t>
      </w:r>
      <w:r w:rsidR="00C80033" w:rsidRPr="00CB59C2">
        <w:rPr>
          <w:rFonts w:ascii="GHEA Grapalat" w:hAnsi="GHEA Grapalat" w:cs="Sylfaen"/>
          <w:i/>
          <w:sz w:val="20"/>
          <w:lang w:val="af-ZA"/>
        </w:rPr>
        <w:t xml:space="preserve"> </w:t>
      </w:r>
      <w:r w:rsidRPr="00CB59C2">
        <w:rPr>
          <w:rFonts w:ascii="GHEA Grapalat" w:hAnsi="GHEA Grapalat" w:cs="Sylfaen"/>
          <w:i/>
          <w:sz w:val="20"/>
        </w:rPr>
        <w:t>ւընթացակար</w:t>
      </w:r>
      <w:r w:rsidRPr="00CB59C2">
        <w:rPr>
          <w:rFonts w:ascii="GHEA Grapalat" w:hAnsi="GHEA Grapalat" w:cs="Times Armenian"/>
          <w:i/>
          <w:sz w:val="20"/>
        </w:rPr>
        <w:t>գ</w:t>
      </w:r>
      <w:r w:rsidRPr="00CB59C2">
        <w:rPr>
          <w:rFonts w:ascii="GHEA Grapalat" w:hAnsi="GHEA Grapalat" w:cs="Sylfaen"/>
          <w:i/>
          <w:sz w:val="20"/>
        </w:rPr>
        <w:t>ի</w:t>
      </w:r>
      <w:r w:rsidR="00C80033" w:rsidRPr="00CB59C2">
        <w:rPr>
          <w:rFonts w:ascii="GHEA Grapalat" w:hAnsi="GHEA Grapalat" w:cs="Sylfaen"/>
          <w:i/>
          <w:sz w:val="20"/>
          <w:lang w:val="af-ZA"/>
        </w:rPr>
        <w:t xml:space="preserve"> </w:t>
      </w:r>
      <w:r w:rsidRPr="00CB59C2">
        <w:rPr>
          <w:rFonts w:ascii="GHEA Grapalat" w:hAnsi="GHEA Grapalat" w:cs="Sylfaen"/>
          <w:i/>
          <w:sz w:val="20"/>
        </w:rPr>
        <w:t>հայտը</w:t>
      </w:r>
      <w:r w:rsidR="00C80033" w:rsidRPr="00CB59C2">
        <w:rPr>
          <w:rFonts w:ascii="GHEA Grapalat" w:hAnsi="GHEA Grapalat" w:cs="Sylfaen"/>
          <w:i/>
          <w:sz w:val="20"/>
          <w:lang w:val="af-ZA"/>
        </w:rPr>
        <w:t xml:space="preserve"> </w:t>
      </w:r>
      <w:r w:rsidRPr="00CB59C2">
        <w:rPr>
          <w:rFonts w:ascii="GHEA Grapalat" w:hAnsi="GHEA Grapalat" w:cs="Sylfaen"/>
          <w:i/>
          <w:sz w:val="20"/>
        </w:rPr>
        <w:t>պատրաստելիս</w:t>
      </w:r>
      <w:r w:rsidRPr="00CB59C2">
        <w:rPr>
          <w:rFonts w:ascii="GHEA Grapalat" w:hAnsi="GHEA Grapalat" w:cs="Times Armenian"/>
          <w:i/>
          <w:sz w:val="20"/>
          <w:lang w:val="af-ZA"/>
        </w:rPr>
        <w:t>։</w:t>
      </w:r>
    </w:p>
    <w:p w:rsidR="006E5207" w:rsidRPr="00CB59C2" w:rsidRDefault="006E5207" w:rsidP="006E5207">
      <w:pPr>
        <w:ind w:firstLine="567"/>
        <w:jc w:val="both"/>
        <w:rPr>
          <w:rFonts w:ascii="GHEA Grapalat" w:hAnsi="GHEA Grapalat"/>
          <w:i/>
          <w:sz w:val="20"/>
          <w:lang w:val="af-ZA"/>
        </w:rPr>
      </w:pPr>
      <w:r w:rsidRPr="00CB59C2">
        <w:rPr>
          <w:rFonts w:ascii="GHEA Grapalat" w:hAnsi="GHEA Grapalat" w:cs="Sylfaen"/>
          <w:i/>
          <w:sz w:val="20"/>
        </w:rPr>
        <w:t>Հայտեր</w:t>
      </w:r>
      <w:r w:rsidR="00C80033" w:rsidRPr="00CB59C2">
        <w:rPr>
          <w:rFonts w:ascii="GHEA Grapalat" w:hAnsi="GHEA Grapalat" w:cs="Sylfaen"/>
          <w:i/>
          <w:sz w:val="20"/>
          <w:lang w:val="af-ZA"/>
        </w:rPr>
        <w:t xml:space="preserve"> </w:t>
      </w:r>
      <w:r w:rsidRPr="00CB59C2">
        <w:rPr>
          <w:rFonts w:ascii="GHEA Grapalat" w:hAnsi="GHEA Grapalat" w:cs="Sylfaen"/>
          <w:i/>
          <w:sz w:val="20"/>
        </w:rPr>
        <w:t>կարող</w:t>
      </w:r>
      <w:r w:rsidR="00C80033" w:rsidRPr="00CB59C2">
        <w:rPr>
          <w:rFonts w:ascii="GHEA Grapalat" w:hAnsi="GHEA Grapalat" w:cs="Sylfaen"/>
          <w:i/>
          <w:sz w:val="20"/>
          <w:lang w:val="af-ZA"/>
        </w:rPr>
        <w:t xml:space="preserve"> </w:t>
      </w:r>
      <w:r w:rsidRPr="00CB59C2">
        <w:rPr>
          <w:rFonts w:ascii="GHEA Grapalat" w:hAnsi="GHEA Grapalat" w:cs="Sylfaen"/>
          <w:i/>
          <w:sz w:val="20"/>
        </w:rPr>
        <w:t>են</w:t>
      </w:r>
      <w:r w:rsidR="00C80033" w:rsidRPr="00CB59C2">
        <w:rPr>
          <w:rFonts w:ascii="GHEA Grapalat" w:hAnsi="GHEA Grapalat" w:cs="Sylfaen"/>
          <w:i/>
          <w:sz w:val="20"/>
          <w:lang w:val="af-ZA"/>
        </w:rPr>
        <w:t xml:space="preserve"> </w:t>
      </w:r>
      <w:r w:rsidRPr="00CB59C2">
        <w:rPr>
          <w:rFonts w:ascii="GHEA Grapalat" w:hAnsi="GHEA Grapalat" w:cs="Sylfaen"/>
          <w:i/>
          <w:sz w:val="20"/>
        </w:rPr>
        <w:t>ներկայացնել</w:t>
      </w:r>
      <w:r w:rsidR="00C80033" w:rsidRPr="00CB59C2">
        <w:rPr>
          <w:rFonts w:ascii="GHEA Grapalat" w:hAnsi="GHEA Grapalat" w:cs="Sylfaen"/>
          <w:i/>
          <w:sz w:val="20"/>
          <w:lang w:val="af-ZA"/>
        </w:rPr>
        <w:t xml:space="preserve"> </w:t>
      </w:r>
      <w:r w:rsidRPr="00CB59C2">
        <w:rPr>
          <w:rFonts w:ascii="GHEA Grapalat" w:hAnsi="GHEA Grapalat" w:cs="Sylfaen"/>
          <w:i/>
          <w:sz w:val="20"/>
        </w:rPr>
        <w:t>բոլոր</w:t>
      </w:r>
      <w:r w:rsidR="00C80033" w:rsidRPr="00CB59C2">
        <w:rPr>
          <w:rFonts w:ascii="GHEA Grapalat" w:hAnsi="GHEA Grapalat" w:cs="Sylfaen"/>
          <w:i/>
          <w:sz w:val="20"/>
          <w:lang w:val="af-ZA"/>
        </w:rPr>
        <w:t xml:space="preserve"> </w:t>
      </w:r>
      <w:r w:rsidRPr="00CB59C2">
        <w:rPr>
          <w:rFonts w:ascii="GHEA Grapalat" w:hAnsi="GHEA Grapalat" w:cs="Sylfaen"/>
          <w:i/>
          <w:sz w:val="20"/>
        </w:rPr>
        <w:t>անձիք</w:t>
      </w:r>
      <w:r w:rsidRPr="00CB59C2">
        <w:rPr>
          <w:rFonts w:ascii="GHEA Grapalat" w:hAnsi="GHEA Grapalat" w:cs="Times Armenian"/>
          <w:i/>
          <w:sz w:val="20"/>
          <w:lang w:val="af-ZA"/>
        </w:rPr>
        <w:t xml:space="preserve">, </w:t>
      </w:r>
      <w:r w:rsidRPr="00CB59C2">
        <w:rPr>
          <w:rFonts w:ascii="GHEA Grapalat" w:hAnsi="GHEA Grapalat" w:cs="Sylfaen"/>
          <w:i/>
          <w:sz w:val="20"/>
        </w:rPr>
        <w:t>անկախ</w:t>
      </w:r>
      <w:r w:rsidR="00C80033" w:rsidRPr="00CB59C2">
        <w:rPr>
          <w:rFonts w:ascii="GHEA Grapalat" w:hAnsi="GHEA Grapalat" w:cs="Sylfaen"/>
          <w:i/>
          <w:sz w:val="20"/>
          <w:lang w:val="af-ZA"/>
        </w:rPr>
        <w:t xml:space="preserve"> </w:t>
      </w:r>
      <w:r w:rsidRPr="00CB59C2">
        <w:rPr>
          <w:rFonts w:ascii="GHEA Grapalat" w:hAnsi="GHEA Grapalat" w:cs="Sylfaen"/>
          <w:i/>
          <w:sz w:val="20"/>
        </w:rPr>
        <w:t>նրանց</w:t>
      </w:r>
      <w:r w:rsidRPr="00CB59C2">
        <w:rPr>
          <w:rFonts w:ascii="GHEA Grapalat" w:hAnsi="GHEA Grapalat" w:cs="Times Armenian"/>
          <w:i/>
          <w:sz w:val="20"/>
          <w:lang w:val="af-ZA"/>
        </w:rPr>
        <w:t xml:space="preserve">` </w:t>
      </w:r>
      <w:r w:rsidRPr="00CB59C2">
        <w:rPr>
          <w:rFonts w:ascii="GHEA Grapalat" w:hAnsi="GHEA Grapalat" w:cs="Sylfaen"/>
          <w:i/>
          <w:sz w:val="20"/>
        </w:rPr>
        <w:t>օտարերկրյա</w:t>
      </w:r>
      <w:r w:rsidR="00C80033" w:rsidRPr="00CB59C2">
        <w:rPr>
          <w:rFonts w:ascii="GHEA Grapalat" w:hAnsi="GHEA Grapalat" w:cs="Sylfaen"/>
          <w:i/>
          <w:sz w:val="20"/>
          <w:lang w:val="af-ZA"/>
        </w:rPr>
        <w:t xml:space="preserve"> </w:t>
      </w:r>
      <w:r w:rsidRPr="00CB59C2">
        <w:rPr>
          <w:rFonts w:ascii="GHEA Grapalat" w:hAnsi="GHEA Grapalat" w:cs="Sylfaen"/>
          <w:i/>
          <w:sz w:val="20"/>
        </w:rPr>
        <w:t>ֆիզիկական</w:t>
      </w:r>
      <w:r w:rsidR="00C80033" w:rsidRPr="00CB59C2">
        <w:rPr>
          <w:rFonts w:ascii="GHEA Grapalat" w:hAnsi="GHEA Grapalat" w:cs="Sylfaen"/>
          <w:i/>
          <w:sz w:val="20"/>
          <w:lang w:val="af-ZA"/>
        </w:rPr>
        <w:t xml:space="preserve"> </w:t>
      </w:r>
      <w:r w:rsidRPr="00CB59C2">
        <w:rPr>
          <w:rFonts w:ascii="GHEA Grapalat" w:hAnsi="GHEA Grapalat" w:cs="Sylfaen"/>
          <w:i/>
          <w:sz w:val="20"/>
        </w:rPr>
        <w:t>անձ</w:t>
      </w:r>
      <w:r w:rsidRPr="00CB59C2">
        <w:rPr>
          <w:rFonts w:ascii="GHEA Grapalat" w:hAnsi="GHEA Grapalat" w:cs="Times Armenian"/>
          <w:i/>
          <w:sz w:val="20"/>
          <w:lang w:val="af-ZA"/>
        </w:rPr>
        <w:t xml:space="preserve">, </w:t>
      </w:r>
      <w:r w:rsidRPr="00CB59C2">
        <w:rPr>
          <w:rFonts w:ascii="GHEA Grapalat" w:hAnsi="GHEA Grapalat" w:cs="Sylfaen"/>
          <w:i/>
          <w:sz w:val="20"/>
        </w:rPr>
        <w:t>կազմակերպություն</w:t>
      </w:r>
      <w:r w:rsidRPr="00CB59C2">
        <w:rPr>
          <w:rFonts w:ascii="GHEA Grapalat" w:hAnsi="GHEA Grapalat" w:cs="Times Armenian"/>
          <w:i/>
          <w:sz w:val="20"/>
          <w:lang w:val="af-ZA"/>
        </w:rPr>
        <w:t xml:space="preserve">, </w:t>
      </w:r>
      <w:r w:rsidRPr="00CB59C2">
        <w:rPr>
          <w:rFonts w:ascii="GHEA Grapalat" w:hAnsi="GHEA Grapalat" w:cs="Sylfaen"/>
          <w:i/>
          <w:sz w:val="20"/>
        </w:rPr>
        <w:t>քաղաքացիություն</w:t>
      </w:r>
      <w:r w:rsidR="00C80033" w:rsidRPr="00CB59C2">
        <w:rPr>
          <w:rFonts w:ascii="GHEA Grapalat" w:hAnsi="GHEA Grapalat" w:cs="Sylfaen"/>
          <w:i/>
          <w:sz w:val="20"/>
          <w:lang w:val="af-ZA"/>
        </w:rPr>
        <w:t xml:space="preserve"> </w:t>
      </w:r>
      <w:r w:rsidRPr="00CB59C2">
        <w:rPr>
          <w:rFonts w:ascii="GHEA Grapalat" w:hAnsi="GHEA Grapalat" w:cs="Sylfaen"/>
          <w:i/>
          <w:sz w:val="20"/>
        </w:rPr>
        <w:t>չունեցող</w:t>
      </w:r>
      <w:r w:rsidR="00C80033" w:rsidRPr="00CB59C2">
        <w:rPr>
          <w:rFonts w:ascii="GHEA Grapalat" w:hAnsi="GHEA Grapalat" w:cs="Sylfaen"/>
          <w:i/>
          <w:sz w:val="20"/>
          <w:lang w:val="af-ZA"/>
        </w:rPr>
        <w:t xml:space="preserve"> </w:t>
      </w:r>
      <w:r w:rsidRPr="00CB59C2">
        <w:rPr>
          <w:rFonts w:ascii="GHEA Grapalat" w:hAnsi="GHEA Grapalat" w:cs="Sylfaen"/>
          <w:i/>
          <w:sz w:val="20"/>
        </w:rPr>
        <w:t>անձ</w:t>
      </w:r>
      <w:r w:rsidR="00C80033" w:rsidRPr="00CB59C2">
        <w:rPr>
          <w:rFonts w:ascii="GHEA Grapalat" w:hAnsi="GHEA Grapalat" w:cs="Sylfaen"/>
          <w:i/>
          <w:sz w:val="20"/>
          <w:lang w:val="af-ZA"/>
        </w:rPr>
        <w:t xml:space="preserve"> </w:t>
      </w:r>
      <w:r w:rsidRPr="00CB59C2">
        <w:rPr>
          <w:rFonts w:ascii="GHEA Grapalat" w:hAnsi="GHEA Grapalat" w:cs="Sylfaen"/>
          <w:i/>
          <w:sz w:val="20"/>
        </w:rPr>
        <w:t>լինելու</w:t>
      </w:r>
      <w:r w:rsidR="00C80033" w:rsidRPr="00CB59C2">
        <w:rPr>
          <w:rFonts w:ascii="GHEA Grapalat" w:hAnsi="GHEA Grapalat" w:cs="Sylfaen"/>
          <w:i/>
          <w:sz w:val="20"/>
          <w:lang w:val="af-ZA"/>
        </w:rPr>
        <w:t xml:space="preserve"> </w:t>
      </w:r>
      <w:r w:rsidRPr="00CB59C2">
        <w:rPr>
          <w:rFonts w:ascii="GHEA Grapalat" w:hAnsi="GHEA Grapalat" w:cs="Sylfaen"/>
          <w:i/>
          <w:sz w:val="20"/>
        </w:rPr>
        <w:t>հան</w:t>
      </w:r>
      <w:r w:rsidRPr="00CB59C2">
        <w:rPr>
          <w:rFonts w:ascii="GHEA Grapalat" w:hAnsi="GHEA Grapalat" w:cs="Times Armenian"/>
          <w:i/>
          <w:sz w:val="20"/>
        </w:rPr>
        <w:t>գ</w:t>
      </w:r>
      <w:r w:rsidRPr="00CB59C2">
        <w:rPr>
          <w:rFonts w:ascii="GHEA Grapalat" w:hAnsi="GHEA Grapalat" w:cs="Sylfaen"/>
          <w:i/>
          <w:sz w:val="20"/>
        </w:rPr>
        <w:t>ամանքից</w:t>
      </w:r>
      <w:r w:rsidRPr="00CB59C2">
        <w:rPr>
          <w:rFonts w:ascii="GHEA Grapalat" w:hAnsi="GHEA Grapalat" w:cs="Times Armenian"/>
          <w:i/>
          <w:sz w:val="20"/>
          <w:lang w:val="af-ZA"/>
        </w:rPr>
        <w:t>։</w:t>
      </w:r>
    </w:p>
    <w:p w:rsidR="006E5207" w:rsidRPr="00CB59C2" w:rsidRDefault="006E5207" w:rsidP="006E5207">
      <w:pPr>
        <w:ind w:firstLine="567"/>
        <w:jc w:val="both"/>
        <w:rPr>
          <w:rFonts w:ascii="GHEA Grapalat" w:hAnsi="GHEA Grapalat" w:cs="Times Armenian"/>
          <w:i/>
          <w:sz w:val="20"/>
          <w:lang w:val="af-ZA"/>
        </w:rPr>
      </w:pPr>
      <w:r w:rsidRPr="00CB59C2">
        <w:rPr>
          <w:rFonts w:ascii="GHEA Grapalat" w:hAnsi="GHEA Grapalat" w:cs="Sylfaen"/>
          <w:i/>
          <w:sz w:val="20"/>
        </w:rPr>
        <w:t>Սույն</w:t>
      </w:r>
      <w:r w:rsidR="00C80033" w:rsidRPr="00CB59C2">
        <w:rPr>
          <w:rFonts w:ascii="GHEA Grapalat" w:hAnsi="GHEA Grapalat" w:cs="Sylfaen"/>
          <w:i/>
          <w:sz w:val="20"/>
          <w:lang w:val="af-ZA"/>
        </w:rPr>
        <w:t xml:space="preserve"> </w:t>
      </w:r>
      <w:r w:rsidRPr="00CB59C2">
        <w:rPr>
          <w:rFonts w:ascii="GHEA Grapalat" w:hAnsi="GHEA Grapalat" w:cs="Sylfaen"/>
          <w:i/>
          <w:sz w:val="20"/>
        </w:rPr>
        <w:t>ընթացակար</w:t>
      </w:r>
      <w:r w:rsidRPr="00CB59C2">
        <w:rPr>
          <w:rFonts w:ascii="GHEA Grapalat" w:hAnsi="GHEA Grapalat" w:cs="Times Armenian"/>
          <w:i/>
          <w:sz w:val="20"/>
        </w:rPr>
        <w:t>գ</w:t>
      </w:r>
      <w:r w:rsidRPr="00CB59C2">
        <w:rPr>
          <w:rFonts w:ascii="GHEA Grapalat" w:hAnsi="GHEA Grapalat" w:cs="Sylfaen"/>
          <w:i/>
          <w:sz w:val="20"/>
        </w:rPr>
        <w:t>ի</w:t>
      </w:r>
      <w:r w:rsidR="00C80033" w:rsidRPr="00CB59C2">
        <w:rPr>
          <w:rFonts w:ascii="GHEA Grapalat" w:hAnsi="GHEA Grapalat" w:cs="Sylfaen"/>
          <w:i/>
          <w:sz w:val="20"/>
          <w:lang w:val="af-ZA"/>
        </w:rPr>
        <w:t xml:space="preserve"> </w:t>
      </w:r>
      <w:r w:rsidRPr="00CB59C2">
        <w:rPr>
          <w:rFonts w:ascii="GHEA Grapalat" w:hAnsi="GHEA Grapalat" w:cs="Sylfaen"/>
          <w:i/>
          <w:sz w:val="20"/>
        </w:rPr>
        <w:t>հետ</w:t>
      </w:r>
      <w:r w:rsidR="00C80033" w:rsidRPr="00CB59C2">
        <w:rPr>
          <w:rFonts w:ascii="GHEA Grapalat" w:hAnsi="GHEA Grapalat" w:cs="Sylfaen"/>
          <w:i/>
          <w:sz w:val="20"/>
          <w:lang w:val="af-ZA"/>
        </w:rPr>
        <w:t xml:space="preserve"> </w:t>
      </w:r>
      <w:r w:rsidRPr="00CB59C2">
        <w:rPr>
          <w:rFonts w:ascii="GHEA Grapalat" w:hAnsi="GHEA Grapalat" w:cs="Sylfaen"/>
          <w:i/>
          <w:sz w:val="20"/>
        </w:rPr>
        <w:t>կապված</w:t>
      </w:r>
      <w:r w:rsidR="00C80033" w:rsidRPr="00CB59C2">
        <w:rPr>
          <w:rFonts w:ascii="GHEA Grapalat" w:hAnsi="GHEA Grapalat" w:cs="Sylfaen"/>
          <w:i/>
          <w:sz w:val="20"/>
          <w:lang w:val="af-ZA"/>
        </w:rPr>
        <w:t xml:space="preserve"> </w:t>
      </w:r>
      <w:r w:rsidRPr="00CB59C2">
        <w:rPr>
          <w:rFonts w:ascii="GHEA Grapalat" w:hAnsi="GHEA Grapalat" w:cs="Sylfaen"/>
          <w:i/>
          <w:sz w:val="20"/>
        </w:rPr>
        <w:t>հարաբերությունների</w:t>
      </w:r>
      <w:r w:rsidR="00C80033" w:rsidRPr="00CB59C2">
        <w:rPr>
          <w:rFonts w:ascii="GHEA Grapalat" w:hAnsi="GHEA Grapalat" w:cs="Sylfaen"/>
          <w:i/>
          <w:sz w:val="20"/>
          <w:lang w:val="af-ZA"/>
        </w:rPr>
        <w:t xml:space="preserve"> </w:t>
      </w:r>
      <w:r w:rsidRPr="00CB59C2">
        <w:rPr>
          <w:rFonts w:ascii="GHEA Grapalat" w:hAnsi="GHEA Grapalat" w:cs="Sylfaen"/>
          <w:i/>
          <w:sz w:val="20"/>
        </w:rPr>
        <w:t>նկատմամբ</w:t>
      </w:r>
      <w:r w:rsidR="00C80033" w:rsidRPr="00CB59C2">
        <w:rPr>
          <w:rFonts w:ascii="GHEA Grapalat" w:hAnsi="GHEA Grapalat" w:cs="Sylfaen"/>
          <w:i/>
          <w:sz w:val="20"/>
          <w:lang w:val="af-ZA"/>
        </w:rPr>
        <w:t xml:space="preserve"> </w:t>
      </w:r>
      <w:r w:rsidRPr="00CB59C2">
        <w:rPr>
          <w:rFonts w:ascii="GHEA Grapalat" w:hAnsi="GHEA Grapalat" w:cs="Sylfaen"/>
          <w:i/>
          <w:sz w:val="20"/>
        </w:rPr>
        <w:t>կիրառվում</w:t>
      </w:r>
      <w:r w:rsidR="00C80033" w:rsidRPr="00CB59C2">
        <w:rPr>
          <w:rFonts w:ascii="GHEA Grapalat" w:hAnsi="GHEA Grapalat" w:cs="Sylfaen"/>
          <w:i/>
          <w:sz w:val="20"/>
          <w:lang w:val="af-ZA"/>
        </w:rPr>
        <w:t xml:space="preserve"> </w:t>
      </w:r>
      <w:r w:rsidRPr="00CB59C2">
        <w:rPr>
          <w:rFonts w:ascii="GHEA Grapalat" w:hAnsi="GHEA Grapalat" w:cs="Sylfaen"/>
          <w:i/>
          <w:sz w:val="20"/>
        </w:rPr>
        <w:t>է</w:t>
      </w:r>
      <w:r w:rsidR="00C80033" w:rsidRPr="00CB59C2">
        <w:rPr>
          <w:rFonts w:ascii="GHEA Grapalat" w:hAnsi="GHEA Grapalat" w:cs="Sylfaen"/>
          <w:i/>
          <w:sz w:val="20"/>
          <w:lang w:val="af-ZA"/>
        </w:rPr>
        <w:t xml:space="preserve"> </w:t>
      </w:r>
      <w:r w:rsidRPr="00CB59C2">
        <w:rPr>
          <w:rFonts w:ascii="GHEA Grapalat" w:hAnsi="GHEA Grapalat" w:cs="Sylfaen"/>
          <w:i/>
          <w:sz w:val="20"/>
        </w:rPr>
        <w:t>Հայաստանի</w:t>
      </w:r>
      <w:r w:rsidR="00C80033" w:rsidRPr="00CB59C2">
        <w:rPr>
          <w:rFonts w:ascii="GHEA Grapalat" w:hAnsi="GHEA Grapalat" w:cs="Sylfaen"/>
          <w:i/>
          <w:sz w:val="20"/>
          <w:lang w:val="af-ZA"/>
        </w:rPr>
        <w:t xml:space="preserve"> </w:t>
      </w:r>
      <w:r w:rsidRPr="00CB59C2">
        <w:rPr>
          <w:rFonts w:ascii="GHEA Grapalat" w:hAnsi="GHEA Grapalat" w:cs="Sylfaen"/>
          <w:i/>
          <w:sz w:val="20"/>
        </w:rPr>
        <w:t>Հանրապետության</w:t>
      </w:r>
      <w:r w:rsidR="00C80033" w:rsidRPr="00CB59C2">
        <w:rPr>
          <w:rFonts w:ascii="GHEA Grapalat" w:hAnsi="GHEA Grapalat" w:cs="Sylfaen"/>
          <w:i/>
          <w:sz w:val="20"/>
          <w:lang w:val="af-ZA"/>
        </w:rPr>
        <w:t xml:space="preserve"> </w:t>
      </w:r>
      <w:r w:rsidRPr="00CB59C2">
        <w:rPr>
          <w:rFonts w:ascii="GHEA Grapalat" w:hAnsi="GHEA Grapalat" w:cs="Sylfaen"/>
          <w:i/>
          <w:sz w:val="20"/>
        </w:rPr>
        <w:t>իրավունքը</w:t>
      </w:r>
      <w:r w:rsidRPr="00CB59C2">
        <w:rPr>
          <w:rFonts w:ascii="GHEA Grapalat" w:hAnsi="GHEA Grapalat" w:cs="Times Armenian"/>
          <w:i/>
          <w:sz w:val="20"/>
          <w:lang w:val="af-ZA"/>
        </w:rPr>
        <w:t xml:space="preserve">։ </w:t>
      </w:r>
      <w:r w:rsidRPr="00CB59C2">
        <w:rPr>
          <w:rFonts w:ascii="GHEA Grapalat" w:hAnsi="GHEA Grapalat" w:cs="Sylfaen"/>
          <w:i/>
          <w:sz w:val="20"/>
        </w:rPr>
        <w:t>Սույն</w:t>
      </w:r>
      <w:r w:rsidR="00C80033" w:rsidRPr="00CB59C2">
        <w:rPr>
          <w:rFonts w:ascii="GHEA Grapalat" w:hAnsi="GHEA Grapalat" w:cs="Sylfaen"/>
          <w:i/>
          <w:sz w:val="20"/>
          <w:lang w:val="af-ZA"/>
        </w:rPr>
        <w:t xml:space="preserve"> </w:t>
      </w:r>
      <w:r w:rsidRPr="00CB59C2">
        <w:rPr>
          <w:rFonts w:ascii="GHEA Grapalat" w:hAnsi="GHEA Grapalat" w:cs="Sylfaen"/>
          <w:i/>
          <w:sz w:val="20"/>
        </w:rPr>
        <w:t>ընթացակար</w:t>
      </w:r>
      <w:r w:rsidRPr="00CB59C2">
        <w:rPr>
          <w:rFonts w:ascii="GHEA Grapalat" w:hAnsi="GHEA Grapalat" w:cs="Times Armenian"/>
          <w:i/>
          <w:sz w:val="20"/>
        </w:rPr>
        <w:t>գ</w:t>
      </w:r>
      <w:r w:rsidRPr="00CB59C2">
        <w:rPr>
          <w:rFonts w:ascii="GHEA Grapalat" w:hAnsi="GHEA Grapalat" w:cs="Sylfaen"/>
          <w:i/>
          <w:sz w:val="20"/>
        </w:rPr>
        <w:t>ի</w:t>
      </w:r>
      <w:r w:rsidR="00C80033" w:rsidRPr="00CB59C2">
        <w:rPr>
          <w:rFonts w:ascii="GHEA Grapalat" w:hAnsi="GHEA Grapalat" w:cs="Sylfaen"/>
          <w:i/>
          <w:sz w:val="20"/>
          <w:lang w:val="af-ZA"/>
        </w:rPr>
        <w:t xml:space="preserve"> </w:t>
      </w:r>
      <w:r w:rsidRPr="00CB59C2">
        <w:rPr>
          <w:rFonts w:ascii="GHEA Grapalat" w:hAnsi="GHEA Grapalat" w:cs="Sylfaen"/>
          <w:i/>
          <w:sz w:val="20"/>
        </w:rPr>
        <w:t>հետ</w:t>
      </w:r>
      <w:r w:rsidR="00C80033" w:rsidRPr="00CB59C2">
        <w:rPr>
          <w:rFonts w:ascii="GHEA Grapalat" w:hAnsi="GHEA Grapalat" w:cs="Sylfaen"/>
          <w:i/>
          <w:sz w:val="20"/>
          <w:lang w:val="af-ZA"/>
        </w:rPr>
        <w:t xml:space="preserve"> </w:t>
      </w:r>
      <w:r w:rsidRPr="00CB59C2">
        <w:rPr>
          <w:rFonts w:ascii="GHEA Grapalat" w:hAnsi="GHEA Grapalat" w:cs="Sylfaen"/>
          <w:i/>
          <w:sz w:val="20"/>
        </w:rPr>
        <w:t>կապված</w:t>
      </w:r>
      <w:r w:rsidR="00C80033" w:rsidRPr="00CB59C2">
        <w:rPr>
          <w:rFonts w:ascii="GHEA Grapalat" w:hAnsi="GHEA Grapalat" w:cs="Sylfaen"/>
          <w:i/>
          <w:sz w:val="20"/>
          <w:lang w:val="af-ZA"/>
        </w:rPr>
        <w:t xml:space="preserve"> </w:t>
      </w:r>
      <w:r w:rsidRPr="00CB59C2">
        <w:rPr>
          <w:rFonts w:ascii="GHEA Grapalat" w:hAnsi="GHEA Grapalat" w:cs="Sylfaen"/>
          <w:i/>
          <w:sz w:val="20"/>
        </w:rPr>
        <w:t>վեճերը</w:t>
      </w:r>
      <w:r w:rsidR="00C80033" w:rsidRPr="00CB59C2">
        <w:rPr>
          <w:rFonts w:ascii="GHEA Grapalat" w:hAnsi="GHEA Grapalat" w:cs="Sylfaen"/>
          <w:i/>
          <w:sz w:val="20"/>
          <w:lang w:val="af-ZA"/>
        </w:rPr>
        <w:t xml:space="preserve"> </w:t>
      </w:r>
      <w:r w:rsidRPr="00CB59C2">
        <w:rPr>
          <w:rFonts w:ascii="GHEA Grapalat" w:hAnsi="GHEA Grapalat" w:cs="Sylfaen"/>
          <w:i/>
          <w:sz w:val="20"/>
        </w:rPr>
        <w:t>ենթակա</w:t>
      </w:r>
      <w:r w:rsidR="00C80033" w:rsidRPr="00CB59C2">
        <w:rPr>
          <w:rFonts w:ascii="GHEA Grapalat" w:hAnsi="GHEA Grapalat" w:cs="Sylfaen"/>
          <w:i/>
          <w:sz w:val="20"/>
          <w:lang w:val="af-ZA"/>
        </w:rPr>
        <w:t xml:space="preserve"> </w:t>
      </w:r>
      <w:r w:rsidRPr="00CB59C2">
        <w:rPr>
          <w:rFonts w:ascii="GHEA Grapalat" w:hAnsi="GHEA Grapalat" w:cs="Sylfaen"/>
          <w:i/>
          <w:sz w:val="20"/>
        </w:rPr>
        <w:t>են</w:t>
      </w:r>
      <w:r w:rsidR="00C80033" w:rsidRPr="00CB59C2">
        <w:rPr>
          <w:rFonts w:ascii="GHEA Grapalat" w:hAnsi="GHEA Grapalat" w:cs="Sylfaen"/>
          <w:i/>
          <w:sz w:val="20"/>
          <w:lang w:val="af-ZA"/>
        </w:rPr>
        <w:t xml:space="preserve"> </w:t>
      </w:r>
      <w:r w:rsidRPr="00CB59C2">
        <w:rPr>
          <w:rFonts w:ascii="GHEA Grapalat" w:hAnsi="GHEA Grapalat" w:cs="Sylfaen"/>
          <w:i/>
          <w:sz w:val="20"/>
        </w:rPr>
        <w:t>քննության</w:t>
      </w:r>
      <w:r w:rsidR="00C80033" w:rsidRPr="00CB59C2">
        <w:rPr>
          <w:rFonts w:ascii="GHEA Grapalat" w:hAnsi="GHEA Grapalat" w:cs="Sylfaen"/>
          <w:i/>
          <w:sz w:val="20"/>
          <w:lang w:val="af-ZA"/>
        </w:rPr>
        <w:t xml:space="preserve"> </w:t>
      </w:r>
      <w:r w:rsidRPr="00CB59C2">
        <w:rPr>
          <w:rFonts w:ascii="GHEA Grapalat" w:hAnsi="GHEA Grapalat" w:cs="Sylfaen"/>
          <w:i/>
          <w:sz w:val="20"/>
        </w:rPr>
        <w:t>Հայաստանի</w:t>
      </w:r>
      <w:r w:rsidR="00C80033" w:rsidRPr="00CB59C2">
        <w:rPr>
          <w:rFonts w:ascii="GHEA Grapalat" w:hAnsi="GHEA Grapalat" w:cs="Sylfaen"/>
          <w:i/>
          <w:sz w:val="20"/>
          <w:lang w:val="af-ZA"/>
        </w:rPr>
        <w:t xml:space="preserve"> </w:t>
      </w:r>
      <w:r w:rsidRPr="00CB59C2">
        <w:rPr>
          <w:rFonts w:ascii="GHEA Grapalat" w:hAnsi="GHEA Grapalat" w:cs="Sylfaen"/>
          <w:i/>
          <w:sz w:val="20"/>
        </w:rPr>
        <w:t>Հանրապետության</w:t>
      </w:r>
      <w:r w:rsidR="00C80033" w:rsidRPr="00CB59C2">
        <w:rPr>
          <w:rFonts w:ascii="GHEA Grapalat" w:hAnsi="GHEA Grapalat" w:cs="Sylfaen"/>
          <w:i/>
          <w:sz w:val="20"/>
          <w:lang w:val="af-ZA"/>
        </w:rPr>
        <w:t xml:space="preserve"> </w:t>
      </w:r>
      <w:r w:rsidRPr="00CB59C2">
        <w:rPr>
          <w:rFonts w:ascii="GHEA Grapalat" w:hAnsi="GHEA Grapalat" w:cs="Sylfaen"/>
          <w:i/>
          <w:sz w:val="20"/>
        </w:rPr>
        <w:t>դատարաններում</w:t>
      </w:r>
      <w:r w:rsidRPr="00CB59C2">
        <w:rPr>
          <w:rFonts w:ascii="GHEA Grapalat" w:hAnsi="GHEA Grapalat" w:cs="Times Armenian"/>
          <w:i/>
          <w:sz w:val="20"/>
          <w:lang w:val="af-ZA"/>
        </w:rPr>
        <w:t xml:space="preserve">։ </w:t>
      </w:r>
    </w:p>
    <w:p w:rsidR="006E5207" w:rsidRPr="00CB59C2" w:rsidRDefault="006E5207" w:rsidP="00C80033">
      <w:pPr>
        <w:pStyle w:val="BodyTextIndent2"/>
        <w:spacing w:line="240" w:lineRule="auto"/>
        <w:ind w:firstLine="0"/>
        <w:rPr>
          <w:rFonts w:ascii="GHEA Grapalat" w:hAnsi="GHEA Grapalat"/>
          <w:i/>
        </w:rPr>
      </w:pPr>
      <w:r w:rsidRPr="00CB59C2">
        <w:rPr>
          <w:rFonts w:ascii="GHEA Grapalat" w:hAnsi="GHEA Grapalat"/>
          <w:i/>
        </w:rPr>
        <w:t xml:space="preserve">Գնահատող հանձնաժողովի քարտուղարի էլեկտրոնային փոստի հասցեն է` </w:t>
      </w:r>
      <w:r w:rsidRPr="00CB59C2">
        <w:rPr>
          <w:rFonts w:ascii="GHEA Grapalat" w:hAnsi="GHEA Grapalat"/>
          <w:i/>
          <w:sz w:val="24"/>
          <w:szCs w:val="24"/>
        </w:rPr>
        <w:t>«</w:t>
      </w:r>
      <w:r w:rsidR="00C80033" w:rsidRPr="00CB59C2">
        <w:rPr>
          <w:rFonts w:ascii="GHEA Grapalat" w:hAnsi="GHEA Grapalat"/>
          <w:i/>
        </w:rPr>
        <w:t>Grigoryan-Simon @mail.ru</w:t>
      </w:r>
      <w:r w:rsidR="00C80033" w:rsidRPr="00CB59C2">
        <w:rPr>
          <w:i/>
        </w:rPr>
        <w:t xml:space="preserve"> </w:t>
      </w:r>
      <w:hyperlink r:id="rId10" w:history="1"/>
      <w:r w:rsidRPr="00CB59C2">
        <w:rPr>
          <w:rFonts w:ascii="GHEA Grapalat" w:hAnsi="GHEA Grapalat"/>
          <w:i/>
          <w:sz w:val="24"/>
          <w:szCs w:val="24"/>
        </w:rPr>
        <w:t>»</w:t>
      </w:r>
    </w:p>
    <w:p w:rsidR="006E5207" w:rsidRPr="00CB59C2" w:rsidRDefault="006E5207" w:rsidP="006E5207">
      <w:pPr>
        <w:jc w:val="center"/>
        <w:rPr>
          <w:rFonts w:ascii="GHEA Grapalat" w:hAnsi="GHEA Grapalat"/>
          <w:i/>
          <w:szCs w:val="22"/>
          <w:lang w:val="af-ZA"/>
        </w:rPr>
      </w:pPr>
      <w:r w:rsidRPr="00CB59C2">
        <w:rPr>
          <w:rFonts w:ascii="GHEA Grapalat" w:hAnsi="GHEA Grapalat"/>
          <w:i/>
          <w:sz w:val="16"/>
          <w:szCs w:val="16"/>
          <w:lang w:val="af-ZA"/>
        </w:rPr>
        <w:br w:type="page"/>
      </w:r>
      <w:r w:rsidRPr="00CB59C2">
        <w:rPr>
          <w:rFonts w:ascii="GHEA Grapalat" w:hAnsi="GHEA Grapalat" w:cs="Sylfaen"/>
          <w:i/>
          <w:szCs w:val="22"/>
        </w:rPr>
        <w:lastRenderedPageBreak/>
        <w:t>ՄԱՍ</w:t>
      </w:r>
      <w:r w:rsidRPr="00CB59C2">
        <w:rPr>
          <w:rFonts w:ascii="GHEA Grapalat" w:hAnsi="GHEA Grapalat" w:cs="Times Armenian"/>
          <w:i/>
          <w:szCs w:val="22"/>
          <w:lang w:val="af-ZA"/>
        </w:rPr>
        <w:t xml:space="preserve">  I</w:t>
      </w:r>
    </w:p>
    <w:p w:rsidR="006E5207" w:rsidRPr="00CB59C2" w:rsidRDefault="006E5207" w:rsidP="006E5207">
      <w:pPr>
        <w:pStyle w:val="Heading3"/>
        <w:spacing w:line="240" w:lineRule="auto"/>
        <w:ind w:firstLine="567"/>
        <w:rPr>
          <w:rFonts w:ascii="GHEA Grapalat" w:hAnsi="GHEA Grapalat"/>
          <w:sz w:val="24"/>
          <w:szCs w:val="22"/>
          <w:lang w:val="af-ZA"/>
        </w:rPr>
      </w:pPr>
    </w:p>
    <w:p w:rsidR="006E5207" w:rsidRPr="00CB59C2" w:rsidRDefault="006E5207" w:rsidP="006E5207">
      <w:pPr>
        <w:numPr>
          <w:ilvl w:val="0"/>
          <w:numId w:val="3"/>
        </w:numPr>
        <w:jc w:val="center"/>
        <w:rPr>
          <w:rFonts w:ascii="GHEA Grapalat" w:hAnsi="GHEA Grapalat" w:cs="Sylfaen"/>
          <w:b/>
          <w:i/>
          <w:sz w:val="20"/>
        </w:rPr>
      </w:pPr>
      <w:r w:rsidRPr="00CB59C2">
        <w:rPr>
          <w:rFonts w:ascii="GHEA Grapalat" w:hAnsi="GHEA Grapalat" w:cs="Sylfaen"/>
          <w:b/>
          <w:i/>
          <w:sz w:val="20"/>
        </w:rPr>
        <w:t>ԳՆՄԱՆ  ԱՌԱՐԿԱՅԻ  ԲՆՈՒԹԱԳԻՐԸ</w:t>
      </w:r>
    </w:p>
    <w:p w:rsidR="006E5207" w:rsidRPr="00CB59C2" w:rsidRDefault="006E5207" w:rsidP="006E5207">
      <w:pPr>
        <w:ind w:left="360"/>
        <w:jc w:val="center"/>
        <w:rPr>
          <w:rFonts w:ascii="GHEA Grapalat" w:hAnsi="GHEA Grapalat" w:cs="Sylfaen"/>
          <w:b/>
          <w:i/>
          <w:sz w:val="20"/>
        </w:rPr>
      </w:pPr>
    </w:p>
    <w:p w:rsidR="006E5207" w:rsidRPr="00CB59C2" w:rsidRDefault="006E5207" w:rsidP="006E5207">
      <w:pPr>
        <w:pStyle w:val="Heading3"/>
        <w:spacing w:line="240" w:lineRule="auto"/>
        <w:ind w:firstLine="567"/>
        <w:jc w:val="both"/>
        <w:rPr>
          <w:rFonts w:ascii="GHEA Grapalat" w:hAnsi="GHEA Grapalat"/>
          <w:lang w:val="af-ZA"/>
        </w:rPr>
      </w:pPr>
      <w:r w:rsidRPr="00CB59C2">
        <w:rPr>
          <w:rFonts w:ascii="GHEA Grapalat" w:hAnsi="GHEA Grapalat" w:cs="Sylfaen"/>
        </w:rPr>
        <w:t>1.1 Գնման</w:t>
      </w:r>
      <w:r w:rsidR="00F36AAE" w:rsidRPr="00CB59C2">
        <w:rPr>
          <w:rFonts w:ascii="GHEA Grapalat" w:hAnsi="GHEA Grapalat" w:cs="Sylfaen"/>
        </w:rPr>
        <w:t xml:space="preserve"> </w:t>
      </w:r>
      <w:r w:rsidRPr="00CB59C2">
        <w:rPr>
          <w:rFonts w:ascii="GHEA Grapalat" w:hAnsi="GHEA Grapalat" w:cs="Sylfaen"/>
        </w:rPr>
        <w:t>առարկա</w:t>
      </w:r>
      <w:r w:rsidR="00F36AAE" w:rsidRPr="00CB59C2">
        <w:rPr>
          <w:rFonts w:ascii="GHEA Grapalat" w:hAnsi="GHEA Grapalat" w:cs="Sylfaen"/>
        </w:rPr>
        <w:t xml:space="preserve"> </w:t>
      </w:r>
      <w:r w:rsidRPr="00CB59C2">
        <w:rPr>
          <w:rFonts w:ascii="GHEA Grapalat" w:hAnsi="GHEA Grapalat" w:cs="Sylfaen"/>
        </w:rPr>
        <w:t>է</w:t>
      </w:r>
      <w:r w:rsidR="00F36AAE" w:rsidRPr="00CB59C2">
        <w:rPr>
          <w:rFonts w:ascii="GHEA Grapalat" w:hAnsi="GHEA Grapalat" w:cs="Sylfaen"/>
        </w:rPr>
        <w:t xml:space="preserve"> </w:t>
      </w:r>
      <w:r w:rsidRPr="00CB59C2">
        <w:rPr>
          <w:rFonts w:ascii="GHEA Grapalat" w:hAnsi="GHEA Grapalat" w:cs="Sylfaen"/>
        </w:rPr>
        <w:t>հանդիսանում</w:t>
      </w:r>
      <w:r w:rsidR="00F36AAE" w:rsidRPr="00CB59C2">
        <w:rPr>
          <w:rFonts w:ascii="GHEA Grapalat" w:hAnsi="GHEA Grapalat" w:cs="Sylfaen"/>
        </w:rPr>
        <w:t xml:space="preserve"> </w:t>
      </w:r>
      <w:r w:rsidR="00D45C73" w:rsidRPr="00CB59C2">
        <w:rPr>
          <w:rFonts w:ascii="GHEA Grapalat" w:hAnsi="GHEA Grapalat" w:cs="Sylfaen"/>
          <w:lang w:val="ru-RU"/>
        </w:rPr>
        <w:t>ՀՀ</w:t>
      </w:r>
      <w:r w:rsidR="00F36AAE" w:rsidRPr="00CB59C2">
        <w:rPr>
          <w:rFonts w:ascii="GHEA Grapalat" w:hAnsi="GHEA Grapalat" w:cs="Sylfaen"/>
          <w:lang w:val="en-US"/>
        </w:rPr>
        <w:t xml:space="preserve"> </w:t>
      </w:r>
      <w:r w:rsidR="00D45C73" w:rsidRPr="00CB59C2">
        <w:rPr>
          <w:rFonts w:ascii="GHEA Grapalat" w:hAnsi="GHEA Grapalat" w:cs="Sylfaen"/>
          <w:lang w:val="ru-RU"/>
        </w:rPr>
        <w:t>Արարատի</w:t>
      </w:r>
      <w:r w:rsidR="00F36AAE" w:rsidRPr="00CB59C2">
        <w:rPr>
          <w:rFonts w:ascii="GHEA Grapalat" w:hAnsi="GHEA Grapalat" w:cs="Sylfaen"/>
          <w:lang w:val="en-US"/>
        </w:rPr>
        <w:t xml:space="preserve"> </w:t>
      </w:r>
      <w:r w:rsidR="00D45C73" w:rsidRPr="00CB59C2">
        <w:rPr>
          <w:rFonts w:ascii="GHEA Grapalat" w:hAnsi="GHEA Grapalat" w:cs="Sylfaen"/>
          <w:lang w:val="ru-RU"/>
        </w:rPr>
        <w:t>մարզ</w:t>
      </w:r>
      <w:r w:rsidR="00F36AAE" w:rsidRPr="00CB59C2">
        <w:rPr>
          <w:rFonts w:ascii="GHEA Grapalat" w:hAnsi="GHEA Grapalat" w:cs="Sylfaen"/>
          <w:lang w:val="en-US"/>
        </w:rPr>
        <w:t xml:space="preserve"> </w:t>
      </w:r>
      <w:r w:rsidR="00F36AAE" w:rsidRPr="00CB59C2">
        <w:rPr>
          <w:rFonts w:ascii="GHEA Grapalat" w:hAnsi="GHEA Grapalat" w:cs="Sylfaen"/>
          <w:lang w:val="af-ZA"/>
        </w:rPr>
        <w:t>Զանգակատան</w:t>
      </w:r>
      <w:r w:rsidR="00E35E3C" w:rsidRPr="00CB59C2">
        <w:rPr>
          <w:rFonts w:ascii="GHEA Grapalat" w:hAnsi="GHEA Grapalat" w:cs="Sylfaen"/>
          <w:lang w:val="af-ZA"/>
        </w:rPr>
        <w:t xml:space="preserve"> մանկապարտեզ</w:t>
      </w:r>
      <w:r w:rsidR="00E35E3C" w:rsidRPr="00CB59C2">
        <w:rPr>
          <w:rFonts w:ascii="GHEA Grapalat" w:hAnsi="GHEA Grapalat" w:cs="Sylfaen"/>
          <w:lang w:val="en-US"/>
        </w:rPr>
        <w:t xml:space="preserve"> Հ</w:t>
      </w:r>
      <w:r w:rsidR="00D45C73" w:rsidRPr="00CB59C2">
        <w:rPr>
          <w:rFonts w:ascii="GHEA Grapalat" w:hAnsi="GHEA Grapalat" w:cs="Sylfaen"/>
          <w:lang w:val="ru-RU"/>
        </w:rPr>
        <w:t>ՈԱԿ</w:t>
      </w:r>
      <w:r w:rsidR="00D45C73" w:rsidRPr="00CB59C2">
        <w:rPr>
          <w:rFonts w:ascii="GHEA Grapalat" w:hAnsi="GHEA Grapalat" w:cs="Sylfaen"/>
          <w:lang w:val="en-US"/>
        </w:rPr>
        <w:t>-</w:t>
      </w:r>
      <w:r w:rsidR="00D45C73" w:rsidRPr="00CB59C2">
        <w:rPr>
          <w:rFonts w:ascii="GHEA Grapalat" w:hAnsi="GHEA Grapalat" w:cs="Sylfaen"/>
          <w:lang w:val="ru-RU"/>
        </w:rPr>
        <w:t>ի</w:t>
      </w:r>
      <w:r w:rsidR="00F36AAE" w:rsidRPr="00CB59C2">
        <w:rPr>
          <w:rFonts w:ascii="GHEA Grapalat" w:hAnsi="GHEA Grapalat" w:cs="Sylfaen"/>
          <w:lang w:val="en-US"/>
        </w:rPr>
        <w:t xml:space="preserve"> </w:t>
      </w:r>
      <w:r w:rsidRPr="00CB59C2">
        <w:rPr>
          <w:rFonts w:ascii="GHEA Grapalat" w:hAnsi="GHEA Grapalat" w:cs="Sylfaen"/>
        </w:rPr>
        <w:t>կարիքների</w:t>
      </w:r>
      <w:r w:rsidR="00F36AAE" w:rsidRPr="00CB59C2">
        <w:rPr>
          <w:rFonts w:ascii="GHEA Grapalat" w:hAnsi="GHEA Grapalat" w:cs="Sylfaen"/>
        </w:rPr>
        <w:t xml:space="preserve"> </w:t>
      </w:r>
      <w:r w:rsidRPr="00CB59C2">
        <w:rPr>
          <w:rFonts w:ascii="GHEA Grapalat" w:hAnsi="GHEA Grapalat" w:cs="Sylfaen"/>
        </w:rPr>
        <w:t>համար</w:t>
      </w:r>
      <w:r w:rsidRPr="00CB59C2">
        <w:rPr>
          <w:rFonts w:ascii="GHEA Grapalat" w:hAnsi="GHEA Grapalat" w:cs="Times Armenian"/>
          <w:lang w:val="af-ZA"/>
        </w:rPr>
        <w:t xml:space="preserve">` </w:t>
      </w:r>
      <w:r w:rsidRPr="00CB59C2">
        <w:rPr>
          <w:rFonts w:ascii="GHEA Grapalat" w:hAnsi="GHEA Grapalat"/>
          <w:lang w:val="af-ZA"/>
        </w:rPr>
        <w:t>«</w:t>
      </w:r>
      <w:r w:rsidR="00D45C73" w:rsidRPr="00CB59C2">
        <w:rPr>
          <w:rFonts w:ascii="GHEA Grapalat" w:hAnsi="GHEA Grapalat" w:cs="Sylfaen"/>
          <w:lang w:val="ru-RU"/>
        </w:rPr>
        <w:t>սննդամթերք</w:t>
      </w:r>
      <w:r w:rsidRPr="00CB59C2">
        <w:rPr>
          <w:rFonts w:ascii="GHEA Grapalat" w:hAnsi="GHEA Grapalat"/>
          <w:lang w:val="af-ZA"/>
        </w:rPr>
        <w:t xml:space="preserve">» </w:t>
      </w:r>
      <w:r w:rsidR="00D45C73" w:rsidRPr="00CB59C2">
        <w:rPr>
          <w:rFonts w:ascii="GHEA Grapalat" w:hAnsi="GHEA Grapalat"/>
          <w:lang w:val="en-US"/>
        </w:rPr>
        <w:t>-</w:t>
      </w:r>
      <w:r w:rsidR="00D45C73" w:rsidRPr="00CB59C2">
        <w:rPr>
          <w:rFonts w:ascii="GHEA Grapalat" w:hAnsi="GHEA Grapalat"/>
          <w:lang w:val="ru-RU"/>
        </w:rPr>
        <w:t>ի</w:t>
      </w:r>
      <w:r w:rsidR="00F36AAE" w:rsidRPr="00CB59C2">
        <w:rPr>
          <w:rFonts w:ascii="GHEA Grapalat" w:hAnsi="GHEA Grapalat"/>
          <w:lang w:val="en-US"/>
        </w:rPr>
        <w:t xml:space="preserve"> </w:t>
      </w:r>
      <w:r w:rsidRPr="00CB59C2">
        <w:rPr>
          <w:rFonts w:ascii="GHEA Grapalat" w:hAnsi="GHEA Grapalat"/>
        </w:rPr>
        <w:t>ձեռքբերումը (այսուհետ` նաև ապրանք)</w:t>
      </w:r>
      <w:r w:rsidRPr="00CB59C2">
        <w:rPr>
          <w:rFonts w:ascii="GHEA Grapalat" w:hAnsi="GHEA Grapalat"/>
          <w:lang w:val="af-ZA"/>
        </w:rPr>
        <w:t xml:space="preserve">, </w:t>
      </w:r>
      <w:r w:rsidRPr="00CB59C2">
        <w:rPr>
          <w:rFonts w:ascii="GHEA Grapalat" w:hAnsi="GHEA Grapalat"/>
        </w:rPr>
        <w:t>որոնք</w:t>
      </w:r>
      <w:r w:rsidR="00F36AAE" w:rsidRPr="00CB59C2">
        <w:rPr>
          <w:rFonts w:ascii="GHEA Grapalat" w:hAnsi="GHEA Grapalat"/>
        </w:rPr>
        <w:t xml:space="preserve"> </w:t>
      </w:r>
      <w:r w:rsidRPr="00CB59C2">
        <w:rPr>
          <w:rFonts w:ascii="GHEA Grapalat" w:hAnsi="GHEA Grapalat"/>
        </w:rPr>
        <w:t>խմբավորվածեն</w:t>
      </w:r>
      <w:r w:rsidRPr="00CB59C2">
        <w:rPr>
          <w:rFonts w:ascii="GHEA Grapalat" w:hAnsi="GHEA Grapalat"/>
          <w:lang w:val="af-ZA"/>
        </w:rPr>
        <w:t xml:space="preserve"> «</w:t>
      </w:r>
      <w:r w:rsidR="00E35E3C" w:rsidRPr="00CB59C2">
        <w:rPr>
          <w:rFonts w:ascii="GHEA Grapalat" w:hAnsi="GHEA Grapalat"/>
          <w:lang w:val="en-US"/>
        </w:rPr>
        <w:t>4</w:t>
      </w:r>
      <w:r w:rsidR="00F36AAE" w:rsidRPr="00CB59C2">
        <w:rPr>
          <w:rFonts w:ascii="GHEA Grapalat" w:hAnsi="GHEA Grapalat"/>
          <w:lang w:val="en-US"/>
        </w:rPr>
        <w:t>0</w:t>
      </w:r>
      <w:r w:rsidRPr="00CB59C2">
        <w:rPr>
          <w:rFonts w:ascii="GHEA Grapalat" w:hAnsi="GHEA Grapalat"/>
          <w:lang w:val="af-ZA"/>
        </w:rPr>
        <w:t xml:space="preserve">» </w:t>
      </w:r>
      <w:r w:rsidRPr="00CB59C2">
        <w:rPr>
          <w:rFonts w:ascii="GHEA Grapalat" w:hAnsi="GHEA Grapalat" w:cs="Sylfaen"/>
        </w:rPr>
        <w:t>չափաբաժիներում</w:t>
      </w:r>
      <w:r w:rsidRPr="00CB59C2">
        <w:rPr>
          <w:rFonts w:ascii="GHEA Grapalat" w:hAnsi="GHEA Grapalat" w:cs="Times Armenian"/>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30"/>
        <w:gridCol w:w="8820"/>
      </w:tblGrid>
      <w:tr w:rsidR="006E5207" w:rsidRPr="00CB59C2" w:rsidTr="006E5207">
        <w:tc>
          <w:tcPr>
            <w:tcW w:w="1530" w:type="dxa"/>
            <w:tcBorders>
              <w:top w:val="single" w:sz="4" w:space="0" w:color="auto"/>
              <w:left w:val="single" w:sz="4" w:space="0" w:color="auto"/>
              <w:bottom w:val="single" w:sz="4" w:space="0" w:color="auto"/>
              <w:right w:val="single" w:sz="4" w:space="0" w:color="auto"/>
            </w:tcBorders>
            <w:vAlign w:val="center"/>
            <w:hideMark/>
          </w:tcPr>
          <w:p w:rsidR="006E5207" w:rsidRPr="00CB59C2" w:rsidRDefault="006E5207">
            <w:pPr>
              <w:pStyle w:val="BodyTextIndent2"/>
              <w:spacing w:line="240" w:lineRule="auto"/>
              <w:ind w:firstLine="0"/>
              <w:jc w:val="center"/>
              <w:rPr>
                <w:rFonts w:ascii="GHEA Grapalat" w:hAnsi="GHEA Grapalat"/>
                <w:b/>
                <w:bCs/>
                <w:i/>
                <w:iCs/>
                <w:sz w:val="14"/>
                <w:szCs w:val="14"/>
              </w:rPr>
            </w:pPr>
            <w:r w:rsidRPr="00CB59C2">
              <w:rPr>
                <w:rFonts w:ascii="GHEA Grapalat" w:hAnsi="GHEA Grapalat"/>
                <w:b/>
                <w:bCs/>
                <w:i/>
                <w:iCs/>
                <w:sz w:val="14"/>
                <w:szCs w:val="14"/>
              </w:rPr>
              <w:t>Չափաբաժինների համարները</w:t>
            </w:r>
          </w:p>
        </w:tc>
        <w:tc>
          <w:tcPr>
            <w:tcW w:w="8820" w:type="dxa"/>
            <w:tcBorders>
              <w:top w:val="single" w:sz="4" w:space="0" w:color="auto"/>
              <w:left w:val="single" w:sz="4" w:space="0" w:color="auto"/>
              <w:bottom w:val="single" w:sz="4" w:space="0" w:color="auto"/>
              <w:right w:val="single" w:sz="4" w:space="0" w:color="auto"/>
            </w:tcBorders>
            <w:vAlign w:val="center"/>
            <w:hideMark/>
          </w:tcPr>
          <w:p w:rsidR="006E5207" w:rsidRPr="00CB59C2" w:rsidRDefault="006E5207">
            <w:pPr>
              <w:pStyle w:val="BodyTextIndent2"/>
              <w:spacing w:line="240" w:lineRule="auto"/>
              <w:ind w:firstLine="0"/>
              <w:jc w:val="center"/>
              <w:rPr>
                <w:rFonts w:ascii="GHEA Grapalat" w:hAnsi="GHEA Grapalat"/>
                <w:b/>
                <w:bCs/>
                <w:i/>
                <w:iCs/>
              </w:rPr>
            </w:pPr>
            <w:r w:rsidRPr="00CB59C2">
              <w:rPr>
                <w:rFonts w:ascii="GHEA Grapalat" w:hAnsi="GHEA Grapalat"/>
                <w:b/>
                <w:bCs/>
                <w:i/>
                <w:iCs/>
              </w:rPr>
              <w:t>Չափաբաժնի անվանումը</w:t>
            </w:r>
          </w:p>
        </w:tc>
      </w:tr>
      <w:tr w:rsidR="004F5BC2" w:rsidRPr="00CB59C2" w:rsidTr="007A2ADC">
        <w:tc>
          <w:tcPr>
            <w:tcW w:w="1530" w:type="dxa"/>
            <w:tcBorders>
              <w:top w:val="single" w:sz="4" w:space="0" w:color="auto"/>
              <w:left w:val="single" w:sz="4" w:space="0" w:color="auto"/>
              <w:bottom w:val="single" w:sz="4" w:space="0" w:color="auto"/>
              <w:right w:val="single" w:sz="4" w:space="0" w:color="auto"/>
            </w:tcBorders>
            <w:vAlign w:val="center"/>
            <w:hideMark/>
          </w:tcPr>
          <w:p w:rsidR="004F5BC2" w:rsidRPr="00CB59C2" w:rsidRDefault="004F5BC2">
            <w:pPr>
              <w:pStyle w:val="BodyTextIndent2"/>
              <w:spacing w:line="240" w:lineRule="auto"/>
              <w:ind w:firstLine="0"/>
              <w:jc w:val="center"/>
              <w:rPr>
                <w:rFonts w:ascii="GHEA Grapalat" w:hAnsi="GHEA Grapalat"/>
                <w:i/>
                <w:sz w:val="16"/>
              </w:rPr>
            </w:pPr>
            <w:r w:rsidRPr="00CB59C2">
              <w:rPr>
                <w:rFonts w:ascii="GHEA Grapalat" w:hAnsi="GHEA Grapalat"/>
                <w:i/>
                <w:sz w:val="16"/>
              </w:rPr>
              <w:t>1</w:t>
            </w:r>
          </w:p>
        </w:tc>
        <w:tc>
          <w:tcPr>
            <w:tcW w:w="8820" w:type="dxa"/>
            <w:tcBorders>
              <w:top w:val="single" w:sz="4" w:space="0" w:color="auto"/>
              <w:left w:val="single" w:sz="4" w:space="0" w:color="auto"/>
              <w:bottom w:val="single" w:sz="4" w:space="0" w:color="auto"/>
              <w:right w:val="single" w:sz="4" w:space="0" w:color="auto"/>
            </w:tcBorders>
            <w:vAlign w:val="center"/>
            <w:hideMark/>
          </w:tcPr>
          <w:p w:rsidR="004F5BC2" w:rsidRPr="00CB59C2" w:rsidRDefault="004F5BC2" w:rsidP="007A2ADC">
            <w:pPr>
              <w:jc w:val="both"/>
              <w:rPr>
                <w:rFonts w:ascii="Calibri" w:hAnsi="Calibri" w:cs="Calibri"/>
                <w:bCs/>
                <w:i/>
                <w:sz w:val="20"/>
                <w:szCs w:val="20"/>
                <w:lang w:val="hy-AM"/>
              </w:rPr>
            </w:pPr>
            <w:r w:rsidRPr="00CB59C2">
              <w:rPr>
                <w:rFonts w:ascii="Sylfaen" w:hAnsi="Sylfaen" w:cs="Sylfaen"/>
                <w:bCs/>
                <w:i/>
                <w:sz w:val="20"/>
                <w:szCs w:val="20"/>
                <w:lang w:val="hy-AM"/>
              </w:rPr>
              <w:t>Մածուն</w:t>
            </w:r>
          </w:p>
        </w:tc>
      </w:tr>
      <w:tr w:rsidR="004F5BC2" w:rsidRPr="00CB59C2" w:rsidTr="007A2ADC">
        <w:tc>
          <w:tcPr>
            <w:tcW w:w="1530" w:type="dxa"/>
            <w:tcBorders>
              <w:top w:val="single" w:sz="4" w:space="0" w:color="auto"/>
              <w:left w:val="single" w:sz="4" w:space="0" w:color="auto"/>
              <w:bottom w:val="single" w:sz="4" w:space="0" w:color="auto"/>
              <w:right w:val="single" w:sz="4" w:space="0" w:color="auto"/>
            </w:tcBorders>
            <w:vAlign w:val="center"/>
            <w:hideMark/>
          </w:tcPr>
          <w:p w:rsidR="004F5BC2" w:rsidRPr="00CB59C2" w:rsidRDefault="004F5BC2">
            <w:pPr>
              <w:pStyle w:val="BodyTextIndent2"/>
              <w:spacing w:line="240" w:lineRule="auto"/>
              <w:ind w:firstLine="0"/>
              <w:jc w:val="center"/>
              <w:rPr>
                <w:rFonts w:ascii="GHEA Grapalat" w:hAnsi="GHEA Grapalat"/>
                <w:i/>
                <w:sz w:val="16"/>
              </w:rPr>
            </w:pPr>
            <w:r w:rsidRPr="00CB59C2">
              <w:rPr>
                <w:rFonts w:ascii="GHEA Grapalat" w:hAnsi="GHEA Grapalat"/>
                <w:i/>
                <w:sz w:val="16"/>
              </w:rPr>
              <w:t>2</w:t>
            </w:r>
          </w:p>
        </w:tc>
        <w:tc>
          <w:tcPr>
            <w:tcW w:w="8820" w:type="dxa"/>
            <w:tcBorders>
              <w:top w:val="single" w:sz="4" w:space="0" w:color="auto"/>
              <w:left w:val="single" w:sz="4" w:space="0" w:color="auto"/>
              <w:bottom w:val="single" w:sz="4" w:space="0" w:color="auto"/>
              <w:right w:val="single" w:sz="4" w:space="0" w:color="auto"/>
            </w:tcBorders>
            <w:vAlign w:val="center"/>
            <w:hideMark/>
          </w:tcPr>
          <w:p w:rsidR="004F5BC2" w:rsidRPr="00CB59C2" w:rsidRDefault="004F5BC2" w:rsidP="007A2ADC">
            <w:pPr>
              <w:jc w:val="both"/>
              <w:rPr>
                <w:rFonts w:ascii="Calibri" w:hAnsi="Calibri" w:cs="Calibri"/>
                <w:bCs/>
                <w:i/>
                <w:sz w:val="20"/>
                <w:szCs w:val="20"/>
              </w:rPr>
            </w:pPr>
            <w:r w:rsidRPr="00CB59C2">
              <w:rPr>
                <w:rFonts w:ascii="Sylfaen" w:hAnsi="Sylfaen" w:cs="Sylfaen"/>
                <w:bCs/>
                <w:i/>
                <w:sz w:val="20"/>
                <w:szCs w:val="20"/>
                <w:lang w:val="hy-AM"/>
              </w:rPr>
              <w:t>Թթվասեր</w:t>
            </w:r>
          </w:p>
        </w:tc>
      </w:tr>
      <w:tr w:rsidR="004F5BC2" w:rsidRPr="00CB59C2" w:rsidTr="007A2ADC">
        <w:tc>
          <w:tcPr>
            <w:tcW w:w="1530" w:type="dxa"/>
            <w:tcBorders>
              <w:top w:val="single" w:sz="4" w:space="0" w:color="auto"/>
              <w:left w:val="single" w:sz="4" w:space="0" w:color="auto"/>
              <w:bottom w:val="single" w:sz="4" w:space="0" w:color="auto"/>
              <w:right w:val="single" w:sz="4" w:space="0" w:color="auto"/>
            </w:tcBorders>
            <w:vAlign w:val="center"/>
            <w:hideMark/>
          </w:tcPr>
          <w:p w:rsidR="004F5BC2" w:rsidRPr="00CB59C2" w:rsidRDefault="004F5BC2">
            <w:pPr>
              <w:pStyle w:val="BodyTextIndent2"/>
              <w:spacing w:line="240" w:lineRule="auto"/>
              <w:ind w:firstLine="0"/>
              <w:jc w:val="center"/>
              <w:rPr>
                <w:rFonts w:ascii="GHEA Grapalat" w:hAnsi="GHEA Grapalat"/>
                <w:i/>
                <w:lang w:val="ru-RU"/>
              </w:rPr>
            </w:pPr>
            <w:r w:rsidRPr="00CB59C2">
              <w:rPr>
                <w:rFonts w:ascii="GHEA Grapalat" w:hAnsi="GHEA Grapalat"/>
                <w:i/>
                <w:lang w:val="ru-RU"/>
              </w:rPr>
              <w:t>3</w:t>
            </w:r>
          </w:p>
        </w:tc>
        <w:tc>
          <w:tcPr>
            <w:tcW w:w="8820" w:type="dxa"/>
            <w:tcBorders>
              <w:top w:val="single" w:sz="4" w:space="0" w:color="auto"/>
              <w:left w:val="single" w:sz="4" w:space="0" w:color="auto"/>
              <w:bottom w:val="single" w:sz="4" w:space="0" w:color="auto"/>
              <w:right w:val="single" w:sz="4" w:space="0" w:color="auto"/>
            </w:tcBorders>
            <w:vAlign w:val="center"/>
            <w:hideMark/>
          </w:tcPr>
          <w:p w:rsidR="004F5BC2" w:rsidRPr="00CB59C2" w:rsidRDefault="004F5BC2" w:rsidP="007A2ADC">
            <w:pPr>
              <w:jc w:val="both"/>
              <w:rPr>
                <w:rFonts w:ascii="Calibri" w:hAnsi="Calibri" w:cs="Calibri"/>
                <w:bCs/>
                <w:i/>
                <w:sz w:val="20"/>
                <w:szCs w:val="20"/>
                <w:lang w:val="hy-AM"/>
              </w:rPr>
            </w:pPr>
            <w:r w:rsidRPr="00CB59C2">
              <w:rPr>
                <w:rFonts w:ascii="Sylfaen" w:hAnsi="Sylfaen" w:cs="Sylfaen"/>
                <w:bCs/>
                <w:i/>
                <w:sz w:val="20"/>
                <w:szCs w:val="20"/>
                <w:lang w:val="hy-AM"/>
              </w:rPr>
              <w:t>Կաթնաշոռ</w:t>
            </w:r>
          </w:p>
        </w:tc>
      </w:tr>
      <w:tr w:rsidR="004F5BC2" w:rsidRPr="00CB59C2" w:rsidTr="007A2ADC">
        <w:tc>
          <w:tcPr>
            <w:tcW w:w="1530" w:type="dxa"/>
            <w:tcBorders>
              <w:top w:val="single" w:sz="4" w:space="0" w:color="auto"/>
              <w:left w:val="single" w:sz="4" w:space="0" w:color="auto"/>
              <w:bottom w:val="single" w:sz="4" w:space="0" w:color="auto"/>
              <w:right w:val="single" w:sz="4" w:space="0" w:color="auto"/>
            </w:tcBorders>
            <w:vAlign w:val="center"/>
          </w:tcPr>
          <w:p w:rsidR="004F5BC2" w:rsidRPr="00CB59C2" w:rsidRDefault="004F5BC2">
            <w:pPr>
              <w:pStyle w:val="BodyTextIndent2"/>
              <w:spacing w:line="240" w:lineRule="auto"/>
              <w:ind w:firstLine="0"/>
              <w:jc w:val="center"/>
              <w:rPr>
                <w:rFonts w:ascii="GHEA Grapalat" w:hAnsi="GHEA Grapalat"/>
                <w:i/>
                <w:lang w:val="ru-RU"/>
              </w:rPr>
            </w:pPr>
            <w:r w:rsidRPr="00CB59C2">
              <w:rPr>
                <w:rFonts w:ascii="GHEA Grapalat" w:hAnsi="GHEA Grapalat"/>
                <w:i/>
                <w:lang w:val="ru-RU"/>
              </w:rPr>
              <w:t>4</w:t>
            </w:r>
          </w:p>
        </w:tc>
        <w:tc>
          <w:tcPr>
            <w:tcW w:w="8820" w:type="dxa"/>
            <w:tcBorders>
              <w:top w:val="single" w:sz="4" w:space="0" w:color="auto"/>
              <w:left w:val="single" w:sz="4" w:space="0" w:color="auto"/>
              <w:bottom w:val="single" w:sz="4" w:space="0" w:color="auto"/>
              <w:right w:val="single" w:sz="4" w:space="0" w:color="auto"/>
            </w:tcBorders>
            <w:vAlign w:val="center"/>
          </w:tcPr>
          <w:p w:rsidR="004F5BC2" w:rsidRPr="00CB59C2" w:rsidRDefault="004F5BC2" w:rsidP="007A2ADC">
            <w:pPr>
              <w:jc w:val="both"/>
              <w:rPr>
                <w:rFonts w:ascii="Calibri" w:hAnsi="Calibri" w:cs="Calibri"/>
                <w:bCs/>
                <w:i/>
                <w:sz w:val="20"/>
                <w:szCs w:val="20"/>
              </w:rPr>
            </w:pPr>
            <w:r w:rsidRPr="00CB59C2">
              <w:rPr>
                <w:rFonts w:ascii="Sylfaen" w:hAnsi="Sylfaen" w:cs="Sylfaen"/>
                <w:bCs/>
                <w:i/>
                <w:sz w:val="20"/>
                <w:szCs w:val="20"/>
                <w:lang w:val="hy-AM"/>
              </w:rPr>
              <w:t>Պանիր</w:t>
            </w:r>
          </w:p>
        </w:tc>
      </w:tr>
      <w:tr w:rsidR="004F5BC2" w:rsidRPr="00CB59C2" w:rsidTr="007A2ADC">
        <w:tc>
          <w:tcPr>
            <w:tcW w:w="1530" w:type="dxa"/>
            <w:tcBorders>
              <w:top w:val="single" w:sz="4" w:space="0" w:color="auto"/>
              <w:left w:val="single" w:sz="4" w:space="0" w:color="auto"/>
              <w:bottom w:val="single" w:sz="4" w:space="0" w:color="auto"/>
              <w:right w:val="single" w:sz="4" w:space="0" w:color="auto"/>
            </w:tcBorders>
            <w:vAlign w:val="center"/>
          </w:tcPr>
          <w:p w:rsidR="004F5BC2" w:rsidRPr="00CB59C2" w:rsidRDefault="004F5BC2">
            <w:pPr>
              <w:pStyle w:val="BodyTextIndent2"/>
              <w:spacing w:line="240" w:lineRule="auto"/>
              <w:ind w:firstLine="0"/>
              <w:jc w:val="center"/>
              <w:rPr>
                <w:rFonts w:ascii="GHEA Grapalat" w:hAnsi="GHEA Grapalat"/>
                <w:i/>
                <w:lang w:val="ru-RU"/>
              </w:rPr>
            </w:pPr>
            <w:r w:rsidRPr="00CB59C2">
              <w:rPr>
                <w:rFonts w:ascii="GHEA Grapalat" w:hAnsi="GHEA Grapalat"/>
                <w:i/>
                <w:lang w:val="ru-RU"/>
              </w:rPr>
              <w:t>5</w:t>
            </w:r>
          </w:p>
        </w:tc>
        <w:tc>
          <w:tcPr>
            <w:tcW w:w="8820" w:type="dxa"/>
            <w:tcBorders>
              <w:top w:val="single" w:sz="4" w:space="0" w:color="auto"/>
              <w:left w:val="single" w:sz="4" w:space="0" w:color="auto"/>
              <w:bottom w:val="single" w:sz="4" w:space="0" w:color="auto"/>
              <w:right w:val="single" w:sz="4" w:space="0" w:color="auto"/>
            </w:tcBorders>
            <w:vAlign w:val="center"/>
          </w:tcPr>
          <w:p w:rsidR="004F5BC2" w:rsidRPr="00CB59C2" w:rsidRDefault="004F5BC2" w:rsidP="007A2ADC">
            <w:pPr>
              <w:jc w:val="both"/>
              <w:rPr>
                <w:rFonts w:ascii="Calibri" w:hAnsi="Calibri" w:cs="Calibri"/>
                <w:bCs/>
                <w:i/>
                <w:sz w:val="20"/>
                <w:szCs w:val="20"/>
              </w:rPr>
            </w:pPr>
            <w:r w:rsidRPr="00CB59C2">
              <w:rPr>
                <w:rFonts w:ascii="Sylfaen" w:hAnsi="Sylfaen" w:cs="Sylfaen"/>
                <w:bCs/>
                <w:i/>
                <w:sz w:val="20"/>
                <w:szCs w:val="20"/>
              </w:rPr>
              <w:t>Կաթ</w:t>
            </w:r>
          </w:p>
        </w:tc>
      </w:tr>
      <w:tr w:rsidR="004F5BC2" w:rsidRPr="00CB59C2" w:rsidTr="007A2ADC">
        <w:tc>
          <w:tcPr>
            <w:tcW w:w="1530" w:type="dxa"/>
            <w:tcBorders>
              <w:top w:val="single" w:sz="4" w:space="0" w:color="auto"/>
              <w:left w:val="single" w:sz="4" w:space="0" w:color="auto"/>
              <w:bottom w:val="single" w:sz="4" w:space="0" w:color="auto"/>
              <w:right w:val="single" w:sz="4" w:space="0" w:color="auto"/>
            </w:tcBorders>
            <w:vAlign w:val="center"/>
          </w:tcPr>
          <w:p w:rsidR="004F5BC2" w:rsidRPr="00CB59C2" w:rsidRDefault="004F5BC2">
            <w:pPr>
              <w:pStyle w:val="BodyTextIndent2"/>
              <w:spacing w:line="240" w:lineRule="auto"/>
              <w:ind w:firstLine="0"/>
              <w:jc w:val="center"/>
              <w:rPr>
                <w:rFonts w:ascii="GHEA Grapalat" w:hAnsi="GHEA Grapalat"/>
                <w:i/>
                <w:lang w:val="ru-RU"/>
              </w:rPr>
            </w:pPr>
            <w:r w:rsidRPr="00CB59C2">
              <w:rPr>
                <w:rFonts w:ascii="GHEA Grapalat" w:hAnsi="GHEA Grapalat"/>
                <w:i/>
                <w:lang w:val="ru-RU"/>
              </w:rPr>
              <w:t>6</w:t>
            </w:r>
          </w:p>
        </w:tc>
        <w:tc>
          <w:tcPr>
            <w:tcW w:w="8820" w:type="dxa"/>
            <w:tcBorders>
              <w:top w:val="single" w:sz="4" w:space="0" w:color="auto"/>
              <w:left w:val="single" w:sz="4" w:space="0" w:color="auto"/>
              <w:bottom w:val="single" w:sz="4" w:space="0" w:color="auto"/>
              <w:right w:val="single" w:sz="4" w:space="0" w:color="auto"/>
            </w:tcBorders>
            <w:vAlign w:val="center"/>
          </w:tcPr>
          <w:p w:rsidR="004F5BC2" w:rsidRPr="00CB59C2" w:rsidRDefault="004F5BC2" w:rsidP="007A2ADC">
            <w:pPr>
              <w:jc w:val="both"/>
              <w:rPr>
                <w:rFonts w:ascii="Calibri" w:hAnsi="Calibri" w:cs="Calibri"/>
                <w:bCs/>
                <w:i/>
                <w:sz w:val="20"/>
                <w:szCs w:val="20"/>
                <w:lang w:val="hy-AM"/>
              </w:rPr>
            </w:pPr>
            <w:r w:rsidRPr="00CB59C2">
              <w:rPr>
                <w:rFonts w:ascii="Sylfaen" w:hAnsi="Sylfaen" w:cs="Sylfaen"/>
                <w:bCs/>
                <w:i/>
                <w:sz w:val="20"/>
                <w:szCs w:val="20"/>
                <w:lang w:val="hy-AM"/>
              </w:rPr>
              <w:t>Մակարոն</w:t>
            </w:r>
            <w:r w:rsidRPr="00CB59C2">
              <w:rPr>
                <w:rFonts w:ascii="Calibri" w:hAnsi="Calibri" w:cs="Calibri"/>
                <w:bCs/>
                <w:i/>
                <w:sz w:val="20"/>
                <w:szCs w:val="20"/>
                <w:lang w:val="hy-AM"/>
              </w:rPr>
              <w:t xml:space="preserve">, </w:t>
            </w:r>
            <w:r w:rsidRPr="00CB59C2">
              <w:rPr>
                <w:rFonts w:ascii="Sylfaen" w:hAnsi="Sylfaen" w:cs="Sylfaen"/>
                <w:bCs/>
                <w:i/>
                <w:sz w:val="20"/>
                <w:szCs w:val="20"/>
                <w:lang w:val="hy-AM"/>
              </w:rPr>
              <w:t>վերմիշել</w:t>
            </w:r>
          </w:p>
        </w:tc>
      </w:tr>
      <w:tr w:rsidR="004F5BC2" w:rsidRPr="00CB59C2" w:rsidTr="007A2ADC">
        <w:tc>
          <w:tcPr>
            <w:tcW w:w="1530" w:type="dxa"/>
            <w:tcBorders>
              <w:top w:val="single" w:sz="4" w:space="0" w:color="auto"/>
              <w:left w:val="single" w:sz="4" w:space="0" w:color="auto"/>
              <w:bottom w:val="single" w:sz="4" w:space="0" w:color="auto"/>
              <w:right w:val="single" w:sz="4" w:space="0" w:color="auto"/>
            </w:tcBorders>
            <w:vAlign w:val="center"/>
          </w:tcPr>
          <w:p w:rsidR="004F5BC2" w:rsidRPr="00CB59C2" w:rsidRDefault="004F5BC2">
            <w:pPr>
              <w:pStyle w:val="BodyTextIndent2"/>
              <w:spacing w:line="240" w:lineRule="auto"/>
              <w:ind w:firstLine="0"/>
              <w:jc w:val="center"/>
              <w:rPr>
                <w:rFonts w:ascii="GHEA Grapalat" w:hAnsi="GHEA Grapalat"/>
                <w:i/>
                <w:lang w:val="ru-RU"/>
              </w:rPr>
            </w:pPr>
            <w:r w:rsidRPr="00CB59C2">
              <w:rPr>
                <w:rFonts w:ascii="GHEA Grapalat" w:hAnsi="GHEA Grapalat"/>
                <w:i/>
                <w:lang w:val="ru-RU"/>
              </w:rPr>
              <w:t>7</w:t>
            </w:r>
          </w:p>
        </w:tc>
        <w:tc>
          <w:tcPr>
            <w:tcW w:w="8820" w:type="dxa"/>
            <w:tcBorders>
              <w:top w:val="single" w:sz="4" w:space="0" w:color="auto"/>
              <w:left w:val="single" w:sz="4" w:space="0" w:color="auto"/>
              <w:bottom w:val="single" w:sz="4" w:space="0" w:color="auto"/>
              <w:right w:val="single" w:sz="4" w:space="0" w:color="auto"/>
            </w:tcBorders>
            <w:vAlign w:val="center"/>
          </w:tcPr>
          <w:p w:rsidR="004F5BC2" w:rsidRPr="00CB59C2" w:rsidRDefault="004F5BC2" w:rsidP="007A2ADC">
            <w:pPr>
              <w:jc w:val="both"/>
              <w:rPr>
                <w:rFonts w:ascii="Calibri" w:hAnsi="Calibri" w:cs="Calibri"/>
                <w:bCs/>
                <w:i/>
                <w:sz w:val="20"/>
                <w:szCs w:val="20"/>
              </w:rPr>
            </w:pPr>
            <w:r w:rsidRPr="00CB59C2">
              <w:rPr>
                <w:rFonts w:ascii="Sylfaen" w:hAnsi="Sylfaen" w:cs="Sylfaen"/>
                <w:bCs/>
                <w:i/>
                <w:sz w:val="20"/>
                <w:szCs w:val="20"/>
                <w:lang w:val="hy-AM"/>
              </w:rPr>
              <w:t>Ալյուր</w:t>
            </w:r>
            <w:r w:rsidRPr="00CB59C2">
              <w:rPr>
                <w:rFonts w:ascii="Sylfaen" w:hAnsi="Sylfaen" w:cs="Sylfaen"/>
                <w:bCs/>
                <w:i/>
                <w:sz w:val="20"/>
                <w:szCs w:val="20"/>
              </w:rPr>
              <w:t xml:space="preserve"> ցորենի</w:t>
            </w:r>
          </w:p>
        </w:tc>
      </w:tr>
      <w:tr w:rsidR="004F5BC2" w:rsidRPr="00DF57F2" w:rsidTr="007A2ADC">
        <w:tc>
          <w:tcPr>
            <w:tcW w:w="1530" w:type="dxa"/>
            <w:tcBorders>
              <w:top w:val="single" w:sz="4" w:space="0" w:color="auto"/>
              <w:left w:val="single" w:sz="4" w:space="0" w:color="auto"/>
              <w:bottom w:val="single" w:sz="4" w:space="0" w:color="auto"/>
              <w:right w:val="single" w:sz="4" w:space="0" w:color="auto"/>
            </w:tcBorders>
            <w:vAlign w:val="center"/>
          </w:tcPr>
          <w:p w:rsidR="004F5BC2" w:rsidRPr="00CB59C2" w:rsidRDefault="004F5BC2">
            <w:pPr>
              <w:pStyle w:val="BodyTextIndent2"/>
              <w:spacing w:line="240" w:lineRule="auto"/>
              <w:ind w:firstLine="0"/>
              <w:jc w:val="center"/>
              <w:rPr>
                <w:rFonts w:ascii="GHEA Grapalat" w:hAnsi="GHEA Grapalat"/>
                <w:i/>
                <w:lang w:val="ru-RU"/>
              </w:rPr>
            </w:pPr>
            <w:r w:rsidRPr="00CB59C2">
              <w:rPr>
                <w:rFonts w:ascii="GHEA Grapalat" w:hAnsi="GHEA Grapalat"/>
                <w:i/>
                <w:lang w:val="ru-RU"/>
              </w:rPr>
              <w:t>8</w:t>
            </w:r>
          </w:p>
        </w:tc>
        <w:tc>
          <w:tcPr>
            <w:tcW w:w="8820" w:type="dxa"/>
            <w:tcBorders>
              <w:top w:val="single" w:sz="4" w:space="0" w:color="auto"/>
              <w:left w:val="single" w:sz="4" w:space="0" w:color="auto"/>
              <w:bottom w:val="single" w:sz="4" w:space="0" w:color="auto"/>
              <w:right w:val="single" w:sz="4" w:space="0" w:color="auto"/>
            </w:tcBorders>
            <w:vAlign w:val="center"/>
          </w:tcPr>
          <w:p w:rsidR="004F5BC2" w:rsidRPr="00CB59C2" w:rsidRDefault="004F5BC2" w:rsidP="007A2ADC">
            <w:pPr>
              <w:jc w:val="both"/>
              <w:rPr>
                <w:rFonts w:ascii="Calibri" w:hAnsi="Calibri" w:cs="Calibri"/>
                <w:bCs/>
                <w:i/>
                <w:sz w:val="20"/>
                <w:szCs w:val="20"/>
                <w:lang w:val="hy-AM"/>
              </w:rPr>
            </w:pPr>
            <w:r w:rsidRPr="00CB59C2">
              <w:rPr>
                <w:rFonts w:ascii="Sylfaen" w:hAnsi="Sylfaen" w:cs="Sylfaen"/>
                <w:bCs/>
                <w:i/>
                <w:sz w:val="20"/>
                <w:szCs w:val="20"/>
                <w:lang w:val="hy-AM"/>
              </w:rPr>
              <w:t>Բուսական</w:t>
            </w:r>
            <w:r w:rsidRPr="00CB59C2">
              <w:rPr>
                <w:rFonts w:ascii="Sylfaen" w:hAnsi="Sylfaen" w:cs="Sylfaen"/>
                <w:bCs/>
                <w:i/>
                <w:sz w:val="20"/>
                <w:szCs w:val="20"/>
                <w:lang w:val="ru-RU"/>
              </w:rPr>
              <w:t xml:space="preserve"> </w:t>
            </w:r>
            <w:r w:rsidRPr="00CB59C2">
              <w:rPr>
                <w:rFonts w:ascii="Sylfaen" w:hAnsi="Sylfaen" w:cs="Sylfaen"/>
                <w:bCs/>
                <w:i/>
                <w:sz w:val="20"/>
                <w:szCs w:val="20"/>
                <w:lang w:val="hy-AM"/>
              </w:rPr>
              <w:t>յուղ</w:t>
            </w:r>
            <w:r w:rsidRPr="00CB59C2">
              <w:rPr>
                <w:rFonts w:ascii="Calibri" w:hAnsi="Calibri" w:cs="Calibri"/>
                <w:bCs/>
                <w:i/>
                <w:sz w:val="20"/>
                <w:szCs w:val="20"/>
                <w:lang w:val="hy-AM"/>
              </w:rPr>
              <w:t xml:space="preserve"> /</w:t>
            </w:r>
            <w:r w:rsidRPr="00CB59C2">
              <w:rPr>
                <w:rFonts w:ascii="Sylfaen" w:hAnsi="Sylfaen" w:cs="Sylfaen"/>
                <w:bCs/>
                <w:i/>
                <w:sz w:val="20"/>
                <w:szCs w:val="20"/>
                <w:lang w:val="hy-AM"/>
              </w:rPr>
              <w:t>արևածաղկի</w:t>
            </w:r>
            <w:r w:rsidRPr="00CB59C2">
              <w:rPr>
                <w:rFonts w:ascii="Sylfaen" w:hAnsi="Sylfaen" w:cs="Sylfaen"/>
                <w:bCs/>
                <w:i/>
                <w:sz w:val="20"/>
                <w:szCs w:val="20"/>
                <w:lang w:val="ru-RU"/>
              </w:rPr>
              <w:t xml:space="preserve"> </w:t>
            </w:r>
            <w:r w:rsidRPr="00CB59C2">
              <w:rPr>
                <w:rFonts w:ascii="Sylfaen" w:hAnsi="Sylfaen" w:cs="Sylfaen"/>
                <w:bCs/>
                <w:i/>
                <w:sz w:val="20"/>
                <w:szCs w:val="20"/>
                <w:lang w:val="hy-AM"/>
              </w:rPr>
              <w:t>ձեթ</w:t>
            </w:r>
            <w:r w:rsidRPr="00CB59C2">
              <w:rPr>
                <w:rFonts w:ascii="Calibri" w:hAnsi="Calibri" w:cs="Calibri"/>
                <w:bCs/>
                <w:i/>
                <w:sz w:val="20"/>
                <w:szCs w:val="20"/>
                <w:lang w:val="hy-AM"/>
              </w:rPr>
              <w:t xml:space="preserve">` </w:t>
            </w:r>
            <w:r w:rsidRPr="00CB59C2">
              <w:rPr>
                <w:rFonts w:ascii="Sylfaen" w:hAnsi="Sylfaen" w:cs="Sylfaen"/>
                <w:bCs/>
                <w:i/>
                <w:sz w:val="20"/>
                <w:szCs w:val="20"/>
                <w:lang w:val="hy-AM"/>
              </w:rPr>
              <w:t>ռաֆինացված</w:t>
            </w:r>
            <w:r w:rsidRPr="00CB59C2">
              <w:rPr>
                <w:rFonts w:ascii="Calibri" w:hAnsi="Calibri" w:cs="Calibri"/>
                <w:bCs/>
                <w:i/>
                <w:sz w:val="20"/>
                <w:szCs w:val="20"/>
                <w:lang w:val="hy-AM"/>
              </w:rPr>
              <w:t>/</w:t>
            </w:r>
          </w:p>
        </w:tc>
      </w:tr>
      <w:tr w:rsidR="004F5BC2" w:rsidRPr="00CB59C2" w:rsidTr="007A2ADC">
        <w:tc>
          <w:tcPr>
            <w:tcW w:w="1530" w:type="dxa"/>
            <w:tcBorders>
              <w:top w:val="single" w:sz="4" w:space="0" w:color="auto"/>
              <w:left w:val="single" w:sz="4" w:space="0" w:color="auto"/>
              <w:bottom w:val="single" w:sz="4" w:space="0" w:color="auto"/>
              <w:right w:val="single" w:sz="4" w:space="0" w:color="auto"/>
            </w:tcBorders>
            <w:vAlign w:val="center"/>
          </w:tcPr>
          <w:p w:rsidR="004F5BC2" w:rsidRPr="00CB59C2" w:rsidRDefault="004F5BC2">
            <w:pPr>
              <w:pStyle w:val="BodyTextIndent2"/>
              <w:spacing w:line="240" w:lineRule="auto"/>
              <w:ind w:firstLine="0"/>
              <w:jc w:val="center"/>
              <w:rPr>
                <w:rFonts w:ascii="GHEA Grapalat" w:hAnsi="GHEA Grapalat"/>
                <w:i/>
                <w:lang w:val="ru-RU"/>
              </w:rPr>
            </w:pPr>
            <w:r w:rsidRPr="00CB59C2">
              <w:rPr>
                <w:rFonts w:ascii="GHEA Grapalat" w:hAnsi="GHEA Grapalat"/>
                <w:i/>
                <w:lang w:val="ru-RU"/>
              </w:rPr>
              <w:t>9</w:t>
            </w:r>
          </w:p>
        </w:tc>
        <w:tc>
          <w:tcPr>
            <w:tcW w:w="8820" w:type="dxa"/>
            <w:tcBorders>
              <w:top w:val="single" w:sz="4" w:space="0" w:color="auto"/>
              <w:left w:val="single" w:sz="4" w:space="0" w:color="auto"/>
              <w:bottom w:val="single" w:sz="4" w:space="0" w:color="auto"/>
              <w:right w:val="single" w:sz="4" w:space="0" w:color="auto"/>
            </w:tcBorders>
            <w:vAlign w:val="center"/>
          </w:tcPr>
          <w:p w:rsidR="004F5BC2" w:rsidRPr="00CB59C2" w:rsidRDefault="004F5BC2" w:rsidP="007A2ADC">
            <w:pPr>
              <w:jc w:val="both"/>
              <w:rPr>
                <w:rFonts w:ascii="Sylfaen" w:hAnsi="Sylfaen" w:cs="Sylfaen"/>
                <w:bCs/>
                <w:i/>
                <w:sz w:val="20"/>
                <w:szCs w:val="20"/>
              </w:rPr>
            </w:pPr>
            <w:r w:rsidRPr="00CB59C2">
              <w:rPr>
                <w:rFonts w:ascii="Sylfaen" w:hAnsi="Sylfaen" w:cs="Sylfaen"/>
                <w:bCs/>
                <w:i/>
                <w:sz w:val="20"/>
                <w:szCs w:val="20"/>
                <w:lang w:val="hy-AM"/>
              </w:rPr>
              <w:t>Միս</w:t>
            </w:r>
            <w:r w:rsidRPr="00CB59C2">
              <w:rPr>
                <w:rFonts w:ascii="Sylfaen" w:hAnsi="Sylfaen" w:cs="Sylfaen"/>
                <w:bCs/>
                <w:i/>
                <w:sz w:val="20"/>
                <w:szCs w:val="20"/>
              </w:rPr>
              <w:t xml:space="preserve"> </w:t>
            </w:r>
            <w:r w:rsidRPr="00CB59C2">
              <w:rPr>
                <w:rFonts w:ascii="Sylfaen" w:hAnsi="Sylfaen" w:cs="Sylfaen"/>
                <w:bCs/>
                <w:i/>
                <w:sz w:val="20"/>
                <w:szCs w:val="20"/>
                <w:lang w:val="hy-AM"/>
              </w:rPr>
              <w:t>տավարի</w:t>
            </w:r>
          </w:p>
          <w:p w:rsidR="004F5BC2" w:rsidRPr="00CB59C2" w:rsidRDefault="004F5BC2" w:rsidP="007A2ADC">
            <w:pPr>
              <w:jc w:val="both"/>
              <w:rPr>
                <w:rFonts w:ascii="Calibri" w:hAnsi="Calibri" w:cs="Calibri"/>
                <w:bCs/>
                <w:i/>
                <w:sz w:val="20"/>
                <w:szCs w:val="20"/>
              </w:rPr>
            </w:pPr>
            <w:r w:rsidRPr="00CB59C2">
              <w:rPr>
                <w:rFonts w:ascii="Calibri" w:hAnsi="Calibri" w:cs="Calibri"/>
                <w:bCs/>
                <w:i/>
                <w:sz w:val="20"/>
                <w:szCs w:val="20"/>
              </w:rPr>
              <w:t>/</w:t>
            </w:r>
            <w:r w:rsidRPr="00CB59C2">
              <w:rPr>
                <w:rFonts w:ascii="Sylfaen" w:hAnsi="Sylfaen" w:cs="Sylfaen"/>
                <w:bCs/>
                <w:i/>
                <w:sz w:val="20"/>
                <w:szCs w:val="20"/>
              </w:rPr>
              <w:t>տեղական</w:t>
            </w:r>
            <w:r w:rsidRPr="00CB59C2">
              <w:rPr>
                <w:rFonts w:ascii="Calibri" w:hAnsi="Calibri" w:cs="Calibri"/>
                <w:bCs/>
                <w:i/>
                <w:sz w:val="20"/>
                <w:szCs w:val="20"/>
              </w:rPr>
              <w:t xml:space="preserve">, </w:t>
            </w:r>
            <w:r w:rsidRPr="00CB59C2">
              <w:rPr>
                <w:rFonts w:ascii="Sylfaen" w:hAnsi="Sylfaen" w:cs="Sylfaen"/>
                <w:bCs/>
                <w:i/>
                <w:sz w:val="20"/>
                <w:szCs w:val="20"/>
              </w:rPr>
              <w:t>փափուկ</w:t>
            </w:r>
            <w:r w:rsidRPr="00CB59C2">
              <w:rPr>
                <w:rFonts w:ascii="Calibri" w:hAnsi="Calibri" w:cs="Calibri"/>
                <w:bCs/>
                <w:i/>
                <w:sz w:val="20"/>
                <w:szCs w:val="20"/>
              </w:rPr>
              <w:t>/</w:t>
            </w:r>
          </w:p>
        </w:tc>
      </w:tr>
      <w:tr w:rsidR="004F5BC2" w:rsidRPr="00CB59C2" w:rsidTr="007A2ADC">
        <w:tc>
          <w:tcPr>
            <w:tcW w:w="1530" w:type="dxa"/>
            <w:tcBorders>
              <w:top w:val="single" w:sz="4" w:space="0" w:color="auto"/>
              <w:left w:val="single" w:sz="4" w:space="0" w:color="auto"/>
              <w:bottom w:val="single" w:sz="4" w:space="0" w:color="auto"/>
              <w:right w:val="single" w:sz="4" w:space="0" w:color="auto"/>
            </w:tcBorders>
            <w:vAlign w:val="center"/>
          </w:tcPr>
          <w:p w:rsidR="004F5BC2" w:rsidRPr="00CB59C2" w:rsidRDefault="004F5BC2">
            <w:pPr>
              <w:pStyle w:val="BodyTextIndent2"/>
              <w:spacing w:line="240" w:lineRule="auto"/>
              <w:ind w:firstLine="0"/>
              <w:jc w:val="center"/>
              <w:rPr>
                <w:rFonts w:ascii="GHEA Grapalat" w:hAnsi="GHEA Grapalat"/>
                <w:i/>
                <w:lang w:val="ru-RU"/>
              </w:rPr>
            </w:pPr>
            <w:r w:rsidRPr="00CB59C2">
              <w:rPr>
                <w:rFonts w:ascii="GHEA Grapalat" w:hAnsi="GHEA Grapalat"/>
                <w:i/>
                <w:lang w:val="ru-RU"/>
              </w:rPr>
              <w:t>10</w:t>
            </w:r>
          </w:p>
        </w:tc>
        <w:tc>
          <w:tcPr>
            <w:tcW w:w="8820" w:type="dxa"/>
            <w:tcBorders>
              <w:top w:val="single" w:sz="4" w:space="0" w:color="auto"/>
              <w:left w:val="single" w:sz="4" w:space="0" w:color="auto"/>
              <w:bottom w:val="single" w:sz="4" w:space="0" w:color="auto"/>
              <w:right w:val="single" w:sz="4" w:space="0" w:color="auto"/>
            </w:tcBorders>
            <w:vAlign w:val="center"/>
          </w:tcPr>
          <w:p w:rsidR="004F5BC2" w:rsidRPr="00CB59C2" w:rsidRDefault="004F5BC2" w:rsidP="007A2ADC">
            <w:pPr>
              <w:jc w:val="both"/>
              <w:rPr>
                <w:rFonts w:ascii="Calibri" w:hAnsi="Calibri" w:cs="Calibri"/>
                <w:i/>
                <w:sz w:val="20"/>
                <w:szCs w:val="20"/>
              </w:rPr>
            </w:pPr>
            <w:r w:rsidRPr="00CB59C2">
              <w:rPr>
                <w:rFonts w:ascii="Sylfaen" w:hAnsi="Sylfaen" w:cs="Sylfaen"/>
                <w:i/>
                <w:sz w:val="20"/>
                <w:szCs w:val="20"/>
              </w:rPr>
              <w:t>Հավի կրծքամիս</w:t>
            </w:r>
          </w:p>
        </w:tc>
      </w:tr>
      <w:tr w:rsidR="004F5BC2" w:rsidRPr="00CB59C2" w:rsidTr="007A2ADC">
        <w:tc>
          <w:tcPr>
            <w:tcW w:w="1530" w:type="dxa"/>
            <w:tcBorders>
              <w:top w:val="single" w:sz="4" w:space="0" w:color="auto"/>
              <w:left w:val="single" w:sz="4" w:space="0" w:color="auto"/>
              <w:bottom w:val="single" w:sz="4" w:space="0" w:color="auto"/>
              <w:right w:val="single" w:sz="4" w:space="0" w:color="auto"/>
            </w:tcBorders>
            <w:vAlign w:val="center"/>
          </w:tcPr>
          <w:p w:rsidR="004F5BC2" w:rsidRPr="00CB59C2" w:rsidRDefault="004F5BC2">
            <w:pPr>
              <w:pStyle w:val="BodyTextIndent2"/>
              <w:spacing w:line="240" w:lineRule="auto"/>
              <w:ind w:firstLine="0"/>
              <w:jc w:val="center"/>
              <w:rPr>
                <w:rFonts w:ascii="GHEA Grapalat" w:hAnsi="GHEA Grapalat"/>
                <w:i/>
                <w:lang w:val="ru-RU"/>
              </w:rPr>
            </w:pPr>
            <w:r w:rsidRPr="00CB59C2">
              <w:rPr>
                <w:rFonts w:ascii="GHEA Grapalat" w:hAnsi="GHEA Grapalat"/>
                <w:i/>
                <w:lang w:val="ru-RU"/>
              </w:rPr>
              <w:t>11</w:t>
            </w:r>
          </w:p>
        </w:tc>
        <w:tc>
          <w:tcPr>
            <w:tcW w:w="8820" w:type="dxa"/>
            <w:tcBorders>
              <w:top w:val="single" w:sz="4" w:space="0" w:color="auto"/>
              <w:left w:val="single" w:sz="4" w:space="0" w:color="auto"/>
              <w:bottom w:val="single" w:sz="4" w:space="0" w:color="auto"/>
              <w:right w:val="single" w:sz="4" w:space="0" w:color="auto"/>
            </w:tcBorders>
            <w:vAlign w:val="center"/>
          </w:tcPr>
          <w:p w:rsidR="004F5BC2" w:rsidRPr="00CB59C2" w:rsidRDefault="004F5BC2" w:rsidP="007A2ADC">
            <w:pPr>
              <w:jc w:val="both"/>
              <w:rPr>
                <w:rFonts w:ascii="Calibri" w:hAnsi="Calibri" w:cs="Calibri"/>
                <w:bCs/>
                <w:i/>
                <w:sz w:val="20"/>
                <w:szCs w:val="20"/>
              </w:rPr>
            </w:pPr>
            <w:r w:rsidRPr="00CB59C2">
              <w:rPr>
                <w:rFonts w:ascii="Sylfaen" w:hAnsi="Sylfaen" w:cs="Sylfaen"/>
                <w:bCs/>
                <w:i/>
                <w:sz w:val="20"/>
                <w:szCs w:val="20"/>
                <w:lang w:val="hy-AM"/>
              </w:rPr>
              <w:t>Հավ</w:t>
            </w:r>
            <w:r w:rsidRPr="00CB59C2">
              <w:rPr>
                <w:rFonts w:ascii="Sylfaen" w:hAnsi="Sylfaen" w:cs="Sylfaen"/>
                <w:bCs/>
                <w:i/>
                <w:sz w:val="20"/>
                <w:szCs w:val="20"/>
              </w:rPr>
              <w:t xml:space="preserve">ի </w:t>
            </w:r>
            <w:r w:rsidRPr="00CB59C2">
              <w:rPr>
                <w:rFonts w:ascii="Sylfaen" w:hAnsi="Sylfaen" w:cs="Sylfaen"/>
                <w:bCs/>
                <w:i/>
                <w:sz w:val="20"/>
                <w:szCs w:val="20"/>
                <w:lang w:val="hy-AM"/>
              </w:rPr>
              <w:t>ձու</w:t>
            </w:r>
          </w:p>
        </w:tc>
      </w:tr>
      <w:tr w:rsidR="004F5BC2" w:rsidRPr="00CB59C2" w:rsidTr="007A2ADC">
        <w:tc>
          <w:tcPr>
            <w:tcW w:w="1530" w:type="dxa"/>
            <w:tcBorders>
              <w:top w:val="single" w:sz="4" w:space="0" w:color="auto"/>
              <w:left w:val="single" w:sz="4" w:space="0" w:color="auto"/>
              <w:bottom w:val="single" w:sz="4" w:space="0" w:color="auto"/>
              <w:right w:val="single" w:sz="4" w:space="0" w:color="auto"/>
            </w:tcBorders>
            <w:vAlign w:val="center"/>
          </w:tcPr>
          <w:p w:rsidR="004F5BC2" w:rsidRPr="00CB59C2" w:rsidRDefault="004F5BC2">
            <w:pPr>
              <w:pStyle w:val="BodyTextIndent2"/>
              <w:spacing w:line="240" w:lineRule="auto"/>
              <w:ind w:firstLine="0"/>
              <w:jc w:val="center"/>
              <w:rPr>
                <w:rFonts w:ascii="GHEA Grapalat" w:hAnsi="GHEA Grapalat"/>
                <w:i/>
                <w:lang w:val="ru-RU"/>
              </w:rPr>
            </w:pPr>
            <w:r w:rsidRPr="00CB59C2">
              <w:rPr>
                <w:rFonts w:ascii="GHEA Grapalat" w:hAnsi="GHEA Grapalat"/>
                <w:i/>
                <w:lang w:val="ru-RU"/>
              </w:rPr>
              <w:t>12</w:t>
            </w:r>
          </w:p>
        </w:tc>
        <w:tc>
          <w:tcPr>
            <w:tcW w:w="8820" w:type="dxa"/>
            <w:tcBorders>
              <w:top w:val="single" w:sz="4" w:space="0" w:color="auto"/>
              <w:left w:val="single" w:sz="4" w:space="0" w:color="auto"/>
              <w:bottom w:val="single" w:sz="4" w:space="0" w:color="auto"/>
              <w:right w:val="single" w:sz="4" w:space="0" w:color="auto"/>
            </w:tcBorders>
            <w:vAlign w:val="center"/>
          </w:tcPr>
          <w:p w:rsidR="004F5BC2" w:rsidRPr="00CB59C2" w:rsidRDefault="004F5BC2" w:rsidP="007A2ADC">
            <w:pPr>
              <w:jc w:val="both"/>
              <w:rPr>
                <w:rFonts w:ascii="Calibri" w:hAnsi="Calibri" w:cs="Calibri"/>
                <w:bCs/>
                <w:i/>
                <w:sz w:val="20"/>
                <w:szCs w:val="20"/>
                <w:lang w:val="hy-AM"/>
              </w:rPr>
            </w:pPr>
            <w:r w:rsidRPr="00CB59C2">
              <w:rPr>
                <w:rFonts w:ascii="Sylfaen" w:hAnsi="Sylfaen" w:cs="Sylfaen"/>
                <w:bCs/>
                <w:i/>
                <w:sz w:val="20"/>
                <w:szCs w:val="20"/>
                <w:lang w:val="hy-AM"/>
              </w:rPr>
              <w:t>Տոմատի</w:t>
            </w:r>
            <w:r w:rsidRPr="00CB59C2">
              <w:rPr>
                <w:rFonts w:ascii="Sylfaen" w:hAnsi="Sylfaen" w:cs="Sylfaen"/>
                <w:bCs/>
                <w:i/>
                <w:sz w:val="20"/>
                <w:szCs w:val="20"/>
              </w:rPr>
              <w:t xml:space="preserve"> </w:t>
            </w:r>
            <w:r w:rsidRPr="00CB59C2">
              <w:rPr>
                <w:rFonts w:ascii="Sylfaen" w:hAnsi="Sylfaen" w:cs="Sylfaen"/>
                <w:bCs/>
                <w:i/>
                <w:sz w:val="20"/>
                <w:szCs w:val="20"/>
                <w:lang w:val="hy-AM"/>
              </w:rPr>
              <w:t>մածուկ</w:t>
            </w:r>
          </w:p>
        </w:tc>
      </w:tr>
      <w:tr w:rsidR="004F5BC2" w:rsidRPr="00CB59C2" w:rsidTr="007A2ADC">
        <w:tc>
          <w:tcPr>
            <w:tcW w:w="1530" w:type="dxa"/>
            <w:tcBorders>
              <w:top w:val="single" w:sz="4" w:space="0" w:color="auto"/>
              <w:left w:val="single" w:sz="4" w:space="0" w:color="auto"/>
              <w:bottom w:val="single" w:sz="4" w:space="0" w:color="auto"/>
              <w:right w:val="single" w:sz="4" w:space="0" w:color="auto"/>
            </w:tcBorders>
            <w:vAlign w:val="center"/>
          </w:tcPr>
          <w:p w:rsidR="004F5BC2" w:rsidRPr="00CB59C2" w:rsidRDefault="004F5BC2">
            <w:pPr>
              <w:pStyle w:val="BodyTextIndent2"/>
              <w:spacing w:line="240" w:lineRule="auto"/>
              <w:ind w:firstLine="0"/>
              <w:jc w:val="center"/>
              <w:rPr>
                <w:rFonts w:ascii="GHEA Grapalat" w:hAnsi="GHEA Grapalat"/>
                <w:i/>
                <w:lang w:val="ru-RU"/>
              </w:rPr>
            </w:pPr>
            <w:r w:rsidRPr="00CB59C2">
              <w:rPr>
                <w:rFonts w:ascii="GHEA Grapalat" w:hAnsi="GHEA Grapalat"/>
                <w:i/>
                <w:lang w:val="ru-RU"/>
              </w:rPr>
              <w:t>13</w:t>
            </w:r>
          </w:p>
        </w:tc>
        <w:tc>
          <w:tcPr>
            <w:tcW w:w="8820" w:type="dxa"/>
            <w:tcBorders>
              <w:top w:val="single" w:sz="4" w:space="0" w:color="auto"/>
              <w:left w:val="single" w:sz="4" w:space="0" w:color="auto"/>
              <w:bottom w:val="single" w:sz="4" w:space="0" w:color="auto"/>
              <w:right w:val="single" w:sz="4" w:space="0" w:color="auto"/>
            </w:tcBorders>
            <w:vAlign w:val="center"/>
          </w:tcPr>
          <w:p w:rsidR="004F5BC2" w:rsidRPr="00CB59C2" w:rsidRDefault="004F5BC2" w:rsidP="007A2ADC">
            <w:pPr>
              <w:jc w:val="both"/>
              <w:rPr>
                <w:rFonts w:ascii="Calibri" w:hAnsi="Calibri" w:cs="Calibri"/>
                <w:bCs/>
                <w:i/>
                <w:sz w:val="20"/>
                <w:szCs w:val="20"/>
                <w:lang w:val="hy-AM"/>
              </w:rPr>
            </w:pPr>
            <w:r w:rsidRPr="00CB59C2">
              <w:rPr>
                <w:rFonts w:ascii="Sylfaen" w:hAnsi="Sylfaen" w:cs="Sylfaen"/>
                <w:bCs/>
                <w:i/>
                <w:sz w:val="20"/>
                <w:szCs w:val="20"/>
                <w:lang w:val="hy-AM"/>
              </w:rPr>
              <w:t>Ոլոռ</w:t>
            </w:r>
          </w:p>
        </w:tc>
      </w:tr>
      <w:tr w:rsidR="004F5BC2" w:rsidRPr="00CB59C2" w:rsidTr="007A2ADC">
        <w:tc>
          <w:tcPr>
            <w:tcW w:w="1530" w:type="dxa"/>
            <w:tcBorders>
              <w:top w:val="single" w:sz="4" w:space="0" w:color="auto"/>
              <w:left w:val="single" w:sz="4" w:space="0" w:color="auto"/>
              <w:bottom w:val="single" w:sz="4" w:space="0" w:color="auto"/>
              <w:right w:val="single" w:sz="4" w:space="0" w:color="auto"/>
            </w:tcBorders>
            <w:vAlign w:val="center"/>
          </w:tcPr>
          <w:p w:rsidR="004F5BC2" w:rsidRPr="00CB59C2" w:rsidRDefault="004F5BC2">
            <w:pPr>
              <w:pStyle w:val="BodyTextIndent2"/>
              <w:spacing w:line="240" w:lineRule="auto"/>
              <w:ind w:firstLine="0"/>
              <w:jc w:val="center"/>
              <w:rPr>
                <w:rFonts w:ascii="GHEA Grapalat" w:hAnsi="GHEA Grapalat"/>
                <w:i/>
                <w:lang w:val="ru-RU"/>
              </w:rPr>
            </w:pPr>
            <w:r w:rsidRPr="00CB59C2">
              <w:rPr>
                <w:rFonts w:ascii="GHEA Grapalat" w:hAnsi="GHEA Grapalat"/>
                <w:i/>
                <w:lang w:val="ru-RU"/>
              </w:rPr>
              <w:t>14</w:t>
            </w:r>
          </w:p>
        </w:tc>
        <w:tc>
          <w:tcPr>
            <w:tcW w:w="8820" w:type="dxa"/>
            <w:tcBorders>
              <w:top w:val="single" w:sz="4" w:space="0" w:color="auto"/>
              <w:left w:val="single" w:sz="4" w:space="0" w:color="auto"/>
              <w:bottom w:val="single" w:sz="4" w:space="0" w:color="auto"/>
              <w:right w:val="single" w:sz="4" w:space="0" w:color="auto"/>
            </w:tcBorders>
            <w:vAlign w:val="center"/>
          </w:tcPr>
          <w:p w:rsidR="004F5BC2" w:rsidRPr="00CB59C2" w:rsidRDefault="004F5BC2" w:rsidP="007A2ADC">
            <w:pPr>
              <w:jc w:val="both"/>
              <w:rPr>
                <w:rFonts w:ascii="Calibri" w:hAnsi="Calibri" w:cs="Calibri"/>
                <w:bCs/>
                <w:i/>
                <w:sz w:val="20"/>
                <w:szCs w:val="20"/>
                <w:lang w:val="hy-AM"/>
              </w:rPr>
            </w:pPr>
            <w:r w:rsidRPr="00CB59C2">
              <w:rPr>
                <w:rFonts w:ascii="Sylfaen" w:hAnsi="Sylfaen" w:cs="Sylfaen"/>
                <w:bCs/>
                <w:i/>
                <w:sz w:val="20"/>
                <w:szCs w:val="20"/>
                <w:lang w:val="hy-AM"/>
              </w:rPr>
              <w:t>Ոսպ</w:t>
            </w:r>
          </w:p>
        </w:tc>
      </w:tr>
      <w:tr w:rsidR="004F5BC2" w:rsidRPr="00CB59C2" w:rsidTr="007A2ADC">
        <w:tc>
          <w:tcPr>
            <w:tcW w:w="1530" w:type="dxa"/>
            <w:tcBorders>
              <w:top w:val="single" w:sz="4" w:space="0" w:color="auto"/>
              <w:left w:val="single" w:sz="4" w:space="0" w:color="auto"/>
              <w:bottom w:val="single" w:sz="4" w:space="0" w:color="auto"/>
              <w:right w:val="single" w:sz="4" w:space="0" w:color="auto"/>
            </w:tcBorders>
            <w:vAlign w:val="center"/>
          </w:tcPr>
          <w:p w:rsidR="004F5BC2" w:rsidRPr="00CB59C2" w:rsidRDefault="004F5BC2">
            <w:pPr>
              <w:pStyle w:val="BodyTextIndent2"/>
              <w:spacing w:line="240" w:lineRule="auto"/>
              <w:ind w:firstLine="0"/>
              <w:jc w:val="center"/>
              <w:rPr>
                <w:rFonts w:ascii="GHEA Grapalat" w:hAnsi="GHEA Grapalat"/>
                <w:i/>
                <w:lang w:val="en-US"/>
              </w:rPr>
            </w:pPr>
            <w:r w:rsidRPr="00CB59C2">
              <w:rPr>
                <w:rFonts w:ascii="GHEA Grapalat" w:hAnsi="GHEA Grapalat"/>
                <w:i/>
                <w:lang w:val="en-US"/>
              </w:rPr>
              <w:t>15</w:t>
            </w:r>
          </w:p>
        </w:tc>
        <w:tc>
          <w:tcPr>
            <w:tcW w:w="8820" w:type="dxa"/>
            <w:tcBorders>
              <w:top w:val="single" w:sz="4" w:space="0" w:color="auto"/>
              <w:left w:val="single" w:sz="4" w:space="0" w:color="auto"/>
              <w:bottom w:val="single" w:sz="4" w:space="0" w:color="auto"/>
              <w:right w:val="single" w:sz="4" w:space="0" w:color="auto"/>
            </w:tcBorders>
            <w:vAlign w:val="center"/>
          </w:tcPr>
          <w:p w:rsidR="004F5BC2" w:rsidRPr="00CB59C2" w:rsidRDefault="004F5BC2" w:rsidP="007A2ADC">
            <w:pPr>
              <w:jc w:val="both"/>
              <w:rPr>
                <w:rFonts w:ascii="Calibri" w:hAnsi="Calibri" w:cs="Calibri"/>
                <w:bCs/>
                <w:i/>
                <w:sz w:val="20"/>
                <w:szCs w:val="20"/>
                <w:lang w:val="hy-AM"/>
              </w:rPr>
            </w:pPr>
            <w:r w:rsidRPr="00CB59C2">
              <w:rPr>
                <w:rFonts w:ascii="Sylfaen" w:hAnsi="Sylfaen" w:cs="Sylfaen"/>
                <w:bCs/>
                <w:i/>
                <w:sz w:val="20"/>
                <w:szCs w:val="20"/>
                <w:lang w:val="hy-AM"/>
              </w:rPr>
              <w:t>Բրինձ</w:t>
            </w:r>
          </w:p>
        </w:tc>
      </w:tr>
      <w:tr w:rsidR="004F5BC2" w:rsidRPr="00CB59C2" w:rsidTr="007A2ADC">
        <w:tc>
          <w:tcPr>
            <w:tcW w:w="1530" w:type="dxa"/>
            <w:tcBorders>
              <w:top w:val="single" w:sz="4" w:space="0" w:color="auto"/>
              <w:left w:val="single" w:sz="4" w:space="0" w:color="auto"/>
              <w:bottom w:val="single" w:sz="4" w:space="0" w:color="auto"/>
              <w:right w:val="single" w:sz="4" w:space="0" w:color="auto"/>
            </w:tcBorders>
            <w:vAlign w:val="center"/>
          </w:tcPr>
          <w:p w:rsidR="004F5BC2" w:rsidRPr="00CB59C2" w:rsidRDefault="004F5BC2">
            <w:pPr>
              <w:pStyle w:val="BodyTextIndent2"/>
              <w:spacing w:line="240" w:lineRule="auto"/>
              <w:ind w:firstLine="0"/>
              <w:jc w:val="center"/>
              <w:rPr>
                <w:rFonts w:ascii="GHEA Grapalat" w:hAnsi="GHEA Grapalat"/>
                <w:i/>
                <w:lang w:val="en-US"/>
              </w:rPr>
            </w:pPr>
            <w:r w:rsidRPr="00CB59C2">
              <w:rPr>
                <w:rFonts w:ascii="GHEA Grapalat" w:hAnsi="GHEA Grapalat"/>
                <w:i/>
                <w:lang w:val="en-US"/>
              </w:rPr>
              <w:t>16</w:t>
            </w:r>
          </w:p>
        </w:tc>
        <w:tc>
          <w:tcPr>
            <w:tcW w:w="8820" w:type="dxa"/>
            <w:tcBorders>
              <w:top w:val="single" w:sz="4" w:space="0" w:color="auto"/>
              <w:left w:val="single" w:sz="4" w:space="0" w:color="auto"/>
              <w:bottom w:val="single" w:sz="4" w:space="0" w:color="auto"/>
              <w:right w:val="single" w:sz="4" w:space="0" w:color="auto"/>
            </w:tcBorders>
            <w:vAlign w:val="center"/>
          </w:tcPr>
          <w:p w:rsidR="004F5BC2" w:rsidRPr="00CB59C2" w:rsidRDefault="004F5BC2" w:rsidP="007A2ADC">
            <w:pPr>
              <w:jc w:val="both"/>
              <w:rPr>
                <w:rFonts w:ascii="Calibri" w:hAnsi="Calibri" w:cs="Calibri"/>
                <w:bCs/>
                <w:i/>
                <w:sz w:val="20"/>
                <w:szCs w:val="20"/>
                <w:lang w:val="hy-AM"/>
              </w:rPr>
            </w:pPr>
            <w:r w:rsidRPr="00CB59C2">
              <w:rPr>
                <w:rFonts w:ascii="Sylfaen" w:hAnsi="Sylfaen" w:cs="Sylfaen"/>
                <w:bCs/>
                <w:i/>
                <w:sz w:val="20"/>
                <w:szCs w:val="20"/>
                <w:lang w:val="hy-AM"/>
              </w:rPr>
              <w:t>Հնդկաձավար</w:t>
            </w:r>
            <w:r w:rsidRPr="00CB59C2">
              <w:rPr>
                <w:rFonts w:ascii="Calibri" w:hAnsi="Calibri" w:cs="Calibri"/>
                <w:bCs/>
                <w:i/>
                <w:sz w:val="20"/>
                <w:szCs w:val="20"/>
                <w:lang w:val="hy-AM"/>
              </w:rPr>
              <w:t xml:space="preserve"> (</w:t>
            </w:r>
            <w:r w:rsidRPr="00CB59C2">
              <w:rPr>
                <w:rFonts w:ascii="Sylfaen" w:hAnsi="Sylfaen" w:cs="Sylfaen"/>
                <w:bCs/>
                <w:i/>
                <w:sz w:val="20"/>
                <w:szCs w:val="20"/>
                <w:lang w:val="hy-AM"/>
              </w:rPr>
              <w:t>գրեչկա</w:t>
            </w:r>
            <w:r w:rsidRPr="00CB59C2">
              <w:rPr>
                <w:rFonts w:ascii="Calibri" w:hAnsi="Calibri" w:cs="Calibri"/>
                <w:bCs/>
                <w:i/>
                <w:sz w:val="20"/>
                <w:szCs w:val="20"/>
                <w:lang w:val="hy-AM"/>
              </w:rPr>
              <w:t>)</w:t>
            </w:r>
          </w:p>
        </w:tc>
      </w:tr>
      <w:tr w:rsidR="004F5BC2" w:rsidRPr="00CB59C2" w:rsidTr="007A2ADC">
        <w:tc>
          <w:tcPr>
            <w:tcW w:w="1530" w:type="dxa"/>
            <w:tcBorders>
              <w:top w:val="single" w:sz="4" w:space="0" w:color="auto"/>
              <w:left w:val="single" w:sz="4" w:space="0" w:color="auto"/>
              <w:bottom w:val="single" w:sz="4" w:space="0" w:color="auto"/>
              <w:right w:val="single" w:sz="4" w:space="0" w:color="auto"/>
            </w:tcBorders>
            <w:vAlign w:val="center"/>
          </w:tcPr>
          <w:p w:rsidR="004F5BC2" w:rsidRPr="00CB59C2" w:rsidRDefault="004F5BC2">
            <w:pPr>
              <w:pStyle w:val="BodyTextIndent2"/>
              <w:spacing w:line="240" w:lineRule="auto"/>
              <w:ind w:firstLine="0"/>
              <w:jc w:val="center"/>
              <w:rPr>
                <w:rFonts w:ascii="GHEA Grapalat" w:hAnsi="GHEA Grapalat"/>
                <w:i/>
                <w:lang w:val="en-US"/>
              </w:rPr>
            </w:pPr>
            <w:r w:rsidRPr="00CB59C2">
              <w:rPr>
                <w:rFonts w:ascii="GHEA Grapalat" w:hAnsi="GHEA Grapalat"/>
                <w:i/>
                <w:lang w:val="en-US"/>
              </w:rPr>
              <w:t>17</w:t>
            </w:r>
          </w:p>
        </w:tc>
        <w:tc>
          <w:tcPr>
            <w:tcW w:w="8820" w:type="dxa"/>
            <w:tcBorders>
              <w:top w:val="single" w:sz="4" w:space="0" w:color="auto"/>
              <w:left w:val="single" w:sz="4" w:space="0" w:color="auto"/>
              <w:bottom w:val="single" w:sz="4" w:space="0" w:color="auto"/>
              <w:right w:val="single" w:sz="4" w:space="0" w:color="auto"/>
            </w:tcBorders>
            <w:vAlign w:val="center"/>
          </w:tcPr>
          <w:p w:rsidR="004F5BC2" w:rsidRPr="00CB59C2" w:rsidRDefault="004F5BC2" w:rsidP="007A2ADC">
            <w:pPr>
              <w:jc w:val="both"/>
              <w:rPr>
                <w:rFonts w:ascii="Calibri" w:hAnsi="Calibri" w:cs="Calibri"/>
                <w:bCs/>
                <w:i/>
                <w:sz w:val="20"/>
                <w:szCs w:val="20"/>
                <w:lang w:val="hy-AM"/>
              </w:rPr>
            </w:pPr>
            <w:r w:rsidRPr="00CB59C2">
              <w:rPr>
                <w:rFonts w:ascii="Sylfaen" w:hAnsi="Sylfaen" w:cs="Sylfaen"/>
                <w:bCs/>
                <w:i/>
                <w:sz w:val="20"/>
                <w:szCs w:val="20"/>
                <w:lang w:val="hy-AM"/>
              </w:rPr>
              <w:t>Ցորենաձավար</w:t>
            </w:r>
          </w:p>
        </w:tc>
      </w:tr>
      <w:tr w:rsidR="004F5BC2" w:rsidRPr="00CB59C2" w:rsidTr="007A2ADC">
        <w:tc>
          <w:tcPr>
            <w:tcW w:w="1530" w:type="dxa"/>
            <w:tcBorders>
              <w:top w:val="single" w:sz="4" w:space="0" w:color="auto"/>
              <w:left w:val="single" w:sz="4" w:space="0" w:color="auto"/>
              <w:bottom w:val="single" w:sz="4" w:space="0" w:color="auto"/>
              <w:right w:val="single" w:sz="4" w:space="0" w:color="auto"/>
            </w:tcBorders>
            <w:vAlign w:val="center"/>
          </w:tcPr>
          <w:p w:rsidR="004F5BC2" w:rsidRPr="00CB59C2" w:rsidRDefault="004F5BC2">
            <w:pPr>
              <w:pStyle w:val="BodyTextIndent2"/>
              <w:spacing w:line="240" w:lineRule="auto"/>
              <w:ind w:firstLine="0"/>
              <w:jc w:val="center"/>
              <w:rPr>
                <w:rFonts w:ascii="GHEA Grapalat" w:hAnsi="GHEA Grapalat"/>
                <w:i/>
                <w:lang w:val="en-US"/>
              </w:rPr>
            </w:pPr>
            <w:r w:rsidRPr="00CB59C2">
              <w:rPr>
                <w:rFonts w:ascii="GHEA Grapalat" w:hAnsi="GHEA Grapalat"/>
                <w:i/>
                <w:lang w:val="en-US"/>
              </w:rPr>
              <w:t>18</w:t>
            </w:r>
          </w:p>
        </w:tc>
        <w:tc>
          <w:tcPr>
            <w:tcW w:w="8820" w:type="dxa"/>
            <w:tcBorders>
              <w:top w:val="single" w:sz="4" w:space="0" w:color="auto"/>
              <w:left w:val="single" w:sz="4" w:space="0" w:color="auto"/>
              <w:bottom w:val="single" w:sz="4" w:space="0" w:color="auto"/>
              <w:right w:val="single" w:sz="4" w:space="0" w:color="auto"/>
            </w:tcBorders>
            <w:vAlign w:val="center"/>
          </w:tcPr>
          <w:p w:rsidR="004F5BC2" w:rsidRPr="00CB59C2" w:rsidRDefault="004F5BC2" w:rsidP="007A2ADC">
            <w:pPr>
              <w:jc w:val="both"/>
              <w:rPr>
                <w:rFonts w:ascii="Calibri" w:hAnsi="Calibri" w:cs="Calibri"/>
                <w:bCs/>
                <w:i/>
                <w:sz w:val="20"/>
                <w:szCs w:val="20"/>
                <w:lang w:val="hy-AM"/>
              </w:rPr>
            </w:pPr>
            <w:r w:rsidRPr="00CB59C2">
              <w:rPr>
                <w:rFonts w:ascii="Sylfaen" w:hAnsi="Sylfaen" w:cs="Sylfaen"/>
                <w:bCs/>
                <w:i/>
                <w:sz w:val="20"/>
                <w:szCs w:val="20"/>
                <w:lang w:val="hy-AM"/>
              </w:rPr>
              <w:t>Շաքարավազ</w:t>
            </w:r>
          </w:p>
        </w:tc>
      </w:tr>
      <w:tr w:rsidR="004F5BC2" w:rsidRPr="00CB59C2" w:rsidTr="007A2ADC">
        <w:tc>
          <w:tcPr>
            <w:tcW w:w="1530" w:type="dxa"/>
            <w:tcBorders>
              <w:top w:val="single" w:sz="4" w:space="0" w:color="auto"/>
              <w:left w:val="single" w:sz="4" w:space="0" w:color="auto"/>
              <w:bottom w:val="single" w:sz="4" w:space="0" w:color="auto"/>
              <w:right w:val="single" w:sz="4" w:space="0" w:color="auto"/>
            </w:tcBorders>
            <w:vAlign w:val="center"/>
          </w:tcPr>
          <w:p w:rsidR="004F5BC2" w:rsidRPr="00CB59C2" w:rsidRDefault="004F5BC2">
            <w:pPr>
              <w:pStyle w:val="BodyTextIndent2"/>
              <w:spacing w:line="240" w:lineRule="auto"/>
              <w:ind w:firstLine="0"/>
              <w:jc w:val="center"/>
              <w:rPr>
                <w:rFonts w:ascii="GHEA Grapalat" w:hAnsi="GHEA Grapalat"/>
                <w:i/>
                <w:lang w:val="en-US"/>
              </w:rPr>
            </w:pPr>
            <w:r w:rsidRPr="00CB59C2">
              <w:rPr>
                <w:rFonts w:ascii="GHEA Grapalat" w:hAnsi="GHEA Grapalat"/>
                <w:i/>
                <w:lang w:val="en-US"/>
              </w:rPr>
              <w:t>19</w:t>
            </w:r>
          </w:p>
        </w:tc>
        <w:tc>
          <w:tcPr>
            <w:tcW w:w="8820" w:type="dxa"/>
            <w:tcBorders>
              <w:top w:val="single" w:sz="4" w:space="0" w:color="auto"/>
              <w:left w:val="single" w:sz="4" w:space="0" w:color="auto"/>
              <w:bottom w:val="single" w:sz="4" w:space="0" w:color="auto"/>
              <w:right w:val="single" w:sz="4" w:space="0" w:color="auto"/>
            </w:tcBorders>
            <w:vAlign w:val="center"/>
          </w:tcPr>
          <w:p w:rsidR="004F5BC2" w:rsidRPr="00CB59C2" w:rsidRDefault="004F5BC2" w:rsidP="007A2ADC">
            <w:pPr>
              <w:jc w:val="both"/>
              <w:rPr>
                <w:rFonts w:ascii="Calibri" w:hAnsi="Calibri" w:cs="Calibri"/>
                <w:bCs/>
                <w:i/>
                <w:sz w:val="20"/>
                <w:szCs w:val="20"/>
                <w:lang w:val="hy-AM"/>
              </w:rPr>
            </w:pPr>
            <w:r w:rsidRPr="00CB59C2">
              <w:rPr>
                <w:rFonts w:ascii="Sylfaen" w:hAnsi="Sylfaen" w:cs="Sylfaen"/>
                <w:bCs/>
                <w:i/>
                <w:sz w:val="20"/>
                <w:szCs w:val="20"/>
                <w:lang w:val="hy-AM"/>
              </w:rPr>
              <w:t>Աղ</w:t>
            </w:r>
            <w:r w:rsidRPr="00CB59C2">
              <w:rPr>
                <w:rFonts w:ascii="Sylfaen" w:hAnsi="Sylfaen" w:cs="Sylfaen"/>
                <w:bCs/>
                <w:i/>
                <w:sz w:val="20"/>
                <w:szCs w:val="20"/>
              </w:rPr>
              <w:t xml:space="preserve"> </w:t>
            </w:r>
            <w:r w:rsidRPr="00CB59C2">
              <w:rPr>
                <w:rFonts w:ascii="Sylfaen" w:hAnsi="Sylfaen" w:cs="Sylfaen"/>
                <w:bCs/>
                <w:i/>
                <w:sz w:val="20"/>
                <w:szCs w:val="20"/>
                <w:lang w:val="hy-AM"/>
              </w:rPr>
              <w:t>կերակրի</w:t>
            </w:r>
          </w:p>
        </w:tc>
      </w:tr>
      <w:tr w:rsidR="004F5BC2" w:rsidRPr="00CB59C2" w:rsidTr="007A2ADC">
        <w:tc>
          <w:tcPr>
            <w:tcW w:w="1530" w:type="dxa"/>
            <w:tcBorders>
              <w:top w:val="single" w:sz="4" w:space="0" w:color="auto"/>
              <w:left w:val="single" w:sz="4" w:space="0" w:color="auto"/>
              <w:bottom w:val="single" w:sz="4" w:space="0" w:color="auto"/>
              <w:right w:val="single" w:sz="4" w:space="0" w:color="auto"/>
            </w:tcBorders>
            <w:vAlign w:val="center"/>
          </w:tcPr>
          <w:p w:rsidR="004F5BC2" w:rsidRPr="00CB59C2" w:rsidRDefault="004F5BC2">
            <w:pPr>
              <w:pStyle w:val="BodyTextIndent2"/>
              <w:spacing w:line="240" w:lineRule="auto"/>
              <w:ind w:firstLine="0"/>
              <w:jc w:val="center"/>
              <w:rPr>
                <w:rFonts w:ascii="GHEA Grapalat" w:hAnsi="GHEA Grapalat"/>
                <w:i/>
                <w:lang w:val="en-US"/>
              </w:rPr>
            </w:pPr>
            <w:r w:rsidRPr="00CB59C2">
              <w:rPr>
                <w:rFonts w:ascii="GHEA Grapalat" w:hAnsi="GHEA Grapalat"/>
                <w:i/>
                <w:lang w:val="en-US"/>
              </w:rPr>
              <w:t>20</w:t>
            </w:r>
          </w:p>
        </w:tc>
        <w:tc>
          <w:tcPr>
            <w:tcW w:w="8820" w:type="dxa"/>
            <w:tcBorders>
              <w:top w:val="single" w:sz="4" w:space="0" w:color="auto"/>
              <w:left w:val="single" w:sz="4" w:space="0" w:color="auto"/>
              <w:bottom w:val="single" w:sz="4" w:space="0" w:color="auto"/>
              <w:right w:val="single" w:sz="4" w:space="0" w:color="auto"/>
            </w:tcBorders>
            <w:vAlign w:val="center"/>
          </w:tcPr>
          <w:p w:rsidR="004F5BC2" w:rsidRPr="00CB59C2" w:rsidRDefault="004F5BC2" w:rsidP="007A2ADC">
            <w:pPr>
              <w:jc w:val="both"/>
              <w:rPr>
                <w:rFonts w:ascii="Calibri" w:hAnsi="Calibri" w:cs="Calibri"/>
                <w:bCs/>
                <w:i/>
                <w:sz w:val="20"/>
                <w:szCs w:val="20"/>
                <w:lang w:val="hy-AM"/>
              </w:rPr>
            </w:pPr>
            <w:r w:rsidRPr="00CB59C2">
              <w:rPr>
                <w:rFonts w:ascii="Sylfaen" w:hAnsi="Sylfaen" w:cs="Sylfaen"/>
                <w:bCs/>
                <w:i/>
                <w:sz w:val="20"/>
                <w:szCs w:val="20"/>
                <w:lang w:val="hy-AM"/>
              </w:rPr>
              <w:t>Կարտոֆիլ</w:t>
            </w:r>
          </w:p>
        </w:tc>
      </w:tr>
      <w:tr w:rsidR="004F5BC2" w:rsidRPr="00CB59C2" w:rsidTr="007A2ADC">
        <w:tc>
          <w:tcPr>
            <w:tcW w:w="1530" w:type="dxa"/>
            <w:tcBorders>
              <w:top w:val="single" w:sz="4" w:space="0" w:color="auto"/>
              <w:left w:val="single" w:sz="4" w:space="0" w:color="auto"/>
              <w:bottom w:val="single" w:sz="4" w:space="0" w:color="auto"/>
              <w:right w:val="single" w:sz="4" w:space="0" w:color="auto"/>
            </w:tcBorders>
            <w:vAlign w:val="center"/>
          </w:tcPr>
          <w:p w:rsidR="004F5BC2" w:rsidRPr="00CB59C2" w:rsidRDefault="004F5BC2">
            <w:pPr>
              <w:pStyle w:val="BodyTextIndent2"/>
              <w:spacing w:line="240" w:lineRule="auto"/>
              <w:ind w:firstLine="0"/>
              <w:jc w:val="center"/>
              <w:rPr>
                <w:rFonts w:ascii="GHEA Grapalat" w:hAnsi="GHEA Grapalat"/>
                <w:i/>
                <w:lang w:val="en-US"/>
              </w:rPr>
            </w:pPr>
            <w:r w:rsidRPr="00CB59C2">
              <w:rPr>
                <w:rFonts w:ascii="GHEA Grapalat" w:hAnsi="GHEA Grapalat"/>
                <w:i/>
                <w:lang w:val="en-US"/>
              </w:rPr>
              <w:t>21</w:t>
            </w:r>
          </w:p>
        </w:tc>
        <w:tc>
          <w:tcPr>
            <w:tcW w:w="8820" w:type="dxa"/>
            <w:tcBorders>
              <w:top w:val="single" w:sz="4" w:space="0" w:color="auto"/>
              <w:left w:val="single" w:sz="4" w:space="0" w:color="auto"/>
              <w:bottom w:val="single" w:sz="4" w:space="0" w:color="auto"/>
              <w:right w:val="single" w:sz="4" w:space="0" w:color="auto"/>
            </w:tcBorders>
            <w:vAlign w:val="center"/>
          </w:tcPr>
          <w:p w:rsidR="004F5BC2" w:rsidRPr="00CB59C2" w:rsidRDefault="004F5BC2" w:rsidP="007A2ADC">
            <w:pPr>
              <w:jc w:val="both"/>
              <w:rPr>
                <w:rFonts w:ascii="Calibri" w:hAnsi="Calibri" w:cs="Calibri"/>
                <w:bCs/>
                <w:i/>
                <w:sz w:val="20"/>
                <w:szCs w:val="20"/>
                <w:lang w:val="hy-AM"/>
              </w:rPr>
            </w:pPr>
            <w:r w:rsidRPr="00CB59C2">
              <w:rPr>
                <w:rFonts w:ascii="Sylfaen" w:hAnsi="Sylfaen" w:cs="Sylfaen"/>
                <w:bCs/>
                <w:i/>
                <w:sz w:val="20"/>
                <w:szCs w:val="20"/>
                <w:lang w:val="hy-AM"/>
              </w:rPr>
              <w:t>Սոխ</w:t>
            </w:r>
          </w:p>
        </w:tc>
      </w:tr>
      <w:tr w:rsidR="004F5BC2" w:rsidRPr="00CB59C2" w:rsidTr="007A2ADC">
        <w:tc>
          <w:tcPr>
            <w:tcW w:w="1530" w:type="dxa"/>
            <w:tcBorders>
              <w:top w:val="single" w:sz="4" w:space="0" w:color="auto"/>
              <w:left w:val="single" w:sz="4" w:space="0" w:color="auto"/>
              <w:bottom w:val="single" w:sz="4" w:space="0" w:color="auto"/>
              <w:right w:val="single" w:sz="4" w:space="0" w:color="auto"/>
            </w:tcBorders>
            <w:vAlign w:val="center"/>
          </w:tcPr>
          <w:p w:rsidR="004F5BC2" w:rsidRPr="00CB59C2" w:rsidRDefault="004F5BC2">
            <w:pPr>
              <w:pStyle w:val="BodyTextIndent2"/>
              <w:spacing w:line="240" w:lineRule="auto"/>
              <w:ind w:firstLine="0"/>
              <w:jc w:val="center"/>
              <w:rPr>
                <w:rFonts w:ascii="GHEA Grapalat" w:hAnsi="GHEA Grapalat"/>
                <w:i/>
                <w:lang w:val="en-US"/>
              </w:rPr>
            </w:pPr>
            <w:r w:rsidRPr="00CB59C2">
              <w:rPr>
                <w:rFonts w:ascii="GHEA Grapalat" w:hAnsi="GHEA Grapalat"/>
                <w:i/>
                <w:lang w:val="en-US"/>
              </w:rPr>
              <w:t>22</w:t>
            </w:r>
          </w:p>
        </w:tc>
        <w:tc>
          <w:tcPr>
            <w:tcW w:w="8820" w:type="dxa"/>
            <w:tcBorders>
              <w:top w:val="single" w:sz="4" w:space="0" w:color="auto"/>
              <w:left w:val="single" w:sz="4" w:space="0" w:color="auto"/>
              <w:bottom w:val="single" w:sz="4" w:space="0" w:color="auto"/>
              <w:right w:val="single" w:sz="4" w:space="0" w:color="auto"/>
            </w:tcBorders>
            <w:vAlign w:val="center"/>
          </w:tcPr>
          <w:p w:rsidR="004F5BC2" w:rsidRPr="00CB59C2" w:rsidRDefault="004F5BC2" w:rsidP="007A2ADC">
            <w:pPr>
              <w:jc w:val="both"/>
              <w:rPr>
                <w:rFonts w:ascii="Calibri" w:hAnsi="Calibri" w:cs="Calibri"/>
                <w:bCs/>
                <w:i/>
                <w:sz w:val="20"/>
                <w:szCs w:val="20"/>
                <w:lang w:val="hy-AM"/>
              </w:rPr>
            </w:pPr>
            <w:r w:rsidRPr="00CB59C2">
              <w:rPr>
                <w:rFonts w:ascii="Sylfaen" w:hAnsi="Sylfaen" w:cs="Sylfaen"/>
                <w:bCs/>
                <w:i/>
                <w:sz w:val="20"/>
                <w:szCs w:val="20"/>
                <w:lang w:val="hy-AM"/>
              </w:rPr>
              <w:t>Կաղամբ</w:t>
            </w:r>
          </w:p>
        </w:tc>
      </w:tr>
      <w:tr w:rsidR="004F5BC2" w:rsidRPr="00CB59C2" w:rsidTr="007A2ADC">
        <w:tc>
          <w:tcPr>
            <w:tcW w:w="1530" w:type="dxa"/>
            <w:tcBorders>
              <w:top w:val="single" w:sz="4" w:space="0" w:color="auto"/>
              <w:left w:val="single" w:sz="4" w:space="0" w:color="auto"/>
              <w:bottom w:val="single" w:sz="4" w:space="0" w:color="auto"/>
              <w:right w:val="single" w:sz="4" w:space="0" w:color="auto"/>
            </w:tcBorders>
            <w:vAlign w:val="center"/>
          </w:tcPr>
          <w:p w:rsidR="004F5BC2" w:rsidRPr="00CB59C2" w:rsidRDefault="004F5BC2">
            <w:pPr>
              <w:pStyle w:val="BodyTextIndent2"/>
              <w:spacing w:line="240" w:lineRule="auto"/>
              <w:ind w:firstLine="0"/>
              <w:jc w:val="center"/>
              <w:rPr>
                <w:rFonts w:ascii="GHEA Grapalat" w:hAnsi="GHEA Grapalat"/>
                <w:i/>
                <w:lang w:val="en-US"/>
              </w:rPr>
            </w:pPr>
            <w:r w:rsidRPr="00CB59C2">
              <w:rPr>
                <w:rFonts w:ascii="GHEA Grapalat" w:hAnsi="GHEA Grapalat"/>
                <w:i/>
                <w:lang w:val="en-US"/>
              </w:rPr>
              <w:t>23</w:t>
            </w:r>
          </w:p>
        </w:tc>
        <w:tc>
          <w:tcPr>
            <w:tcW w:w="8820" w:type="dxa"/>
            <w:tcBorders>
              <w:top w:val="single" w:sz="4" w:space="0" w:color="auto"/>
              <w:left w:val="single" w:sz="4" w:space="0" w:color="auto"/>
              <w:bottom w:val="single" w:sz="4" w:space="0" w:color="auto"/>
              <w:right w:val="single" w:sz="4" w:space="0" w:color="auto"/>
            </w:tcBorders>
            <w:vAlign w:val="center"/>
          </w:tcPr>
          <w:p w:rsidR="004F5BC2" w:rsidRPr="00CB59C2" w:rsidRDefault="004F5BC2" w:rsidP="007A2ADC">
            <w:pPr>
              <w:jc w:val="both"/>
              <w:rPr>
                <w:rFonts w:ascii="Calibri" w:hAnsi="Calibri" w:cs="Calibri"/>
                <w:bCs/>
                <w:i/>
                <w:sz w:val="20"/>
                <w:szCs w:val="20"/>
              </w:rPr>
            </w:pPr>
            <w:r w:rsidRPr="00CB59C2">
              <w:rPr>
                <w:rFonts w:ascii="Sylfaen" w:hAnsi="Sylfaen" w:cs="Sylfaen"/>
                <w:bCs/>
                <w:i/>
                <w:sz w:val="20"/>
                <w:szCs w:val="20"/>
                <w:lang w:val="hy-AM"/>
              </w:rPr>
              <w:t>Բազուկ</w:t>
            </w:r>
          </w:p>
          <w:p w:rsidR="004F5BC2" w:rsidRPr="00CB59C2" w:rsidRDefault="004F5BC2" w:rsidP="007A2ADC">
            <w:pPr>
              <w:jc w:val="both"/>
              <w:rPr>
                <w:rFonts w:ascii="Calibri" w:hAnsi="Calibri" w:cs="Calibri"/>
                <w:bCs/>
                <w:i/>
                <w:sz w:val="20"/>
                <w:szCs w:val="20"/>
                <w:lang w:val="hy-AM"/>
              </w:rPr>
            </w:pPr>
            <w:r w:rsidRPr="00CB59C2">
              <w:rPr>
                <w:rFonts w:ascii="Calibri" w:hAnsi="Calibri" w:cs="Calibri"/>
                <w:bCs/>
                <w:i/>
                <w:sz w:val="20"/>
                <w:szCs w:val="20"/>
                <w:lang w:val="hy-AM"/>
              </w:rPr>
              <w:t>(</w:t>
            </w:r>
            <w:r w:rsidRPr="00CB59C2">
              <w:rPr>
                <w:rFonts w:ascii="Sylfaen" w:hAnsi="Sylfaen" w:cs="Sylfaen"/>
                <w:bCs/>
                <w:i/>
                <w:sz w:val="20"/>
                <w:szCs w:val="20"/>
                <w:lang w:val="hy-AM"/>
              </w:rPr>
              <w:t>կարմիր</w:t>
            </w:r>
            <w:r w:rsidRPr="00CB59C2">
              <w:rPr>
                <w:rFonts w:ascii="Sylfaen" w:hAnsi="Sylfaen" w:cs="Sylfaen"/>
                <w:bCs/>
                <w:i/>
                <w:sz w:val="20"/>
                <w:szCs w:val="20"/>
              </w:rPr>
              <w:t xml:space="preserve"> </w:t>
            </w:r>
            <w:r w:rsidRPr="00CB59C2">
              <w:rPr>
                <w:rFonts w:ascii="Sylfaen" w:hAnsi="Sylfaen" w:cs="Sylfaen"/>
                <w:bCs/>
                <w:i/>
                <w:sz w:val="20"/>
                <w:szCs w:val="20"/>
                <w:lang w:val="hy-AM"/>
              </w:rPr>
              <w:t>ճակնդեղ</w:t>
            </w:r>
            <w:r w:rsidRPr="00CB59C2">
              <w:rPr>
                <w:rFonts w:ascii="Calibri" w:hAnsi="Calibri" w:cs="Calibri"/>
                <w:bCs/>
                <w:i/>
                <w:sz w:val="20"/>
                <w:szCs w:val="20"/>
                <w:lang w:val="hy-AM"/>
              </w:rPr>
              <w:t>)</w:t>
            </w:r>
          </w:p>
        </w:tc>
      </w:tr>
      <w:tr w:rsidR="004F5BC2" w:rsidRPr="00CB59C2" w:rsidTr="007A2ADC">
        <w:tc>
          <w:tcPr>
            <w:tcW w:w="1530" w:type="dxa"/>
            <w:tcBorders>
              <w:top w:val="single" w:sz="4" w:space="0" w:color="auto"/>
              <w:left w:val="single" w:sz="4" w:space="0" w:color="auto"/>
              <w:bottom w:val="single" w:sz="4" w:space="0" w:color="auto"/>
              <w:right w:val="single" w:sz="4" w:space="0" w:color="auto"/>
            </w:tcBorders>
            <w:vAlign w:val="center"/>
          </w:tcPr>
          <w:p w:rsidR="004F5BC2" w:rsidRPr="00CB59C2" w:rsidRDefault="004F5BC2">
            <w:pPr>
              <w:pStyle w:val="BodyTextIndent2"/>
              <w:spacing w:line="240" w:lineRule="auto"/>
              <w:ind w:firstLine="0"/>
              <w:jc w:val="center"/>
              <w:rPr>
                <w:rFonts w:ascii="GHEA Grapalat" w:hAnsi="GHEA Grapalat"/>
                <w:i/>
                <w:lang w:val="en-US"/>
              </w:rPr>
            </w:pPr>
            <w:r w:rsidRPr="00CB59C2">
              <w:rPr>
                <w:rFonts w:ascii="GHEA Grapalat" w:hAnsi="GHEA Grapalat"/>
                <w:i/>
                <w:lang w:val="en-US"/>
              </w:rPr>
              <w:t>24</w:t>
            </w:r>
          </w:p>
        </w:tc>
        <w:tc>
          <w:tcPr>
            <w:tcW w:w="8820" w:type="dxa"/>
            <w:tcBorders>
              <w:top w:val="single" w:sz="4" w:space="0" w:color="auto"/>
              <w:left w:val="single" w:sz="4" w:space="0" w:color="auto"/>
              <w:bottom w:val="single" w:sz="4" w:space="0" w:color="auto"/>
              <w:right w:val="single" w:sz="4" w:space="0" w:color="auto"/>
            </w:tcBorders>
            <w:vAlign w:val="center"/>
          </w:tcPr>
          <w:p w:rsidR="004F5BC2" w:rsidRPr="00CB59C2" w:rsidRDefault="004F5BC2" w:rsidP="007A2ADC">
            <w:pPr>
              <w:jc w:val="both"/>
              <w:rPr>
                <w:rFonts w:ascii="Calibri" w:hAnsi="Calibri" w:cs="Calibri"/>
                <w:bCs/>
                <w:i/>
                <w:sz w:val="20"/>
                <w:szCs w:val="20"/>
              </w:rPr>
            </w:pPr>
            <w:r w:rsidRPr="00CB59C2">
              <w:rPr>
                <w:rFonts w:ascii="Sylfaen" w:hAnsi="Sylfaen" w:cs="Sylfaen"/>
                <w:bCs/>
                <w:i/>
                <w:sz w:val="20"/>
                <w:szCs w:val="20"/>
              </w:rPr>
              <w:t>Գազար</w:t>
            </w:r>
          </w:p>
        </w:tc>
      </w:tr>
      <w:tr w:rsidR="004F5BC2" w:rsidRPr="00CB59C2" w:rsidTr="007A2ADC">
        <w:tc>
          <w:tcPr>
            <w:tcW w:w="1530" w:type="dxa"/>
            <w:tcBorders>
              <w:top w:val="single" w:sz="4" w:space="0" w:color="auto"/>
              <w:left w:val="single" w:sz="4" w:space="0" w:color="auto"/>
              <w:bottom w:val="single" w:sz="4" w:space="0" w:color="auto"/>
              <w:right w:val="single" w:sz="4" w:space="0" w:color="auto"/>
            </w:tcBorders>
            <w:vAlign w:val="center"/>
          </w:tcPr>
          <w:p w:rsidR="004F5BC2" w:rsidRPr="00CB59C2" w:rsidRDefault="004F5BC2">
            <w:pPr>
              <w:pStyle w:val="BodyTextIndent2"/>
              <w:spacing w:line="240" w:lineRule="auto"/>
              <w:ind w:firstLine="0"/>
              <w:jc w:val="center"/>
              <w:rPr>
                <w:rFonts w:ascii="GHEA Grapalat" w:hAnsi="GHEA Grapalat"/>
                <w:i/>
                <w:lang w:val="en-US"/>
              </w:rPr>
            </w:pPr>
            <w:r w:rsidRPr="00CB59C2">
              <w:rPr>
                <w:rFonts w:ascii="GHEA Grapalat" w:hAnsi="GHEA Grapalat"/>
                <w:i/>
                <w:lang w:val="en-US"/>
              </w:rPr>
              <w:t>25</w:t>
            </w:r>
          </w:p>
        </w:tc>
        <w:tc>
          <w:tcPr>
            <w:tcW w:w="8820" w:type="dxa"/>
            <w:tcBorders>
              <w:top w:val="single" w:sz="4" w:space="0" w:color="auto"/>
              <w:left w:val="single" w:sz="4" w:space="0" w:color="auto"/>
              <w:bottom w:val="single" w:sz="4" w:space="0" w:color="auto"/>
              <w:right w:val="single" w:sz="4" w:space="0" w:color="auto"/>
            </w:tcBorders>
            <w:vAlign w:val="center"/>
          </w:tcPr>
          <w:p w:rsidR="004F5BC2" w:rsidRPr="00CB59C2" w:rsidRDefault="004F5BC2" w:rsidP="007A2ADC">
            <w:pPr>
              <w:jc w:val="both"/>
              <w:rPr>
                <w:rFonts w:ascii="Calibri" w:hAnsi="Calibri" w:cs="Calibri"/>
                <w:bCs/>
                <w:i/>
                <w:sz w:val="20"/>
                <w:szCs w:val="20"/>
              </w:rPr>
            </w:pPr>
            <w:r w:rsidRPr="00CB59C2">
              <w:rPr>
                <w:rFonts w:ascii="Sylfaen" w:hAnsi="Sylfaen" w:cs="Sylfaen"/>
                <w:bCs/>
                <w:i/>
                <w:sz w:val="20"/>
                <w:szCs w:val="20"/>
              </w:rPr>
              <w:t>Վարունգ</w:t>
            </w:r>
          </w:p>
        </w:tc>
      </w:tr>
      <w:tr w:rsidR="004F5BC2" w:rsidRPr="00CB59C2" w:rsidTr="007A2ADC">
        <w:tc>
          <w:tcPr>
            <w:tcW w:w="1530" w:type="dxa"/>
            <w:tcBorders>
              <w:top w:val="single" w:sz="4" w:space="0" w:color="auto"/>
              <w:left w:val="single" w:sz="4" w:space="0" w:color="auto"/>
              <w:bottom w:val="single" w:sz="4" w:space="0" w:color="auto"/>
              <w:right w:val="single" w:sz="4" w:space="0" w:color="auto"/>
            </w:tcBorders>
            <w:vAlign w:val="center"/>
          </w:tcPr>
          <w:p w:rsidR="004F5BC2" w:rsidRPr="00CB59C2" w:rsidRDefault="004F5BC2">
            <w:pPr>
              <w:pStyle w:val="BodyTextIndent2"/>
              <w:spacing w:line="240" w:lineRule="auto"/>
              <w:ind w:firstLine="0"/>
              <w:jc w:val="center"/>
              <w:rPr>
                <w:rFonts w:ascii="GHEA Grapalat" w:hAnsi="GHEA Grapalat"/>
                <w:i/>
                <w:lang w:val="en-US"/>
              </w:rPr>
            </w:pPr>
            <w:r w:rsidRPr="00CB59C2">
              <w:rPr>
                <w:rFonts w:ascii="GHEA Grapalat" w:hAnsi="GHEA Grapalat"/>
                <w:i/>
                <w:lang w:val="en-US"/>
              </w:rPr>
              <w:t>26</w:t>
            </w:r>
          </w:p>
        </w:tc>
        <w:tc>
          <w:tcPr>
            <w:tcW w:w="8820" w:type="dxa"/>
            <w:tcBorders>
              <w:top w:val="single" w:sz="4" w:space="0" w:color="auto"/>
              <w:left w:val="single" w:sz="4" w:space="0" w:color="auto"/>
              <w:bottom w:val="single" w:sz="4" w:space="0" w:color="auto"/>
              <w:right w:val="single" w:sz="4" w:space="0" w:color="auto"/>
            </w:tcBorders>
            <w:vAlign w:val="center"/>
          </w:tcPr>
          <w:p w:rsidR="004F5BC2" w:rsidRPr="00CB59C2" w:rsidRDefault="004F5BC2" w:rsidP="007A2ADC">
            <w:pPr>
              <w:jc w:val="both"/>
              <w:rPr>
                <w:rFonts w:ascii="Calibri" w:hAnsi="Calibri" w:cs="Calibri"/>
                <w:bCs/>
                <w:i/>
                <w:sz w:val="20"/>
                <w:szCs w:val="20"/>
              </w:rPr>
            </w:pPr>
            <w:r w:rsidRPr="00CB59C2">
              <w:rPr>
                <w:rFonts w:ascii="Sylfaen" w:hAnsi="Sylfaen" w:cs="Sylfaen"/>
                <w:bCs/>
                <w:i/>
                <w:sz w:val="20"/>
                <w:szCs w:val="20"/>
              </w:rPr>
              <w:t>Դդմիկ</w:t>
            </w:r>
          </w:p>
        </w:tc>
      </w:tr>
      <w:tr w:rsidR="004F5BC2" w:rsidRPr="00CB59C2" w:rsidTr="007A2ADC">
        <w:tc>
          <w:tcPr>
            <w:tcW w:w="1530" w:type="dxa"/>
            <w:tcBorders>
              <w:top w:val="single" w:sz="4" w:space="0" w:color="auto"/>
              <w:left w:val="single" w:sz="4" w:space="0" w:color="auto"/>
              <w:bottom w:val="single" w:sz="4" w:space="0" w:color="auto"/>
              <w:right w:val="single" w:sz="4" w:space="0" w:color="auto"/>
            </w:tcBorders>
            <w:vAlign w:val="center"/>
          </w:tcPr>
          <w:p w:rsidR="004F5BC2" w:rsidRPr="00CB59C2" w:rsidRDefault="004F5BC2">
            <w:pPr>
              <w:pStyle w:val="BodyTextIndent2"/>
              <w:spacing w:line="240" w:lineRule="auto"/>
              <w:ind w:firstLine="0"/>
              <w:jc w:val="center"/>
              <w:rPr>
                <w:rFonts w:ascii="GHEA Grapalat" w:hAnsi="GHEA Grapalat"/>
                <w:i/>
                <w:lang w:val="en-US"/>
              </w:rPr>
            </w:pPr>
            <w:r w:rsidRPr="00CB59C2">
              <w:rPr>
                <w:rFonts w:ascii="GHEA Grapalat" w:hAnsi="GHEA Grapalat"/>
                <w:i/>
                <w:lang w:val="en-US"/>
              </w:rPr>
              <w:t>27</w:t>
            </w:r>
          </w:p>
        </w:tc>
        <w:tc>
          <w:tcPr>
            <w:tcW w:w="8820" w:type="dxa"/>
            <w:tcBorders>
              <w:top w:val="single" w:sz="4" w:space="0" w:color="auto"/>
              <w:left w:val="single" w:sz="4" w:space="0" w:color="auto"/>
              <w:bottom w:val="single" w:sz="4" w:space="0" w:color="auto"/>
              <w:right w:val="single" w:sz="4" w:space="0" w:color="auto"/>
            </w:tcBorders>
            <w:vAlign w:val="center"/>
          </w:tcPr>
          <w:p w:rsidR="004F5BC2" w:rsidRPr="00CB59C2" w:rsidRDefault="004F5BC2" w:rsidP="007A2ADC">
            <w:pPr>
              <w:jc w:val="both"/>
              <w:rPr>
                <w:rFonts w:ascii="Calibri" w:hAnsi="Calibri" w:cs="Calibri"/>
                <w:bCs/>
                <w:i/>
                <w:sz w:val="20"/>
                <w:szCs w:val="20"/>
              </w:rPr>
            </w:pPr>
            <w:r w:rsidRPr="00CB59C2">
              <w:rPr>
                <w:rFonts w:ascii="Sylfaen" w:hAnsi="Sylfaen" w:cs="Sylfaen"/>
                <w:bCs/>
                <w:i/>
                <w:sz w:val="20"/>
                <w:szCs w:val="20"/>
              </w:rPr>
              <w:t>Լոլիկ</w:t>
            </w:r>
          </w:p>
        </w:tc>
      </w:tr>
      <w:tr w:rsidR="004F5BC2" w:rsidRPr="00CB59C2" w:rsidTr="007A2ADC">
        <w:tc>
          <w:tcPr>
            <w:tcW w:w="1530" w:type="dxa"/>
            <w:tcBorders>
              <w:top w:val="single" w:sz="4" w:space="0" w:color="auto"/>
              <w:left w:val="single" w:sz="4" w:space="0" w:color="auto"/>
              <w:bottom w:val="single" w:sz="4" w:space="0" w:color="auto"/>
              <w:right w:val="single" w:sz="4" w:space="0" w:color="auto"/>
            </w:tcBorders>
            <w:vAlign w:val="center"/>
          </w:tcPr>
          <w:p w:rsidR="004F5BC2" w:rsidRPr="00CB59C2" w:rsidRDefault="004F5BC2">
            <w:pPr>
              <w:pStyle w:val="BodyTextIndent2"/>
              <w:spacing w:line="240" w:lineRule="auto"/>
              <w:ind w:firstLine="0"/>
              <w:jc w:val="center"/>
              <w:rPr>
                <w:rFonts w:ascii="GHEA Grapalat" w:hAnsi="GHEA Grapalat"/>
                <w:i/>
                <w:lang w:val="en-US"/>
              </w:rPr>
            </w:pPr>
            <w:r w:rsidRPr="00CB59C2">
              <w:rPr>
                <w:rFonts w:ascii="GHEA Grapalat" w:hAnsi="GHEA Grapalat"/>
                <w:i/>
                <w:lang w:val="en-US"/>
              </w:rPr>
              <w:t>28</w:t>
            </w:r>
          </w:p>
        </w:tc>
        <w:tc>
          <w:tcPr>
            <w:tcW w:w="8820" w:type="dxa"/>
            <w:tcBorders>
              <w:top w:val="single" w:sz="4" w:space="0" w:color="auto"/>
              <w:left w:val="single" w:sz="4" w:space="0" w:color="auto"/>
              <w:bottom w:val="single" w:sz="4" w:space="0" w:color="auto"/>
              <w:right w:val="single" w:sz="4" w:space="0" w:color="auto"/>
            </w:tcBorders>
            <w:vAlign w:val="center"/>
          </w:tcPr>
          <w:p w:rsidR="004F5BC2" w:rsidRPr="00CB59C2" w:rsidRDefault="004F5BC2" w:rsidP="007A2ADC">
            <w:pPr>
              <w:jc w:val="both"/>
              <w:rPr>
                <w:rFonts w:ascii="Calibri" w:hAnsi="Calibri" w:cs="Calibri"/>
                <w:bCs/>
                <w:i/>
                <w:sz w:val="20"/>
                <w:szCs w:val="20"/>
                <w:lang w:val="hy-AM"/>
              </w:rPr>
            </w:pPr>
            <w:r w:rsidRPr="00CB59C2">
              <w:rPr>
                <w:rFonts w:ascii="Sylfaen" w:hAnsi="Sylfaen" w:cs="Sylfaen"/>
                <w:bCs/>
                <w:i/>
                <w:sz w:val="20"/>
                <w:szCs w:val="20"/>
                <w:lang w:val="hy-AM"/>
              </w:rPr>
              <w:t>Թեյ</w:t>
            </w:r>
          </w:p>
        </w:tc>
      </w:tr>
      <w:tr w:rsidR="004F5BC2" w:rsidRPr="00CB59C2" w:rsidTr="007A2ADC">
        <w:tc>
          <w:tcPr>
            <w:tcW w:w="1530" w:type="dxa"/>
            <w:tcBorders>
              <w:top w:val="single" w:sz="4" w:space="0" w:color="auto"/>
              <w:left w:val="single" w:sz="4" w:space="0" w:color="auto"/>
              <w:bottom w:val="single" w:sz="4" w:space="0" w:color="auto"/>
              <w:right w:val="single" w:sz="4" w:space="0" w:color="auto"/>
            </w:tcBorders>
            <w:vAlign w:val="center"/>
          </w:tcPr>
          <w:p w:rsidR="004F5BC2" w:rsidRPr="00CB59C2" w:rsidRDefault="004F5BC2">
            <w:pPr>
              <w:pStyle w:val="BodyTextIndent2"/>
              <w:spacing w:line="240" w:lineRule="auto"/>
              <w:ind w:firstLine="0"/>
              <w:jc w:val="center"/>
              <w:rPr>
                <w:rFonts w:ascii="GHEA Grapalat" w:hAnsi="GHEA Grapalat"/>
                <w:i/>
                <w:lang w:val="en-US"/>
              </w:rPr>
            </w:pPr>
            <w:r w:rsidRPr="00CB59C2">
              <w:rPr>
                <w:rFonts w:ascii="GHEA Grapalat" w:hAnsi="GHEA Grapalat"/>
                <w:i/>
                <w:lang w:val="en-US"/>
              </w:rPr>
              <w:t>29</w:t>
            </w:r>
          </w:p>
        </w:tc>
        <w:tc>
          <w:tcPr>
            <w:tcW w:w="8820" w:type="dxa"/>
            <w:tcBorders>
              <w:top w:val="single" w:sz="4" w:space="0" w:color="auto"/>
              <w:left w:val="single" w:sz="4" w:space="0" w:color="auto"/>
              <w:bottom w:val="single" w:sz="4" w:space="0" w:color="auto"/>
              <w:right w:val="single" w:sz="4" w:space="0" w:color="auto"/>
            </w:tcBorders>
            <w:vAlign w:val="center"/>
          </w:tcPr>
          <w:p w:rsidR="004F5BC2" w:rsidRPr="00CB59C2" w:rsidRDefault="004F5BC2" w:rsidP="007A2ADC">
            <w:pPr>
              <w:jc w:val="both"/>
              <w:rPr>
                <w:rFonts w:ascii="Calibri" w:hAnsi="Calibri" w:cs="Calibri"/>
                <w:bCs/>
                <w:i/>
                <w:sz w:val="20"/>
                <w:szCs w:val="20"/>
              </w:rPr>
            </w:pPr>
            <w:r w:rsidRPr="00CB59C2">
              <w:rPr>
                <w:rFonts w:ascii="Sylfaen" w:hAnsi="Sylfaen" w:cs="Sylfaen"/>
                <w:bCs/>
                <w:i/>
                <w:sz w:val="20"/>
                <w:szCs w:val="20"/>
                <w:lang w:val="hy-AM"/>
              </w:rPr>
              <w:t>Թխվածքաբլիթ</w:t>
            </w:r>
          </w:p>
        </w:tc>
      </w:tr>
      <w:tr w:rsidR="004F5BC2" w:rsidRPr="00CB59C2" w:rsidTr="007A2ADC">
        <w:tc>
          <w:tcPr>
            <w:tcW w:w="1530" w:type="dxa"/>
            <w:tcBorders>
              <w:top w:val="single" w:sz="4" w:space="0" w:color="auto"/>
              <w:left w:val="single" w:sz="4" w:space="0" w:color="auto"/>
              <w:bottom w:val="single" w:sz="4" w:space="0" w:color="auto"/>
              <w:right w:val="single" w:sz="4" w:space="0" w:color="auto"/>
            </w:tcBorders>
            <w:vAlign w:val="center"/>
          </w:tcPr>
          <w:p w:rsidR="004F5BC2" w:rsidRPr="00CB59C2" w:rsidRDefault="004F5BC2">
            <w:pPr>
              <w:pStyle w:val="BodyTextIndent2"/>
              <w:spacing w:line="240" w:lineRule="auto"/>
              <w:ind w:firstLine="0"/>
              <w:jc w:val="center"/>
              <w:rPr>
                <w:rFonts w:ascii="GHEA Grapalat" w:hAnsi="GHEA Grapalat"/>
                <w:i/>
                <w:lang w:val="en-US"/>
              </w:rPr>
            </w:pPr>
            <w:r w:rsidRPr="00CB59C2">
              <w:rPr>
                <w:rFonts w:ascii="GHEA Grapalat" w:hAnsi="GHEA Grapalat"/>
                <w:i/>
                <w:lang w:val="en-US"/>
              </w:rPr>
              <w:t>30</w:t>
            </w:r>
          </w:p>
        </w:tc>
        <w:tc>
          <w:tcPr>
            <w:tcW w:w="8820" w:type="dxa"/>
            <w:tcBorders>
              <w:top w:val="single" w:sz="4" w:space="0" w:color="auto"/>
              <w:left w:val="single" w:sz="4" w:space="0" w:color="auto"/>
              <w:bottom w:val="single" w:sz="4" w:space="0" w:color="auto"/>
              <w:right w:val="single" w:sz="4" w:space="0" w:color="auto"/>
            </w:tcBorders>
            <w:vAlign w:val="center"/>
          </w:tcPr>
          <w:p w:rsidR="004F5BC2" w:rsidRPr="00CB59C2" w:rsidRDefault="004F5BC2" w:rsidP="007A2ADC">
            <w:pPr>
              <w:jc w:val="both"/>
              <w:rPr>
                <w:rFonts w:ascii="Calibri" w:hAnsi="Calibri" w:cs="Calibri"/>
                <w:bCs/>
                <w:i/>
                <w:sz w:val="20"/>
                <w:szCs w:val="20"/>
                <w:lang w:val="hy-AM"/>
              </w:rPr>
            </w:pPr>
            <w:r w:rsidRPr="00CB59C2">
              <w:rPr>
                <w:rFonts w:ascii="Sylfaen" w:hAnsi="Sylfaen" w:cs="Sylfaen"/>
                <w:bCs/>
                <w:i/>
                <w:sz w:val="20"/>
                <w:szCs w:val="20"/>
                <w:lang w:val="hy-AM"/>
              </w:rPr>
              <w:t>Կակաո</w:t>
            </w:r>
            <w:r w:rsidRPr="00CB59C2">
              <w:rPr>
                <w:rFonts w:ascii="Calibri" w:hAnsi="Calibri" w:cs="Calibri"/>
                <w:bCs/>
                <w:i/>
                <w:sz w:val="20"/>
                <w:szCs w:val="20"/>
                <w:lang w:val="hy-AM"/>
              </w:rPr>
              <w:t xml:space="preserve"> (</w:t>
            </w:r>
            <w:r w:rsidRPr="00CB59C2">
              <w:rPr>
                <w:rFonts w:ascii="Sylfaen" w:hAnsi="Sylfaen" w:cs="Sylfaen"/>
                <w:bCs/>
                <w:i/>
                <w:sz w:val="20"/>
                <w:szCs w:val="20"/>
                <w:lang w:val="hy-AM"/>
              </w:rPr>
              <w:t>փոշի</w:t>
            </w:r>
            <w:r w:rsidRPr="00CB59C2">
              <w:rPr>
                <w:rFonts w:ascii="Calibri" w:hAnsi="Calibri" w:cs="Calibri"/>
                <w:bCs/>
                <w:i/>
                <w:sz w:val="20"/>
                <w:szCs w:val="20"/>
                <w:lang w:val="hy-AM"/>
              </w:rPr>
              <w:t>, )</w:t>
            </w:r>
          </w:p>
        </w:tc>
      </w:tr>
      <w:tr w:rsidR="004F5BC2" w:rsidRPr="00CB59C2" w:rsidTr="007A2ADC">
        <w:tc>
          <w:tcPr>
            <w:tcW w:w="1530" w:type="dxa"/>
            <w:tcBorders>
              <w:top w:val="single" w:sz="4" w:space="0" w:color="auto"/>
              <w:left w:val="single" w:sz="4" w:space="0" w:color="auto"/>
              <w:bottom w:val="single" w:sz="4" w:space="0" w:color="auto"/>
              <w:right w:val="single" w:sz="4" w:space="0" w:color="auto"/>
            </w:tcBorders>
            <w:vAlign w:val="center"/>
          </w:tcPr>
          <w:p w:rsidR="004F5BC2" w:rsidRPr="00CB59C2" w:rsidRDefault="004F5BC2">
            <w:pPr>
              <w:pStyle w:val="BodyTextIndent2"/>
              <w:spacing w:line="240" w:lineRule="auto"/>
              <w:ind w:firstLine="0"/>
              <w:jc w:val="center"/>
              <w:rPr>
                <w:rFonts w:ascii="GHEA Grapalat" w:hAnsi="GHEA Grapalat"/>
                <w:i/>
                <w:lang w:val="en-US"/>
              </w:rPr>
            </w:pPr>
            <w:r w:rsidRPr="00CB59C2">
              <w:rPr>
                <w:rFonts w:ascii="GHEA Grapalat" w:hAnsi="GHEA Grapalat"/>
                <w:i/>
                <w:lang w:val="en-US"/>
              </w:rPr>
              <w:t>31</w:t>
            </w:r>
          </w:p>
        </w:tc>
        <w:tc>
          <w:tcPr>
            <w:tcW w:w="8820" w:type="dxa"/>
            <w:tcBorders>
              <w:top w:val="single" w:sz="4" w:space="0" w:color="auto"/>
              <w:left w:val="single" w:sz="4" w:space="0" w:color="auto"/>
              <w:bottom w:val="single" w:sz="4" w:space="0" w:color="auto"/>
              <w:right w:val="single" w:sz="4" w:space="0" w:color="auto"/>
            </w:tcBorders>
            <w:vAlign w:val="center"/>
          </w:tcPr>
          <w:p w:rsidR="004F5BC2" w:rsidRPr="00CB59C2" w:rsidRDefault="004F5BC2" w:rsidP="007A2ADC">
            <w:pPr>
              <w:jc w:val="both"/>
              <w:rPr>
                <w:rFonts w:ascii="Calibri" w:hAnsi="Calibri" w:cs="Calibri"/>
                <w:bCs/>
                <w:i/>
                <w:sz w:val="20"/>
                <w:szCs w:val="20"/>
              </w:rPr>
            </w:pPr>
            <w:r w:rsidRPr="00CB59C2">
              <w:rPr>
                <w:rFonts w:ascii="Sylfaen" w:hAnsi="Sylfaen" w:cs="Sylfaen"/>
                <w:bCs/>
                <w:i/>
                <w:sz w:val="20"/>
                <w:szCs w:val="20"/>
                <w:lang w:val="hy-AM"/>
              </w:rPr>
              <w:t>Կարագ</w:t>
            </w:r>
            <w:r w:rsidRPr="00CB59C2">
              <w:rPr>
                <w:rFonts w:ascii="Sylfaen" w:hAnsi="Sylfaen" w:cs="Sylfaen"/>
                <w:bCs/>
                <w:i/>
                <w:sz w:val="20"/>
                <w:szCs w:val="20"/>
              </w:rPr>
              <w:t>/սերուցքային/</w:t>
            </w:r>
          </w:p>
        </w:tc>
      </w:tr>
      <w:tr w:rsidR="004F5BC2" w:rsidRPr="00CB59C2" w:rsidTr="007A2ADC">
        <w:tc>
          <w:tcPr>
            <w:tcW w:w="1530" w:type="dxa"/>
            <w:tcBorders>
              <w:top w:val="single" w:sz="4" w:space="0" w:color="auto"/>
              <w:left w:val="single" w:sz="4" w:space="0" w:color="auto"/>
              <w:bottom w:val="single" w:sz="4" w:space="0" w:color="auto"/>
              <w:right w:val="single" w:sz="4" w:space="0" w:color="auto"/>
            </w:tcBorders>
            <w:vAlign w:val="center"/>
          </w:tcPr>
          <w:p w:rsidR="004F5BC2" w:rsidRPr="00CB59C2" w:rsidRDefault="004F5BC2">
            <w:pPr>
              <w:pStyle w:val="BodyTextIndent2"/>
              <w:spacing w:line="240" w:lineRule="auto"/>
              <w:ind w:firstLine="0"/>
              <w:jc w:val="center"/>
              <w:rPr>
                <w:rFonts w:ascii="GHEA Grapalat" w:hAnsi="GHEA Grapalat"/>
                <w:i/>
                <w:lang w:val="en-US"/>
              </w:rPr>
            </w:pPr>
            <w:r w:rsidRPr="00CB59C2">
              <w:rPr>
                <w:rFonts w:ascii="GHEA Grapalat" w:hAnsi="GHEA Grapalat"/>
                <w:i/>
                <w:lang w:val="en-US"/>
              </w:rPr>
              <w:t>32</w:t>
            </w:r>
          </w:p>
        </w:tc>
        <w:tc>
          <w:tcPr>
            <w:tcW w:w="8820" w:type="dxa"/>
            <w:tcBorders>
              <w:top w:val="single" w:sz="4" w:space="0" w:color="auto"/>
              <w:left w:val="single" w:sz="4" w:space="0" w:color="auto"/>
              <w:bottom w:val="single" w:sz="4" w:space="0" w:color="auto"/>
              <w:right w:val="single" w:sz="4" w:space="0" w:color="auto"/>
            </w:tcBorders>
            <w:vAlign w:val="center"/>
          </w:tcPr>
          <w:p w:rsidR="004F5BC2" w:rsidRPr="00CB59C2" w:rsidRDefault="004F5BC2" w:rsidP="007A2ADC">
            <w:pPr>
              <w:jc w:val="both"/>
              <w:rPr>
                <w:rFonts w:ascii="Calibri" w:hAnsi="Calibri" w:cs="Calibri"/>
                <w:bCs/>
                <w:i/>
                <w:sz w:val="20"/>
                <w:szCs w:val="20"/>
              </w:rPr>
            </w:pPr>
            <w:r w:rsidRPr="00CB59C2">
              <w:rPr>
                <w:rFonts w:ascii="Sylfaen" w:hAnsi="Sylfaen" w:cs="Sylfaen"/>
                <w:bCs/>
                <w:i/>
                <w:sz w:val="20"/>
                <w:szCs w:val="20"/>
                <w:lang w:val="hy-AM"/>
              </w:rPr>
              <w:t>Կարագ</w:t>
            </w:r>
            <w:r w:rsidRPr="00CB59C2">
              <w:rPr>
                <w:rFonts w:ascii="Calibri" w:hAnsi="Calibri" w:cs="Calibri"/>
                <w:bCs/>
                <w:i/>
                <w:sz w:val="20"/>
                <w:szCs w:val="20"/>
              </w:rPr>
              <w:t xml:space="preserve"> /</w:t>
            </w:r>
            <w:r w:rsidRPr="00CB59C2">
              <w:rPr>
                <w:rFonts w:ascii="Sylfaen" w:hAnsi="Sylfaen" w:cs="Sylfaen"/>
                <w:bCs/>
                <w:i/>
                <w:sz w:val="20"/>
                <w:szCs w:val="20"/>
              </w:rPr>
              <w:t>զելանդական</w:t>
            </w:r>
            <w:r w:rsidRPr="00CB59C2">
              <w:rPr>
                <w:rFonts w:ascii="Calibri" w:hAnsi="Calibri" w:cs="Calibri"/>
                <w:bCs/>
                <w:i/>
                <w:sz w:val="20"/>
                <w:szCs w:val="20"/>
              </w:rPr>
              <w:t>/</w:t>
            </w:r>
          </w:p>
        </w:tc>
      </w:tr>
      <w:tr w:rsidR="004F5BC2" w:rsidRPr="00CB59C2" w:rsidTr="007A2ADC">
        <w:tc>
          <w:tcPr>
            <w:tcW w:w="1530" w:type="dxa"/>
            <w:tcBorders>
              <w:top w:val="single" w:sz="4" w:space="0" w:color="auto"/>
              <w:left w:val="single" w:sz="4" w:space="0" w:color="auto"/>
              <w:bottom w:val="single" w:sz="4" w:space="0" w:color="auto"/>
              <w:right w:val="single" w:sz="4" w:space="0" w:color="auto"/>
            </w:tcBorders>
            <w:vAlign w:val="center"/>
          </w:tcPr>
          <w:p w:rsidR="004F5BC2" w:rsidRPr="00CB59C2" w:rsidRDefault="004F5BC2">
            <w:pPr>
              <w:pStyle w:val="BodyTextIndent2"/>
              <w:spacing w:line="240" w:lineRule="auto"/>
              <w:ind w:firstLine="0"/>
              <w:jc w:val="center"/>
              <w:rPr>
                <w:rFonts w:ascii="GHEA Grapalat" w:hAnsi="GHEA Grapalat"/>
                <w:i/>
                <w:lang w:val="en-US"/>
              </w:rPr>
            </w:pPr>
            <w:r w:rsidRPr="00CB59C2">
              <w:rPr>
                <w:rFonts w:ascii="GHEA Grapalat" w:hAnsi="GHEA Grapalat"/>
                <w:i/>
                <w:lang w:val="en-US"/>
              </w:rPr>
              <w:t>33</w:t>
            </w:r>
          </w:p>
        </w:tc>
        <w:tc>
          <w:tcPr>
            <w:tcW w:w="8820" w:type="dxa"/>
            <w:tcBorders>
              <w:top w:val="single" w:sz="4" w:space="0" w:color="auto"/>
              <w:left w:val="single" w:sz="4" w:space="0" w:color="auto"/>
              <w:bottom w:val="single" w:sz="4" w:space="0" w:color="auto"/>
              <w:right w:val="single" w:sz="4" w:space="0" w:color="auto"/>
            </w:tcBorders>
            <w:vAlign w:val="center"/>
          </w:tcPr>
          <w:p w:rsidR="004F5BC2" w:rsidRPr="00CB59C2" w:rsidRDefault="004F5BC2" w:rsidP="007A2ADC">
            <w:pPr>
              <w:rPr>
                <w:rFonts w:ascii="Calibri" w:hAnsi="Calibri" w:cs="Calibri"/>
                <w:i/>
                <w:sz w:val="20"/>
                <w:szCs w:val="20"/>
              </w:rPr>
            </w:pPr>
            <w:r w:rsidRPr="00CB59C2">
              <w:rPr>
                <w:rFonts w:ascii="Sylfaen" w:hAnsi="Sylfaen" w:cs="Sylfaen"/>
                <w:i/>
                <w:sz w:val="20"/>
                <w:szCs w:val="20"/>
              </w:rPr>
              <w:t>Կանաչի խառը</w:t>
            </w:r>
          </w:p>
        </w:tc>
      </w:tr>
      <w:tr w:rsidR="004F5BC2" w:rsidRPr="00CB59C2" w:rsidTr="007A2ADC">
        <w:tc>
          <w:tcPr>
            <w:tcW w:w="1530" w:type="dxa"/>
            <w:tcBorders>
              <w:top w:val="single" w:sz="4" w:space="0" w:color="auto"/>
              <w:left w:val="single" w:sz="4" w:space="0" w:color="auto"/>
              <w:bottom w:val="single" w:sz="4" w:space="0" w:color="auto"/>
              <w:right w:val="single" w:sz="4" w:space="0" w:color="auto"/>
            </w:tcBorders>
            <w:vAlign w:val="center"/>
          </w:tcPr>
          <w:p w:rsidR="004F5BC2" w:rsidRPr="00CB59C2" w:rsidRDefault="004F5BC2">
            <w:pPr>
              <w:pStyle w:val="BodyTextIndent2"/>
              <w:spacing w:line="240" w:lineRule="auto"/>
              <w:ind w:firstLine="0"/>
              <w:jc w:val="center"/>
              <w:rPr>
                <w:rFonts w:ascii="GHEA Grapalat" w:hAnsi="GHEA Grapalat"/>
                <w:i/>
                <w:lang w:val="en-US"/>
              </w:rPr>
            </w:pPr>
            <w:r w:rsidRPr="00CB59C2">
              <w:rPr>
                <w:rFonts w:ascii="GHEA Grapalat" w:hAnsi="GHEA Grapalat"/>
                <w:i/>
                <w:lang w:val="en-US"/>
              </w:rPr>
              <w:t>34</w:t>
            </w:r>
          </w:p>
        </w:tc>
        <w:tc>
          <w:tcPr>
            <w:tcW w:w="8820" w:type="dxa"/>
            <w:tcBorders>
              <w:top w:val="single" w:sz="4" w:space="0" w:color="auto"/>
              <w:left w:val="single" w:sz="4" w:space="0" w:color="auto"/>
              <w:bottom w:val="single" w:sz="4" w:space="0" w:color="auto"/>
              <w:right w:val="single" w:sz="4" w:space="0" w:color="auto"/>
            </w:tcBorders>
            <w:vAlign w:val="center"/>
          </w:tcPr>
          <w:p w:rsidR="004F5BC2" w:rsidRPr="00CB59C2" w:rsidRDefault="004F5BC2" w:rsidP="007A2ADC">
            <w:pPr>
              <w:rPr>
                <w:rFonts w:ascii="Calibri" w:hAnsi="Calibri" w:cs="Calibri"/>
                <w:i/>
                <w:sz w:val="20"/>
                <w:szCs w:val="20"/>
              </w:rPr>
            </w:pPr>
            <w:r w:rsidRPr="00CB59C2">
              <w:rPr>
                <w:rFonts w:ascii="Sylfaen" w:hAnsi="Sylfaen" w:cs="Sylfaen"/>
                <w:i/>
                <w:sz w:val="20"/>
                <w:szCs w:val="20"/>
              </w:rPr>
              <w:t>Դեղձ</w:t>
            </w:r>
          </w:p>
        </w:tc>
      </w:tr>
      <w:tr w:rsidR="004F5BC2" w:rsidRPr="00CB59C2" w:rsidTr="007A2ADC">
        <w:tc>
          <w:tcPr>
            <w:tcW w:w="1530" w:type="dxa"/>
            <w:tcBorders>
              <w:top w:val="single" w:sz="4" w:space="0" w:color="auto"/>
              <w:left w:val="single" w:sz="4" w:space="0" w:color="auto"/>
              <w:bottom w:val="single" w:sz="4" w:space="0" w:color="auto"/>
              <w:right w:val="single" w:sz="4" w:space="0" w:color="auto"/>
            </w:tcBorders>
            <w:vAlign w:val="center"/>
          </w:tcPr>
          <w:p w:rsidR="004F5BC2" w:rsidRPr="00CB59C2" w:rsidRDefault="004F5BC2">
            <w:pPr>
              <w:pStyle w:val="BodyTextIndent2"/>
              <w:spacing w:line="240" w:lineRule="auto"/>
              <w:ind w:firstLine="0"/>
              <w:jc w:val="center"/>
              <w:rPr>
                <w:rFonts w:ascii="GHEA Grapalat" w:hAnsi="GHEA Grapalat"/>
                <w:i/>
                <w:lang w:val="en-US"/>
              </w:rPr>
            </w:pPr>
            <w:r w:rsidRPr="00CB59C2">
              <w:rPr>
                <w:rFonts w:ascii="GHEA Grapalat" w:hAnsi="GHEA Grapalat"/>
                <w:i/>
                <w:lang w:val="en-US"/>
              </w:rPr>
              <w:t>35</w:t>
            </w:r>
          </w:p>
        </w:tc>
        <w:tc>
          <w:tcPr>
            <w:tcW w:w="8820" w:type="dxa"/>
            <w:tcBorders>
              <w:top w:val="single" w:sz="4" w:space="0" w:color="auto"/>
              <w:left w:val="single" w:sz="4" w:space="0" w:color="auto"/>
              <w:bottom w:val="single" w:sz="4" w:space="0" w:color="auto"/>
              <w:right w:val="single" w:sz="4" w:space="0" w:color="auto"/>
            </w:tcBorders>
            <w:vAlign w:val="center"/>
          </w:tcPr>
          <w:p w:rsidR="004F5BC2" w:rsidRPr="00CB59C2" w:rsidRDefault="004F5BC2" w:rsidP="007A2ADC">
            <w:pPr>
              <w:jc w:val="both"/>
              <w:rPr>
                <w:rFonts w:ascii="Calibri" w:hAnsi="Calibri" w:cs="Calibri"/>
                <w:i/>
                <w:sz w:val="20"/>
                <w:szCs w:val="20"/>
              </w:rPr>
            </w:pPr>
            <w:r w:rsidRPr="00CB59C2">
              <w:rPr>
                <w:rFonts w:ascii="Sylfaen" w:hAnsi="Sylfaen" w:cs="Sylfaen"/>
                <w:i/>
                <w:sz w:val="20"/>
                <w:szCs w:val="20"/>
              </w:rPr>
              <w:t>Մանդարին</w:t>
            </w:r>
          </w:p>
        </w:tc>
      </w:tr>
      <w:tr w:rsidR="004F5BC2" w:rsidRPr="00CB59C2" w:rsidTr="007A2ADC">
        <w:tc>
          <w:tcPr>
            <w:tcW w:w="1530" w:type="dxa"/>
            <w:tcBorders>
              <w:top w:val="single" w:sz="4" w:space="0" w:color="auto"/>
              <w:left w:val="single" w:sz="4" w:space="0" w:color="auto"/>
              <w:bottom w:val="single" w:sz="4" w:space="0" w:color="auto"/>
              <w:right w:val="single" w:sz="4" w:space="0" w:color="auto"/>
            </w:tcBorders>
            <w:vAlign w:val="center"/>
          </w:tcPr>
          <w:p w:rsidR="004F5BC2" w:rsidRPr="00CB59C2" w:rsidRDefault="004F5BC2">
            <w:pPr>
              <w:pStyle w:val="BodyTextIndent2"/>
              <w:spacing w:line="240" w:lineRule="auto"/>
              <w:ind w:firstLine="0"/>
              <w:jc w:val="center"/>
              <w:rPr>
                <w:rFonts w:ascii="GHEA Grapalat" w:hAnsi="GHEA Grapalat"/>
                <w:i/>
                <w:lang w:val="en-US"/>
              </w:rPr>
            </w:pPr>
            <w:r w:rsidRPr="00CB59C2">
              <w:rPr>
                <w:rFonts w:ascii="GHEA Grapalat" w:hAnsi="GHEA Grapalat"/>
                <w:i/>
                <w:lang w:val="en-US"/>
              </w:rPr>
              <w:t>36</w:t>
            </w:r>
          </w:p>
        </w:tc>
        <w:tc>
          <w:tcPr>
            <w:tcW w:w="8820" w:type="dxa"/>
            <w:tcBorders>
              <w:top w:val="single" w:sz="4" w:space="0" w:color="auto"/>
              <w:left w:val="single" w:sz="4" w:space="0" w:color="auto"/>
              <w:bottom w:val="single" w:sz="4" w:space="0" w:color="auto"/>
              <w:right w:val="single" w:sz="4" w:space="0" w:color="auto"/>
            </w:tcBorders>
            <w:vAlign w:val="center"/>
          </w:tcPr>
          <w:p w:rsidR="004F5BC2" w:rsidRPr="00CB59C2" w:rsidRDefault="004F5BC2" w:rsidP="007A2ADC">
            <w:pPr>
              <w:jc w:val="both"/>
              <w:rPr>
                <w:rFonts w:ascii="Calibri" w:hAnsi="Calibri" w:cs="Calibri"/>
                <w:i/>
                <w:sz w:val="20"/>
                <w:szCs w:val="20"/>
              </w:rPr>
            </w:pPr>
            <w:r w:rsidRPr="00CB59C2">
              <w:rPr>
                <w:rFonts w:ascii="Sylfaen" w:hAnsi="Sylfaen" w:cs="Sylfaen"/>
                <w:i/>
                <w:sz w:val="20"/>
                <w:szCs w:val="20"/>
              </w:rPr>
              <w:t>Բանան</w:t>
            </w:r>
          </w:p>
        </w:tc>
      </w:tr>
      <w:tr w:rsidR="004F5BC2" w:rsidRPr="00CB59C2" w:rsidTr="007A2ADC">
        <w:tc>
          <w:tcPr>
            <w:tcW w:w="1530" w:type="dxa"/>
            <w:tcBorders>
              <w:top w:val="single" w:sz="4" w:space="0" w:color="auto"/>
              <w:left w:val="single" w:sz="4" w:space="0" w:color="auto"/>
              <w:bottom w:val="single" w:sz="4" w:space="0" w:color="auto"/>
              <w:right w:val="single" w:sz="4" w:space="0" w:color="auto"/>
            </w:tcBorders>
            <w:vAlign w:val="center"/>
          </w:tcPr>
          <w:p w:rsidR="004F5BC2" w:rsidRPr="00CB59C2" w:rsidRDefault="004F5BC2">
            <w:pPr>
              <w:pStyle w:val="BodyTextIndent2"/>
              <w:spacing w:line="240" w:lineRule="auto"/>
              <w:ind w:firstLine="0"/>
              <w:jc w:val="center"/>
              <w:rPr>
                <w:rFonts w:ascii="GHEA Grapalat" w:hAnsi="GHEA Grapalat"/>
                <w:i/>
                <w:lang w:val="en-US"/>
              </w:rPr>
            </w:pPr>
            <w:r w:rsidRPr="00CB59C2">
              <w:rPr>
                <w:rFonts w:ascii="GHEA Grapalat" w:hAnsi="GHEA Grapalat"/>
                <w:i/>
                <w:lang w:val="en-US"/>
              </w:rPr>
              <w:t>37</w:t>
            </w:r>
          </w:p>
        </w:tc>
        <w:tc>
          <w:tcPr>
            <w:tcW w:w="8820" w:type="dxa"/>
            <w:tcBorders>
              <w:top w:val="single" w:sz="4" w:space="0" w:color="auto"/>
              <w:left w:val="single" w:sz="4" w:space="0" w:color="auto"/>
              <w:bottom w:val="single" w:sz="4" w:space="0" w:color="auto"/>
              <w:right w:val="single" w:sz="4" w:space="0" w:color="auto"/>
            </w:tcBorders>
            <w:vAlign w:val="center"/>
          </w:tcPr>
          <w:p w:rsidR="004F5BC2" w:rsidRPr="00CB59C2" w:rsidRDefault="004F5BC2" w:rsidP="007A2ADC">
            <w:pPr>
              <w:jc w:val="both"/>
              <w:rPr>
                <w:rFonts w:ascii="Calibri" w:hAnsi="Calibri" w:cs="Calibri"/>
                <w:bCs/>
                <w:i/>
                <w:sz w:val="20"/>
                <w:szCs w:val="20"/>
              </w:rPr>
            </w:pPr>
            <w:r w:rsidRPr="00CB59C2">
              <w:rPr>
                <w:rFonts w:ascii="Sylfaen" w:hAnsi="Sylfaen" w:cs="Sylfaen"/>
                <w:bCs/>
                <w:i/>
                <w:sz w:val="20"/>
                <w:szCs w:val="20"/>
              </w:rPr>
              <w:t>Վարսակի փաթիլներ</w:t>
            </w:r>
          </w:p>
        </w:tc>
      </w:tr>
      <w:tr w:rsidR="004F5BC2" w:rsidRPr="00CB59C2" w:rsidTr="007A2ADC">
        <w:tc>
          <w:tcPr>
            <w:tcW w:w="1530" w:type="dxa"/>
            <w:tcBorders>
              <w:top w:val="single" w:sz="4" w:space="0" w:color="auto"/>
              <w:left w:val="single" w:sz="4" w:space="0" w:color="auto"/>
              <w:bottom w:val="single" w:sz="4" w:space="0" w:color="auto"/>
              <w:right w:val="single" w:sz="4" w:space="0" w:color="auto"/>
            </w:tcBorders>
            <w:vAlign w:val="center"/>
          </w:tcPr>
          <w:p w:rsidR="004F5BC2" w:rsidRPr="00CB59C2" w:rsidRDefault="004F5BC2">
            <w:pPr>
              <w:pStyle w:val="BodyTextIndent2"/>
              <w:spacing w:line="240" w:lineRule="auto"/>
              <w:ind w:firstLine="0"/>
              <w:jc w:val="center"/>
              <w:rPr>
                <w:rFonts w:ascii="GHEA Grapalat" w:hAnsi="GHEA Grapalat"/>
                <w:i/>
                <w:lang w:val="en-US"/>
              </w:rPr>
            </w:pPr>
            <w:r w:rsidRPr="00CB59C2">
              <w:rPr>
                <w:rFonts w:ascii="GHEA Grapalat" w:hAnsi="GHEA Grapalat"/>
                <w:i/>
                <w:lang w:val="en-US"/>
              </w:rPr>
              <w:t>38</w:t>
            </w:r>
          </w:p>
        </w:tc>
        <w:tc>
          <w:tcPr>
            <w:tcW w:w="8820" w:type="dxa"/>
            <w:tcBorders>
              <w:top w:val="single" w:sz="4" w:space="0" w:color="auto"/>
              <w:left w:val="single" w:sz="4" w:space="0" w:color="auto"/>
              <w:bottom w:val="single" w:sz="4" w:space="0" w:color="auto"/>
              <w:right w:val="single" w:sz="4" w:space="0" w:color="auto"/>
            </w:tcBorders>
            <w:vAlign w:val="center"/>
          </w:tcPr>
          <w:p w:rsidR="004F5BC2" w:rsidRPr="00CB59C2" w:rsidRDefault="004F5BC2" w:rsidP="007A2ADC">
            <w:pPr>
              <w:jc w:val="both"/>
              <w:rPr>
                <w:rFonts w:ascii="Calibri" w:hAnsi="Calibri" w:cs="Calibri"/>
                <w:bCs/>
                <w:i/>
                <w:sz w:val="20"/>
                <w:szCs w:val="20"/>
              </w:rPr>
            </w:pPr>
            <w:r w:rsidRPr="00CB59C2">
              <w:rPr>
                <w:rFonts w:ascii="Sylfaen" w:hAnsi="Sylfaen" w:cs="Sylfaen"/>
                <w:bCs/>
                <w:i/>
                <w:sz w:val="20"/>
                <w:szCs w:val="20"/>
              </w:rPr>
              <w:t>Չիր</w:t>
            </w:r>
          </w:p>
        </w:tc>
      </w:tr>
      <w:tr w:rsidR="004F5BC2" w:rsidRPr="00CB59C2" w:rsidTr="007A2ADC">
        <w:tc>
          <w:tcPr>
            <w:tcW w:w="1530" w:type="dxa"/>
            <w:tcBorders>
              <w:top w:val="single" w:sz="4" w:space="0" w:color="auto"/>
              <w:left w:val="single" w:sz="4" w:space="0" w:color="auto"/>
              <w:bottom w:val="single" w:sz="4" w:space="0" w:color="auto"/>
              <w:right w:val="single" w:sz="4" w:space="0" w:color="auto"/>
            </w:tcBorders>
            <w:vAlign w:val="center"/>
          </w:tcPr>
          <w:p w:rsidR="004F5BC2" w:rsidRPr="00CB59C2" w:rsidRDefault="004F5BC2">
            <w:pPr>
              <w:pStyle w:val="BodyTextIndent2"/>
              <w:spacing w:line="240" w:lineRule="auto"/>
              <w:ind w:firstLine="0"/>
              <w:jc w:val="center"/>
              <w:rPr>
                <w:rFonts w:ascii="GHEA Grapalat" w:hAnsi="GHEA Grapalat"/>
                <w:i/>
                <w:lang w:val="en-US"/>
              </w:rPr>
            </w:pPr>
            <w:r w:rsidRPr="00CB59C2">
              <w:rPr>
                <w:rFonts w:ascii="GHEA Grapalat" w:hAnsi="GHEA Grapalat"/>
                <w:i/>
                <w:lang w:val="en-US"/>
              </w:rPr>
              <w:t>39</w:t>
            </w:r>
          </w:p>
        </w:tc>
        <w:tc>
          <w:tcPr>
            <w:tcW w:w="8820" w:type="dxa"/>
            <w:tcBorders>
              <w:top w:val="single" w:sz="4" w:space="0" w:color="auto"/>
              <w:left w:val="single" w:sz="4" w:space="0" w:color="auto"/>
              <w:bottom w:val="single" w:sz="4" w:space="0" w:color="auto"/>
              <w:right w:val="single" w:sz="4" w:space="0" w:color="auto"/>
            </w:tcBorders>
            <w:vAlign w:val="center"/>
          </w:tcPr>
          <w:p w:rsidR="004F5BC2" w:rsidRPr="00CB59C2" w:rsidRDefault="004F5BC2" w:rsidP="007A2ADC">
            <w:pPr>
              <w:jc w:val="both"/>
              <w:rPr>
                <w:rFonts w:ascii="Calibri" w:hAnsi="Calibri" w:cs="Calibri"/>
                <w:i/>
                <w:sz w:val="20"/>
                <w:szCs w:val="20"/>
              </w:rPr>
            </w:pPr>
            <w:r w:rsidRPr="00CB59C2">
              <w:rPr>
                <w:rFonts w:ascii="Sylfaen" w:hAnsi="Sylfaen" w:cs="Sylfaen"/>
                <w:i/>
                <w:sz w:val="20"/>
                <w:szCs w:val="20"/>
              </w:rPr>
              <w:t>Սննդի սոդա</w:t>
            </w:r>
          </w:p>
        </w:tc>
      </w:tr>
      <w:tr w:rsidR="004F5BC2" w:rsidRPr="00CB59C2" w:rsidTr="007A2ADC">
        <w:tc>
          <w:tcPr>
            <w:tcW w:w="1530" w:type="dxa"/>
            <w:tcBorders>
              <w:top w:val="single" w:sz="4" w:space="0" w:color="auto"/>
              <w:left w:val="single" w:sz="4" w:space="0" w:color="auto"/>
              <w:bottom w:val="single" w:sz="4" w:space="0" w:color="auto"/>
              <w:right w:val="single" w:sz="4" w:space="0" w:color="auto"/>
            </w:tcBorders>
            <w:vAlign w:val="center"/>
          </w:tcPr>
          <w:p w:rsidR="004F5BC2" w:rsidRPr="00CB59C2" w:rsidRDefault="004F5BC2">
            <w:pPr>
              <w:pStyle w:val="BodyTextIndent2"/>
              <w:spacing w:line="240" w:lineRule="auto"/>
              <w:ind w:firstLine="0"/>
              <w:jc w:val="center"/>
              <w:rPr>
                <w:rFonts w:ascii="GHEA Grapalat" w:hAnsi="GHEA Grapalat"/>
                <w:i/>
                <w:lang w:val="en-US"/>
              </w:rPr>
            </w:pPr>
            <w:r w:rsidRPr="00CB59C2">
              <w:rPr>
                <w:rFonts w:ascii="GHEA Grapalat" w:hAnsi="GHEA Grapalat"/>
                <w:i/>
                <w:lang w:val="en-US"/>
              </w:rPr>
              <w:t>40</w:t>
            </w:r>
          </w:p>
        </w:tc>
        <w:tc>
          <w:tcPr>
            <w:tcW w:w="8820" w:type="dxa"/>
            <w:tcBorders>
              <w:top w:val="single" w:sz="4" w:space="0" w:color="auto"/>
              <w:left w:val="single" w:sz="4" w:space="0" w:color="auto"/>
              <w:bottom w:val="single" w:sz="4" w:space="0" w:color="auto"/>
              <w:right w:val="single" w:sz="4" w:space="0" w:color="auto"/>
            </w:tcBorders>
            <w:vAlign w:val="center"/>
          </w:tcPr>
          <w:p w:rsidR="004F5BC2" w:rsidRPr="00CB59C2" w:rsidRDefault="004F5BC2" w:rsidP="007A2ADC">
            <w:pPr>
              <w:jc w:val="both"/>
              <w:rPr>
                <w:rFonts w:ascii="Calibri" w:hAnsi="Calibri" w:cs="Calibri"/>
                <w:b/>
                <w:i/>
                <w:sz w:val="20"/>
                <w:szCs w:val="20"/>
                <w:lang w:val="hy-AM"/>
              </w:rPr>
            </w:pPr>
            <w:r w:rsidRPr="00CB59C2">
              <w:rPr>
                <w:rFonts w:ascii="Sylfaen" w:hAnsi="Sylfaen" w:cs="Sylfaen"/>
                <w:i/>
                <w:color w:val="000000"/>
                <w:sz w:val="20"/>
                <w:szCs w:val="20"/>
              </w:rPr>
              <w:t>Սպիտակաձավար</w:t>
            </w:r>
            <w:r w:rsidRPr="00CB59C2">
              <w:rPr>
                <w:rFonts w:ascii="Calibri" w:hAnsi="Calibri" w:cs="Calibri"/>
                <w:i/>
                <w:color w:val="000000"/>
                <w:sz w:val="20"/>
                <w:szCs w:val="20"/>
              </w:rPr>
              <w:t xml:space="preserve"> /манная крупа</w:t>
            </w:r>
            <w:r w:rsidRPr="00CB59C2">
              <w:rPr>
                <w:rFonts w:ascii="Calibri" w:hAnsi="Calibri" w:cs="Calibri"/>
                <w:b/>
                <w:i/>
                <w:color w:val="000000"/>
                <w:sz w:val="20"/>
                <w:szCs w:val="20"/>
              </w:rPr>
              <w:t>/</w:t>
            </w:r>
          </w:p>
        </w:tc>
      </w:tr>
    </w:tbl>
    <w:p w:rsidR="006E5207" w:rsidRPr="00CB59C2" w:rsidRDefault="006E5207" w:rsidP="006E5207">
      <w:pPr>
        <w:pStyle w:val="BodyTextIndent2"/>
        <w:spacing w:line="240" w:lineRule="auto"/>
        <w:ind w:firstLine="567"/>
        <w:rPr>
          <w:rFonts w:ascii="GHEA Grapalat" w:hAnsi="GHEA Grapalat"/>
          <w:i/>
        </w:rPr>
      </w:pPr>
      <w:r w:rsidRPr="00CB59C2">
        <w:rPr>
          <w:rFonts w:ascii="GHEA Grapalat" w:hAnsi="GHEA Grapalat"/>
          <w:i/>
        </w:rPr>
        <w:t>Ապրանքի տեխնիկական բնութագրերը, ինչպես նաև մասնագիրը, տեխնիկական տվյալները և այլ ոչ գնային պայմանների ամբողջական և համարժեք նկարագրությունը կազմում են կնքվելիք պայմանագրի անբաժանելի մասը, որի նախագիծը ներկայացված է սույն հրավերի N 6 հավելվածում։</w:t>
      </w:r>
    </w:p>
    <w:p w:rsidR="006E5207" w:rsidRPr="00CB59C2" w:rsidRDefault="006E5207" w:rsidP="006E5207">
      <w:pPr>
        <w:pStyle w:val="BodyTextIndent2"/>
        <w:spacing w:line="240" w:lineRule="auto"/>
        <w:ind w:firstLine="567"/>
        <w:rPr>
          <w:rFonts w:ascii="GHEA Grapalat" w:hAnsi="GHEA Grapalat"/>
          <w:i/>
        </w:rPr>
      </w:pPr>
      <w:r w:rsidRPr="00CB59C2">
        <w:rPr>
          <w:rFonts w:ascii="GHEA Grapalat" w:hAnsi="GHEA Grapalat"/>
          <w:i/>
        </w:rPr>
        <w:t>1.2 Սույն ընթացակարգի շրջանակում, ընտրված մասնակցի առաջարկության հիման վրա, կհատկացվի կանխավճար` ներքոհիշյալ չափով և ժամկետներում`</w:t>
      </w:r>
    </w:p>
    <w:p w:rsidR="006E5207" w:rsidRPr="00CB59C2" w:rsidRDefault="006E5207" w:rsidP="006E5207">
      <w:pPr>
        <w:pStyle w:val="BodyTextIndent2"/>
        <w:spacing w:line="240" w:lineRule="auto"/>
        <w:ind w:firstLine="567"/>
        <w:rPr>
          <w:rFonts w:ascii="GHEA Grapalat" w:hAnsi="GHEA Grapalat"/>
          <w:i/>
        </w:rPr>
      </w:pPr>
    </w:p>
    <w:p w:rsidR="00E35E3C" w:rsidRPr="00CB59C2" w:rsidRDefault="00E35E3C" w:rsidP="006E5207">
      <w:pPr>
        <w:pStyle w:val="BodyTextIndent2"/>
        <w:spacing w:line="240" w:lineRule="auto"/>
        <w:ind w:firstLine="567"/>
        <w:rPr>
          <w:rFonts w:ascii="GHEA Grapalat" w:hAnsi="GHEA Grapalat"/>
          <w:i/>
        </w:rPr>
      </w:pPr>
    </w:p>
    <w:p w:rsidR="00E35E3C" w:rsidRPr="00CB59C2" w:rsidRDefault="00E35E3C" w:rsidP="006E5207">
      <w:pPr>
        <w:pStyle w:val="BodyTextIndent2"/>
        <w:spacing w:line="240" w:lineRule="auto"/>
        <w:ind w:firstLine="567"/>
        <w:rPr>
          <w:rFonts w:ascii="GHEA Grapalat" w:hAnsi="GHEA Grapalat"/>
          <w:i/>
        </w:rPr>
      </w:pPr>
    </w:p>
    <w:p w:rsidR="00E35E3C" w:rsidRPr="00CB59C2" w:rsidRDefault="00E35E3C" w:rsidP="006E5207">
      <w:pPr>
        <w:pStyle w:val="BodyTextIndent2"/>
        <w:spacing w:line="240" w:lineRule="auto"/>
        <w:ind w:firstLine="567"/>
        <w:rPr>
          <w:rFonts w:ascii="GHEA Grapalat" w:hAnsi="GHEA Grapalat"/>
          <w:i/>
        </w:rPr>
      </w:pPr>
    </w:p>
    <w:tbl>
      <w:tblPr>
        <w:tblW w:w="0" w:type="auto"/>
        <w:jc w:val="center"/>
        <w:tblInd w:w="-39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534"/>
        <w:gridCol w:w="3776"/>
      </w:tblGrid>
      <w:tr w:rsidR="006E5207" w:rsidRPr="00CB59C2" w:rsidTr="00D45C73">
        <w:trPr>
          <w:jc w:val="center"/>
        </w:trPr>
        <w:tc>
          <w:tcPr>
            <w:tcW w:w="9310" w:type="dxa"/>
            <w:gridSpan w:val="2"/>
            <w:tcBorders>
              <w:top w:val="single" w:sz="4" w:space="0" w:color="auto"/>
              <w:left w:val="single" w:sz="4" w:space="0" w:color="auto"/>
              <w:bottom w:val="single" w:sz="4" w:space="0" w:color="auto"/>
              <w:right w:val="single" w:sz="4" w:space="0" w:color="auto"/>
            </w:tcBorders>
            <w:hideMark/>
          </w:tcPr>
          <w:p w:rsidR="006E5207" w:rsidRPr="00CB59C2" w:rsidRDefault="006E5207">
            <w:pPr>
              <w:pStyle w:val="BodyTextIndent2"/>
              <w:spacing w:line="240" w:lineRule="auto"/>
              <w:ind w:firstLine="0"/>
              <w:jc w:val="center"/>
              <w:rPr>
                <w:rFonts w:ascii="GHEA Grapalat" w:hAnsi="GHEA Grapalat" w:cs="Sylfaen"/>
                <w:b/>
                <w:i/>
                <w:sz w:val="16"/>
                <w:szCs w:val="16"/>
                <w:lang w:val="es-ES"/>
              </w:rPr>
            </w:pPr>
            <w:r w:rsidRPr="00CB59C2">
              <w:rPr>
                <w:rFonts w:ascii="GHEA Grapalat" w:hAnsi="GHEA Grapalat" w:cs="Sylfaen"/>
                <w:b/>
                <w:i/>
                <w:sz w:val="16"/>
                <w:szCs w:val="16"/>
                <w:lang w:val="es-ES"/>
              </w:rPr>
              <w:lastRenderedPageBreak/>
              <w:t>Կանխավճարի հատկացման</w:t>
            </w:r>
          </w:p>
        </w:tc>
      </w:tr>
      <w:tr w:rsidR="006E5207" w:rsidRPr="00CB59C2" w:rsidTr="00D45C73">
        <w:trPr>
          <w:jc w:val="center"/>
        </w:trPr>
        <w:tc>
          <w:tcPr>
            <w:tcW w:w="5534" w:type="dxa"/>
            <w:tcBorders>
              <w:top w:val="single" w:sz="4" w:space="0" w:color="auto"/>
              <w:left w:val="single" w:sz="4" w:space="0" w:color="auto"/>
              <w:bottom w:val="single" w:sz="4" w:space="0" w:color="auto"/>
              <w:right w:val="single" w:sz="4" w:space="0" w:color="auto"/>
            </w:tcBorders>
            <w:vAlign w:val="center"/>
            <w:hideMark/>
          </w:tcPr>
          <w:p w:rsidR="006E5207" w:rsidRPr="00CB59C2" w:rsidRDefault="006E5207">
            <w:pPr>
              <w:pStyle w:val="BodyTextIndent2"/>
              <w:spacing w:line="240" w:lineRule="auto"/>
              <w:ind w:firstLine="0"/>
              <w:jc w:val="center"/>
              <w:rPr>
                <w:rFonts w:ascii="GHEA Grapalat" w:hAnsi="GHEA Grapalat" w:cs="Sylfaen"/>
                <w:b/>
                <w:i/>
                <w:sz w:val="16"/>
                <w:szCs w:val="16"/>
                <w:lang w:val="es-ES"/>
              </w:rPr>
            </w:pPr>
            <w:r w:rsidRPr="00CB59C2">
              <w:rPr>
                <w:rFonts w:ascii="GHEA Grapalat" w:hAnsi="GHEA Grapalat" w:cs="Sylfaen"/>
                <w:b/>
                <w:i/>
                <w:sz w:val="16"/>
                <w:szCs w:val="16"/>
                <w:lang w:val="es-ES"/>
              </w:rPr>
              <w:t>առավելագույն չափը (ՀՀ դրամ)</w:t>
            </w:r>
          </w:p>
        </w:tc>
        <w:tc>
          <w:tcPr>
            <w:tcW w:w="3776" w:type="dxa"/>
            <w:tcBorders>
              <w:top w:val="single" w:sz="4" w:space="0" w:color="auto"/>
              <w:left w:val="single" w:sz="4" w:space="0" w:color="auto"/>
              <w:bottom w:val="single" w:sz="4" w:space="0" w:color="auto"/>
              <w:right w:val="single" w:sz="4" w:space="0" w:color="auto"/>
            </w:tcBorders>
            <w:vAlign w:val="center"/>
            <w:hideMark/>
          </w:tcPr>
          <w:p w:rsidR="006E5207" w:rsidRPr="00CB59C2" w:rsidRDefault="006E5207">
            <w:pPr>
              <w:pStyle w:val="BodyTextIndent2"/>
              <w:spacing w:line="240" w:lineRule="auto"/>
              <w:ind w:firstLine="0"/>
              <w:jc w:val="center"/>
              <w:rPr>
                <w:rFonts w:ascii="GHEA Grapalat" w:hAnsi="GHEA Grapalat" w:cs="Sylfaen"/>
                <w:b/>
                <w:i/>
                <w:sz w:val="16"/>
                <w:szCs w:val="16"/>
                <w:lang w:val="es-ES"/>
              </w:rPr>
            </w:pPr>
            <w:r w:rsidRPr="00CB59C2">
              <w:rPr>
                <w:rFonts w:ascii="GHEA Grapalat" w:hAnsi="GHEA Grapalat" w:cs="Sylfaen"/>
                <w:b/>
                <w:i/>
                <w:sz w:val="16"/>
                <w:szCs w:val="16"/>
                <w:lang w:val="es-ES"/>
              </w:rPr>
              <w:t>ժամկետը (ամիսը, տարեթիվը)</w:t>
            </w:r>
          </w:p>
        </w:tc>
      </w:tr>
      <w:tr w:rsidR="006E5207" w:rsidRPr="00CB59C2" w:rsidTr="00D45C73">
        <w:trPr>
          <w:jc w:val="center"/>
        </w:trPr>
        <w:tc>
          <w:tcPr>
            <w:tcW w:w="5534" w:type="dxa"/>
            <w:tcBorders>
              <w:top w:val="single" w:sz="4" w:space="0" w:color="auto"/>
              <w:left w:val="single" w:sz="4" w:space="0" w:color="auto"/>
              <w:bottom w:val="single" w:sz="4" w:space="0" w:color="auto"/>
              <w:right w:val="single" w:sz="4" w:space="0" w:color="auto"/>
            </w:tcBorders>
          </w:tcPr>
          <w:p w:rsidR="006E5207" w:rsidRPr="00CB59C2" w:rsidRDefault="00E013F8">
            <w:pPr>
              <w:jc w:val="center"/>
              <w:rPr>
                <w:rFonts w:ascii="GHEA Grapalat" w:hAnsi="GHEA Grapalat"/>
                <w:i/>
                <w:sz w:val="20"/>
                <w:szCs w:val="20"/>
              </w:rPr>
            </w:pPr>
            <w:r w:rsidRPr="00CB59C2">
              <w:rPr>
                <w:rFonts w:ascii="GHEA Grapalat" w:hAnsi="GHEA Grapalat"/>
                <w:i/>
                <w:sz w:val="20"/>
                <w:szCs w:val="20"/>
              </w:rPr>
              <w:t>-------------------------</w:t>
            </w:r>
          </w:p>
        </w:tc>
        <w:tc>
          <w:tcPr>
            <w:tcW w:w="3776" w:type="dxa"/>
            <w:tcBorders>
              <w:top w:val="single" w:sz="4" w:space="0" w:color="auto"/>
              <w:left w:val="single" w:sz="4" w:space="0" w:color="auto"/>
              <w:bottom w:val="single" w:sz="4" w:space="0" w:color="auto"/>
              <w:right w:val="single" w:sz="4" w:space="0" w:color="auto"/>
            </w:tcBorders>
          </w:tcPr>
          <w:p w:rsidR="006E5207" w:rsidRPr="00CB59C2" w:rsidRDefault="00E013F8">
            <w:pPr>
              <w:jc w:val="center"/>
              <w:rPr>
                <w:rFonts w:ascii="GHEA Grapalat" w:hAnsi="GHEA Grapalat"/>
                <w:i/>
                <w:sz w:val="20"/>
                <w:szCs w:val="20"/>
              </w:rPr>
            </w:pPr>
            <w:r w:rsidRPr="00CB59C2">
              <w:rPr>
                <w:rFonts w:ascii="GHEA Grapalat" w:hAnsi="GHEA Grapalat"/>
                <w:i/>
                <w:sz w:val="20"/>
                <w:szCs w:val="20"/>
              </w:rPr>
              <w:t>----------------------------------</w:t>
            </w:r>
          </w:p>
        </w:tc>
      </w:tr>
      <w:tr w:rsidR="006E5207" w:rsidRPr="00CB59C2" w:rsidTr="00D45C73">
        <w:trPr>
          <w:jc w:val="center"/>
        </w:trPr>
        <w:tc>
          <w:tcPr>
            <w:tcW w:w="5534" w:type="dxa"/>
            <w:tcBorders>
              <w:top w:val="single" w:sz="4" w:space="0" w:color="auto"/>
              <w:left w:val="single" w:sz="4" w:space="0" w:color="auto"/>
              <w:bottom w:val="single" w:sz="4" w:space="0" w:color="auto"/>
              <w:right w:val="single" w:sz="4" w:space="0" w:color="auto"/>
            </w:tcBorders>
          </w:tcPr>
          <w:p w:rsidR="006E5207" w:rsidRPr="00CB59C2" w:rsidRDefault="006E5207">
            <w:pPr>
              <w:jc w:val="center"/>
              <w:rPr>
                <w:rFonts w:ascii="GHEA Grapalat" w:hAnsi="GHEA Grapalat"/>
                <w:i/>
                <w:sz w:val="20"/>
                <w:szCs w:val="20"/>
              </w:rPr>
            </w:pPr>
          </w:p>
        </w:tc>
        <w:tc>
          <w:tcPr>
            <w:tcW w:w="3776" w:type="dxa"/>
            <w:tcBorders>
              <w:top w:val="single" w:sz="4" w:space="0" w:color="auto"/>
              <w:left w:val="single" w:sz="4" w:space="0" w:color="auto"/>
              <w:bottom w:val="single" w:sz="4" w:space="0" w:color="auto"/>
              <w:right w:val="single" w:sz="4" w:space="0" w:color="auto"/>
            </w:tcBorders>
          </w:tcPr>
          <w:p w:rsidR="006E5207" w:rsidRPr="00CB59C2" w:rsidRDefault="006E5207">
            <w:pPr>
              <w:jc w:val="center"/>
              <w:rPr>
                <w:rFonts w:ascii="GHEA Grapalat" w:hAnsi="GHEA Grapalat"/>
                <w:i/>
                <w:sz w:val="20"/>
                <w:szCs w:val="20"/>
              </w:rPr>
            </w:pPr>
          </w:p>
        </w:tc>
      </w:tr>
    </w:tbl>
    <w:p w:rsidR="006E5207" w:rsidRPr="00CB59C2" w:rsidRDefault="006E5207" w:rsidP="006E5207">
      <w:pPr>
        <w:ind w:firstLine="375"/>
        <w:jc w:val="both"/>
        <w:rPr>
          <w:rFonts w:ascii="GHEA Grapalat" w:hAnsi="GHEA Grapalat"/>
          <w:i/>
        </w:rPr>
      </w:pPr>
    </w:p>
    <w:p w:rsidR="006E5207" w:rsidRPr="00CB59C2" w:rsidRDefault="006E5207" w:rsidP="006E5207">
      <w:pPr>
        <w:pStyle w:val="BodyTextIndent2"/>
        <w:spacing w:line="240" w:lineRule="auto"/>
        <w:ind w:firstLine="567"/>
        <w:rPr>
          <w:rFonts w:ascii="GHEA Grapalat" w:hAnsi="GHEA Grapalat"/>
          <w:i/>
        </w:rPr>
      </w:pPr>
      <w:r w:rsidRPr="00CB59C2">
        <w:rPr>
          <w:rFonts w:ascii="GHEA Grapalat" w:hAnsi="GHEA Grapalat"/>
          <w:i/>
        </w:rPr>
        <w:t xml:space="preserve">Ընդ որում կանխավճարի հատկացումը ընտրված մասնակցին կտրամադրվի սույն հրավերի 1-ին մասի 10.5 կետով սահմանված պայմաններով, իսկ կանխավճարի մարումը կիրականացվի կնքվելիք պայմանագրով սահմանված կարգով:  </w:t>
      </w:r>
    </w:p>
    <w:p w:rsidR="006E5207" w:rsidRPr="00CB59C2" w:rsidRDefault="006E5207" w:rsidP="006E5207">
      <w:pPr>
        <w:ind w:firstLine="567"/>
        <w:rPr>
          <w:rFonts w:ascii="GHEA Grapalat" w:hAnsi="GHEA Grapalat" w:cs="Sylfaen"/>
          <w:i/>
          <w:sz w:val="20"/>
          <w:lang w:val="es-ES"/>
        </w:rPr>
      </w:pPr>
    </w:p>
    <w:p w:rsidR="006E5207" w:rsidRPr="00CB59C2" w:rsidRDefault="006E5207" w:rsidP="006E5207">
      <w:pPr>
        <w:ind w:firstLine="567"/>
        <w:rPr>
          <w:rFonts w:ascii="GHEA Grapalat" w:hAnsi="GHEA Grapalat" w:cs="Sylfaen"/>
          <w:i/>
          <w:sz w:val="20"/>
          <w:lang w:val="es-ES"/>
        </w:rPr>
      </w:pPr>
    </w:p>
    <w:p w:rsidR="00A5723E" w:rsidRPr="00CB59C2" w:rsidRDefault="00A5723E" w:rsidP="00A5723E">
      <w:pPr>
        <w:jc w:val="center"/>
        <w:rPr>
          <w:rFonts w:ascii="Sylfaen" w:hAnsi="Sylfaen"/>
          <w:b/>
          <w:i/>
          <w:sz w:val="20"/>
          <w:lang w:val="es-ES"/>
        </w:rPr>
      </w:pPr>
      <w:r w:rsidRPr="00CB59C2">
        <w:rPr>
          <w:rFonts w:ascii="Sylfaen" w:hAnsi="Sylfaen"/>
          <w:b/>
          <w:i/>
          <w:sz w:val="20"/>
          <w:lang w:val="es-ES"/>
        </w:rPr>
        <w:t xml:space="preserve">2.  </w:t>
      </w:r>
      <w:r w:rsidRPr="00CB59C2">
        <w:rPr>
          <w:rFonts w:ascii="Sylfaen" w:hAnsi="Sylfaen" w:cs="Sylfaen"/>
          <w:b/>
          <w:i/>
          <w:sz w:val="20"/>
        </w:rPr>
        <w:t>ՄԱՍՆԱԿՑԻ</w:t>
      </w:r>
      <w:r w:rsidRPr="00CB59C2">
        <w:rPr>
          <w:rFonts w:ascii="Sylfaen" w:hAnsi="Sylfaen"/>
          <w:b/>
          <w:i/>
          <w:sz w:val="20"/>
          <w:lang w:val="es-ES"/>
        </w:rPr>
        <w:t xml:space="preserve"> </w:t>
      </w:r>
      <w:r w:rsidRPr="00CB59C2">
        <w:rPr>
          <w:rFonts w:ascii="Sylfaen" w:hAnsi="Sylfaen" w:cs="Sylfaen"/>
          <w:b/>
          <w:i/>
          <w:sz w:val="20"/>
        </w:rPr>
        <w:t>ՄԱՍՆԱԿՑՈՒԹՅԱՆ</w:t>
      </w:r>
      <w:r w:rsidRPr="00CB59C2">
        <w:rPr>
          <w:rFonts w:ascii="Sylfaen" w:hAnsi="Sylfaen"/>
          <w:b/>
          <w:i/>
          <w:sz w:val="20"/>
          <w:lang w:val="es-ES"/>
        </w:rPr>
        <w:t xml:space="preserve"> </w:t>
      </w:r>
      <w:r w:rsidRPr="00CB59C2">
        <w:rPr>
          <w:rFonts w:ascii="Sylfaen" w:hAnsi="Sylfaen" w:cs="Sylfaen"/>
          <w:b/>
          <w:i/>
          <w:sz w:val="20"/>
        </w:rPr>
        <w:t>ԻՐԱՎՈՒՆՔԻ</w:t>
      </w:r>
      <w:r w:rsidRPr="00CB59C2">
        <w:rPr>
          <w:rFonts w:ascii="Sylfaen" w:hAnsi="Sylfaen"/>
          <w:b/>
          <w:i/>
          <w:sz w:val="20"/>
          <w:lang w:val="es-ES"/>
        </w:rPr>
        <w:t xml:space="preserve"> </w:t>
      </w:r>
      <w:r w:rsidRPr="00CB59C2">
        <w:rPr>
          <w:rFonts w:ascii="Sylfaen" w:hAnsi="Sylfaen" w:cs="Sylfaen"/>
          <w:b/>
          <w:i/>
          <w:sz w:val="20"/>
        </w:rPr>
        <w:t>ՊԱՀԱՆՋՆԵՐԸ</w:t>
      </w:r>
      <w:r w:rsidRPr="00CB59C2">
        <w:rPr>
          <w:rFonts w:ascii="Sylfaen" w:hAnsi="Sylfaen"/>
          <w:b/>
          <w:i/>
          <w:sz w:val="20"/>
          <w:lang w:val="es-ES"/>
        </w:rPr>
        <w:t xml:space="preserve">, </w:t>
      </w:r>
      <w:r w:rsidRPr="00CB59C2">
        <w:rPr>
          <w:rFonts w:ascii="Sylfaen" w:hAnsi="Sylfaen" w:cs="Sylfaen"/>
          <w:b/>
          <w:i/>
          <w:sz w:val="20"/>
        </w:rPr>
        <w:t>ՈՐԱԿԱՎՈՐՄԱՆ</w:t>
      </w:r>
      <w:r w:rsidRPr="00CB59C2">
        <w:rPr>
          <w:rFonts w:ascii="Sylfaen" w:hAnsi="Sylfaen"/>
          <w:b/>
          <w:i/>
          <w:sz w:val="20"/>
          <w:lang w:val="es-ES"/>
        </w:rPr>
        <w:t xml:space="preserve"> </w:t>
      </w:r>
      <w:r w:rsidRPr="00CB59C2">
        <w:rPr>
          <w:rFonts w:ascii="Sylfaen" w:hAnsi="Sylfaen" w:cs="Sylfaen"/>
          <w:b/>
          <w:i/>
          <w:sz w:val="20"/>
        </w:rPr>
        <w:t>ՉԱՓԱՆԻՇՆԵՐԸ</w:t>
      </w:r>
      <w:r w:rsidRPr="00CB59C2">
        <w:rPr>
          <w:rFonts w:ascii="Sylfaen" w:hAnsi="Sylfaen"/>
          <w:b/>
          <w:i/>
          <w:sz w:val="20"/>
          <w:lang w:val="es-ES"/>
        </w:rPr>
        <w:t xml:space="preserve">  ԵՎ </w:t>
      </w:r>
      <w:r w:rsidRPr="00CB59C2">
        <w:rPr>
          <w:rFonts w:ascii="Sylfaen" w:hAnsi="Sylfaen" w:cs="Sylfaen"/>
          <w:b/>
          <w:i/>
          <w:sz w:val="20"/>
        </w:rPr>
        <w:t>ԴՐԱՆՑ</w:t>
      </w:r>
      <w:r w:rsidRPr="00CB59C2">
        <w:rPr>
          <w:rFonts w:ascii="Sylfaen" w:hAnsi="Sylfaen"/>
          <w:b/>
          <w:i/>
          <w:sz w:val="20"/>
          <w:lang w:val="es-ES"/>
        </w:rPr>
        <w:t xml:space="preserve"> </w:t>
      </w:r>
      <w:r w:rsidRPr="00CB59C2">
        <w:rPr>
          <w:rFonts w:ascii="Sylfaen" w:hAnsi="Sylfaen" w:cs="Sylfaen"/>
          <w:b/>
          <w:i/>
          <w:sz w:val="20"/>
          <w:lang w:val="es-ES"/>
        </w:rPr>
        <w:t>Գ</w:t>
      </w:r>
      <w:r w:rsidRPr="00CB59C2">
        <w:rPr>
          <w:rFonts w:ascii="Sylfaen" w:hAnsi="Sylfaen" w:cs="Sylfaen"/>
          <w:b/>
          <w:i/>
          <w:sz w:val="20"/>
        </w:rPr>
        <w:t>ՆԱՀԱՏՄԱՆ</w:t>
      </w:r>
      <w:r w:rsidRPr="00CB59C2">
        <w:rPr>
          <w:rFonts w:ascii="Sylfaen" w:hAnsi="Sylfaen"/>
          <w:b/>
          <w:i/>
          <w:sz w:val="20"/>
          <w:lang w:val="es-ES"/>
        </w:rPr>
        <w:t xml:space="preserve"> </w:t>
      </w:r>
      <w:r w:rsidRPr="00CB59C2">
        <w:rPr>
          <w:rFonts w:ascii="Sylfaen" w:hAnsi="Sylfaen" w:cs="Sylfaen"/>
          <w:b/>
          <w:i/>
          <w:sz w:val="20"/>
        </w:rPr>
        <w:t>ԿԱՐ</w:t>
      </w:r>
      <w:r w:rsidRPr="00CB59C2">
        <w:rPr>
          <w:rFonts w:ascii="Sylfaen" w:hAnsi="Sylfaen" w:cs="Sylfaen"/>
          <w:b/>
          <w:i/>
          <w:sz w:val="20"/>
          <w:lang w:val="es-ES"/>
        </w:rPr>
        <w:t>Գ</w:t>
      </w:r>
      <w:r w:rsidRPr="00CB59C2">
        <w:rPr>
          <w:rFonts w:ascii="Sylfaen" w:hAnsi="Sylfaen" w:cs="Sylfaen"/>
          <w:b/>
          <w:i/>
          <w:sz w:val="20"/>
        </w:rPr>
        <w:t>Ը</w:t>
      </w:r>
      <w:r w:rsidRPr="00CB59C2">
        <w:rPr>
          <w:rFonts w:ascii="Sylfaen" w:hAnsi="Sylfaen"/>
          <w:b/>
          <w:i/>
          <w:sz w:val="20"/>
          <w:lang w:val="es-ES"/>
        </w:rPr>
        <w:t xml:space="preserve"> </w:t>
      </w:r>
    </w:p>
    <w:p w:rsidR="00A5723E" w:rsidRPr="00CB59C2" w:rsidRDefault="00A5723E" w:rsidP="00A5723E">
      <w:pPr>
        <w:ind w:firstLine="567"/>
        <w:jc w:val="both"/>
        <w:rPr>
          <w:rFonts w:ascii="Sylfaen" w:hAnsi="Sylfaen"/>
          <w:i/>
          <w:szCs w:val="22"/>
          <w:lang w:val="es-ES"/>
        </w:rPr>
      </w:pPr>
    </w:p>
    <w:p w:rsidR="00A5723E" w:rsidRPr="00CB59C2" w:rsidRDefault="00A5723E" w:rsidP="00A5723E">
      <w:pPr>
        <w:ind w:firstLine="567"/>
        <w:jc w:val="both"/>
        <w:rPr>
          <w:rFonts w:ascii="Sylfaen" w:hAnsi="Sylfaen" w:cs="Arial Armenian"/>
          <w:i/>
          <w:sz w:val="20"/>
          <w:lang w:val="es-ES"/>
        </w:rPr>
      </w:pPr>
      <w:r w:rsidRPr="00CB59C2">
        <w:rPr>
          <w:rFonts w:ascii="Sylfaen" w:hAnsi="Sylfaen" w:cs="Arial Armenian"/>
          <w:i/>
          <w:sz w:val="20"/>
          <w:lang w:val="es-ES"/>
        </w:rPr>
        <w:t>2.</w:t>
      </w:r>
      <w:r w:rsidRPr="00736129">
        <w:rPr>
          <w:rFonts w:ascii="Sylfaen" w:hAnsi="Sylfaen" w:cs="Arial Armenian"/>
          <w:i/>
          <w:sz w:val="20"/>
          <w:lang w:val="es-ES"/>
        </w:rPr>
        <w:t xml:space="preserve">1 </w:t>
      </w:r>
      <w:r w:rsidRPr="00736129">
        <w:rPr>
          <w:rFonts w:ascii="Sylfaen" w:hAnsi="Sylfaen" w:cs="Sylfaen"/>
          <w:i/>
          <w:sz w:val="20"/>
          <w:lang w:val="ru-RU"/>
        </w:rPr>
        <w:t>Սույն</w:t>
      </w:r>
      <w:r w:rsidRPr="00736129">
        <w:rPr>
          <w:rFonts w:ascii="Sylfaen" w:hAnsi="Sylfaen" w:cs="Arial Armenian"/>
          <w:i/>
          <w:sz w:val="20"/>
          <w:lang w:val="es-ES"/>
        </w:rPr>
        <w:t xml:space="preserve">  ընթացակարգին </w:t>
      </w:r>
      <w:r w:rsidRPr="00736129">
        <w:rPr>
          <w:rFonts w:ascii="Sylfaen" w:hAnsi="Sylfaen" w:cs="Sylfaen"/>
          <w:i/>
          <w:sz w:val="20"/>
          <w:lang w:val="ru-RU"/>
        </w:rPr>
        <w:t>մասնակցելու</w:t>
      </w:r>
      <w:r w:rsidRPr="00736129">
        <w:rPr>
          <w:rFonts w:ascii="Sylfaen" w:hAnsi="Sylfaen" w:cs="Arial Armenian"/>
          <w:i/>
          <w:sz w:val="20"/>
          <w:lang w:val="es-ES"/>
        </w:rPr>
        <w:t xml:space="preserve"> </w:t>
      </w:r>
      <w:r w:rsidRPr="00736129">
        <w:rPr>
          <w:rFonts w:ascii="Sylfaen" w:hAnsi="Sylfaen" w:cs="Sylfaen"/>
          <w:i/>
          <w:sz w:val="20"/>
          <w:lang w:val="ru-RU"/>
        </w:rPr>
        <w:t>իրավունք</w:t>
      </w:r>
      <w:r w:rsidRPr="00736129">
        <w:rPr>
          <w:rFonts w:ascii="Sylfaen" w:hAnsi="Sylfaen" w:cs="Arial Armenian"/>
          <w:i/>
          <w:sz w:val="20"/>
          <w:lang w:val="es-ES"/>
        </w:rPr>
        <w:t xml:space="preserve"> </w:t>
      </w:r>
      <w:r w:rsidRPr="00736129">
        <w:rPr>
          <w:rFonts w:ascii="Sylfaen" w:hAnsi="Sylfaen" w:cs="Sylfaen"/>
          <w:i/>
          <w:sz w:val="20"/>
          <w:lang w:val="ru-RU"/>
        </w:rPr>
        <w:t>չունեն</w:t>
      </w:r>
      <w:r w:rsidRPr="00736129">
        <w:rPr>
          <w:rFonts w:ascii="Sylfaen" w:hAnsi="Sylfaen" w:cs="Arial Armenian"/>
          <w:i/>
          <w:sz w:val="20"/>
          <w:lang w:val="es-ES"/>
        </w:rPr>
        <w:t xml:space="preserve"> </w:t>
      </w:r>
      <w:r w:rsidRPr="00736129">
        <w:rPr>
          <w:rFonts w:ascii="Sylfaen" w:hAnsi="Sylfaen" w:cs="Sylfaen"/>
          <w:i/>
          <w:sz w:val="20"/>
          <w:lang w:val="ru-RU"/>
        </w:rPr>
        <w:t>անձինք</w:t>
      </w:r>
      <w:r w:rsidRPr="00736129">
        <w:rPr>
          <w:rFonts w:ascii="Sylfaen" w:hAnsi="Sylfaen" w:cs="Sylfaen"/>
          <w:i/>
          <w:sz w:val="20"/>
          <w:lang w:val="es-ES"/>
        </w:rPr>
        <w:t>.</w:t>
      </w:r>
    </w:p>
    <w:p w:rsidR="00A5723E" w:rsidRPr="00CB59C2" w:rsidRDefault="00A5723E" w:rsidP="00A5723E">
      <w:pPr>
        <w:ind w:firstLine="720"/>
        <w:jc w:val="both"/>
        <w:rPr>
          <w:rFonts w:ascii="Sylfaen" w:hAnsi="Sylfaen"/>
          <w:i/>
          <w:sz w:val="20"/>
          <w:szCs w:val="20"/>
          <w:lang w:val="es-ES"/>
        </w:rPr>
      </w:pPr>
      <w:r w:rsidRPr="00CB59C2">
        <w:rPr>
          <w:rFonts w:ascii="Sylfaen" w:hAnsi="Sylfaen"/>
          <w:i/>
          <w:sz w:val="20"/>
          <w:szCs w:val="20"/>
          <w:lang w:val="es-ES"/>
        </w:rPr>
        <w:t xml:space="preserve">1) </w:t>
      </w:r>
      <w:r w:rsidRPr="00CB59C2">
        <w:rPr>
          <w:rFonts w:ascii="Sylfaen" w:hAnsi="Sylfaen" w:cs="Sylfaen"/>
          <w:i/>
          <w:sz w:val="20"/>
          <w:szCs w:val="20"/>
        </w:rPr>
        <w:t>որոնք</w:t>
      </w:r>
      <w:r w:rsidRPr="00CB59C2">
        <w:rPr>
          <w:rFonts w:ascii="Sylfaen" w:hAnsi="Sylfaen" w:cs="Sylfaen"/>
          <w:i/>
          <w:sz w:val="20"/>
          <w:szCs w:val="20"/>
          <w:lang w:val="es-ES"/>
        </w:rPr>
        <w:t xml:space="preserve"> </w:t>
      </w:r>
      <w:r w:rsidRPr="00CB59C2">
        <w:rPr>
          <w:rFonts w:ascii="Sylfaen" w:hAnsi="Sylfaen" w:cs="Sylfaen"/>
          <w:i/>
          <w:sz w:val="20"/>
          <w:szCs w:val="20"/>
        </w:rPr>
        <w:t>հայտը</w:t>
      </w:r>
      <w:r w:rsidRPr="00CB59C2">
        <w:rPr>
          <w:rFonts w:ascii="Sylfaen" w:hAnsi="Sylfaen" w:cs="Sylfaen"/>
          <w:i/>
          <w:sz w:val="20"/>
          <w:szCs w:val="20"/>
          <w:lang w:val="es-ES"/>
        </w:rPr>
        <w:t xml:space="preserve"> </w:t>
      </w:r>
      <w:r w:rsidRPr="00CB59C2">
        <w:rPr>
          <w:rFonts w:ascii="Sylfaen" w:hAnsi="Sylfaen" w:cs="Sylfaen"/>
          <w:i/>
          <w:sz w:val="20"/>
          <w:szCs w:val="20"/>
        </w:rPr>
        <w:t>ներկայացնելու</w:t>
      </w:r>
      <w:r w:rsidRPr="00CB59C2">
        <w:rPr>
          <w:rFonts w:ascii="Sylfaen" w:hAnsi="Sylfaen" w:cs="Sylfaen"/>
          <w:i/>
          <w:sz w:val="20"/>
          <w:szCs w:val="20"/>
          <w:lang w:val="es-ES"/>
        </w:rPr>
        <w:t xml:space="preserve"> </w:t>
      </w:r>
      <w:r w:rsidRPr="00CB59C2">
        <w:rPr>
          <w:rFonts w:ascii="Sylfaen" w:hAnsi="Sylfaen" w:cs="Sylfaen"/>
          <w:i/>
          <w:sz w:val="20"/>
          <w:szCs w:val="20"/>
        </w:rPr>
        <w:t>օրվա</w:t>
      </w:r>
      <w:r w:rsidRPr="00CB59C2">
        <w:rPr>
          <w:rFonts w:ascii="Sylfaen" w:hAnsi="Sylfaen" w:cs="Sylfaen"/>
          <w:i/>
          <w:sz w:val="20"/>
          <w:szCs w:val="20"/>
          <w:lang w:val="es-ES"/>
        </w:rPr>
        <w:t xml:space="preserve"> </w:t>
      </w:r>
      <w:r w:rsidRPr="00CB59C2">
        <w:rPr>
          <w:rFonts w:ascii="Sylfaen" w:hAnsi="Sylfaen" w:cs="Sylfaen"/>
          <w:i/>
          <w:sz w:val="20"/>
          <w:szCs w:val="20"/>
        </w:rPr>
        <w:t>դրությամբ</w:t>
      </w:r>
      <w:r w:rsidRPr="00CB59C2">
        <w:rPr>
          <w:rFonts w:ascii="Sylfaen" w:hAnsi="Sylfaen" w:cs="Sylfaen"/>
          <w:i/>
          <w:sz w:val="20"/>
          <w:szCs w:val="20"/>
          <w:lang w:val="es-ES"/>
        </w:rPr>
        <w:t xml:space="preserve"> </w:t>
      </w:r>
      <w:r w:rsidRPr="00CB59C2">
        <w:rPr>
          <w:rFonts w:ascii="Sylfaen" w:hAnsi="Sylfaen" w:cs="Sylfaen"/>
          <w:i/>
          <w:sz w:val="20"/>
          <w:szCs w:val="20"/>
        </w:rPr>
        <w:t>դատական</w:t>
      </w:r>
      <w:r w:rsidRPr="00CB59C2">
        <w:rPr>
          <w:rFonts w:ascii="Sylfaen" w:hAnsi="Sylfaen"/>
          <w:i/>
          <w:sz w:val="20"/>
          <w:szCs w:val="20"/>
          <w:lang w:val="es-ES"/>
        </w:rPr>
        <w:t xml:space="preserve"> </w:t>
      </w:r>
      <w:r w:rsidRPr="00CB59C2">
        <w:rPr>
          <w:rFonts w:ascii="Sylfaen" w:hAnsi="Sylfaen" w:cs="Sylfaen"/>
          <w:i/>
          <w:sz w:val="20"/>
          <w:szCs w:val="20"/>
        </w:rPr>
        <w:t>կարգով</w:t>
      </w:r>
      <w:r w:rsidRPr="00CB59C2">
        <w:rPr>
          <w:rFonts w:ascii="Sylfaen" w:hAnsi="Sylfaen"/>
          <w:i/>
          <w:sz w:val="20"/>
          <w:szCs w:val="20"/>
          <w:lang w:val="es-ES"/>
        </w:rPr>
        <w:t xml:space="preserve"> </w:t>
      </w:r>
      <w:r w:rsidRPr="00CB59C2">
        <w:rPr>
          <w:rFonts w:ascii="Sylfaen" w:hAnsi="Sylfaen" w:cs="Sylfaen"/>
          <w:i/>
          <w:sz w:val="20"/>
          <w:szCs w:val="20"/>
        </w:rPr>
        <w:t>ճանաչվել</w:t>
      </w:r>
      <w:r w:rsidRPr="00CB59C2">
        <w:rPr>
          <w:rFonts w:ascii="Sylfaen" w:hAnsi="Sylfaen"/>
          <w:i/>
          <w:sz w:val="20"/>
          <w:szCs w:val="20"/>
          <w:lang w:val="es-ES"/>
        </w:rPr>
        <w:t xml:space="preserve"> </w:t>
      </w:r>
      <w:r w:rsidRPr="00CB59C2">
        <w:rPr>
          <w:rFonts w:ascii="Sylfaen" w:hAnsi="Sylfaen" w:cs="Sylfaen"/>
          <w:i/>
          <w:sz w:val="20"/>
          <w:szCs w:val="20"/>
        </w:rPr>
        <w:t>են</w:t>
      </w:r>
      <w:r w:rsidRPr="00CB59C2">
        <w:rPr>
          <w:rFonts w:ascii="Sylfaen" w:hAnsi="Sylfaen"/>
          <w:i/>
          <w:sz w:val="20"/>
          <w:szCs w:val="20"/>
          <w:lang w:val="es-ES"/>
        </w:rPr>
        <w:t xml:space="preserve"> </w:t>
      </w:r>
      <w:r w:rsidRPr="00CB59C2">
        <w:rPr>
          <w:rFonts w:ascii="Sylfaen" w:hAnsi="Sylfaen" w:cs="Sylfaen"/>
          <w:i/>
          <w:sz w:val="20"/>
          <w:szCs w:val="20"/>
        </w:rPr>
        <w:t>սնանկ</w:t>
      </w:r>
      <w:r w:rsidRPr="00CB59C2">
        <w:rPr>
          <w:rFonts w:ascii="Sylfaen" w:hAnsi="Sylfaen"/>
          <w:i/>
          <w:sz w:val="20"/>
          <w:szCs w:val="20"/>
          <w:lang w:val="es-ES"/>
        </w:rPr>
        <w:t xml:space="preserve">. </w:t>
      </w:r>
    </w:p>
    <w:p w:rsidR="00A5723E" w:rsidRPr="00CB59C2" w:rsidRDefault="00A5723E" w:rsidP="00A5723E">
      <w:pPr>
        <w:tabs>
          <w:tab w:val="left" w:pos="7200"/>
        </w:tabs>
        <w:ind w:firstLine="720"/>
        <w:jc w:val="both"/>
        <w:rPr>
          <w:rFonts w:ascii="Sylfaen" w:hAnsi="Sylfaen"/>
          <w:i/>
          <w:sz w:val="20"/>
          <w:szCs w:val="20"/>
          <w:lang w:val="es-ES"/>
        </w:rPr>
      </w:pPr>
      <w:r w:rsidRPr="00CB59C2">
        <w:rPr>
          <w:rFonts w:ascii="Sylfaen" w:hAnsi="Sylfaen"/>
          <w:i/>
          <w:sz w:val="20"/>
          <w:szCs w:val="20"/>
          <w:lang w:val="es-ES"/>
        </w:rPr>
        <w:t xml:space="preserve">2) </w:t>
      </w:r>
      <w:r w:rsidRPr="00CB59C2">
        <w:rPr>
          <w:rFonts w:ascii="Sylfaen" w:hAnsi="Sylfaen" w:cs="Sylfaen"/>
          <w:i/>
          <w:sz w:val="20"/>
          <w:szCs w:val="20"/>
        </w:rPr>
        <w:t>որոնք</w:t>
      </w:r>
      <w:r w:rsidRPr="00CB59C2">
        <w:rPr>
          <w:rFonts w:ascii="Sylfaen" w:hAnsi="Sylfaen" w:cs="Sylfaen"/>
          <w:i/>
          <w:sz w:val="20"/>
          <w:szCs w:val="20"/>
          <w:lang w:val="es-ES"/>
        </w:rPr>
        <w:t xml:space="preserve"> </w:t>
      </w:r>
      <w:r w:rsidRPr="00CB59C2">
        <w:rPr>
          <w:rFonts w:ascii="Sylfaen" w:hAnsi="Sylfaen" w:cs="Sylfaen"/>
          <w:i/>
          <w:sz w:val="20"/>
          <w:szCs w:val="20"/>
        </w:rPr>
        <w:t>հայտը</w:t>
      </w:r>
      <w:r w:rsidRPr="00CB59C2">
        <w:rPr>
          <w:rFonts w:ascii="Sylfaen" w:hAnsi="Sylfaen" w:cs="Sylfaen"/>
          <w:i/>
          <w:sz w:val="20"/>
          <w:szCs w:val="20"/>
          <w:lang w:val="es-ES"/>
        </w:rPr>
        <w:t xml:space="preserve"> </w:t>
      </w:r>
      <w:r w:rsidRPr="00CB59C2">
        <w:rPr>
          <w:rFonts w:ascii="Sylfaen" w:hAnsi="Sylfaen" w:cs="Sylfaen"/>
          <w:i/>
          <w:sz w:val="20"/>
          <w:szCs w:val="20"/>
        </w:rPr>
        <w:t>ներկայացնելու</w:t>
      </w:r>
      <w:r w:rsidRPr="00CB59C2">
        <w:rPr>
          <w:rFonts w:ascii="Sylfaen" w:hAnsi="Sylfaen" w:cs="Sylfaen"/>
          <w:i/>
          <w:sz w:val="20"/>
          <w:szCs w:val="20"/>
          <w:lang w:val="es-ES"/>
        </w:rPr>
        <w:t xml:space="preserve"> </w:t>
      </w:r>
      <w:r w:rsidRPr="00CB59C2">
        <w:rPr>
          <w:rFonts w:ascii="Sylfaen" w:hAnsi="Sylfaen" w:cs="Sylfaen"/>
          <w:i/>
          <w:sz w:val="20"/>
          <w:szCs w:val="20"/>
        </w:rPr>
        <w:t>օրվա</w:t>
      </w:r>
      <w:r w:rsidRPr="00CB59C2">
        <w:rPr>
          <w:rFonts w:ascii="Sylfaen" w:hAnsi="Sylfaen" w:cs="Sylfaen"/>
          <w:i/>
          <w:sz w:val="20"/>
          <w:szCs w:val="20"/>
          <w:lang w:val="es-ES"/>
        </w:rPr>
        <w:t xml:space="preserve"> </w:t>
      </w:r>
      <w:r w:rsidRPr="00CB59C2">
        <w:rPr>
          <w:rFonts w:ascii="Sylfaen" w:hAnsi="Sylfaen" w:cs="Sylfaen"/>
          <w:i/>
          <w:sz w:val="20"/>
          <w:szCs w:val="20"/>
        </w:rPr>
        <w:t>դրությամբ</w:t>
      </w:r>
      <w:r w:rsidRPr="00CB59C2">
        <w:rPr>
          <w:rFonts w:ascii="Sylfaen" w:hAnsi="Sylfaen" w:cs="Sylfaen"/>
          <w:i/>
          <w:sz w:val="20"/>
          <w:szCs w:val="20"/>
          <w:lang w:val="es-ES"/>
        </w:rPr>
        <w:t xml:space="preserve"> </w:t>
      </w:r>
      <w:r w:rsidRPr="00CB59C2">
        <w:rPr>
          <w:rFonts w:ascii="Sylfaen" w:hAnsi="Sylfaen"/>
          <w:i/>
          <w:sz w:val="20"/>
          <w:szCs w:val="20"/>
        </w:rPr>
        <w:t>հարկային</w:t>
      </w:r>
      <w:r w:rsidRPr="00CB59C2">
        <w:rPr>
          <w:rFonts w:ascii="Sylfaen" w:hAnsi="Sylfaen"/>
          <w:i/>
          <w:sz w:val="20"/>
          <w:szCs w:val="20"/>
          <w:lang w:val="es-ES"/>
        </w:rPr>
        <w:t xml:space="preserve"> </w:t>
      </w:r>
      <w:r w:rsidRPr="00CB59C2">
        <w:rPr>
          <w:rFonts w:ascii="Sylfaen" w:hAnsi="Sylfaen"/>
          <w:i/>
          <w:sz w:val="20"/>
          <w:szCs w:val="20"/>
        </w:rPr>
        <w:t>մարմնի</w:t>
      </w:r>
      <w:r w:rsidRPr="00CB59C2">
        <w:rPr>
          <w:rFonts w:ascii="Sylfaen" w:hAnsi="Sylfaen"/>
          <w:i/>
          <w:sz w:val="20"/>
          <w:szCs w:val="20"/>
          <w:lang w:val="es-ES"/>
        </w:rPr>
        <w:t xml:space="preserve"> </w:t>
      </w:r>
      <w:r w:rsidRPr="00CB59C2">
        <w:rPr>
          <w:rFonts w:ascii="Sylfaen" w:hAnsi="Sylfaen"/>
          <w:i/>
          <w:sz w:val="20"/>
          <w:szCs w:val="20"/>
        </w:rPr>
        <w:t>կողմից</w:t>
      </w:r>
      <w:r w:rsidRPr="00CB59C2">
        <w:rPr>
          <w:rFonts w:ascii="Sylfaen" w:hAnsi="Sylfaen"/>
          <w:i/>
          <w:sz w:val="20"/>
          <w:szCs w:val="20"/>
          <w:lang w:val="es-ES"/>
        </w:rPr>
        <w:t xml:space="preserve"> </w:t>
      </w:r>
      <w:r w:rsidRPr="00CB59C2">
        <w:rPr>
          <w:rFonts w:ascii="Sylfaen" w:hAnsi="Sylfaen"/>
          <w:i/>
          <w:sz w:val="20"/>
          <w:szCs w:val="20"/>
        </w:rPr>
        <w:t>վերահսկվող</w:t>
      </w:r>
      <w:r w:rsidRPr="00CB59C2">
        <w:rPr>
          <w:rFonts w:ascii="Sylfaen" w:hAnsi="Sylfaen"/>
          <w:i/>
          <w:sz w:val="20"/>
          <w:szCs w:val="20"/>
          <w:lang w:val="es-ES"/>
        </w:rPr>
        <w:t xml:space="preserve"> </w:t>
      </w:r>
      <w:r w:rsidRPr="00CB59C2">
        <w:rPr>
          <w:rFonts w:ascii="Sylfaen" w:hAnsi="Sylfaen"/>
          <w:i/>
          <w:sz w:val="20"/>
          <w:szCs w:val="20"/>
        </w:rPr>
        <w:t>եկամուտների</w:t>
      </w:r>
      <w:r w:rsidRPr="00CB59C2">
        <w:rPr>
          <w:rFonts w:ascii="Sylfaen" w:hAnsi="Sylfaen"/>
          <w:i/>
          <w:sz w:val="20"/>
          <w:szCs w:val="20"/>
          <w:lang w:val="es-ES"/>
        </w:rPr>
        <w:t xml:space="preserve"> </w:t>
      </w:r>
      <w:r w:rsidRPr="00CB59C2">
        <w:rPr>
          <w:rFonts w:ascii="Sylfaen" w:hAnsi="Sylfaen"/>
          <w:i/>
          <w:sz w:val="20"/>
          <w:szCs w:val="20"/>
        </w:rPr>
        <w:t>գծով</w:t>
      </w:r>
      <w:r w:rsidRPr="00CB59C2">
        <w:rPr>
          <w:rFonts w:ascii="Sylfaen" w:hAnsi="Sylfaen"/>
          <w:i/>
          <w:sz w:val="20"/>
          <w:szCs w:val="20"/>
          <w:lang w:val="es-ES"/>
        </w:rPr>
        <w:t xml:space="preserve"> </w:t>
      </w:r>
      <w:r w:rsidRPr="00CB59C2">
        <w:rPr>
          <w:rFonts w:ascii="Sylfaen" w:hAnsi="Sylfaen" w:cs="Sylfaen"/>
          <w:i/>
          <w:sz w:val="20"/>
          <w:szCs w:val="20"/>
        </w:rPr>
        <w:t>ունեն</w:t>
      </w:r>
      <w:r w:rsidRPr="00CB59C2">
        <w:rPr>
          <w:rFonts w:ascii="Sylfaen" w:hAnsi="Sylfaen"/>
          <w:i/>
          <w:sz w:val="20"/>
          <w:szCs w:val="20"/>
          <w:lang w:val="es-ES"/>
        </w:rPr>
        <w:t xml:space="preserve"> </w:t>
      </w:r>
      <w:r w:rsidRPr="00CB59C2">
        <w:rPr>
          <w:rFonts w:ascii="Sylfaen" w:hAnsi="Sylfaen" w:cs="Sylfaen"/>
          <w:i/>
          <w:sz w:val="20"/>
          <w:szCs w:val="20"/>
        </w:rPr>
        <w:t>իրենց</w:t>
      </w:r>
      <w:r w:rsidRPr="00CB59C2">
        <w:rPr>
          <w:rFonts w:ascii="Sylfaen" w:hAnsi="Sylfaen" w:cs="Sylfaen"/>
          <w:i/>
          <w:sz w:val="20"/>
          <w:szCs w:val="20"/>
          <w:lang w:val="es-ES"/>
        </w:rPr>
        <w:t xml:space="preserve"> </w:t>
      </w:r>
      <w:r w:rsidRPr="00CB59C2">
        <w:rPr>
          <w:rFonts w:ascii="Sylfaen" w:hAnsi="Sylfaen" w:cs="Sylfaen"/>
          <w:i/>
          <w:sz w:val="20"/>
          <w:szCs w:val="20"/>
        </w:rPr>
        <w:t>ներկայացրած</w:t>
      </w:r>
      <w:r w:rsidRPr="00CB59C2">
        <w:rPr>
          <w:rFonts w:ascii="Sylfaen" w:hAnsi="Sylfaen" w:cs="Sylfaen"/>
          <w:i/>
          <w:sz w:val="20"/>
          <w:szCs w:val="20"/>
          <w:lang w:val="es-ES"/>
        </w:rPr>
        <w:t xml:space="preserve"> </w:t>
      </w:r>
      <w:r w:rsidRPr="00CB59C2">
        <w:rPr>
          <w:rFonts w:ascii="Sylfaen" w:hAnsi="Sylfaen" w:cs="Sylfaen"/>
          <w:i/>
          <w:sz w:val="20"/>
          <w:szCs w:val="20"/>
        </w:rPr>
        <w:t>գնային</w:t>
      </w:r>
      <w:r w:rsidRPr="00CB59C2">
        <w:rPr>
          <w:rFonts w:ascii="Sylfaen" w:hAnsi="Sylfaen" w:cs="Sylfaen"/>
          <w:i/>
          <w:sz w:val="20"/>
          <w:szCs w:val="20"/>
          <w:lang w:val="es-ES"/>
        </w:rPr>
        <w:t xml:space="preserve"> </w:t>
      </w:r>
      <w:r w:rsidRPr="00CB59C2">
        <w:rPr>
          <w:rFonts w:ascii="Sylfaen" w:hAnsi="Sylfaen" w:cs="Sylfaen"/>
          <w:i/>
          <w:sz w:val="20"/>
          <w:szCs w:val="20"/>
        </w:rPr>
        <w:t>առաջարկի</w:t>
      </w:r>
      <w:r w:rsidRPr="00CB59C2">
        <w:rPr>
          <w:rFonts w:ascii="Sylfaen" w:hAnsi="Sylfaen" w:cs="Sylfaen"/>
          <w:i/>
          <w:sz w:val="20"/>
          <w:szCs w:val="20"/>
          <w:lang w:val="es-ES"/>
        </w:rPr>
        <w:t xml:space="preserve"> </w:t>
      </w:r>
      <w:r w:rsidRPr="00CB59C2">
        <w:rPr>
          <w:rFonts w:ascii="Sylfaen" w:hAnsi="Sylfaen" w:cs="Sylfaen"/>
          <w:i/>
          <w:sz w:val="20"/>
          <w:szCs w:val="20"/>
        </w:rPr>
        <w:t>մինչև</w:t>
      </w:r>
      <w:r w:rsidRPr="00CB59C2">
        <w:rPr>
          <w:rFonts w:ascii="Sylfaen" w:hAnsi="Sylfaen" w:cs="Sylfaen"/>
          <w:i/>
          <w:sz w:val="20"/>
          <w:szCs w:val="20"/>
          <w:lang w:val="es-ES"/>
        </w:rPr>
        <w:t xml:space="preserve"> </w:t>
      </w:r>
      <w:r w:rsidRPr="00CB59C2">
        <w:rPr>
          <w:rFonts w:ascii="Sylfaen" w:hAnsi="Sylfaen" w:cs="Sylfaen"/>
          <w:i/>
          <w:sz w:val="20"/>
          <w:szCs w:val="20"/>
        </w:rPr>
        <w:t>մեկ</w:t>
      </w:r>
      <w:r w:rsidRPr="00CB59C2">
        <w:rPr>
          <w:rFonts w:ascii="Sylfaen" w:hAnsi="Sylfaen" w:cs="Sylfaen"/>
          <w:i/>
          <w:sz w:val="20"/>
          <w:szCs w:val="20"/>
          <w:lang w:val="es-ES"/>
        </w:rPr>
        <w:t xml:space="preserve"> </w:t>
      </w:r>
      <w:r w:rsidRPr="00CB59C2">
        <w:rPr>
          <w:rFonts w:ascii="Sylfaen" w:hAnsi="Sylfaen" w:cs="Sylfaen"/>
          <w:i/>
          <w:sz w:val="20"/>
          <w:szCs w:val="20"/>
        </w:rPr>
        <w:t>տոկոսը</w:t>
      </w:r>
      <w:r w:rsidRPr="00CB59C2">
        <w:rPr>
          <w:rFonts w:ascii="Sylfaen" w:hAnsi="Sylfaen" w:cs="Sylfaen"/>
          <w:i/>
          <w:sz w:val="20"/>
          <w:szCs w:val="20"/>
          <w:lang w:val="es-ES"/>
        </w:rPr>
        <w:t xml:space="preserve">, </w:t>
      </w:r>
      <w:r w:rsidRPr="00CB59C2">
        <w:rPr>
          <w:rFonts w:ascii="Sylfaen" w:hAnsi="Sylfaen" w:cs="Sylfaen"/>
          <w:i/>
          <w:sz w:val="20"/>
          <w:szCs w:val="20"/>
        </w:rPr>
        <w:t>բայց</w:t>
      </w:r>
      <w:r w:rsidRPr="00CB59C2">
        <w:rPr>
          <w:rFonts w:ascii="Sylfaen" w:hAnsi="Sylfaen" w:cs="Sylfaen"/>
          <w:i/>
          <w:sz w:val="20"/>
          <w:szCs w:val="20"/>
          <w:lang w:val="es-ES"/>
        </w:rPr>
        <w:t xml:space="preserve"> </w:t>
      </w:r>
      <w:r w:rsidRPr="00CB59C2">
        <w:rPr>
          <w:rFonts w:ascii="Sylfaen" w:hAnsi="Sylfaen" w:cs="Sylfaen"/>
          <w:i/>
          <w:sz w:val="20"/>
          <w:szCs w:val="20"/>
        </w:rPr>
        <w:t>ոչ</w:t>
      </w:r>
      <w:r w:rsidRPr="00CB59C2">
        <w:rPr>
          <w:rFonts w:ascii="Sylfaen" w:hAnsi="Sylfaen" w:cs="Sylfaen"/>
          <w:i/>
          <w:sz w:val="20"/>
          <w:szCs w:val="20"/>
          <w:lang w:val="es-ES"/>
        </w:rPr>
        <w:t xml:space="preserve"> </w:t>
      </w:r>
      <w:r w:rsidRPr="00CB59C2">
        <w:rPr>
          <w:rFonts w:ascii="Sylfaen" w:hAnsi="Sylfaen" w:cs="Sylfaen"/>
          <w:i/>
          <w:sz w:val="20"/>
          <w:szCs w:val="20"/>
        </w:rPr>
        <w:t>ավելի</w:t>
      </w:r>
      <w:r w:rsidRPr="00CB59C2">
        <w:rPr>
          <w:rFonts w:ascii="Sylfaen" w:hAnsi="Sylfaen" w:cs="Sylfaen"/>
          <w:i/>
          <w:sz w:val="20"/>
          <w:szCs w:val="20"/>
          <w:lang w:val="es-ES"/>
        </w:rPr>
        <w:t xml:space="preserve">, </w:t>
      </w:r>
      <w:r w:rsidRPr="00CB59C2">
        <w:rPr>
          <w:rFonts w:ascii="Sylfaen" w:hAnsi="Sylfaen" w:cs="Sylfaen"/>
          <w:i/>
          <w:sz w:val="20"/>
          <w:szCs w:val="20"/>
        </w:rPr>
        <w:t>քան</w:t>
      </w:r>
      <w:r w:rsidRPr="00CB59C2">
        <w:rPr>
          <w:rFonts w:ascii="Sylfaen" w:hAnsi="Sylfaen" w:cs="Sylfaen"/>
          <w:i/>
          <w:sz w:val="20"/>
          <w:szCs w:val="20"/>
          <w:lang w:val="es-ES"/>
        </w:rPr>
        <w:t xml:space="preserve"> </w:t>
      </w:r>
      <w:r w:rsidRPr="00CB59C2">
        <w:rPr>
          <w:rFonts w:ascii="Sylfaen" w:hAnsi="Sylfaen" w:cs="Sylfaen"/>
          <w:i/>
          <w:sz w:val="20"/>
          <w:szCs w:val="20"/>
        </w:rPr>
        <w:t>հիսուն</w:t>
      </w:r>
      <w:r w:rsidRPr="00CB59C2">
        <w:rPr>
          <w:rFonts w:ascii="Sylfaen" w:hAnsi="Sylfaen" w:cs="Sylfaen"/>
          <w:i/>
          <w:sz w:val="20"/>
          <w:szCs w:val="20"/>
          <w:lang w:val="es-ES"/>
        </w:rPr>
        <w:t xml:space="preserve"> </w:t>
      </w:r>
      <w:r w:rsidRPr="00CB59C2">
        <w:rPr>
          <w:rFonts w:ascii="Sylfaen" w:hAnsi="Sylfaen" w:cs="Sylfaen"/>
          <w:i/>
          <w:sz w:val="20"/>
          <w:szCs w:val="20"/>
        </w:rPr>
        <w:t>հազար</w:t>
      </w:r>
      <w:r w:rsidRPr="00CB59C2">
        <w:rPr>
          <w:rFonts w:ascii="Sylfaen" w:hAnsi="Sylfaen" w:cs="Sylfaen"/>
          <w:i/>
          <w:sz w:val="20"/>
          <w:szCs w:val="20"/>
          <w:lang w:val="es-ES"/>
        </w:rPr>
        <w:t xml:space="preserve"> </w:t>
      </w:r>
      <w:r w:rsidRPr="00CB59C2">
        <w:rPr>
          <w:rFonts w:ascii="Sylfaen" w:hAnsi="Sylfaen" w:cs="Sylfaen"/>
          <w:i/>
          <w:sz w:val="20"/>
          <w:szCs w:val="20"/>
        </w:rPr>
        <w:t>Հայաստանի</w:t>
      </w:r>
      <w:r w:rsidRPr="00CB59C2">
        <w:rPr>
          <w:rFonts w:ascii="Sylfaen" w:hAnsi="Sylfaen" w:cs="Sylfaen"/>
          <w:i/>
          <w:sz w:val="20"/>
          <w:szCs w:val="20"/>
          <w:lang w:val="es-ES"/>
        </w:rPr>
        <w:t xml:space="preserve"> </w:t>
      </w:r>
      <w:r w:rsidRPr="00CB59C2">
        <w:rPr>
          <w:rFonts w:ascii="Sylfaen" w:hAnsi="Sylfaen" w:cs="Sylfaen"/>
          <w:i/>
          <w:sz w:val="20"/>
          <w:szCs w:val="20"/>
        </w:rPr>
        <w:t>Հանրապետության</w:t>
      </w:r>
      <w:r w:rsidRPr="00CB59C2">
        <w:rPr>
          <w:rFonts w:ascii="Sylfaen" w:hAnsi="Sylfaen" w:cs="Sylfaen"/>
          <w:i/>
          <w:sz w:val="20"/>
          <w:szCs w:val="20"/>
          <w:lang w:val="es-ES"/>
        </w:rPr>
        <w:t xml:space="preserve"> </w:t>
      </w:r>
      <w:r w:rsidRPr="00CB59C2">
        <w:rPr>
          <w:rFonts w:ascii="Sylfaen" w:hAnsi="Sylfaen" w:cs="Sylfaen"/>
          <w:i/>
          <w:sz w:val="20"/>
          <w:szCs w:val="20"/>
        </w:rPr>
        <w:t>դրամը</w:t>
      </w:r>
      <w:r w:rsidRPr="00CB59C2">
        <w:rPr>
          <w:rFonts w:ascii="Sylfaen" w:hAnsi="Sylfaen" w:cs="Sylfaen"/>
          <w:i/>
          <w:sz w:val="20"/>
          <w:szCs w:val="20"/>
          <w:lang w:val="es-ES"/>
        </w:rPr>
        <w:t xml:space="preserve"> </w:t>
      </w:r>
      <w:r w:rsidRPr="00CB59C2">
        <w:rPr>
          <w:rFonts w:ascii="Sylfaen" w:hAnsi="Sylfaen"/>
          <w:i/>
          <w:sz w:val="20"/>
          <w:szCs w:val="20"/>
        </w:rPr>
        <w:t>գերազանցող</w:t>
      </w:r>
      <w:r w:rsidRPr="00CB59C2">
        <w:rPr>
          <w:rFonts w:ascii="Sylfaen" w:hAnsi="Sylfaen"/>
          <w:i/>
          <w:sz w:val="20"/>
          <w:szCs w:val="20"/>
          <w:lang w:val="es-ES"/>
        </w:rPr>
        <w:t xml:space="preserve"> </w:t>
      </w:r>
      <w:r w:rsidRPr="00CB59C2">
        <w:rPr>
          <w:rFonts w:ascii="Sylfaen" w:hAnsi="Sylfaen"/>
          <w:i/>
          <w:sz w:val="20"/>
          <w:szCs w:val="20"/>
        </w:rPr>
        <w:t>ժամկետանց</w:t>
      </w:r>
      <w:r w:rsidRPr="00CB59C2">
        <w:rPr>
          <w:rFonts w:ascii="Sylfaen" w:hAnsi="Sylfaen"/>
          <w:i/>
          <w:sz w:val="20"/>
          <w:szCs w:val="20"/>
          <w:lang w:val="es-ES"/>
        </w:rPr>
        <w:t xml:space="preserve"> </w:t>
      </w:r>
      <w:r w:rsidRPr="00CB59C2">
        <w:rPr>
          <w:rFonts w:ascii="Sylfaen" w:hAnsi="Sylfaen"/>
          <w:i/>
          <w:sz w:val="20"/>
          <w:szCs w:val="20"/>
        </w:rPr>
        <w:t>պարտավորություններ</w:t>
      </w:r>
      <w:r w:rsidRPr="00CB59C2">
        <w:rPr>
          <w:rFonts w:ascii="Sylfaen" w:hAnsi="Sylfaen"/>
          <w:i/>
          <w:sz w:val="20"/>
          <w:szCs w:val="20"/>
          <w:lang w:val="es-ES"/>
        </w:rPr>
        <w:t>.</w:t>
      </w:r>
    </w:p>
    <w:p w:rsidR="00A5723E" w:rsidRPr="00CB59C2" w:rsidRDefault="00A5723E" w:rsidP="00A5723E">
      <w:pPr>
        <w:ind w:firstLine="720"/>
        <w:jc w:val="both"/>
        <w:rPr>
          <w:rFonts w:ascii="Sylfaen" w:hAnsi="Sylfaen"/>
          <w:i/>
          <w:sz w:val="20"/>
          <w:szCs w:val="20"/>
          <w:lang w:val="es-ES"/>
        </w:rPr>
      </w:pPr>
      <w:r w:rsidRPr="00CB59C2">
        <w:rPr>
          <w:rFonts w:ascii="Sylfaen" w:hAnsi="Sylfaen"/>
          <w:i/>
          <w:sz w:val="20"/>
          <w:szCs w:val="20"/>
          <w:lang w:val="es-ES"/>
        </w:rPr>
        <w:t xml:space="preserve">3) </w:t>
      </w:r>
      <w:r w:rsidRPr="00CB59C2">
        <w:rPr>
          <w:rFonts w:ascii="Sylfaen" w:hAnsi="Sylfaen"/>
          <w:i/>
          <w:sz w:val="20"/>
          <w:szCs w:val="20"/>
        </w:rPr>
        <w:t>որոնք</w:t>
      </w:r>
      <w:r w:rsidRPr="00CB59C2">
        <w:rPr>
          <w:rFonts w:ascii="Sylfaen" w:hAnsi="Sylfaen"/>
          <w:i/>
          <w:sz w:val="20"/>
          <w:szCs w:val="20"/>
          <w:lang w:val="es-ES"/>
        </w:rPr>
        <w:t xml:space="preserve"> </w:t>
      </w:r>
      <w:r w:rsidRPr="00CB59C2">
        <w:rPr>
          <w:rFonts w:ascii="Sylfaen" w:hAnsi="Sylfaen"/>
          <w:i/>
          <w:sz w:val="20"/>
          <w:szCs w:val="20"/>
        </w:rPr>
        <w:t>կամ</w:t>
      </w:r>
      <w:r w:rsidRPr="00CB59C2">
        <w:rPr>
          <w:rFonts w:ascii="Sylfaen" w:hAnsi="Sylfaen"/>
          <w:i/>
          <w:sz w:val="20"/>
          <w:szCs w:val="20"/>
          <w:lang w:val="es-ES"/>
        </w:rPr>
        <w:t xml:space="preserve"> </w:t>
      </w:r>
      <w:r w:rsidRPr="00CB59C2">
        <w:rPr>
          <w:rFonts w:ascii="Sylfaen" w:hAnsi="Sylfaen"/>
          <w:i/>
          <w:sz w:val="20"/>
          <w:szCs w:val="20"/>
        </w:rPr>
        <w:t>որոնց</w:t>
      </w:r>
      <w:r w:rsidRPr="00CB59C2">
        <w:rPr>
          <w:rFonts w:ascii="Sylfaen" w:hAnsi="Sylfaen"/>
          <w:i/>
          <w:sz w:val="20"/>
          <w:szCs w:val="20"/>
          <w:lang w:val="es-ES"/>
        </w:rPr>
        <w:t xml:space="preserve"> </w:t>
      </w:r>
      <w:r w:rsidRPr="00CB59C2">
        <w:rPr>
          <w:rFonts w:ascii="Sylfaen" w:hAnsi="Sylfaen" w:cs="Sylfaen"/>
          <w:i/>
          <w:sz w:val="20"/>
          <w:szCs w:val="20"/>
        </w:rPr>
        <w:t>գործադիր</w:t>
      </w:r>
      <w:r w:rsidRPr="00CB59C2">
        <w:rPr>
          <w:rFonts w:ascii="Sylfaen" w:hAnsi="Sylfaen"/>
          <w:i/>
          <w:sz w:val="20"/>
          <w:szCs w:val="20"/>
          <w:lang w:val="es-ES"/>
        </w:rPr>
        <w:t xml:space="preserve"> </w:t>
      </w:r>
      <w:r w:rsidRPr="00CB59C2">
        <w:rPr>
          <w:rFonts w:ascii="Sylfaen" w:hAnsi="Sylfaen" w:cs="Sylfaen"/>
          <w:i/>
          <w:sz w:val="20"/>
          <w:szCs w:val="20"/>
        </w:rPr>
        <w:t>մարմնի</w:t>
      </w:r>
      <w:r w:rsidRPr="00CB59C2">
        <w:rPr>
          <w:rFonts w:ascii="Sylfaen" w:hAnsi="Sylfaen"/>
          <w:i/>
          <w:sz w:val="20"/>
          <w:szCs w:val="20"/>
          <w:lang w:val="es-ES"/>
        </w:rPr>
        <w:t xml:space="preserve"> </w:t>
      </w:r>
      <w:r w:rsidRPr="00CB59C2">
        <w:rPr>
          <w:rFonts w:ascii="Sylfaen" w:hAnsi="Sylfaen" w:cs="Sylfaen"/>
          <w:i/>
          <w:sz w:val="20"/>
          <w:szCs w:val="20"/>
        </w:rPr>
        <w:t>ներկայացուցիչը</w:t>
      </w:r>
      <w:r w:rsidRPr="00CB59C2">
        <w:rPr>
          <w:rFonts w:ascii="Sylfaen" w:hAnsi="Sylfaen"/>
          <w:i/>
          <w:sz w:val="20"/>
          <w:szCs w:val="20"/>
          <w:lang w:val="es-ES"/>
        </w:rPr>
        <w:t xml:space="preserve"> </w:t>
      </w:r>
      <w:r w:rsidRPr="00CB59C2">
        <w:rPr>
          <w:rFonts w:ascii="Sylfaen" w:hAnsi="Sylfaen" w:cs="Sylfaen"/>
          <w:i/>
          <w:sz w:val="20"/>
          <w:szCs w:val="20"/>
        </w:rPr>
        <w:t>հայտը</w:t>
      </w:r>
      <w:r w:rsidRPr="00CB59C2">
        <w:rPr>
          <w:rFonts w:ascii="Sylfaen" w:hAnsi="Sylfaen"/>
          <w:i/>
          <w:sz w:val="20"/>
          <w:szCs w:val="20"/>
          <w:lang w:val="es-ES"/>
        </w:rPr>
        <w:t xml:space="preserve"> </w:t>
      </w:r>
      <w:r w:rsidRPr="00CB59C2">
        <w:rPr>
          <w:rFonts w:ascii="Sylfaen" w:hAnsi="Sylfaen" w:cs="Sylfaen"/>
          <w:i/>
          <w:sz w:val="20"/>
          <w:szCs w:val="20"/>
        </w:rPr>
        <w:t>ներկայացնելու</w:t>
      </w:r>
      <w:r w:rsidRPr="00CB59C2">
        <w:rPr>
          <w:rFonts w:ascii="Sylfaen" w:hAnsi="Sylfaen"/>
          <w:i/>
          <w:sz w:val="20"/>
          <w:szCs w:val="20"/>
          <w:lang w:val="es-ES"/>
        </w:rPr>
        <w:t xml:space="preserve"> </w:t>
      </w:r>
      <w:r w:rsidRPr="00CB59C2">
        <w:rPr>
          <w:rFonts w:ascii="Sylfaen" w:hAnsi="Sylfaen" w:cs="Sylfaen"/>
          <w:i/>
          <w:sz w:val="20"/>
          <w:szCs w:val="20"/>
        </w:rPr>
        <w:t>օրվան</w:t>
      </w:r>
      <w:r w:rsidRPr="00CB59C2">
        <w:rPr>
          <w:rFonts w:ascii="Sylfaen" w:hAnsi="Sylfaen"/>
          <w:i/>
          <w:sz w:val="20"/>
          <w:szCs w:val="20"/>
          <w:lang w:val="es-ES"/>
        </w:rPr>
        <w:t xml:space="preserve"> </w:t>
      </w:r>
      <w:r w:rsidRPr="00CB59C2">
        <w:rPr>
          <w:rFonts w:ascii="Sylfaen" w:hAnsi="Sylfaen" w:cs="Sylfaen"/>
          <w:i/>
          <w:sz w:val="20"/>
          <w:szCs w:val="20"/>
        </w:rPr>
        <w:t>նախորդող</w:t>
      </w:r>
      <w:r w:rsidRPr="00CB59C2">
        <w:rPr>
          <w:rFonts w:ascii="Sylfaen" w:hAnsi="Sylfaen"/>
          <w:i/>
          <w:sz w:val="20"/>
          <w:szCs w:val="20"/>
          <w:lang w:val="es-ES"/>
        </w:rPr>
        <w:t xml:space="preserve"> </w:t>
      </w:r>
      <w:r w:rsidRPr="00CB59C2">
        <w:rPr>
          <w:rFonts w:ascii="Sylfaen" w:hAnsi="Sylfaen" w:cs="Sylfaen"/>
          <w:i/>
          <w:sz w:val="20"/>
          <w:szCs w:val="20"/>
        </w:rPr>
        <w:t>երեք</w:t>
      </w:r>
      <w:r w:rsidRPr="00CB59C2">
        <w:rPr>
          <w:rFonts w:ascii="Sylfaen" w:hAnsi="Sylfaen"/>
          <w:i/>
          <w:sz w:val="20"/>
          <w:szCs w:val="20"/>
          <w:lang w:val="es-ES"/>
        </w:rPr>
        <w:t xml:space="preserve"> </w:t>
      </w:r>
      <w:r w:rsidRPr="00CB59C2">
        <w:rPr>
          <w:rFonts w:ascii="Sylfaen" w:hAnsi="Sylfaen" w:cs="Sylfaen"/>
          <w:i/>
          <w:sz w:val="20"/>
          <w:szCs w:val="20"/>
        </w:rPr>
        <w:t>տարիների</w:t>
      </w:r>
      <w:r w:rsidRPr="00CB59C2">
        <w:rPr>
          <w:rFonts w:ascii="Sylfaen" w:hAnsi="Sylfaen"/>
          <w:i/>
          <w:sz w:val="20"/>
          <w:szCs w:val="20"/>
          <w:lang w:val="es-ES"/>
        </w:rPr>
        <w:t xml:space="preserve"> </w:t>
      </w:r>
      <w:r w:rsidRPr="00CB59C2">
        <w:rPr>
          <w:rFonts w:ascii="Sylfaen" w:hAnsi="Sylfaen" w:cs="Sylfaen"/>
          <w:i/>
          <w:sz w:val="20"/>
          <w:szCs w:val="20"/>
        </w:rPr>
        <w:t>ընթացքում</w:t>
      </w:r>
      <w:r w:rsidRPr="00CB59C2">
        <w:rPr>
          <w:rFonts w:ascii="Sylfaen" w:hAnsi="Sylfaen"/>
          <w:i/>
          <w:sz w:val="20"/>
          <w:szCs w:val="20"/>
          <w:lang w:val="es-ES"/>
        </w:rPr>
        <w:t xml:space="preserve"> </w:t>
      </w:r>
      <w:r w:rsidRPr="00CB59C2">
        <w:rPr>
          <w:rFonts w:ascii="Sylfaen" w:hAnsi="Sylfaen" w:cs="Sylfaen"/>
          <w:i/>
          <w:sz w:val="20"/>
          <w:szCs w:val="20"/>
        </w:rPr>
        <w:t>դատապարտված</w:t>
      </w:r>
      <w:r w:rsidRPr="00CB59C2">
        <w:rPr>
          <w:rFonts w:ascii="Sylfaen" w:hAnsi="Sylfaen"/>
          <w:i/>
          <w:sz w:val="20"/>
          <w:szCs w:val="20"/>
          <w:lang w:val="es-ES"/>
        </w:rPr>
        <w:t xml:space="preserve"> </w:t>
      </w:r>
      <w:r w:rsidRPr="00CB59C2">
        <w:rPr>
          <w:rFonts w:ascii="Sylfaen" w:hAnsi="Sylfaen" w:cs="Sylfaen"/>
          <w:i/>
          <w:sz w:val="20"/>
          <w:szCs w:val="20"/>
        </w:rPr>
        <w:t>է</w:t>
      </w:r>
      <w:r w:rsidRPr="00CB59C2">
        <w:rPr>
          <w:rFonts w:ascii="Sylfaen" w:hAnsi="Sylfaen"/>
          <w:i/>
          <w:sz w:val="20"/>
          <w:szCs w:val="20"/>
          <w:lang w:val="es-ES"/>
        </w:rPr>
        <w:t xml:space="preserve"> </w:t>
      </w:r>
      <w:r w:rsidRPr="00CB59C2">
        <w:rPr>
          <w:rFonts w:ascii="Sylfaen" w:hAnsi="Sylfaen" w:cs="Sylfaen"/>
          <w:i/>
          <w:sz w:val="20"/>
          <w:szCs w:val="20"/>
        </w:rPr>
        <w:t>եղել</w:t>
      </w:r>
      <w:r w:rsidRPr="00CB59C2">
        <w:rPr>
          <w:rFonts w:ascii="Sylfaen" w:hAnsi="Sylfaen"/>
          <w:i/>
          <w:sz w:val="20"/>
          <w:szCs w:val="20"/>
          <w:lang w:val="es-ES"/>
        </w:rPr>
        <w:t xml:space="preserve"> </w:t>
      </w:r>
      <w:r w:rsidRPr="00CB59C2">
        <w:rPr>
          <w:rFonts w:ascii="Sylfaen" w:hAnsi="Sylfaen"/>
          <w:i/>
          <w:sz w:val="20"/>
          <w:szCs w:val="20"/>
        </w:rPr>
        <w:t>ահաբեկչության</w:t>
      </w:r>
      <w:r w:rsidRPr="00CB59C2">
        <w:rPr>
          <w:rFonts w:ascii="Sylfaen" w:hAnsi="Sylfaen"/>
          <w:i/>
          <w:sz w:val="20"/>
          <w:szCs w:val="20"/>
          <w:lang w:val="es-ES"/>
        </w:rPr>
        <w:t xml:space="preserve"> </w:t>
      </w:r>
      <w:r w:rsidRPr="00CB59C2">
        <w:rPr>
          <w:rFonts w:ascii="Sylfaen" w:hAnsi="Sylfaen"/>
          <w:i/>
          <w:sz w:val="20"/>
          <w:szCs w:val="20"/>
        </w:rPr>
        <w:t>ֆինանսավորման</w:t>
      </w:r>
      <w:r w:rsidRPr="00CB59C2">
        <w:rPr>
          <w:rFonts w:ascii="Sylfaen" w:hAnsi="Sylfaen"/>
          <w:i/>
          <w:sz w:val="20"/>
          <w:szCs w:val="20"/>
          <w:lang w:val="es-ES"/>
        </w:rPr>
        <w:t xml:space="preserve">, </w:t>
      </w:r>
      <w:r w:rsidRPr="00CB59C2">
        <w:rPr>
          <w:rFonts w:ascii="Sylfaen" w:hAnsi="Sylfaen"/>
          <w:i/>
          <w:sz w:val="20"/>
          <w:szCs w:val="20"/>
        </w:rPr>
        <w:t>երեխայի</w:t>
      </w:r>
      <w:r w:rsidRPr="00CB59C2">
        <w:rPr>
          <w:rFonts w:ascii="Sylfaen" w:hAnsi="Sylfaen"/>
          <w:i/>
          <w:sz w:val="20"/>
          <w:szCs w:val="20"/>
          <w:lang w:val="es-ES"/>
        </w:rPr>
        <w:t xml:space="preserve"> </w:t>
      </w:r>
      <w:r w:rsidRPr="00CB59C2">
        <w:rPr>
          <w:rFonts w:ascii="Sylfaen" w:hAnsi="Sylfaen"/>
          <w:i/>
          <w:sz w:val="20"/>
          <w:szCs w:val="20"/>
        </w:rPr>
        <w:t>շահագործման</w:t>
      </w:r>
      <w:r w:rsidRPr="00CB59C2">
        <w:rPr>
          <w:rFonts w:ascii="Sylfaen" w:hAnsi="Sylfaen"/>
          <w:i/>
          <w:sz w:val="20"/>
          <w:szCs w:val="20"/>
          <w:lang w:val="es-ES"/>
        </w:rPr>
        <w:t xml:space="preserve"> </w:t>
      </w:r>
      <w:r w:rsidRPr="00CB59C2">
        <w:rPr>
          <w:rFonts w:ascii="Sylfaen" w:hAnsi="Sylfaen"/>
          <w:i/>
          <w:sz w:val="20"/>
          <w:szCs w:val="20"/>
        </w:rPr>
        <w:t>կամ</w:t>
      </w:r>
      <w:r w:rsidRPr="00CB59C2">
        <w:rPr>
          <w:rFonts w:ascii="Sylfaen" w:hAnsi="Sylfaen"/>
          <w:i/>
          <w:sz w:val="20"/>
          <w:szCs w:val="20"/>
          <w:lang w:val="es-ES"/>
        </w:rPr>
        <w:t xml:space="preserve"> </w:t>
      </w:r>
      <w:r w:rsidRPr="00CB59C2">
        <w:rPr>
          <w:rFonts w:ascii="Sylfaen" w:hAnsi="Sylfaen"/>
          <w:i/>
          <w:sz w:val="20"/>
          <w:szCs w:val="20"/>
        </w:rPr>
        <w:t>մարդկային</w:t>
      </w:r>
      <w:r w:rsidRPr="00CB59C2">
        <w:rPr>
          <w:rFonts w:ascii="Sylfaen" w:hAnsi="Sylfaen"/>
          <w:i/>
          <w:sz w:val="20"/>
          <w:szCs w:val="20"/>
          <w:lang w:val="es-ES"/>
        </w:rPr>
        <w:t xml:space="preserve"> </w:t>
      </w:r>
      <w:r w:rsidRPr="00CB59C2">
        <w:rPr>
          <w:rFonts w:ascii="Sylfaen" w:hAnsi="Sylfaen"/>
          <w:i/>
          <w:sz w:val="20"/>
          <w:szCs w:val="20"/>
        </w:rPr>
        <w:t>թրաֆիքինգ</w:t>
      </w:r>
      <w:r w:rsidRPr="00CB59C2">
        <w:rPr>
          <w:rFonts w:ascii="Sylfaen" w:hAnsi="Sylfaen"/>
          <w:i/>
          <w:sz w:val="20"/>
          <w:szCs w:val="20"/>
          <w:lang w:val="es-ES"/>
        </w:rPr>
        <w:t xml:space="preserve"> </w:t>
      </w:r>
      <w:r w:rsidRPr="00CB59C2">
        <w:rPr>
          <w:rFonts w:ascii="Sylfaen" w:hAnsi="Sylfaen"/>
          <w:i/>
          <w:sz w:val="20"/>
          <w:szCs w:val="20"/>
        </w:rPr>
        <w:t>ներառող</w:t>
      </w:r>
      <w:r w:rsidRPr="00CB59C2">
        <w:rPr>
          <w:rFonts w:ascii="Sylfaen" w:hAnsi="Sylfaen"/>
          <w:i/>
          <w:sz w:val="20"/>
          <w:szCs w:val="20"/>
          <w:lang w:val="es-ES"/>
        </w:rPr>
        <w:t xml:space="preserve"> </w:t>
      </w:r>
      <w:r w:rsidRPr="00CB59C2">
        <w:rPr>
          <w:rFonts w:ascii="Sylfaen" w:hAnsi="Sylfaen"/>
          <w:i/>
          <w:sz w:val="20"/>
          <w:szCs w:val="20"/>
        </w:rPr>
        <w:t>հանցագործության</w:t>
      </w:r>
      <w:r w:rsidRPr="00CB59C2">
        <w:rPr>
          <w:rFonts w:ascii="Sylfaen" w:hAnsi="Sylfaen"/>
          <w:i/>
          <w:sz w:val="20"/>
          <w:szCs w:val="20"/>
          <w:lang w:val="es-ES"/>
        </w:rPr>
        <w:t xml:space="preserve">, </w:t>
      </w:r>
      <w:r w:rsidRPr="00CB59C2">
        <w:rPr>
          <w:rFonts w:ascii="Sylfaen" w:hAnsi="Sylfaen" w:cs="Sylfaen"/>
          <w:i/>
          <w:sz w:val="20"/>
          <w:szCs w:val="20"/>
        </w:rPr>
        <w:t>հանցավոր</w:t>
      </w:r>
      <w:r w:rsidRPr="00CB59C2">
        <w:rPr>
          <w:rFonts w:ascii="Sylfaen" w:hAnsi="Sylfaen" w:cs="Sylfaen"/>
          <w:i/>
          <w:sz w:val="20"/>
          <w:szCs w:val="20"/>
          <w:lang w:val="es-ES"/>
        </w:rPr>
        <w:t xml:space="preserve"> </w:t>
      </w:r>
      <w:r w:rsidRPr="00CB59C2">
        <w:rPr>
          <w:rFonts w:ascii="Sylfaen" w:hAnsi="Sylfaen" w:cs="Sylfaen"/>
          <w:i/>
          <w:sz w:val="20"/>
          <w:szCs w:val="20"/>
        </w:rPr>
        <w:t>համագործակցություն</w:t>
      </w:r>
      <w:r w:rsidRPr="00CB59C2">
        <w:rPr>
          <w:rFonts w:ascii="Sylfaen" w:hAnsi="Sylfaen" w:cs="Sylfaen"/>
          <w:i/>
          <w:sz w:val="20"/>
          <w:szCs w:val="20"/>
          <w:lang w:val="es-ES"/>
        </w:rPr>
        <w:t xml:space="preserve"> </w:t>
      </w:r>
      <w:r w:rsidRPr="00CB59C2">
        <w:rPr>
          <w:rFonts w:ascii="Sylfaen" w:hAnsi="Sylfaen" w:cs="Sylfaen"/>
          <w:i/>
          <w:sz w:val="20"/>
          <w:szCs w:val="20"/>
        </w:rPr>
        <w:t>ստեղծելու</w:t>
      </w:r>
      <w:r w:rsidRPr="00CB59C2">
        <w:rPr>
          <w:rFonts w:ascii="Sylfaen" w:hAnsi="Sylfaen" w:cs="Sylfaen"/>
          <w:i/>
          <w:sz w:val="20"/>
          <w:szCs w:val="20"/>
          <w:lang w:val="es-ES"/>
        </w:rPr>
        <w:t xml:space="preserve"> </w:t>
      </w:r>
      <w:r w:rsidRPr="00CB59C2">
        <w:rPr>
          <w:rFonts w:ascii="Sylfaen" w:hAnsi="Sylfaen" w:cs="Sylfaen"/>
          <w:i/>
          <w:sz w:val="20"/>
          <w:szCs w:val="20"/>
        </w:rPr>
        <w:t>կամ</w:t>
      </w:r>
      <w:r w:rsidRPr="00CB59C2">
        <w:rPr>
          <w:rFonts w:ascii="Sylfaen" w:hAnsi="Sylfaen" w:cs="Sylfaen"/>
          <w:i/>
          <w:sz w:val="20"/>
          <w:szCs w:val="20"/>
          <w:lang w:val="es-ES"/>
        </w:rPr>
        <w:t xml:space="preserve"> </w:t>
      </w:r>
      <w:r w:rsidRPr="00CB59C2">
        <w:rPr>
          <w:rFonts w:ascii="Sylfaen" w:hAnsi="Sylfaen" w:cs="Sylfaen"/>
          <w:i/>
          <w:sz w:val="20"/>
          <w:szCs w:val="20"/>
        </w:rPr>
        <w:t>դրան</w:t>
      </w:r>
      <w:r w:rsidRPr="00CB59C2">
        <w:rPr>
          <w:rFonts w:ascii="Sylfaen" w:hAnsi="Sylfaen" w:cs="Sylfaen"/>
          <w:i/>
          <w:sz w:val="20"/>
          <w:szCs w:val="20"/>
          <w:lang w:val="es-ES"/>
        </w:rPr>
        <w:t xml:space="preserve"> </w:t>
      </w:r>
      <w:r w:rsidRPr="00CB59C2">
        <w:rPr>
          <w:rFonts w:ascii="Sylfaen" w:hAnsi="Sylfaen" w:cs="Sylfaen"/>
          <w:i/>
          <w:sz w:val="20"/>
          <w:szCs w:val="20"/>
        </w:rPr>
        <w:t>մասնակցելու</w:t>
      </w:r>
      <w:r w:rsidRPr="00CB59C2">
        <w:rPr>
          <w:rFonts w:ascii="Sylfaen" w:hAnsi="Sylfaen" w:cs="Sylfaen"/>
          <w:i/>
          <w:sz w:val="20"/>
          <w:szCs w:val="20"/>
          <w:lang w:val="es-ES"/>
        </w:rPr>
        <w:t xml:space="preserve">, </w:t>
      </w:r>
      <w:r w:rsidRPr="00CB59C2">
        <w:rPr>
          <w:rFonts w:ascii="Sylfaen" w:hAnsi="Sylfaen" w:cs="Sylfaen"/>
          <w:i/>
          <w:sz w:val="20"/>
          <w:szCs w:val="20"/>
        </w:rPr>
        <w:t>կաշառք</w:t>
      </w:r>
      <w:r w:rsidRPr="00CB59C2">
        <w:rPr>
          <w:rFonts w:ascii="Sylfaen" w:hAnsi="Sylfaen" w:cs="Sylfaen"/>
          <w:i/>
          <w:sz w:val="20"/>
          <w:szCs w:val="20"/>
          <w:lang w:val="es-ES"/>
        </w:rPr>
        <w:t xml:space="preserve"> </w:t>
      </w:r>
      <w:r w:rsidRPr="00CB59C2">
        <w:rPr>
          <w:rFonts w:ascii="Sylfaen" w:hAnsi="Sylfaen" w:cs="Sylfaen"/>
          <w:i/>
          <w:sz w:val="20"/>
          <w:szCs w:val="20"/>
        </w:rPr>
        <w:t>ստանալու</w:t>
      </w:r>
      <w:r w:rsidRPr="00CB59C2">
        <w:rPr>
          <w:rFonts w:ascii="Sylfaen" w:hAnsi="Sylfaen"/>
          <w:i/>
          <w:sz w:val="20"/>
          <w:szCs w:val="20"/>
          <w:lang w:val="es-ES"/>
        </w:rPr>
        <w:t xml:space="preserve">, </w:t>
      </w:r>
      <w:r w:rsidRPr="00CB59C2">
        <w:rPr>
          <w:rFonts w:ascii="Sylfaen" w:hAnsi="Sylfaen"/>
          <w:i/>
          <w:sz w:val="20"/>
          <w:szCs w:val="20"/>
        </w:rPr>
        <w:t>կաշառք</w:t>
      </w:r>
      <w:r w:rsidRPr="00CB59C2">
        <w:rPr>
          <w:rFonts w:ascii="Sylfaen" w:hAnsi="Sylfaen"/>
          <w:i/>
          <w:sz w:val="20"/>
          <w:szCs w:val="20"/>
          <w:lang w:val="es-ES"/>
        </w:rPr>
        <w:t xml:space="preserve"> </w:t>
      </w:r>
      <w:r w:rsidRPr="00CB59C2">
        <w:rPr>
          <w:rFonts w:ascii="Sylfaen" w:hAnsi="Sylfaen"/>
          <w:i/>
          <w:sz w:val="20"/>
          <w:szCs w:val="20"/>
        </w:rPr>
        <w:t>տալու</w:t>
      </w:r>
      <w:r w:rsidRPr="00CB59C2">
        <w:rPr>
          <w:rFonts w:ascii="Sylfaen" w:hAnsi="Sylfaen"/>
          <w:i/>
          <w:sz w:val="20"/>
          <w:szCs w:val="20"/>
          <w:lang w:val="es-ES"/>
        </w:rPr>
        <w:t xml:space="preserve"> </w:t>
      </w:r>
      <w:r w:rsidRPr="00CB59C2">
        <w:rPr>
          <w:rFonts w:ascii="Sylfaen" w:hAnsi="Sylfaen"/>
          <w:i/>
          <w:sz w:val="20"/>
          <w:szCs w:val="20"/>
        </w:rPr>
        <w:t>կամ</w:t>
      </w:r>
      <w:r w:rsidRPr="00CB59C2">
        <w:rPr>
          <w:rFonts w:ascii="Sylfaen" w:hAnsi="Sylfaen"/>
          <w:i/>
          <w:sz w:val="20"/>
          <w:szCs w:val="20"/>
          <w:lang w:val="es-ES"/>
        </w:rPr>
        <w:t xml:space="preserve"> </w:t>
      </w:r>
      <w:r w:rsidRPr="00CB59C2">
        <w:rPr>
          <w:rFonts w:ascii="Sylfaen" w:hAnsi="Sylfaen"/>
          <w:i/>
          <w:sz w:val="20"/>
          <w:szCs w:val="20"/>
        </w:rPr>
        <w:t>կաշառքի</w:t>
      </w:r>
      <w:r w:rsidRPr="00CB59C2">
        <w:rPr>
          <w:rFonts w:ascii="Sylfaen" w:hAnsi="Sylfaen"/>
          <w:i/>
          <w:sz w:val="20"/>
          <w:szCs w:val="20"/>
          <w:lang w:val="es-ES"/>
        </w:rPr>
        <w:t xml:space="preserve"> </w:t>
      </w:r>
      <w:r w:rsidRPr="00CB59C2">
        <w:rPr>
          <w:rFonts w:ascii="Sylfaen" w:hAnsi="Sylfaen"/>
          <w:i/>
          <w:sz w:val="20"/>
          <w:szCs w:val="20"/>
        </w:rPr>
        <w:t>միջնորդության</w:t>
      </w:r>
      <w:r w:rsidRPr="00CB59C2">
        <w:rPr>
          <w:rFonts w:ascii="Sylfaen" w:hAnsi="Sylfaen"/>
          <w:i/>
          <w:sz w:val="20"/>
          <w:szCs w:val="20"/>
          <w:lang w:val="es-ES"/>
        </w:rPr>
        <w:t xml:space="preserve"> </w:t>
      </w:r>
      <w:r w:rsidRPr="00CB59C2">
        <w:rPr>
          <w:rFonts w:ascii="Sylfaen" w:hAnsi="Sylfaen"/>
          <w:i/>
          <w:sz w:val="20"/>
          <w:szCs w:val="20"/>
        </w:rPr>
        <w:t>և</w:t>
      </w:r>
      <w:r w:rsidRPr="00CB59C2">
        <w:rPr>
          <w:rFonts w:ascii="Sylfaen" w:hAnsi="Sylfaen"/>
          <w:i/>
          <w:sz w:val="20"/>
          <w:szCs w:val="20"/>
          <w:lang w:val="es-ES"/>
        </w:rPr>
        <w:t xml:space="preserve"> </w:t>
      </w:r>
      <w:r w:rsidRPr="00CB59C2">
        <w:rPr>
          <w:rFonts w:ascii="Sylfaen" w:hAnsi="Sylfaen"/>
          <w:i/>
          <w:sz w:val="20"/>
          <w:szCs w:val="20"/>
        </w:rPr>
        <w:t>օրենքով</w:t>
      </w:r>
      <w:r w:rsidRPr="00CB59C2">
        <w:rPr>
          <w:rFonts w:ascii="Sylfaen" w:hAnsi="Sylfaen"/>
          <w:i/>
          <w:sz w:val="20"/>
          <w:szCs w:val="20"/>
          <w:lang w:val="es-ES"/>
        </w:rPr>
        <w:t xml:space="preserve"> </w:t>
      </w:r>
      <w:r w:rsidRPr="00CB59C2">
        <w:rPr>
          <w:rFonts w:ascii="Sylfaen" w:hAnsi="Sylfaen"/>
          <w:i/>
          <w:sz w:val="20"/>
          <w:szCs w:val="20"/>
        </w:rPr>
        <w:t>նախատեսված</w:t>
      </w:r>
      <w:r w:rsidRPr="00CB59C2">
        <w:rPr>
          <w:rFonts w:ascii="Sylfaen" w:hAnsi="Sylfaen"/>
          <w:i/>
          <w:sz w:val="20"/>
          <w:szCs w:val="20"/>
          <w:lang w:val="es-ES"/>
        </w:rPr>
        <w:t xml:space="preserve"> </w:t>
      </w:r>
      <w:r w:rsidRPr="00CB59C2">
        <w:rPr>
          <w:rFonts w:ascii="Sylfaen" w:hAnsi="Sylfaen"/>
          <w:i/>
          <w:sz w:val="20"/>
          <w:szCs w:val="20"/>
        </w:rPr>
        <w:t>տնտեսական</w:t>
      </w:r>
      <w:r w:rsidRPr="00CB59C2">
        <w:rPr>
          <w:rFonts w:ascii="Sylfaen" w:hAnsi="Sylfaen"/>
          <w:i/>
          <w:sz w:val="20"/>
          <w:szCs w:val="20"/>
          <w:lang w:val="es-ES"/>
        </w:rPr>
        <w:t xml:space="preserve"> </w:t>
      </w:r>
      <w:r w:rsidRPr="00CB59C2">
        <w:rPr>
          <w:rFonts w:ascii="Sylfaen" w:hAnsi="Sylfaen"/>
          <w:i/>
          <w:sz w:val="20"/>
          <w:szCs w:val="20"/>
        </w:rPr>
        <w:t>գործունեության</w:t>
      </w:r>
      <w:r w:rsidRPr="00CB59C2">
        <w:rPr>
          <w:rFonts w:ascii="Sylfaen" w:hAnsi="Sylfaen"/>
          <w:i/>
          <w:sz w:val="20"/>
          <w:szCs w:val="20"/>
          <w:lang w:val="es-ES"/>
        </w:rPr>
        <w:t xml:space="preserve"> </w:t>
      </w:r>
      <w:r w:rsidRPr="00CB59C2">
        <w:rPr>
          <w:rFonts w:ascii="Sylfaen" w:hAnsi="Sylfaen"/>
          <w:i/>
          <w:sz w:val="20"/>
          <w:szCs w:val="20"/>
        </w:rPr>
        <w:t>դեմ</w:t>
      </w:r>
      <w:r w:rsidRPr="00CB59C2">
        <w:rPr>
          <w:rFonts w:ascii="Sylfaen" w:hAnsi="Sylfaen"/>
          <w:i/>
          <w:sz w:val="20"/>
          <w:szCs w:val="20"/>
          <w:lang w:val="es-ES"/>
        </w:rPr>
        <w:t xml:space="preserve"> </w:t>
      </w:r>
      <w:r w:rsidRPr="00CB59C2">
        <w:rPr>
          <w:rFonts w:ascii="Sylfaen" w:hAnsi="Sylfaen"/>
          <w:i/>
          <w:sz w:val="20"/>
          <w:szCs w:val="20"/>
        </w:rPr>
        <w:t>ուղղված</w:t>
      </w:r>
      <w:r w:rsidRPr="00CB59C2">
        <w:rPr>
          <w:rFonts w:ascii="Sylfaen" w:hAnsi="Sylfaen"/>
          <w:i/>
          <w:sz w:val="20"/>
          <w:szCs w:val="20"/>
          <w:lang w:val="es-ES"/>
        </w:rPr>
        <w:t xml:space="preserve"> </w:t>
      </w:r>
      <w:r w:rsidRPr="00CB59C2">
        <w:rPr>
          <w:rFonts w:ascii="Sylfaen" w:hAnsi="Sylfaen"/>
          <w:i/>
          <w:sz w:val="20"/>
          <w:szCs w:val="20"/>
        </w:rPr>
        <w:t>հանցագործությունների</w:t>
      </w:r>
      <w:r w:rsidRPr="00CB59C2">
        <w:rPr>
          <w:rFonts w:ascii="Sylfaen" w:hAnsi="Sylfaen"/>
          <w:i/>
          <w:sz w:val="20"/>
          <w:szCs w:val="20"/>
          <w:lang w:val="es-ES"/>
        </w:rPr>
        <w:t xml:space="preserve"> </w:t>
      </w:r>
      <w:r w:rsidRPr="00CB59C2">
        <w:rPr>
          <w:rFonts w:ascii="Sylfaen" w:hAnsi="Sylfaen"/>
          <w:i/>
          <w:sz w:val="20"/>
          <w:szCs w:val="20"/>
        </w:rPr>
        <w:t>համար</w:t>
      </w:r>
      <w:r w:rsidRPr="00CB59C2">
        <w:rPr>
          <w:rFonts w:ascii="Sylfaen" w:hAnsi="Sylfaen"/>
          <w:i/>
          <w:sz w:val="20"/>
          <w:szCs w:val="20"/>
          <w:lang w:val="es-ES"/>
        </w:rPr>
        <w:t>,</w:t>
      </w:r>
      <w:r w:rsidRPr="00CB59C2">
        <w:rPr>
          <w:rFonts w:ascii="Sylfaen" w:hAnsi="Sylfaen" w:cs="Sylfaen"/>
          <w:i/>
          <w:sz w:val="20"/>
          <w:szCs w:val="20"/>
          <w:lang w:val="es-ES"/>
        </w:rPr>
        <w:t xml:space="preserve"> </w:t>
      </w:r>
      <w:r w:rsidRPr="00CB59C2">
        <w:rPr>
          <w:rFonts w:ascii="Sylfaen" w:hAnsi="Sylfaen" w:cs="Sylfaen"/>
          <w:i/>
          <w:sz w:val="20"/>
          <w:szCs w:val="20"/>
        </w:rPr>
        <w:t>բացառությամբ</w:t>
      </w:r>
      <w:r w:rsidRPr="00CB59C2">
        <w:rPr>
          <w:rFonts w:ascii="Sylfaen" w:hAnsi="Sylfaen"/>
          <w:i/>
          <w:sz w:val="20"/>
          <w:szCs w:val="20"/>
          <w:lang w:val="es-ES"/>
        </w:rPr>
        <w:t xml:space="preserve"> </w:t>
      </w:r>
      <w:r w:rsidRPr="00CB59C2">
        <w:rPr>
          <w:rFonts w:ascii="Sylfaen" w:hAnsi="Sylfaen" w:cs="Sylfaen"/>
          <w:i/>
          <w:sz w:val="20"/>
          <w:szCs w:val="20"/>
        </w:rPr>
        <w:t>այն</w:t>
      </w:r>
      <w:r w:rsidRPr="00CB59C2">
        <w:rPr>
          <w:rFonts w:ascii="Sylfaen" w:hAnsi="Sylfaen"/>
          <w:i/>
          <w:sz w:val="20"/>
          <w:szCs w:val="20"/>
          <w:lang w:val="es-ES"/>
        </w:rPr>
        <w:t xml:space="preserve"> </w:t>
      </w:r>
      <w:r w:rsidRPr="00CB59C2">
        <w:rPr>
          <w:rFonts w:ascii="Sylfaen" w:hAnsi="Sylfaen" w:cs="Sylfaen"/>
          <w:i/>
          <w:sz w:val="20"/>
          <w:szCs w:val="20"/>
        </w:rPr>
        <w:t>դեպքերի</w:t>
      </w:r>
      <w:r w:rsidRPr="00CB59C2">
        <w:rPr>
          <w:rFonts w:ascii="Sylfaen" w:hAnsi="Sylfaen"/>
          <w:i/>
          <w:sz w:val="20"/>
          <w:szCs w:val="20"/>
          <w:lang w:val="es-ES"/>
        </w:rPr>
        <w:t xml:space="preserve">, </w:t>
      </w:r>
      <w:r w:rsidRPr="00CB59C2">
        <w:rPr>
          <w:rFonts w:ascii="Sylfaen" w:hAnsi="Sylfaen" w:cs="Sylfaen"/>
          <w:i/>
          <w:sz w:val="20"/>
          <w:szCs w:val="20"/>
        </w:rPr>
        <w:t>երբ</w:t>
      </w:r>
      <w:r w:rsidRPr="00CB59C2">
        <w:rPr>
          <w:rFonts w:ascii="Sylfaen" w:hAnsi="Sylfaen"/>
          <w:i/>
          <w:sz w:val="20"/>
          <w:szCs w:val="20"/>
          <w:lang w:val="es-ES"/>
        </w:rPr>
        <w:t xml:space="preserve"> </w:t>
      </w:r>
      <w:r w:rsidRPr="00CB59C2">
        <w:rPr>
          <w:rFonts w:ascii="Sylfaen" w:hAnsi="Sylfaen" w:cs="Sylfaen"/>
          <w:i/>
          <w:sz w:val="20"/>
          <w:szCs w:val="20"/>
        </w:rPr>
        <w:t>դատվածությունը</w:t>
      </w:r>
      <w:r w:rsidRPr="00CB59C2">
        <w:rPr>
          <w:rFonts w:ascii="Sylfaen" w:hAnsi="Sylfaen"/>
          <w:i/>
          <w:sz w:val="20"/>
          <w:szCs w:val="20"/>
          <w:lang w:val="es-ES"/>
        </w:rPr>
        <w:t xml:space="preserve"> </w:t>
      </w:r>
      <w:r w:rsidRPr="00CB59C2">
        <w:rPr>
          <w:rFonts w:ascii="Sylfaen" w:hAnsi="Sylfaen" w:cs="Sylfaen"/>
          <w:i/>
          <w:sz w:val="20"/>
          <w:szCs w:val="20"/>
        </w:rPr>
        <w:t>օրենքով</w:t>
      </w:r>
      <w:r w:rsidRPr="00CB59C2">
        <w:rPr>
          <w:rFonts w:ascii="Sylfaen" w:hAnsi="Sylfaen"/>
          <w:i/>
          <w:sz w:val="20"/>
          <w:szCs w:val="20"/>
          <w:lang w:val="es-ES"/>
        </w:rPr>
        <w:t xml:space="preserve"> </w:t>
      </w:r>
      <w:r w:rsidRPr="00CB59C2">
        <w:rPr>
          <w:rFonts w:ascii="Sylfaen" w:hAnsi="Sylfaen" w:cs="Sylfaen"/>
          <w:i/>
          <w:sz w:val="20"/>
          <w:szCs w:val="20"/>
        </w:rPr>
        <w:t>սահմանված</w:t>
      </w:r>
      <w:r w:rsidRPr="00CB59C2">
        <w:rPr>
          <w:rFonts w:ascii="Sylfaen" w:hAnsi="Sylfaen"/>
          <w:i/>
          <w:sz w:val="20"/>
          <w:szCs w:val="20"/>
          <w:lang w:val="es-ES"/>
        </w:rPr>
        <w:t xml:space="preserve"> </w:t>
      </w:r>
      <w:r w:rsidRPr="00CB59C2">
        <w:rPr>
          <w:rFonts w:ascii="Sylfaen" w:hAnsi="Sylfaen" w:cs="Sylfaen"/>
          <w:i/>
          <w:sz w:val="20"/>
          <w:szCs w:val="20"/>
        </w:rPr>
        <w:t>կարգով</w:t>
      </w:r>
      <w:r w:rsidRPr="00CB59C2">
        <w:rPr>
          <w:rFonts w:ascii="Sylfaen" w:hAnsi="Sylfaen"/>
          <w:i/>
          <w:sz w:val="20"/>
          <w:szCs w:val="20"/>
          <w:lang w:val="es-ES"/>
        </w:rPr>
        <w:t xml:space="preserve"> </w:t>
      </w:r>
      <w:r w:rsidRPr="00CB59C2">
        <w:rPr>
          <w:rFonts w:ascii="Sylfaen" w:hAnsi="Sylfaen" w:cs="Sylfaen"/>
          <w:i/>
          <w:sz w:val="20"/>
          <w:szCs w:val="20"/>
        </w:rPr>
        <w:t>հանված</w:t>
      </w:r>
      <w:r w:rsidRPr="00CB59C2">
        <w:rPr>
          <w:rFonts w:ascii="Sylfaen" w:hAnsi="Sylfaen"/>
          <w:i/>
          <w:sz w:val="20"/>
          <w:szCs w:val="20"/>
          <w:lang w:val="es-ES"/>
        </w:rPr>
        <w:t xml:space="preserve"> </w:t>
      </w:r>
      <w:r w:rsidRPr="00CB59C2">
        <w:rPr>
          <w:rFonts w:ascii="Sylfaen" w:hAnsi="Sylfaen" w:cs="Sylfaen"/>
          <w:i/>
          <w:sz w:val="20"/>
          <w:szCs w:val="20"/>
        </w:rPr>
        <w:t>կամ</w:t>
      </w:r>
      <w:r w:rsidRPr="00CB59C2">
        <w:rPr>
          <w:rFonts w:ascii="Sylfaen" w:hAnsi="Sylfaen"/>
          <w:i/>
          <w:sz w:val="20"/>
          <w:szCs w:val="20"/>
          <w:lang w:val="es-ES"/>
        </w:rPr>
        <w:t xml:space="preserve"> </w:t>
      </w:r>
      <w:r w:rsidRPr="00CB59C2">
        <w:rPr>
          <w:rFonts w:ascii="Sylfaen" w:hAnsi="Sylfaen" w:cs="Sylfaen"/>
          <w:i/>
          <w:sz w:val="20"/>
          <w:szCs w:val="20"/>
        </w:rPr>
        <w:t>մարված</w:t>
      </w:r>
      <w:r w:rsidRPr="00CB59C2">
        <w:rPr>
          <w:rFonts w:ascii="Sylfaen" w:hAnsi="Sylfaen"/>
          <w:i/>
          <w:sz w:val="20"/>
          <w:szCs w:val="20"/>
          <w:lang w:val="es-ES"/>
        </w:rPr>
        <w:t xml:space="preserve"> </w:t>
      </w:r>
      <w:r w:rsidRPr="00CB59C2">
        <w:rPr>
          <w:rFonts w:ascii="Sylfaen" w:hAnsi="Sylfaen" w:cs="Sylfaen"/>
          <w:i/>
          <w:sz w:val="20"/>
          <w:szCs w:val="20"/>
        </w:rPr>
        <w:t>է</w:t>
      </w:r>
      <w:r w:rsidRPr="00CB59C2">
        <w:rPr>
          <w:rFonts w:ascii="Sylfaen" w:hAnsi="Sylfaen"/>
          <w:i/>
          <w:sz w:val="20"/>
          <w:szCs w:val="20"/>
          <w:lang w:val="es-ES"/>
        </w:rPr>
        <w:t xml:space="preserve">.  </w:t>
      </w:r>
    </w:p>
    <w:p w:rsidR="00A5723E" w:rsidRPr="00883BDC" w:rsidRDefault="00A5723E" w:rsidP="00A5723E">
      <w:pPr>
        <w:ind w:firstLine="720"/>
        <w:jc w:val="both"/>
        <w:rPr>
          <w:rFonts w:ascii="Sylfaen" w:hAnsi="Sylfaen"/>
          <w:i/>
          <w:sz w:val="20"/>
          <w:szCs w:val="20"/>
          <w:lang w:val="es-ES"/>
        </w:rPr>
      </w:pPr>
      <w:r w:rsidRPr="00CB59C2">
        <w:rPr>
          <w:rFonts w:ascii="Sylfaen" w:hAnsi="Sylfaen" w:cs="Sylfaen"/>
          <w:i/>
          <w:sz w:val="20"/>
          <w:szCs w:val="20"/>
          <w:lang w:val="es-ES"/>
        </w:rPr>
        <w:t>4)</w:t>
      </w:r>
      <w:r w:rsidRPr="00CB59C2">
        <w:rPr>
          <w:rFonts w:ascii="Sylfaen" w:hAnsi="Sylfaen"/>
          <w:i/>
          <w:sz w:val="20"/>
          <w:szCs w:val="20"/>
          <w:lang w:val="es-ES"/>
        </w:rPr>
        <w:t xml:space="preserve"> </w:t>
      </w:r>
      <w:r w:rsidRPr="00CB59C2">
        <w:rPr>
          <w:rFonts w:ascii="Sylfaen" w:hAnsi="Sylfaen"/>
          <w:i/>
          <w:sz w:val="20"/>
          <w:szCs w:val="20"/>
        </w:rPr>
        <w:t>որոնց</w:t>
      </w:r>
      <w:r w:rsidRPr="00CB59C2">
        <w:rPr>
          <w:rFonts w:ascii="Sylfaen" w:hAnsi="Sylfaen"/>
          <w:i/>
          <w:sz w:val="20"/>
          <w:szCs w:val="20"/>
          <w:lang w:val="es-ES"/>
        </w:rPr>
        <w:t xml:space="preserve"> </w:t>
      </w:r>
      <w:r w:rsidRPr="00CB59C2">
        <w:rPr>
          <w:rFonts w:ascii="Sylfaen" w:hAnsi="Sylfaen"/>
          <w:i/>
          <w:sz w:val="20"/>
          <w:szCs w:val="20"/>
        </w:rPr>
        <w:t>վերաբերյալ</w:t>
      </w:r>
      <w:r w:rsidRPr="00CB59C2">
        <w:rPr>
          <w:rFonts w:ascii="Sylfaen" w:hAnsi="Sylfaen"/>
          <w:i/>
          <w:sz w:val="20"/>
          <w:szCs w:val="20"/>
          <w:lang w:val="es-ES"/>
        </w:rPr>
        <w:t xml:space="preserve"> </w:t>
      </w:r>
      <w:r w:rsidRPr="00CB59C2">
        <w:rPr>
          <w:rFonts w:ascii="Sylfaen" w:hAnsi="Sylfaen"/>
          <w:i/>
          <w:sz w:val="20"/>
          <w:szCs w:val="20"/>
        </w:rPr>
        <w:t>հայտը</w:t>
      </w:r>
      <w:r w:rsidRPr="00CB59C2">
        <w:rPr>
          <w:rFonts w:ascii="Sylfaen" w:hAnsi="Sylfaen"/>
          <w:i/>
          <w:sz w:val="20"/>
          <w:szCs w:val="20"/>
          <w:lang w:val="es-ES"/>
        </w:rPr>
        <w:t xml:space="preserve"> </w:t>
      </w:r>
      <w:r w:rsidRPr="00CB59C2">
        <w:rPr>
          <w:rFonts w:ascii="Sylfaen" w:hAnsi="Sylfaen"/>
          <w:i/>
          <w:sz w:val="20"/>
          <w:szCs w:val="20"/>
        </w:rPr>
        <w:t>ներկայացվելու</w:t>
      </w:r>
      <w:r w:rsidRPr="00CB59C2">
        <w:rPr>
          <w:rFonts w:ascii="Sylfaen" w:hAnsi="Sylfaen"/>
          <w:i/>
          <w:sz w:val="20"/>
          <w:szCs w:val="20"/>
          <w:lang w:val="es-ES"/>
        </w:rPr>
        <w:t xml:space="preserve"> </w:t>
      </w:r>
      <w:r w:rsidRPr="00CB59C2">
        <w:rPr>
          <w:rFonts w:ascii="Sylfaen" w:hAnsi="Sylfaen"/>
          <w:i/>
          <w:sz w:val="20"/>
          <w:szCs w:val="20"/>
        </w:rPr>
        <w:t>օրվան</w:t>
      </w:r>
      <w:r w:rsidRPr="00CB59C2">
        <w:rPr>
          <w:rFonts w:ascii="Sylfaen" w:hAnsi="Sylfaen"/>
          <w:i/>
          <w:sz w:val="20"/>
          <w:szCs w:val="20"/>
          <w:lang w:val="es-ES"/>
        </w:rPr>
        <w:t xml:space="preserve"> </w:t>
      </w:r>
      <w:r w:rsidRPr="00CB59C2">
        <w:rPr>
          <w:rFonts w:ascii="Sylfaen" w:hAnsi="Sylfaen"/>
          <w:i/>
          <w:sz w:val="20"/>
          <w:szCs w:val="20"/>
        </w:rPr>
        <w:t>նախորդող</w:t>
      </w:r>
      <w:r w:rsidRPr="00CB59C2">
        <w:rPr>
          <w:rFonts w:ascii="Sylfaen" w:hAnsi="Sylfaen"/>
          <w:i/>
          <w:sz w:val="20"/>
          <w:szCs w:val="20"/>
          <w:lang w:val="es-ES"/>
        </w:rPr>
        <w:t xml:space="preserve"> </w:t>
      </w:r>
      <w:r w:rsidRPr="00CB59C2">
        <w:rPr>
          <w:rFonts w:ascii="Sylfaen" w:hAnsi="Sylfaen"/>
          <w:i/>
          <w:sz w:val="20"/>
          <w:szCs w:val="20"/>
        </w:rPr>
        <w:t>մեկ</w:t>
      </w:r>
      <w:r w:rsidRPr="00CB59C2">
        <w:rPr>
          <w:rFonts w:ascii="Sylfaen" w:hAnsi="Sylfaen"/>
          <w:i/>
          <w:sz w:val="20"/>
          <w:szCs w:val="20"/>
          <w:lang w:val="es-ES"/>
        </w:rPr>
        <w:t xml:space="preserve"> </w:t>
      </w:r>
      <w:r w:rsidRPr="00CB59C2">
        <w:rPr>
          <w:rFonts w:ascii="Sylfaen" w:hAnsi="Sylfaen"/>
          <w:i/>
          <w:sz w:val="20"/>
          <w:szCs w:val="20"/>
        </w:rPr>
        <w:t>տարվա</w:t>
      </w:r>
      <w:r w:rsidRPr="00CB59C2">
        <w:rPr>
          <w:rFonts w:ascii="Sylfaen" w:hAnsi="Sylfaen"/>
          <w:i/>
          <w:sz w:val="20"/>
          <w:szCs w:val="20"/>
          <w:lang w:val="es-ES"/>
        </w:rPr>
        <w:t xml:space="preserve"> </w:t>
      </w:r>
      <w:r w:rsidRPr="00CB59C2">
        <w:rPr>
          <w:rFonts w:ascii="Sylfaen" w:hAnsi="Sylfaen"/>
          <w:i/>
          <w:sz w:val="20"/>
          <w:szCs w:val="20"/>
        </w:rPr>
        <w:t>ընթացքում</w:t>
      </w:r>
      <w:r w:rsidRPr="00CB59C2">
        <w:rPr>
          <w:rFonts w:ascii="Sylfaen" w:hAnsi="Sylfaen"/>
          <w:i/>
          <w:sz w:val="20"/>
          <w:szCs w:val="20"/>
          <w:lang w:val="es-ES"/>
        </w:rPr>
        <w:t xml:space="preserve"> </w:t>
      </w:r>
      <w:r w:rsidRPr="00CB59C2">
        <w:rPr>
          <w:rFonts w:ascii="Sylfaen" w:hAnsi="Sylfaen"/>
          <w:i/>
          <w:sz w:val="20"/>
          <w:szCs w:val="20"/>
        </w:rPr>
        <w:t>առկա</w:t>
      </w:r>
      <w:r w:rsidRPr="00CB59C2">
        <w:rPr>
          <w:rFonts w:ascii="Sylfaen" w:hAnsi="Sylfaen"/>
          <w:i/>
          <w:sz w:val="20"/>
          <w:szCs w:val="20"/>
          <w:lang w:val="es-ES"/>
        </w:rPr>
        <w:t xml:space="preserve"> </w:t>
      </w:r>
      <w:r w:rsidRPr="00CB59C2">
        <w:rPr>
          <w:rFonts w:ascii="Sylfaen" w:hAnsi="Sylfaen"/>
          <w:i/>
          <w:sz w:val="20"/>
          <w:szCs w:val="20"/>
        </w:rPr>
        <w:t>է</w:t>
      </w:r>
      <w:r w:rsidRPr="00CB59C2">
        <w:rPr>
          <w:rFonts w:ascii="Sylfaen" w:hAnsi="Sylfaen"/>
          <w:i/>
          <w:sz w:val="20"/>
          <w:szCs w:val="20"/>
          <w:lang w:val="es-ES"/>
        </w:rPr>
        <w:t xml:space="preserve"> </w:t>
      </w:r>
      <w:r w:rsidRPr="00CB59C2">
        <w:rPr>
          <w:rFonts w:ascii="Sylfaen" w:hAnsi="Sylfaen"/>
          <w:i/>
          <w:sz w:val="20"/>
          <w:szCs w:val="20"/>
        </w:rPr>
        <w:t>օրենքով</w:t>
      </w:r>
      <w:r w:rsidRPr="00CB59C2">
        <w:rPr>
          <w:rFonts w:ascii="Sylfaen" w:hAnsi="Sylfaen"/>
          <w:i/>
          <w:sz w:val="20"/>
          <w:szCs w:val="20"/>
          <w:lang w:val="es-ES"/>
        </w:rPr>
        <w:t xml:space="preserve"> </w:t>
      </w:r>
      <w:r w:rsidRPr="00CB59C2">
        <w:rPr>
          <w:rFonts w:ascii="Sylfaen" w:hAnsi="Sylfaen"/>
          <w:i/>
          <w:sz w:val="20"/>
          <w:szCs w:val="20"/>
        </w:rPr>
        <w:t>սահմանված</w:t>
      </w:r>
      <w:r w:rsidRPr="00CB59C2">
        <w:rPr>
          <w:rFonts w:ascii="Sylfaen" w:hAnsi="Sylfaen"/>
          <w:i/>
          <w:sz w:val="20"/>
          <w:szCs w:val="20"/>
          <w:lang w:val="es-ES"/>
        </w:rPr>
        <w:t xml:space="preserve"> </w:t>
      </w:r>
      <w:r w:rsidRPr="00CB59C2">
        <w:rPr>
          <w:rFonts w:ascii="Sylfaen" w:hAnsi="Sylfaen"/>
          <w:i/>
          <w:sz w:val="20"/>
          <w:szCs w:val="20"/>
        </w:rPr>
        <w:t>կարգով</w:t>
      </w:r>
      <w:r w:rsidRPr="00CB59C2">
        <w:rPr>
          <w:rFonts w:ascii="Sylfaen" w:hAnsi="Sylfaen"/>
          <w:i/>
          <w:sz w:val="20"/>
          <w:szCs w:val="20"/>
          <w:lang w:val="es-ES"/>
        </w:rPr>
        <w:t xml:space="preserve"> </w:t>
      </w:r>
      <w:r w:rsidRPr="00CB59C2">
        <w:rPr>
          <w:rFonts w:ascii="Sylfaen" w:hAnsi="Sylfaen"/>
          <w:i/>
          <w:sz w:val="20"/>
          <w:szCs w:val="20"/>
        </w:rPr>
        <w:t>կայացված</w:t>
      </w:r>
      <w:r w:rsidRPr="00CB59C2">
        <w:rPr>
          <w:rFonts w:ascii="Sylfaen" w:hAnsi="Sylfaen"/>
          <w:i/>
          <w:sz w:val="20"/>
          <w:szCs w:val="20"/>
          <w:lang w:val="es-ES"/>
        </w:rPr>
        <w:t xml:space="preserve"> </w:t>
      </w:r>
      <w:r w:rsidRPr="00CB59C2">
        <w:rPr>
          <w:rFonts w:ascii="Sylfaen" w:hAnsi="Sylfaen"/>
          <w:i/>
          <w:sz w:val="20"/>
          <w:szCs w:val="20"/>
        </w:rPr>
        <w:t>անբողոքա</w:t>
      </w:r>
      <w:r w:rsidRPr="00883BDC">
        <w:rPr>
          <w:rFonts w:ascii="Sylfaen" w:hAnsi="Sylfaen"/>
          <w:i/>
          <w:sz w:val="20"/>
          <w:szCs w:val="20"/>
        </w:rPr>
        <w:t>րկելի</w:t>
      </w:r>
      <w:r w:rsidRPr="00883BDC">
        <w:rPr>
          <w:rFonts w:ascii="Sylfaen" w:hAnsi="Sylfaen"/>
          <w:i/>
          <w:sz w:val="20"/>
          <w:szCs w:val="20"/>
          <w:lang w:val="es-ES"/>
        </w:rPr>
        <w:t xml:space="preserve"> </w:t>
      </w:r>
      <w:r w:rsidRPr="00883BDC">
        <w:rPr>
          <w:rFonts w:ascii="Sylfaen" w:hAnsi="Sylfaen"/>
          <w:i/>
          <w:sz w:val="20"/>
          <w:szCs w:val="20"/>
        </w:rPr>
        <w:t>վարչական</w:t>
      </w:r>
      <w:r w:rsidRPr="00883BDC">
        <w:rPr>
          <w:rFonts w:ascii="Sylfaen" w:hAnsi="Sylfaen"/>
          <w:i/>
          <w:sz w:val="20"/>
          <w:szCs w:val="20"/>
          <w:lang w:val="es-ES"/>
        </w:rPr>
        <w:t xml:space="preserve"> </w:t>
      </w:r>
      <w:r w:rsidRPr="00883BDC">
        <w:rPr>
          <w:rFonts w:ascii="Sylfaen" w:hAnsi="Sylfaen"/>
          <w:i/>
          <w:sz w:val="20"/>
          <w:szCs w:val="20"/>
        </w:rPr>
        <w:t>ակտ</w:t>
      </w:r>
      <w:r w:rsidRPr="00883BDC">
        <w:rPr>
          <w:rFonts w:ascii="Sylfaen" w:hAnsi="Sylfaen"/>
          <w:i/>
          <w:sz w:val="20"/>
          <w:szCs w:val="20"/>
          <w:lang w:val="es-ES"/>
        </w:rPr>
        <w:t xml:space="preserve">` </w:t>
      </w:r>
      <w:r w:rsidRPr="00883BDC">
        <w:rPr>
          <w:rFonts w:ascii="Sylfaen" w:hAnsi="Sylfaen"/>
          <w:i/>
          <w:sz w:val="20"/>
          <w:szCs w:val="20"/>
        </w:rPr>
        <w:t>գնումների</w:t>
      </w:r>
      <w:r w:rsidRPr="00883BDC">
        <w:rPr>
          <w:rFonts w:ascii="Sylfaen" w:hAnsi="Sylfaen"/>
          <w:i/>
          <w:sz w:val="20"/>
          <w:szCs w:val="20"/>
          <w:lang w:val="es-ES"/>
        </w:rPr>
        <w:t xml:space="preserve"> </w:t>
      </w:r>
      <w:r w:rsidRPr="00883BDC">
        <w:rPr>
          <w:rFonts w:ascii="Sylfaen" w:hAnsi="Sylfaen"/>
          <w:i/>
          <w:sz w:val="20"/>
          <w:szCs w:val="20"/>
        </w:rPr>
        <w:t>ոլորտում</w:t>
      </w:r>
      <w:r w:rsidRPr="00883BDC">
        <w:rPr>
          <w:rFonts w:ascii="Sylfaen" w:hAnsi="Sylfaen"/>
          <w:i/>
          <w:sz w:val="20"/>
          <w:szCs w:val="20"/>
          <w:lang w:val="es-ES"/>
        </w:rPr>
        <w:t xml:space="preserve"> </w:t>
      </w:r>
      <w:r w:rsidRPr="00883BDC">
        <w:rPr>
          <w:rFonts w:ascii="Sylfaen" w:hAnsi="Sylfaen" w:cs="Sylfaen"/>
          <w:i/>
          <w:sz w:val="20"/>
          <w:szCs w:val="20"/>
        </w:rPr>
        <w:t>հակամրցակցային</w:t>
      </w:r>
      <w:r w:rsidRPr="00883BDC">
        <w:rPr>
          <w:rFonts w:ascii="Sylfaen" w:hAnsi="Sylfaen"/>
          <w:i/>
          <w:sz w:val="20"/>
          <w:szCs w:val="20"/>
          <w:lang w:val="es-ES"/>
        </w:rPr>
        <w:t xml:space="preserve"> </w:t>
      </w:r>
      <w:r w:rsidRPr="00883BDC">
        <w:rPr>
          <w:rFonts w:ascii="Sylfaen" w:hAnsi="Sylfaen" w:cs="Sylfaen"/>
          <w:i/>
          <w:sz w:val="20"/>
          <w:szCs w:val="20"/>
        </w:rPr>
        <w:t>համաձայնության</w:t>
      </w:r>
      <w:r w:rsidRPr="00883BDC">
        <w:rPr>
          <w:rFonts w:ascii="Sylfaen" w:hAnsi="Sylfaen"/>
          <w:i/>
          <w:sz w:val="20"/>
          <w:szCs w:val="20"/>
          <w:lang w:val="es-ES"/>
        </w:rPr>
        <w:t xml:space="preserve"> </w:t>
      </w:r>
      <w:r w:rsidRPr="00883BDC">
        <w:rPr>
          <w:rFonts w:ascii="Sylfaen" w:hAnsi="Sylfaen" w:cs="Sylfaen"/>
          <w:i/>
          <w:sz w:val="20"/>
          <w:szCs w:val="20"/>
        </w:rPr>
        <w:t>կամ</w:t>
      </w:r>
      <w:r w:rsidRPr="00883BDC">
        <w:rPr>
          <w:rFonts w:ascii="Sylfaen" w:hAnsi="Sylfaen"/>
          <w:i/>
          <w:sz w:val="20"/>
          <w:szCs w:val="20"/>
          <w:lang w:val="es-ES"/>
        </w:rPr>
        <w:t xml:space="preserve"> </w:t>
      </w:r>
      <w:r w:rsidRPr="00883BDC">
        <w:rPr>
          <w:rFonts w:ascii="Sylfaen" w:hAnsi="Sylfaen" w:cs="Sylfaen"/>
          <w:i/>
          <w:sz w:val="20"/>
          <w:szCs w:val="20"/>
        </w:rPr>
        <w:t>գերիշխող</w:t>
      </w:r>
      <w:r w:rsidRPr="00883BDC">
        <w:rPr>
          <w:rFonts w:ascii="Sylfaen" w:hAnsi="Sylfaen"/>
          <w:i/>
          <w:sz w:val="20"/>
          <w:szCs w:val="20"/>
          <w:lang w:val="es-ES"/>
        </w:rPr>
        <w:t xml:space="preserve"> </w:t>
      </w:r>
      <w:r w:rsidRPr="00883BDC">
        <w:rPr>
          <w:rFonts w:ascii="Sylfaen" w:hAnsi="Sylfaen" w:cs="Sylfaen"/>
          <w:i/>
          <w:sz w:val="20"/>
          <w:szCs w:val="20"/>
        </w:rPr>
        <w:t>դիրքի</w:t>
      </w:r>
      <w:r w:rsidRPr="00883BDC">
        <w:rPr>
          <w:rFonts w:ascii="Sylfaen" w:hAnsi="Sylfaen"/>
          <w:i/>
          <w:sz w:val="20"/>
          <w:szCs w:val="20"/>
          <w:lang w:val="es-ES"/>
        </w:rPr>
        <w:t xml:space="preserve"> </w:t>
      </w:r>
      <w:r w:rsidRPr="00883BDC">
        <w:rPr>
          <w:rFonts w:ascii="Sylfaen" w:hAnsi="Sylfaen" w:cs="Sylfaen"/>
          <w:i/>
          <w:sz w:val="20"/>
          <w:szCs w:val="20"/>
        </w:rPr>
        <w:t>չարաշահման</w:t>
      </w:r>
      <w:r w:rsidRPr="00883BDC">
        <w:rPr>
          <w:rFonts w:ascii="Sylfaen" w:hAnsi="Sylfaen"/>
          <w:i/>
          <w:sz w:val="20"/>
          <w:szCs w:val="20"/>
          <w:lang w:val="es-ES"/>
        </w:rPr>
        <w:t xml:space="preserve"> </w:t>
      </w:r>
      <w:r w:rsidRPr="00883BDC">
        <w:rPr>
          <w:rFonts w:ascii="Sylfaen" w:hAnsi="Sylfaen" w:cs="Sylfaen"/>
          <w:i/>
          <w:sz w:val="20"/>
          <w:szCs w:val="20"/>
        </w:rPr>
        <w:t>համար</w:t>
      </w:r>
      <w:r w:rsidRPr="00883BDC">
        <w:rPr>
          <w:rFonts w:ascii="Sylfaen" w:hAnsi="Sylfaen" w:cs="Sylfaen"/>
          <w:i/>
          <w:sz w:val="20"/>
          <w:szCs w:val="20"/>
          <w:lang w:val="es-ES"/>
        </w:rPr>
        <w:t>.</w:t>
      </w:r>
    </w:p>
    <w:p w:rsidR="00A5723E" w:rsidRPr="00883BDC" w:rsidRDefault="00A5723E" w:rsidP="00A5723E">
      <w:pPr>
        <w:ind w:firstLine="720"/>
        <w:jc w:val="both"/>
        <w:rPr>
          <w:rFonts w:ascii="Sylfaen" w:hAnsi="Sylfaen"/>
          <w:i/>
          <w:sz w:val="20"/>
          <w:szCs w:val="20"/>
          <w:lang w:val="es-ES"/>
        </w:rPr>
      </w:pPr>
      <w:r w:rsidRPr="00883BDC">
        <w:rPr>
          <w:rFonts w:ascii="Sylfaen" w:hAnsi="Sylfaen" w:cs="Sylfaen"/>
          <w:i/>
          <w:sz w:val="20"/>
          <w:szCs w:val="20"/>
          <w:lang w:val="es-ES"/>
        </w:rPr>
        <w:t xml:space="preserve">5) </w:t>
      </w:r>
      <w:r w:rsidRPr="00883BDC">
        <w:rPr>
          <w:rFonts w:ascii="Sylfaen" w:hAnsi="Sylfaen" w:cs="Sylfaen"/>
          <w:i/>
          <w:sz w:val="20"/>
          <w:szCs w:val="20"/>
        </w:rPr>
        <w:t>որոնք</w:t>
      </w:r>
      <w:r w:rsidRPr="00883BDC">
        <w:rPr>
          <w:rFonts w:ascii="Sylfaen" w:hAnsi="Sylfaen" w:cs="Sylfaen"/>
          <w:i/>
          <w:sz w:val="20"/>
          <w:szCs w:val="20"/>
          <w:lang w:val="es-ES"/>
        </w:rPr>
        <w:t xml:space="preserve"> </w:t>
      </w:r>
      <w:r w:rsidRPr="00883BDC">
        <w:rPr>
          <w:rFonts w:ascii="Sylfaen" w:hAnsi="Sylfaen" w:cs="Sylfaen"/>
          <w:i/>
          <w:sz w:val="20"/>
          <w:szCs w:val="20"/>
        </w:rPr>
        <w:t>հայտը</w:t>
      </w:r>
      <w:r w:rsidRPr="00883BDC">
        <w:rPr>
          <w:rFonts w:ascii="Sylfaen" w:hAnsi="Sylfaen" w:cs="Sylfaen"/>
          <w:i/>
          <w:sz w:val="20"/>
          <w:szCs w:val="20"/>
          <w:lang w:val="es-ES"/>
        </w:rPr>
        <w:t xml:space="preserve"> </w:t>
      </w:r>
      <w:r w:rsidRPr="00883BDC">
        <w:rPr>
          <w:rFonts w:ascii="Sylfaen" w:hAnsi="Sylfaen" w:cs="Sylfaen"/>
          <w:i/>
          <w:sz w:val="20"/>
          <w:szCs w:val="20"/>
        </w:rPr>
        <w:t>ներկայացնելու</w:t>
      </w:r>
      <w:r w:rsidRPr="00883BDC">
        <w:rPr>
          <w:rFonts w:ascii="Sylfaen" w:hAnsi="Sylfaen" w:cs="Sylfaen"/>
          <w:i/>
          <w:sz w:val="20"/>
          <w:szCs w:val="20"/>
          <w:lang w:val="es-ES"/>
        </w:rPr>
        <w:t xml:space="preserve"> </w:t>
      </w:r>
      <w:r w:rsidRPr="00883BDC">
        <w:rPr>
          <w:rFonts w:ascii="Sylfaen" w:hAnsi="Sylfaen" w:cs="Sylfaen"/>
          <w:i/>
          <w:sz w:val="20"/>
          <w:szCs w:val="20"/>
        </w:rPr>
        <w:t>օրվա</w:t>
      </w:r>
      <w:r w:rsidRPr="00883BDC">
        <w:rPr>
          <w:rFonts w:ascii="Sylfaen" w:hAnsi="Sylfaen" w:cs="Sylfaen"/>
          <w:i/>
          <w:sz w:val="20"/>
          <w:szCs w:val="20"/>
          <w:lang w:val="es-ES"/>
        </w:rPr>
        <w:t xml:space="preserve"> </w:t>
      </w:r>
      <w:r w:rsidRPr="00883BDC">
        <w:rPr>
          <w:rFonts w:ascii="Sylfaen" w:hAnsi="Sylfaen" w:cs="Sylfaen"/>
          <w:i/>
          <w:sz w:val="20"/>
          <w:szCs w:val="20"/>
        </w:rPr>
        <w:t>դրությամբ</w:t>
      </w:r>
      <w:r w:rsidRPr="00883BDC">
        <w:rPr>
          <w:rFonts w:ascii="Sylfaen" w:hAnsi="Sylfaen" w:cs="Sylfaen"/>
          <w:i/>
          <w:sz w:val="20"/>
          <w:szCs w:val="20"/>
          <w:lang w:val="es-ES"/>
        </w:rPr>
        <w:t xml:space="preserve"> </w:t>
      </w:r>
      <w:r w:rsidRPr="00883BDC">
        <w:rPr>
          <w:rFonts w:ascii="Sylfaen" w:hAnsi="Sylfaen" w:cs="Sylfaen"/>
          <w:i/>
          <w:sz w:val="20"/>
          <w:szCs w:val="20"/>
        </w:rPr>
        <w:t>ներառված</w:t>
      </w:r>
      <w:r w:rsidRPr="00883BDC">
        <w:rPr>
          <w:rFonts w:ascii="Sylfaen" w:hAnsi="Sylfaen" w:cs="Sylfaen"/>
          <w:i/>
          <w:sz w:val="20"/>
          <w:szCs w:val="20"/>
          <w:lang w:val="es-ES"/>
        </w:rPr>
        <w:t xml:space="preserve"> </w:t>
      </w:r>
      <w:r w:rsidRPr="00883BDC">
        <w:rPr>
          <w:rFonts w:ascii="Sylfaen" w:hAnsi="Sylfaen" w:cs="Sylfaen"/>
          <w:i/>
          <w:sz w:val="20"/>
          <w:szCs w:val="20"/>
        </w:rPr>
        <w:t>են</w:t>
      </w:r>
      <w:r w:rsidRPr="00883BDC">
        <w:rPr>
          <w:rFonts w:ascii="Sylfaen" w:hAnsi="Sylfaen" w:cs="Sylfaen"/>
          <w:i/>
          <w:sz w:val="20"/>
          <w:szCs w:val="20"/>
          <w:lang w:val="es-ES"/>
        </w:rPr>
        <w:t xml:space="preserve"> </w:t>
      </w:r>
      <w:r w:rsidRPr="00883BDC">
        <w:rPr>
          <w:rFonts w:ascii="Sylfaen" w:hAnsi="Sylfaen" w:cs="Sylfaen"/>
          <w:i/>
          <w:sz w:val="20"/>
          <w:szCs w:val="20"/>
        </w:rPr>
        <w:t>Եվրասիական</w:t>
      </w:r>
      <w:r w:rsidRPr="00883BDC">
        <w:rPr>
          <w:rFonts w:ascii="Sylfaen" w:hAnsi="Sylfaen" w:cs="Sylfaen"/>
          <w:i/>
          <w:sz w:val="20"/>
          <w:szCs w:val="20"/>
          <w:lang w:val="es-ES"/>
        </w:rPr>
        <w:t xml:space="preserve"> </w:t>
      </w:r>
      <w:r w:rsidRPr="00883BDC">
        <w:rPr>
          <w:rFonts w:ascii="Sylfaen" w:hAnsi="Sylfaen" w:cs="Sylfaen"/>
          <w:i/>
          <w:sz w:val="20"/>
          <w:szCs w:val="20"/>
        </w:rPr>
        <w:t>տնտեսական</w:t>
      </w:r>
      <w:r w:rsidRPr="00883BDC">
        <w:rPr>
          <w:rFonts w:ascii="Sylfaen" w:hAnsi="Sylfaen" w:cs="Sylfaen"/>
          <w:i/>
          <w:sz w:val="20"/>
          <w:szCs w:val="20"/>
          <w:lang w:val="es-ES"/>
        </w:rPr>
        <w:t xml:space="preserve"> </w:t>
      </w:r>
      <w:r w:rsidRPr="00883BDC">
        <w:rPr>
          <w:rFonts w:ascii="Sylfaen" w:hAnsi="Sylfaen" w:cs="Sylfaen"/>
          <w:i/>
          <w:sz w:val="20"/>
          <w:szCs w:val="20"/>
        </w:rPr>
        <w:t>միությանն</w:t>
      </w:r>
      <w:r w:rsidRPr="00883BDC">
        <w:rPr>
          <w:rFonts w:ascii="Sylfaen" w:hAnsi="Sylfaen" w:cs="Sylfaen"/>
          <w:i/>
          <w:sz w:val="20"/>
          <w:szCs w:val="20"/>
          <w:lang w:val="es-ES"/>
        </w:rPr>
        <w:t xml:space="preserve"> </w:t>
      </w:r>
      <w:r w:rsidRPr="00883BDC">
        <w:rPr>
          <w:rFonts w:ascii="Sylfaen" w:hAnsi="Sylfaen" w:cs="Sylfaen"/>
          <w:i/>
          <w:sz w:val="20"/>
          <w:szCs w:val="20"/>
        </w:rPr>
        <w:t>անդամակցող</w:t>
      </w:r>
      <w:r w:rsidRPr="00883BDC">
        <w:rPr>
          <w:rFonts w:ascii="Sylfaen" w:hAnsi="Sylfaen" w:cs="Sylfaen"/>
          <w:i/>
          <w:sz w:val="20"/>
          <w:szCs w:val="20"/>
          <w:lang w:val="es-ES"/>
        </w:rPr>
        <w:t xml:space="preserve"> </w:t>
      </w:r>
      <w:r w:rsidRPr="00883BDC">
        <w:rPr>
          <w:rFonts w:ascii="Sylfaen" w:hAnsi="Sylfaen" w:cs="Sylfaen"/>
          <w:i/>
          <w:sz w:val="20"/>
          <w:szCs w:val="20"/>
        </w:rPr>
        <w:t>երկրների</w:t>
      </w:r>
      <w:r w:rsidRPr="00883BDC">
        <w:rPr>
          <w:rFonts w:ascii="Sylfaen" w:hAnsi="Sylfaen" w:cs="Sylfaen"/>
          <w:i/>
          <w:sz w:val="20"/>
          <w:szCs w:val="20"/>
          <w:lang w:val="es-ES"/>
        </w:rPr>
        <w:t xml:space="preserve"> </w:t>
      </w:r>
      <w:r w:rsidRPr="00883BDC">
        <w:rPr>
          <w:rFonts w:ascii="Sylfaen" w:hAnsi="Sylfaen" w:cs="Sylfaen"/>
          <w:i/>
          <w:sz w:val="20"/>
          <w:szCs w:val="20"/>
        </w:rPr>
        <w:t>գնումների</w:t>
      </w:r>
      <w:r w:rsidRPr="00883BDC">
        <w:rPr>
          <w:rFonts w:ascii="Sylfaen" w:hAnsi="Sylfaen" w:cs="Sylfaen"/>
          <w:i/>
          <w:sz w:val="20"/>
          <w:szCs w:val="20"/>
          <w:lang w:val="es-ES"/>
        </w:rPr>
        <w:t xml:space="preserve"> </w:t>
      </w:r>
      <w:r w:rsidRPr="00883BDC">
        <w:rPr>
          <w:rFonts w:ascii="Sylfaen" w:hAnsi="Sylfaen" w:cs="Sylfaen"/>
          <w:i/>
          <w:sz w:val="20"/>
          <w:szCs w:val="20"/>
        </w:rPr>
        <w:t>մասին</w:t>
      </w:r>
      <w:r w:rsidRPr="00883BDC">
        <w:rPr>
          <w:rFonts w:ascii="Sylfaen" w:hAnsi="Sylfaen" w:cs="Sylfaen"/>
          <w:i/>
          <w:sz w:val="20"/>
          <w:szCs w:val="20"/>
          <w:lang w:val="es-ES"/>
        </w:rPr>
        <w:t xml:space="preserve"> </w:t>
      </w:r>
      <w:r w:rsidRPr="00883BDC">
        <w:rPr>
          <w:rFonts w:ascii="Sylfaen" w:hAnsi="Sylfaen" w:cs="Sylfaen"/>
          <w:i/>
          <w:sz w:val="20"/>
          <w:szCs w:val="20"/>
        </w:rPr>
        <w:t>օրենսդրության</w:t>
      </w:r>
      <w:r w:rsidRPr="00883BDC">
        <w:rPr>
          <w:rFonts w:ascii="Sylfaen" w:hAnsi="Sylfaen" w:cs="Sylfaen"/>
          <w:i/>
          <w:sz w:val="20"/>
          <w:szCs w:val="20"/>
          <w:lang w:val="es-ES"/>
        </w:rPr>
        <w:t xml:space="preserve"> </w:t>
      </w:r>
      <w:r w:rsidRPr="00883BDC">
        <w:rPr>
          <w:rFonts w:ascii="Sylfaen" w:hAnsi="Sylfaen" w:cs="Sylfaen"/>
          <w:i/>
          <w:sz w:val="20"/>
          <w:szCs w:val="20"/>
        </w:rPr>
        <w:t>համաձայն</w:t>
      </w:r>
      <w:r w:rsidRPr="00883BDC">
        <w:rPr>
          <w:rFonts w:ascii="Sylfaen" w:hAnsi="Sylfaen" w:cs="Sylfaen"/>
          <w:i/>
          <w:sz w:val="20"/>
          <w:szCs w:val="20"/>
          <w:lang w:val="es-ES"/>
        </w:rPr>
        <w:t xml:space="preserve"> </w:t>
      </w:r>
      <w:r w:rsidRPr="00883BDC">
        <w:rPr>
          <w:rFonts w:ascii="Sylfaen" w:hAnsi="Sylfaen" w:cs="Sylfaen"/>
          <w:i/>
          <w:sz w:val="20"/>
          <w:szCs w:val="20"/>
        </w:rPr>
        <w:t>հրապարակված</w:t>
      </w:r>
      <w:r w:rsidRPr="00883BDC">
        <w:rPr>
          <w:rFonts w:ascii="Sylfaen" w:hAnsi="Sylfaen" w:cs="Sylfaen"/>
          <w:i/>
          <w:sz w:val="20"/>
          <w:szCs w:val="20"/>
          <w:lang w:val="es-ES"/>
        </w:rPr>
        <w:t xml:space="preserve"> </w:t>
      </w:r>
      <w:r w:rsidRPr="00883BDC">
        <w:rPr>
          <w:rFonts w:ascii="Sylfaen" w:hAnsi="Sylfaen" w:cs="Sylfaen"/>
          <w:i/>
          <w:sz w:val="20"/>
          <w:szCs w:val="20"/>
        </w:rPr>
        <w:t>գնումների</w:t>
      </w:r>
      <w:r w:rsidRPr="00883BDC">
        <w:rPr>
          <w:rFonts w:ascii="Sylfaen" w:hAnsi="Sylfaen" w:cs="Sylfaen"/>
          <w:i/>
          <w:sz w:val="20"/>
          <w:szCs w:val="20"/>
          <w:lang w:val="es-ES"/>
        </w:rPr>
        <w:t xml:space="preserve"> </w:t>
      </w:r>
      <w:r w:rsidRPr="00883BDC">
        <w:rPr>
          <w:rFonts w:ascii="Sylfaen" w:hAnsi="Sylfaen" w:cs="Sylfaen"/>
          <w:i/>
          <w:sz w:val="20"/>
          <w:szCs w:val="20"/>
        </w:rPr>
        <w:t>գործընթացին</w:t>
      </w:r>
      <w:r w:rsidRPr="00883BDC">
        <w:rPr>
          <w:rFonts w:ascii="Sylfaen" w:hAnsi="Sylfaen"/>
          <w:i/>
          <w:sz w:val="20"/>
          <w:szCs w:val="20"/>
          <w:lang w:val="es-ES"/>
        </w:rPr>
        <w:t xml:space="preserve"> </w:t>
      </w:r>
      <w:r w:rsidRPr="00883BDC">
        <w:rPr>
          <w:rFonts w:ascii="Sylfaen" w:hAnsi="Sylfaen" w:cs="Sylfaen"/>
          <w:i/>
          <w:sz w:val="20"/>
          <w:szCs w:val="20"/>
        </w:rPr>
        <w:t>մասնակցելու</w:t>
      </w:r>
      <w:r w:rsidRPr="00883BDC">
        <w:rPr>
          <w:rFonts w:ascii="Sylfaen" w:hAnsi="Sylfaen"/>
          <w:i/>
          <w:sz w:val="20"/>
          <w:szCs w:val="20"/>
          <w:lang w:val="es-ES"/>
        </w:rPr>
        <w:t xml:space="preserve"> </w:t>
      </w:r>
      <w:r w:rsidRPr="00883BDC">
        <w:rPr>
          <w:rFonts w:ascii="Sylfaen" w:hAnsi="Sylfaen" w:cs="Sylfaen"/>
          <w:i/>
          <w:sz w:val="20"/>
          <w:szCs w:val="20"/>
        </w:rPr>
        <w:t>իրավունք</w:t>
      </w:r>
      <w:r w:rsidRPr="00883BDC">
        <w:rPr>
          <w:rFonts w:ascii="Sylfaen" w:hAnsi="Sylfaen"/>
          <w:i/>
          <w:sz w:val="20"/>
          <w:szCs w:val="20"/>
          <w:lang w:val="es-ES"/>
        </w:rPr>
        <w:t xml:space="preserve"> </w:t>
      </w:r>
      <w:r w:rsidRPr="00883BDC">
        <w:rPr>
          <w:rFonts w:ascii="Sylfaen" w:hAnsi="Sylfaen" w:cs="Sylfaen"/>
          <w:i/>
          <w:sz w:val="20"/>
          <w:szCs w:val="20"/>
        </w:rPr>
        <w:t>չունեցող</w:t>
      </w:r>
      <w:r w:rsidRPr="00883BDC">
        <w:rPr>
          <w:rFonts w:ascii="Sylfaen" w:hAnsi="Sylfaen"/>
          <w:i/>
          <w:sz w:val="20"/>
          <w:szCs w:val="20"/>
          <w:lang w:val="es-ES"/>
        </w:rPr>
        <w:t xml:space="preserve"> </w:t>
      </w:r>
      <w:r w:rsidRPr="00883BDC">
        <w:rPr>
          <w:rFonts w:ascii="Sylfaen" w:hAnsi="Sylfaen" w:cs="Sylfaen"/>
          <w:i/>
          <w:sz w:val="20"/>
          <w:szCs w:val="20"/>
        </w:rPr>
        <w:t>մասնակիցների</w:t>
      </w:r>
      <w:r w:rsidRPr="00883BDC">
        <w:rPr>
          <w:rFonts w:ascii="Sylfaen" w:hAnsi="Sylfaen"/>
          <w:i/>
          <w:sz w:val="20"/>
          <w:szCs w:val="20"/>
          <w:lang w:val="es-ES"/>
        </w:rPr>
        <w:t xml:space="preserve"> </w:t>
      </w:r>
      <w:r w:rsidRPr="00883BDC">
        <w:rPr>
          <w:rFonts w:ascii="Sylfaen" w:hAnsi="Sylfaen" w:cs="Sylfaen"/>
          <w:i/>
          <w:sz w:val="20"/>
          <w:szCs w:val="20"/>
        </w:rPr>
        <w:t>ցուցակում</w:t>
      </w:r>
      <w:r w:rsidRPr="00883BDC">
        <w:rPr>
          <w:rFonts w:ascii="Sylfaen" w:hAnsi="Sylfaen" w:cs="Sylfaen"/>
          <w:i/>
          <w:sz w:val="20"/>
          <w:szCs w:val="20"/>
          <w:lang w:val="es-ES"/>
        </w:rPr>
        <w:t xml:space="preserve">. </w:t>
      </w:r>
    </w:p>
    <w:p w:rsidR="00A5723E" w:rsidRPr="00883BDC" w:rsidRDefault="00A5723E" w:rsidP="00A5723E">
      <w:pPr>
        <w:ind w:firstLine="567"/>
        <w:jc w:val="both"/>
        <w:rPr>
          <w:rFonts w:ascii="Sylfaen" w:hAnsi="Sylfaen"/>
          <w:i/>
          <w:sz w:val="20"/>
          <w:szCs w:val="20"/>
          <w:lang w:val="es-ES"/>
        </w:rPr>
      </w:pPr>
      <w:r w:rsidRPr="00883BDC">
        <w:rPr>
          <w:rFonts w:ascii="Sylfaen" w:hAnsi="Sylfaen"/>
          <w:i/>
          <w:sz w:val="20"/>
          <w:szCs w:val="20"/>
          <w:lang w:val="es-ES"/>
        </w:rPr>
        <w:t xml:space="preserve">   6) </w:t>
      </w:r>
      <w:r w:rsidRPr="00883BDC">
        <w:rPr>
          <w:rFonts w:ascii="Sylfaen" w:hAnsi="Sylfaen"/>
          <w:i/>
          <w:sz w:val="20"/>
          <w:szCs w:val="20"/>
        </w:rPr>
        <w:t>որոնք</w:t>
      </w:r>
      <w:r w:rsidRPr="00883BDC">
        <w:rPr>
          <w:rFonts w:ascii="Sylfaen" w:hAnsi="Sylfaen"/>
          <w:i/>
          <w:sz w:val="20"/>
          <w:szCs w:val="20"/>
          <w:lang w:val="es-ES"/>
        </w:rPr>
        <w:t xml:space="preserve"> </w:t>
      </w:r>
      <w:r w:rsidRPr="00883BDC">
        <w:rPr>
          <w:rFonts w:ascii="Sylfaen" w:hAnsi="Sylfaen"/>
          <w:i/>
          <w:sz w:val="20"/>
          <w:szCs w:val="20"/>
        </w:rPr>
        <w:t>հայտը</w:t>
      </w:r>
      <w:r w:rsidRPr="00883BDC">
        <w:rPr>
          <w:rFonts w:ascii="Sylfaen" w:hAnsi="Sylfaen"/>
          <w:i/>
          <w:sz w:val="20"/>
          <w:szCs w:val="20"/>
          <w:lang w:val="es-ES"/>
        </w:rPr>
        <w:t xml:space="preserve"> </w:t>
      </w:r>
      <w:r w:rsidRPr="00883BDC">
        <w:rPr>
          <w:rFonts w:ascii="Sylfaen" w:hAnsi="Sylfaen"/>
          <w:i/>
          <w:sz w:val="20"/>
          <w:szCs w:val="20"/>
        </w:rPr>
        <w:t>ներկայացնելու</w:t>
      </w:r>
      <w:r w:rsidRPr="00883BDC">
        <w:rPr>
          <w:rFonts w:ascii="Sylfaen" w:hAnsi="Sylfaen"/>
          <w:i/>
          <w:sz w:val="20"/>
          <w:szCs w:val="20"/>
          <w:lang w:val="es-ES"/>
        </w:rPr>
        <w:t xml:space="preserve"> </w:t>
      </w:r>
      <w:r w:rsidRPr="00883BDC">
        <w:rPr>
          <w:rFonts w:ascii="Sylfaen" w:hAnsi="Sylfaen"/>
          <w:i/>
          <w:sz w:val="20"/>
          <w:szCs w:val="20"/>
        </w:rPr>
        <w:t>օրվա</w:t>
      </w:r>
      <w:r w:rsidRPr="00883BDC">
        <w:rPr>
          <w:rFonts w:ascii="Sylfaen" w:hAnsi="Sylfaen"/>
          <w:i/>
          <w:sz w:val="20"/>
          <w:szCs w:val="20"/>
          <w:lang w:val="es-ES"/>
        </w:rPr>
        <w:t xml:space="preserve"> </w:t>
      </w:r>
      <w:r w:rsidRPr="00883BDC">
        <w:rPr>
          <w:rFonts w:ascii="Sylfaen" w:hAnsi="Sylfaen"/>
          <w:i/>
          <w:sz w:val="20"/>
          <w:szCs w:val="20"/>
        </w:rPr>
        <w:t>դրությամբ</w:t>
      </w:r>
      <w:r w:rsidRPr="00883BDC">
        <w:rPr>
          <w:rFonts w:ascii="Sylfaen" w:hAnsi="Sylfaen"/>
          <w:i/>
          <w:sz w:val="20"/>
          <w:szCs w:val="20"/>
          <w:lang w:val="es-ES"/>
        </w:rPr>
        <w:t xml:space="preserve"> </w:t>
      </w:r>
      <w:r w:rsidRPr="00883BDC">
        <w:rPr>
          <w:rFonts w:ascii="Sylfaen" w:hAnsi="Sylfaen" w:cs="Sylfaen"/>
          <w:i/>
          <w:sz w:val="20"/>
          <w:szCs w:val="20"/>
        </w:rPr>
        <w:t>ներառված</w:t>
      </w:r>
      <w:r w:rsidRPr="00883BDC">
        <w:rPr>
          <w:rFonts w:ascii="Sylfaen" w:hAnsi="Sylfaen"/>
          <w:i/>
          <w:sz w:val="20"/>
          <w:szCs w:val="20"/>
          <w:lang w:val="es-ES"/>
        </w:rPr>
        <w:t xml:space="preserve"> </w:t>
      </w:r>
      <w:r w:rsidRPr="00883BDC">
        <w:rPr>
          <w:rFonts w:ascii="Sylfaen" w:hAnsi="Sylfaen" w:cs="Sylfaen"/>
          <w:i/>
          <w:sz w:val="20"/>
          <w:szCs w:val="20"/>
        </w:rPr>
        <w:t>են</w:t>
      </w:r>
      <w:r w:rsidRPr="00883BDC">
        <w:rPr>
          <w:rFonts w:ascii="Sylfaen" w:hAnsi="Sylfaen"/>
          <w:i/>
          <w:sz w:val="20"/>
          <w:szCs w:val="20"/>
          <w:lang w:val="es-ES"/>
        </w:rPr>
        <w:t xml:space="preserve"> </w:t>
      </w:r>
      <w:r w:rsidRPr="00883BDC">
        <w:rPr>
          <w:rFonts w:ascii="Sylfaen" w:hAnsi="Sylfaen" w:cs="Sylfaen"/>
          <w:i/>
          <w:sz w:val="20"/>
          <w:szCs w:val="20"/>
        </w:rPr>
        <w:t>գնումների</w:t>
      </w:r>
      <w:r w:rsidRPr="00883BDC">
        <w:rPr>
          <w:rFonts w:ascii="Sylfaen" w:hAnsi="Sylfaen" w:cs="Sylfaen"/>
          <w:i/>
          <w:sz w:val="20"/>
          <w:szCs w:val="20"/>
          <w:lang w:val="es-ES"/>
        </w:rPr>
        <w:t xml:space="preserve"> </w:t>
      </w:r>
      <w:r w:rsidRPr="00883BDC">
        <w:rPr>
          <w:rFonts w:ascii="Sylfaen" w:hAnsi="Sylfaen" w:cs="Sylfaen"/>
          <w:i/>
          <w:sz w:val="20"/>
          <w:szCs w:val="20"/>
        </w:rPr>
        <w:t>գործընթացին</w:t>
      </w:r>
      <w:r w:rsidRPr="00883BDC">
        <w:rPr>
          <w:rFonts w:ascii="Sylfaen" w:hAnsi="Sylfaen"/>
          <w:i/>
          <w:sz w:val="20"/>
          <w:szCs w:val="20"/>
          <w:lang w:val="es-ES"/>
        </w:rPr>
        <w:t xml:space="preserve"> </w:t>
      </w:r>
      <w:r w:rsidRPr="00883BDC">
        <w:rPr>
          <w:rFonts w:ascii="Sylfaen" w:hAnsi="Sylfaen" w:cs="Sylfaen"/>
          <w:i/>
          <w:sz w:val="20"/>
          <w:szCs w:val="20"/>
        </w:rPr>
        <w:t>մասնակցելու</w:t>
      </w:r>
      <w:r w:rsidRPr="00883BDC">
        <w:rPr>
          <w:rFonts w:ascii="Sylfaen" w:hAnsi="Sylfaen"/>
          <w:i/>
          <w:sz w:val="20"/>
          <w:szCs w:val="20"/>
          <w:lang w:val="es-ES"/>
        </w:rPr>
        <w:t xml:space="preserve"> </w:t>
      </w:r>
      <w:r w:rsidRPr="00883BDC">
        <w:rPr>
          <w:rFonts w:ascii="Sylfaen" w:hAnsi="Sylfaen" w:cs="Sylfaen"/>
          <w:i/>
          <w:sz w:val="20"/>
          <w:szCs w:val="20"/>
        </w:rPr>
        <w:t>իրավունք</w:t>
      </w:r>
      <w:r w:rsidRPr="00883BDC">
        <w:rPr>
          <w:rFonts w:ascii="Sylfaen" w:hAnsi="Sylfaen"/>
          <w:i/>
          <w:sz w:val="20"/>
          <w:szCs w:val="20"/>
          <w:lang w:val="es-ES"/>
        </w:rPr>
        <w:t xml:space="preserve"> </w:t>
      </w:r>
      <w:r w:rsidRPr="00883BDC">
        <w:rPr>
          <w:rFonts w:ascii="Sylfaen" w:hAnsi="Sylfaen" w:cs="Sylfaen"/>
          <w:i/>
          <w:sz w:val="20"/>
          <w:szCs w:val="20"/>
        </w:rPr>
        <w:t>չունեցող</w:t>
      </w:r>
      <w:r w:rsidRPr="00883BDC">
        <w:rPr>
          <w:rFonts w:ascii="Sylfaen" w:hAnsi="Sylfaen"/>
          <w:i/>
          <w:sz w:val="20"/>
          <w:szCs w:val="20"/>
          <w:lang w:val="es-ES"/>
        </w:rPr>
        <w:t xml:space="preserve"> </w:t>
      </w:r>
      <w:r w:rsidRPr="00883BDC">
        <w:rPr>
          <w:rFonts w:ascii="Sylfaen" w:hAnsi="Sylfaen" w:cs="Sylfaen"/>
          <w:i/>
          <w:sz w:val="20"/>
          <w:szCs w:val="20"/>
        </w:rPr>
        <w:t>մասնակիցների</w:t>
      </w:r>
      <w:r w:rsidRPr="00883BDC">
        <w:rPr>
          <w:rFonts w:ascii="Sylfaen" w:hAnsi="Sylfaen"/>
          <w:i/>
          <w:sz w:val="20"/>
          <w:szCs w:val="20"/>
          <w:lang w:val="es-ES"/>
        </w:rPr>
        <w:t xml:space="preserve"> </w:t>
      </w:r>
      <w:r w:rsidRPr="00883BDC">
        <w:rPr>
          <w:rFonts w:ascii="Sylfaen" w:hAnsi="Sylfaen" w:cs="Sylfaen"/>
          <w:i/>
          <w:sz w:val="20"/>
          <w:szCs w:val="20"/>
        </w:rPr>
        <w:t>ցուցակում</w:t>
      </w:r>
      <w:r w:rsidRPr="00883BDC">
        <w:rPr>
          <w:rFonts w:ascii="Sylfaen" w:hAnsi="Sylfaen"/>
          <w:i/>
          <w:sz w:val="20"/>
          <w:szCs w:val="20"/>
          <w:lang w:val="es-ES"/>
        </w:rPr>
        <w:t>:</w:t>
      </w:r>
    </w:p>
    <w:p w:rsidR="00A5723E" w:rsidRPr="00883BDC" w:rsidRDefault="00A5723E" w:rsidP="00A5723E">
      <w:pPr>
        <w:ind w:firstLine="567"/>
        <w:jc w:val="both"/>
        <w:rPr>
          <w:rFonts w:ascii="Sylfaen" w:hAnsi="Sylfaen" w:cs="Sylfaen"/>
          <w:i/>
          <w:sz w:val="20"/>
          <w:lang w:val="es-ES"/>
        </w:rPr>
      </w:pPr>
      <w:r w:rsidRPr="00883BDC">
        <w:rPr>
          <w:rFonts w:ascii="Sylfaen" w:hAnsi="Sylfaen" w:cs="Sylfaen"/>
          <w: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A5723E" w:rsidRPr="00883BDC" w:rsidRDefault="00A5723E" w:rsidP="00A5723E">
      <w:pPr>
        <w:ind w:firstLine="567"/>
        <w:jc w:val="both"/>
        <w:rPr>
          <w:rFonts w:ascii="Sylfaen" w:hAnsi="Sylfaen" w:cs="Sylfaen"/>
          <w:i/>
          <w:sz w:val="20"/>
          <w:lang w:val="es-ES"/>
        </w:rPr>
      </w:pPr>
      <w:r w:rsidRPr="00883BDC">
        <w:rPr>
          <w:rFonts w:ascii="Sylfaen" w:hAnsi="Sylfaen" w:cs="Sylfaen"/>
          <w:i/>
          <w:sz w:val="20"/>
          <w:lang w:val="es-ES"/>
        </w:rPr>
        <w:t>2.2 Մասնակցության իրավունքի գնահատման համար մասնակիցը հայտով պետք է ներկայացնի իր կողմից հաստատված` սույն</w:t>
      </w:r>
      <w:r w:rsidRPr="00883BDC">
        <w:rPr>
          <w:rFonts w:ascii="Sylfaen" w:hAnsi="Sylfaen" w:cs="Arial"/>
          <w:i/>
          <w:sz w:val="20"/>
          <w:lang w:val="es-ES"/>
        </w:rPr>
        <w:t xml:space="preserve"> </w:t>
      </w:r>
      <w:r w:rsidRPr="00883BDC">
        <w:rPr>
          <w:rFonts w:ascii="Sylfaen" w:hAnsi="Sylfaen" w:cs="Sylfaen"/>
          <w:i/>
          <w:sz w:val="20"/>
          <w:lang w:val="es-ES"/>
        </w:rPr>
        <w:t>հրավերի</w:t>
      </w:r>
      <w:r w:rsidRPr="00883BDC">
        <w:rPr>
          <w:rFonts w:ascii="Sylfaen" w:hAnsi="Sylfaen" w:cs="Arial"/>
          <w:i/>
          <w:sz w:val="20"/>
          <w:lang w:val="es-ES"/>
        </w:rPr>
        <w:t xml:space="preserve"> 2-րդ </w:t>
      </w:r>
      <w:r w:rsidRPr="00883BDC">
        <w:rPr>
          <w:rFonts w:ascii="Sylfaen" w:hAnsi="Sylfaen" w:cs="Sylfaen"/>
          <w:i/>
          <w:sz w:val="20"/>
          <w:lang w:val="es-ES"/>
        </w:rPr>
        <w:t>մասի</w:t>
      </w:r>
      <w:r w:rsidRPr="00883BDC">
        <w:rPr>
          <w:rFonts w:ascii="Sylfaen" w:hAnsi="Sylfaen" w:cs="Arial"/>
          <w:i/>
          <w:sz w:val="20"/>
          <w:lang w:val="es-ES"/>
        </w:rPr>
        <w:t xml:space="preserve"> 2.2 </w:t>
      </w:r>
      <w:r w:rsidRPr="00883BDC">
        <w:rPr>
          <w:rFonts w:ascii="Sylfaen" w:hAnsi="Sylfaen" w:cs="Sylfaen"/>
          <w:i/>
          <w:sz w:val="20"/>
          <w:lang w:val="es-ES"/>
        </w:rPr>
        <w:t>կետով</w:t>
      </w:r>
      <w:r w:rsidRPr="00883BDC">
        <w:rPr>
          <w:rFonts w:ascii="Sylfaen" w:hAnsi="Sylfaen" w:cs="Arial"/>
          <w:i/>
          <w:sz w:val="20"/>
          <w:lang w:val="es-ES"/>
        </w:rPr>
        <w:t xml:space="preserve"> </w:t>
      </w:r>
      <w:r w:rsidRPr="00883BDC">
        <w:rPr>
          <w:rFonts w:ascii="Sylfaen" w:hAnsi="Sylfaen" w:cs="Sylfaen"/>
          <w:i/>
          <w:sz w:val="20"/>
          <w:lang w:val="es-ES"/>
        </w:rPr>
        <w:t>նախատեսված</w:t>
      </w:r>
      <w:r w:rsidRPr="00883BDC">
        <w:rPr>
          <w:rFonts w:ascii="Sylfaen" w:hAnsi="Sylfaen" w:cs="Arial"/>
          <w:i/>
          <w:sz w:val="20"/>
          <w:lang w:val="es-ES"/>
        </w:rPr>
        <w:t xml:space="preserve"> </w:t>
      </w:r>
      <w:r w:rsidRPr="00883BDC">
        <w:rPr>
          <w:rFonts w:ascii="Sylfaen" w:hAnsi="Sylfaen" w:cs="Sylfaen"/>
          <w:i/>
          <w:sz w:val="20"/>
          <w:lang w:val="es-ES"/>
        </w:rPr>
        <w:t>գրավոր</w:t>
      </w:r>
      <w:r w:rsidRPr="00883BDC">
        <w:rPr>
          <w:rFonts w:ascii="Sylfaen" w:hAnsi="Sylfaen" w:cs="Arial"/>
          <w:i/>
          <w:sz w:val="20"/>
          <w:lang w:val="es-ES"/>
        </w:rPr>
        <w:t xml:space="preserve"> </w:t>
      </w:r>
      <w:r w:rsidRPr="00883BDC">
        <w:rPr>
          <w:rFonts w:ascii="Sylfaen" w:hAnsi="Sylfaen" w:cs="Sylfaen"/>
          <w:i/>
          <w:sz w:val="20"/>
          <w:lang w:val="es-ES"/>
        </w:rPr>
        <w:t xml:space="preserve">հայտարարություն: </w:t>
      </w:r>
      <w:r w:rsidRPr="00883BDC">
        <w:rPr>
          <w:rFonts w:ascii="Sylfaen" w:hAnsi="Sylfaen" w:cs="Sylfaen"/>
          <w:i/>
          <w:sz w:val="20"/>
        </w:rPr>
        <w:t>Բացի</w:t>
      </w:r>
      <w:r w:rsidRPr="00883BDC">
        <w:rPr>
          <w:rFonts w:ascii="Sylfaen" w:hAnsi="Sylfaen" w:cs="Sylfaen"/>
          <w:i/>
          <w:sz w:val="20"/>
          <w:lang w:val="es-ES"/>
        </w:rPr>
        <w:t xml:space="preserve"> </w:t>
      </w:r>
      <w:r w:rsidRPr="00883BDC">
        <w:rPr>
          <w:rFonts w:ascii="Sylfaen" w:hAnsi="Sylfaen" w:cs="Sylfaen"/>
          <w:i/>
          <w:sz w:val="20"/>
        </w:rPr>
        <w:t>սույն</w:t>
      </w:r>
      <w:r w:rsidRPr="00883BDC">
        <w:rPr>
          <w:rFonts w:ascii="Sylfaen" w:hAnsi="Sylfaen" w:cs="Sylfaen"/>
          <w:i/>
          <w:sz w:val="20"/>
          <w:lang w:val="es-ES"/>
        </w:rPr>
        <w:t xml:space="preserve"> </w:t>
      </w:r>
      <w:r w:rsidRPr="00883BDC">
        <w:rPr>
          <w:rFonts w:ascii="Sylfaen" w:hAnsi="Sylfaen" w:cs="Sylfaen"/>
          <w:i/>
          <w:sz w:val="20"/>
        </w:rPr>
        <w:t>կետով</w:t>
      </w:r>
      <w:r w:rsidRPr="00883BDC">
        <w:rPr>
          <w:rFonts w:ascii="Sylfaen" w:hAnsi="Sylfaen" w:cs="Sylfaen"/>
          <w:i/>
          <w:sz w:val="20"/>
          <w:lang w:val="es-ES"/>
        </w:rPr>
        <w:t xml:space="preserve"> </w:t>
      </w:r>
      <w:r w:rsidRPr="00883BDC">
        <w:rPr>
          <w:rFonts w:ascii="Sylfaen" w:hAnsi="Sylfaen" w:cs="Sylfaen"/>
          <w:i/>
          <w:sz w:val="20"/>
        </w:rPr>
        <w:t>նախատեսված</w:t>
      </w:r>
      <w:r w:rsidRPr="00883BDC">
        <w:rPr>
          <w:rFonts w:ascii="Sylfaen" w:hAnsi="Sylfaen" w:cs="Sylfaen"/>
          <w:i/>
          <w:sz w:val="20"/>
          <w:lang w:val="es-ES"/>
        </w:rPr>
        <w:t xml:space="preserve"> </w:t>
      </w:r>
      <w:r w:rsidRPr="00883BDC">
        <w:rPr>
          <w:rFonts w:ascii="Sylfaen" w:hAnsi="Sylfaen" w:cs="Sylfaen"/>
          <w:i/>
          <w:sz w:val="20"/>
        </w:rPr>
        <w:t>հայտարարությունից</w:t>
      </w:r>
      <w:r w:rsidRPr="00883BDC">
        <w:rPr>
          <w:rFonts w:ascii="Sylfaen" w:hAnsi="Sylfaen" w:cs="Sylfaen"/>
          <w:i/>
          <w:sz w:val="20"/>
          <w:lang w:val="es-ES"/>
        </w:rPr>
        <w:t xml:space="preserve"> </w:t>
      </w:r>
      <w:r w:rsidRPr="00883BDC">
        <w:rPr>
          <w:rFonts w:ascii="Sylfaen" w:hAnsi="Sylfaen" w:cs="Sylfaen"/>
          <w:i/>
          <w:sz w:val="20"/>
        </w:rPr>
        <w:t>մասնակցության</w:t>
      </w:r>
      <w:r w:rsidRPr="00883BDC">
        <w:rPr>
          <w:rFonts w:ascii="Sylfaen" w:hAnsi="Sylfaen" w:cs="Sylfaen"/>
          <w:i/>
          <w:sz w:val="20"/>
          <w:lang w:val="es-ES"/>
        </w:rPr>
        <w:t xml:space="preserve"> </w:t>
      </w:r>
      <w:r w:rsidRPr="00883BDC">
        <w:rPr>
          <w:rFonts w:ascii="Sylfaen" w:hAnsi="Sylfaen" w:cs="Sylfaen"/>
          <w:i/>
          <w:sz w:val="20"/>
        </w:rPr>
        <w:t>իրավունքի</w:t>
      </w:r>
      <w:r w:rsidRPr="00883BDC">
        <w:rPr>
          <w:rFonts w:ascii="Sylfaen" w:hAnsi="Sylfaen" w:cs="Sylfaen"/>
          <w:i/>
          <w:sz w:val="20"/>
          <w:lang w:val="es-ES"/>
        </w:rPr>
        <w:t xml:space="preserve"> </w:t>
      </w:r>
      <w:r w:rsidRPr="00883BDC">
        <w:rPr>
          <w:rFonts w:ascii="Sylfaen" w:hAnsi="Sylfaen" w:cs="Sylfaen"/>
          <w:i/>
          <w:sz w:val="20"/>
        </w:rPr>
        <w:t>գնահատման</w:t>
      </w:r>
      <w:r w:rsidRPr="00883BDC">
        <w:rPr>
          <w:rFonts w:ascii="Sylfaen" w:hAnsi="Sylfaen" w:cs="Sylfaen"/>
          <w:i/>
          <w:sz w:val="20"/>
          <w:lang w:val="es-ES"/>
        </w:rPr>
        <w:t xml:space="preserve"> </w:t>
      </w:r>
      <w:r w:rsidRPr="00883BDC">
        <w:rPr>
          <w:rFonts w:ascii="Sylfaen" w:hAnsi="Sylfaen" w:cs="Sylfaen"/>
          <w:i/>
          <w:sz w:val="20"/>
        </w:rPr>
        <w:t>համար</w:t>
      </w:r>
      <w:r w:rsidRPr="00883BDC">
        <w:rPr>
          <w:rFonts w:ascii="Sylfaen" w:hAnsi="Sylfaen" w:cs="Sylfaen"/>
          <w:i/>
          <w:sz w:val="20"/>
          <w:lang w:val="es-ES"/>
        </w:rPr>
        <w:t xml:space="preserve"> </w:t>
      </w:r>
      <w:r w:rsidRPr="00883BDC">
        <w:rPr>
          <w:rFonts w:ascii="Sylfaen" w:hAnsi="Sylfaen" w:cs="Sylfaen"/>
          <w:i/>
          <w:sz w:val="20"/>
        </w:rPr>
        <w:t>մասնակցից</w:t>
      </w:r>
      <w:r w:rsidRPr="00883BDC">
        <w:rPr>
          <w:rFonts w:ascii="Sylfaen" w:hAnsi="Sylfaen" w:cs="Sylfaen"/>
          <w:i/>
          <w:sz w:val="20"/>
          <w:lang w:val="es-ES"/>
        </w:rPr>
        <w:t xml:space="preserve">, </w:t>
      </w:r>
      <w:r w:rsidRPr="00883BDC">
        <w:rPr>
          <w:rFonts w:ascii="Sylfaen" w:hAnsi="Sylfaen" w:cs="Sylfaen"/>
          <w:i/>
          <w:sz w:val="20"/>
        </w:rPr>
        <w:t>այդ</w:t>
      </w:r>
      <w:r w:rsidRPr="00883BDC">
        <w:rPr>
          <w:rFonts w:ascii="Sylfaen" w:hAnsi="Sylfaen" w:cs="Sylfaen"/>
          <w:i/>
          <w:sz w:val="20"/>
          <w:lang w:val="es-ES"/>
        </w:rPr>
        <w:t xml:space="preserve"> </w:t>
      </w:r>
      <w:r w:rsidRPr="00883BDC">
        <w:rPr>
          <w:rFonts w:ascii="Sylfaen" w:hAnsi="Sylfaen" w:cs="Sylfaen"/>
          <w:i/>
          <w:sz w:val="20"/>
        </w:rPr>
        <w:t>թվում</w:t>
      </w:r>
      <w:r w:rsidRPr="00883BDC">
        <w:rPr>
          <w:rFonts w:ascii="Sylfaen" w:hAnsi="Sylfaen" w:cs="Sylfaen"/>
          <w:i/>
          <w:sz w:val="20"/>
          <w:lang w:val="es-ES"/>
        </w:rPr>
        <w:t xml:space="preserve"> </w:t>
      </w:r>
      <w:r w:rsidRPr="00883BDC">
        <w:rPr>
          <w:rFonts w:ascii="Sylfaen" w:hAnsi="Sylfaen" w:cs="Sylfaen"/>
          <w:i/>
          <w:sz w:val="20"/>
        </w:rPr>
        <w:t>ընտրված</w:t>
      </w:r>
      <w:r w:rsidRPr="00883BDC">
        <w:rPr>
          <w:rFonts w:ascii="Sylfaen" w:hAnsi="Sylfaen" w:cs="Sylfaen"/>
          <w:i/>
          <w:sz w:val="20"/>
          <w:lang w:val="es-ES"/>
        </w:rPr>
        <w:t xml:space="preserve"> </w:t>
      </w:r>
      <w:r w:rsidRPr="00883BDC">
        <w:rPr>
          <w:rFonts w:ascii="Sylfaen" w:hAnsi="Sylfaen" w:cs="Sylfaen"/>
          <w:i/>
          <w:sz w:val="20"/>
        </w:rPr>
        <w:t>մասնակցից</w:t>
      </w:r>
      <w:r w:rsidRPr="00883BDC">
        <w:rPr>
          <w:rFonts w:ascii="Sylfaen" w:hAnsi="Sylfaen" w:cs="Sylfaen"/>
          <w:i/>
          <w:sz w:val="20"/>
          <w:lang w:val="es-ES"/>
        </w:rPr>
        <w:t xml:space="preserve"> </w:t>
      </w:r>
      <w:r w:rsidRPr="00883BDC">
        <w:rPr>
          <w:rFonts w:ascii="Sylfaen" w:hAnsi="Sylfaen" w:cs="Sylfaen"/>
          <w:i/>
          <w:sz w:val="20"/>
        </w:rPr>
        <w:t>այլ</w:t>
      </w:r>
      <w:r w:rsidRPr="00883BDC">
        <w:rPr>
          <w:rFonts w:ascii="Sylfaen" w:hAnsi="Sylfaen" w:cs="Sylfaen"/>
          <w:i/>
          <w:sz w:val="20"/>
          <w:lang w:val="es-ES"/>
        </w:rPr>
        <w:t xml:space="preserve"> </w:t>
      </w:r>
      <w:r w:rsidRPr="00883BDC">
        <w:rPr>
          <w:rFonts w:ascii="Sylfaen" w:hAnsi="Sylfaen" w:cs="Sylfaen"/>
          <w:i/>
          <w:sz w:val="20"/>
        </w:rPr>
        <w:t>փաստաթղթեր</w:t>
      </w:r>
      <w:r w:rsidRPr="00883BDC">
        <w:rPr>
          <w:rFonts w:ascii="Sylfaen" w:hAnsi="Sylfaen" w:cs="Sylfaen"/>
          <w:i/>
          <w:sz w:val="20"/>
          <w:lang w:val="es-ES"/>
        </w:rPr>
        <w:t xml:space="preserve"> </w:t>
      </w:r>
      <w:r w:rsidRPr="00883BDC">
        <w:rPr>
          <w:rFonts w:ascii="Sylfaen" w:hAnsi="Sylfaen" w:cs="Sylfaen"/>
          <w:i/>
          <w:sz w:val="20"/>
        </w:rPr>
        <w:t>կամ</w:t>
      </w:r>
      <w:r w:rsidRPr="00883BDC">
        <w:rPr>
          <w:rFonts w:ascii="Sylfaen" w:hAnsi="Sylfaen" w:cs="Sylfaen"/>
          <w:i/>
          <w:sz w:val="20"/>
          <w:lang w:val="es-ES"/>
        </w:rPr>
        <w:t xml:space="preserve"> </w:t>
      </w:r>
      <w:r w:rsidRPr="00883BDC">
        <w:rPr>
          <w:rFonts w:ascii="Sylfaen" w:hAnsi="Sylfaen" w:cs="Sylfaen"/>
          <w:i/>
          <w:sz w:val="20"/>
        </w:rPr>
        <w:t>հիմնավորումներ</w:t>
      </w:r>
      <w:r w:rsidRPr="00883BDC">
        <w:rPr>
          <w:rFonts w:ascii="Sylfaen" w:hAnsi="Sylfaen" w:cs="Sylfaen"/>
          <w:i/>
          <w:sz w:val="20"/>
          <w:lang w:val="es-ES"/>
        </w:rPr>
        <w:t xml:space="preserve"> </w:t>
      </w:r>
      <w:r w:rsidRPr="00883BDC">
        <w:rPr>
          <w:rFonts w:ascii="Sylfaen" w:hAnsi="Sylfaen" w:cs="Sylfaen"/>
          <w:i/>
          <w:sz w:val="20"/>
        </w:rPr>
        <w:t>չեն</w:t>
      </w:r>
      <w:r w:rsidRPr="00883BDC">
        <w:rPr>
          <w:rFonts w:ascii="Sylfaen" w:hAnsi="Sylfaen" w:cs="Sylfaen"/>
          <w:i/>
          <w:sz w:val="20"/>
          <w:lang w:val="es-ES"/>
        </w:rPr>
        <w:t xml:space="preserve"> </w:t>
      </w:r>
      <w:r w:rsidRPr="00883BDC">
        <w:rPr>
          <w:rFonts w:ascii="Sylfaen" w:hAnsi="Sylfaen" w:cs="Sylfaen"/>
          <w:i/>
          <w:sz w:val="20"/>
        </w:rPr>
        <w:t>կարող</w:t>
      </w:r>
      <w:r w:rsidRPr="00883BDC">
        <w:rPr>
          <w:rFonts w:ascii="Sylfaen" w:hAnsi="Sylfaen" w:cs="Sylfaen"/>
          <w:i/>
          <w:sz w:val="20"/>
          <w:lang w:val="es-ES"/>
        </w:rPr>
        <w:t xml:space="preserve"> </w:t>
      </w:r>
      <w:r w:rsidRPr="00883BDC">
        <w:rPr>
          <w:rFonts w:ascii="Sylfaen" w:hAnsi="Sylfaen" w:cs="Sylfaen"/>
          <w:i/>
          <w:sz w:val="20"/>
        </w:rPr>
        <w:t>պահանջվել</w:t>
      </w:r>
      <w:r w:rsidRPr="00883BDC">
        <w:rPr>
          <w:rFonts w:ascii="Sylfaen" w:hAnsi="Sylfaen" w:cs="Sylfaen"/>
          <w:i/>
          <w:sz w:val="20"/>
          <w:lang w:val="es-ES"/>
        </w:rPr>
        <w:t>:</w:t>
      </w:r>
      <w:r w:rsidRPr="00883BDC">
        <w:rPr>
          <w:rFonts w:ascii="Sylfaen" w:hAnsi="Sylfaen" w:cs="Tahoma"/>
          <w:i/>
          <w:sz w:val="20"/>
          <w:lang w:val="hy-AM"/>
        </w:rPr>
        <w:t xml:space="preserve"> </w:t>
      </w:r>
      <w:r w:rsidRPr="00883BDC">
        <w:rPr>
          <w:rFonts w:ascii="Sylfaen" w:hAnsi="Sylfaen" w:cs="Tahoma"/>
          <w:i/>
          <w:sz w:val="20"/>
        </w:rPr>
        <w:t>Մասնակցի</w:t>
      </w:r>
      <w:r w:rsidRPr="00883BDC">
        <w:rPr>
          <w:rFonts w:ascii="Sylfaen" w:hAnsi="Sylfaen" w:cs="Tahoma"/>
          <w:i/>
          <w:sz w:val="20"/>
          <w:lang w:val="es-ES"/>
        </w:rPr>
        <w:t xml:space="preserve"> </w:t>
      </w:r>
      <w:r w:rsidRPr="00883BDC">
        <w:rPr>
          <w:rFonts w:ascii="Sylfaen" w:hAnsi="Sylfaen" w:cs="Tahoma"/>
          <w:i/>
          <w:sz w:val="20"/>
        </w:rPr>
        <w:t>հայտարարության</w:t>
      </w:r>
      <w:r w:rsidRPr="00883BDC">
        <w:rPr>
          <w:rFonts w:ascii="Sylfaen" w:hAnsi="Sylfaen" w:cs="Tahoma"/>
          <w:i/>
          <w:sz w:val="20"/>
          <w:lang w:val="es-ES"/>
        </w:rPr>
        <w:t xml:space="preserve"> </w:t>
      </w:r>
      <w:r w:rsidRPr="00883BDC">
        <w:rPr>
          <w:rFonts w:ascii="Sylfaen" w:hAnsi="Sylfaen" w:cs="Tahoma"/>
          <w:i/>
          <w:sz w:val="20"/>
        </w:rPr>
        <w:t>իսկությունը</w:t>
      </w:r>
      <w:r w:rsidRPr="00883BDC">
        <w:rPr>
          <w:rFonts w:ascii="Sylfaen" w:hAnsi="Sylfaen" w:cs="Tahoma"/>
          <w:i/>
          <w:sz w:val="20"/>
          <w:lang w:val="es-ES"/>
        </w:rPr>
        <w:t xml:space="preserve"> </w:t>
      </w:r>
      <w:r w:rsidRPr="00883BDC">
        <w:rPr>
          <w:rFonts w:ascii="Sylfaen" w:hAnsi="Sylfaen" w:cs="Tahoma"/>
          <w:i/>
          <w:sz w:val="20"/>
        </w:rPr>
        <w:t>գնահատող</w:t>
      </w:r>
      <w:r w:rsidRPr="00883BDC">
        <w:rPr>
          <w:rFonts w:ascii="Sylfaen" w:hAnsi="Sylfaen" w:cs="Tahoma"/>
          <w:i/>
          <w:sz w:val="20"/>
          <w:lang w:val="es-ES"/>
        </w:rPr>
        <w:t xml:space="preserve"> </w:t>
      </w:r>
      <w:r w:rsidRPr="00883BDC">
        <w:rPr>
          <w:rFonts w:ascii="Sylfaen" w:hAnsi="Sylfaen" w:cs="Tahoma"/>
          <w:i/>
          <w:sz w:val="20"/>
        </w:rPr>
        <w:t>հանձնաժողովը</w:t>
      </w:r>
      <w:r w:rsidRPr="00883BDC">
        <w:rPr>
          <w:rFonts w:ascii="Sylfaen" w:hAnsi="Sylfaen" w:cs="Tahoma"/>
          <w:i/>
          <w:sz w:val="20"/>
          <w:lang w:val="es-ES"/>
        </w:rPr>
        <w:t xml:space="preserve"> (</w:t>
      </w:r>
      <w:r w:rsidRPr="00883BDC">
        <w:rPr>
          <w:rFonts w:ascii="Sylfaen" w:hAnsi="Sylfaen" w:cs="Tahoma"/>
          <w:i/>
          <w:sz w:val="20"/>
        </w:rPr>
        <w:t>այսուհետ</w:t>
      </w:r>
      <w:r w:rsidRPr="00883BDC">
        <w:rPr>
          <w:rFonts w:ascii="Sylfaen" w:hAnsi="Sylfaen" w:cs="Tahoma"/>
          <w:i/>
          <w:sz w:val="20"/>
          <w:lang w:val="es-ES"/>
        </w:rPr>
        <w:t xml:space="preserve">` </w:t>
      </w:r>
      <w:r w:rsidRPr="00883BDC">
        <w:rPr>
          <w:rFonts w:ascii="Sylfaen" w:hAnsi="Sylfaen" w:cs="Tahoma"/>
          <w:i/>
          <w:sz w:val="20"/>
        </w:rPr>
        <w:t>հանձնաժողով</w:t>
      </w:r>
      <w:r w:rsidRPr="00883BDC">
        <w:rPr>
          <w:rFonts w:ascii="Sylfaen" w:hAnsi="Sylfaen" w:cs="Tahoma"/>
          <w:i/>
          <w:sz w:val="20"/>
          <w:lang w:val="es-ES"/>
        </w:rPr>
        <w:t xml:space="preserve">) </w:t>
      </w:r>
      <w:r w:rsidRPr="00883BDC">
        <w:rPr>
          <w:rFonts w:ascii="Sylfaen" w:hAnsi="Sylfaen" w:cs="Tahoma"/>
          <w:i/>
          <w:sz w:val="20"/>
        </w:rPr>
        <w:t>գնահատում</w:t>
      </w:r>
      <w:r w:rsidRPr="00883BDC">
        <w:rPr>
          <w:rFonts w:ascii="Sylfaen" w:hAnsi="Sylfaen" w:cs="Tahoma"/>
          <w:i/>
          <w:sz w:val="20"/>
          <w:lang w:val="es-ES"/>
        </w:rPr>
        <w:t xml:space="preserve"> </w:t>
      </w:r>
      <w:r w:rsidRPr="00883BDC">
        <w:rPr>
          <w:rFonts w:ascii="Sylfaen" w:hAnsi="Sylfaen" w:cs="Tahoma"/>
          <w:i/>
          <w:sz w:val="20"/>
        </w:rPr>
        <w:t>է</w:t>
      </w:r>
      <w:r w:rsidRPr="00883BDC">
        <w:rPr>
          <w:rFonts w:ascii="Sylfaen" w:hAnsi="Sylfaen" w:cs="Tahoma"/>
          <w:i/>
          <w:sz w:val="20"/>
          <w:lang w:val="es-ES"/>
        </w:rPr>
        <w:t xml:space="preserve"> </w:t>
      </w:r>
      <w:r w:rsidRPr="00883BDC">
        <w:rPr>
          <w:rFonts w:ascii="Sylfaen" w:hAnsi="Sylfaen" w:cs="Tahoma"/>
          <w:i/>
          <w:sz w:val="20"/>
        </w:rPr>
        <w:t>սույն</w:t>
      </w:r>
      <w:r w:rsidRPr="00883BDC">
        <w:rPr>
          <w:rFonts w:ascii="Sylfaen" w:hAnsi="Sylfaen" w:cs="Tahoma"/>
          <w:i/>
          <w:sz w:val="20"/>
          <w:lang w:val="es-ES"/>
        </w:rPr>
        <w:t xml:space="preserve"> </w:t>
      </w:r>
      <w:r w:rsidRPr="00883BDC">
        <w:rPr>
          <w:rFonts w:ascii="Sylfaen" w:hAnsi="Sylfaen" w:cs="Tahoma"/>
          <w:i/>
          <w:sz w:val="20"/>
        </w:rPr>
        <w:t>հրավերով</w:t>
      </w:r>
      <w:r w:rsidRPr="00883BDC">
        <w:rPr>
          <w:rFonts w:ascii="Sylfaen" w:hAnsi="Sylfaen" w:cs="Tahoma"/>
          <w:i/>
          <w:sz w:val="20"/>
          <w:lang w:val="es-ES"/>
        </w:rPr>
        <w:t xml:space="preserve"> </w:t>
      </w:r>
      <w:r w:rsidRPr="00883BDC">
        <w:rPr>
          <w:rFonts w:ascii="Sylfaen" w:hAnsi="Sylfaen" w:cs="Tahoma"/>
          <w:i/>
          <w:sz w:val="20"/>
        </w:rPr>
        <w:t>սահմանված</w:t>
      </w:r>
      <w:r w:rsidRPr="00883BDC">
        <w:rPr>
          <w:rFonts w:ascii="Sylfaen" w:hAnsi="Sylfaen" w:cs="Tahoma"/>
          <w:i/>
          <w:sz w:val="20"/>
          <w:lang w:val="es-ES"/>
        </w:rPr>
        <w:t xml:space="preserve"> </w:t>
      </w:r>
      <w:r w:rsidRPr="00883BDC">
        <w:rPr>
          <w:rFonts w:ascii="Sylfaen" w:hAnsi="Sylfaen" w:cs="Tahoma"/>
          <w:i/>
          <w:sz w:val="20"/>
        </w:rPr>
        <w:t>պայմաններով</w:t>
      </w:r>
      <w:r w:rsidRPr="00883BDC">
        <w:rPr>
          <w:rFonts w:ascii="Sylfaen" w:hAnsi="Sylfaen" w:cs="Tahoma"/>
          <w:i/>
          <w:sz w:val="20"/>
          <w:lang w:val="es-ES"/>
        </w:rPr>
        <w:t>:</w:t>
      </w:r>
    </w:p>
    <w:p w:rsidR="00A5723E" w:rsidRPr="00883BDC" w:rsidRDefault="00A5723E" w:rsidP="00A5723E">
      <w:pPr>
        <w:ind w:firstLine="720"/>
        <w:jc w:val="both"/>
        <w:rPr>
          <w:rFonts w:ascii="Sylfaen" w:hAnsi="Sylfaen"/>
          <w:i/>
          <w:sz w:val="20"/>
          <w:szCs w:val="20"/>
          <w:lang w:val="es-ES"/>
        </w:rPr>
      </w:pPr>
      <w:r w:rsidRPr="00883BDC">
        <w:rPr>
          <w:rFonts w:ascii="Sylfaen" w:hAnsi="Sylfaen" w:cs="Tahoma"/>
          <w:i/>
          <w:sz w:val="20"/>
          <w:szCs w:val="20"/>
          <w:lang w:val="es-ES"/>
        </w:rPr>
        <w:t xml:space="preserve">2.3 </w:t>
      </w:r>
      <w:r w:rsidRPr="00883BDC">
        <w:rPr>
          <w:rFonts w:ascii="Sylfaen" w:hAnsi="Sylfaen" w:cs="Sylfaen"/>
          <w:i/>
          <w:sz w:val="20"/>
          <w:szCs w:val="20"/>
        </w:rPr>
        <w:t>Արգելվում</w:t>
      </w:r>
      <w:r w:rsidRPr="00883BDC">
        <w:rPr>
          <w:rFonts w:ascii="Sylfaen" w:hAnsi="Sylfaen"/>
          <w:i/>
          <w:sz w:val="20"/>
          <w:szCs w:val="20"/>
          <w:lang w:val="es-ES"/>
        </w:rPr>
        <w:t xml:space="preserve"> </w:t>
      </w:r>
      <w:r w:rsidRPr="00883BDC">
        <w:rPr>
          <w:rFonts w:ascii="Sylfaen" w:hAnsi="Sylfaen" w:cs="Sylfaen"/>
          <w:i/>
          <w:sz w:val="20"/>
          <w:szCs w:val="20"/>
        </w:rPr>
        <w:t>է</w:t>
      </w:r>
      <w:r w:rsidRPr="00883BDC">
        <w:rPr>
          <w:rFonts w:ascii="Sylfaen" w:hAnsi="Sylfaen"/>
          <w:i/>
          <w:sz w:val="20"/>
          <w:szCs w:val="20"/>
          <w:lang w:val="es-ES"/>
        </w:rPr>
        <w:t xml:space="preserve"> </w:t>
      </w:r>
      <w:r w:rsidRPr="00883BDC">
        <w:rPr>
          <w:rFonts w:ascii="Sylfaen" w:hAnsi="Sylfaen"/>
          <w:i/>
          <w:sz w:val="20"/>
          <w:szCs w:val="20"/>
        </w:rPr>
        <w:t>սույն</w:t>
      </w:r>
      <w:r w:rsidRPr="00883BDC">
        <w:rPr>
          <w:rFonts w:ascii="Sylfaen" w:hAnsi="Sylfaen"/>
          <w:i/>
          <w:sz w:val="20"/>
          <w:szCs w:val="20"/>
          <w:lang w:val="es-ES"/>
        </w:rPr>
        <w:t xml:space="preserve"> </w:t>
      </w:r>
      <w:r w:rsidRPr="00883BDC">
        <w:rPr>
          <w:rFonts w:ascii="Sylfaen" w:hAnsi="Sylfaen"/>
          <w:i/>
          <w:sz w:val="20"/>
          <w:szCs w:val="20"/>
        </w:rPr>
        <w:t>կետով</w:t>
      </w:r>
      <w:r w:rsidRPr="00883BDC">
        <w:rPr>
          <w:rFonts w:ascii="Sylfaen" w:hAnsi="Sylfaen"/>
          <w:i/>
          <w:sz w:val="20"/>
          <w:szCs w:val="20"/>
          <w:lang w:val="es-ES"/>
        </w:rPr>
        <w:t xml:space="preserve"> </w:t>
      </w:r>
      <w:r w:rsidRPr="00883BDC">
        <w:rPr>
          <w:rFonts w:ascii="Sylfaen" w:hAnsi="Sylfaen"/>
          <w:i/>
          <w:sz w:val="20"/>
          <w:szCs w:val="20"/>
        </w:rPr>
        <w:t>սահմանված</w:t>
      </w:r>
      <w:r w:rsidRPr="00883BDC">
        <w:rPr>
          <w:rFonts w:ascii="Sylfaen" w:hAnsi="Sylfaen"/>
          <w:i/>
          <w:sz w:val="20"/>
          <w:szCs w:val="20"/>
          <w:lang w:val="es-ES"/>
        </w:rPr>
        <w:t xml:space="preserve"> </w:t>
      </w:r>
      <w:r w:rsidRPr="00883BDC">
        <w:rPr>
          <w:rFonts w:ascii="Sylfaen" w:hAnsi="Sylfaen"/>
          <w:i/>
          <w:sz w:val="20"/>
          <w:szCs w:val="20"/>
        </w:rPr>
        <w:t>փոխկապակցված</w:t>
      </w:r>
      <w:r w:rsidRPr="00883BDC">
        <w:rPr>
          <w:rFonts w:ascii="Sylfaen" w:hAnsi="Sylfaen"/>
          <w:i/>
          <w:sz w:val="20"/>
          <w:szCs w:val="20"/>
          <w:lang w:val="es-ES"/>
        </w:rPr>
        <w:t xml:space="preserve"> </w:t>
      </w:r>
      <w:r w:rsidRPr="00883BDC">
        <w:rPr>
          <w:rFonts w:ascii="Sylfaen" w:hAnsi="Sylfaen"/>
          <w:i/>
          <w:sz w:val="20"/>
          <w:szCs w:val="20"/>
        </w:rPr>
        <w:t>անձանց</w:t>
      </w:r>
      <w:r w:rsidRPr="00883BDC">
        <w:rPr>
          <w:rFonts w:ascii="Sylfaen" w:hAnsi="Sylfaen"/>
          <w:i/>
          <w:sz w:val="20"/>
          <w:szCs w:val="20"/>
          <w:lang w:val="es-ES"/>
        </w:rPr>
        <w:t xml:space="preserve"> </w:t>
      </w:r>
      <w:r w:rsidRPr="00883BDC">
        <w:rPr>
          <w:rFonts w:ascii="Sylfaen" w:hAnsi="Sylfaen"/>
          <w:i/>
          <w:sz w:val="20"/>
          <w:szCs w:val="20"/>
        </w:rPr>
        <w:t>և</w:t>
      </w:r>
      <w:r w:rsidRPr="00883BDC">
        <w:rPr>
          <w:rFonts w:ascii="Sylfaen" w:hAnsi="Sylfaen"/>
          <w:i/>
          <w:sz w:val="20"/>
          <w:szCs w:val="20"/>
          <w:lang w:val="es-ES"/>
        </w:rPr>
        <w:t xml:space="preserve"> (</w:t>
      </w:r>
      <w:r w:rsidRPr="00883BDC">
        <w:rPr>
          <w:rFonts w:ascii="Sylfaen" w:hAnsi="Sylfaen"/>
          <w:i/>
          <w:sz w:val="20"/>
          <w:szCs w:val="20"/>
        </w:rPr>
        <w:t>կամ</w:t>
      </w:r>
      <w:r w:rsidRPr="00883BDC">
        <w:rPr>
          <w:rFonts w:ascii="Sylfaen" w:hAnsi="Sylfaen"/>
          <w:i/>
          <w:sz w:val="20"/>
          <w:szCs w:val="20"/>
          <w:lang w:val="es-ES"/>
        </w:rPr>
        <w:t xml:space="preserve">) </w:t>
      </w:r>
      <w:r w:rsidRPr="00883BDC">
        <w:rPr>
          <w:rFonts w:ascii="Sylfaen" w:hAnsi="Sylfaen" w:cs="Sylfaen"/>
          <w:i/>
          <w:sz w:val="20"/>
          <w:szCs w:val="20"/>
        </w:rPr>
        <w:t>միևնույն</w:t>
      </w:r>
      <w:r w:rsidRPr="00883BDC">
        <w:rPr>
          <w:rFonts w:ascii="Sylfaen" w:hAnsi="Sylfaen"/>
          <w:i/>
          <w:sz w:val="20"/>
          <w:szCs w:val="20"/>
          <w:lang w:val="es-ES"/>
        </w:rPr>
        <w:t xml:space="preserve"> </w:t>
      </w:r>
      <w:r w:rsidRPr="00883BDC">
        <w:rPr>
          <w:rFonts w:ascii="Sylfaen" w:hAnsi="Sylfaen" w:cs="Sylfaen"/>
          <w:i/>
          <w:sz w:val="20"/>
          <w:szCs w:val="20"/>
        </w:rPr>
        <w:t>անձի</w:t>
      </w:r>
      <w:r w:rsidRPr="00883BDC">
        <w:rPr>
          <w:rFonts w:ascii="Sylfaen" w:hAnsi="Sylfaen"/>
          <w:i/>
          <w:sz w:val="20"/>
          <w:szCs w:val="20"/>
          <w:lang w:val="es-ES"/>
        </w:rPr>
        <w:t xml:space="preserve"> (</w:t>
      </w:r>
      <w:r w:rsidRPr="00883BDC">
        <w:rPr>
          <w:rFonts w:ascii="Sylfaen" w:hAnsi="Sylfaen" w:cs="Sylfaen"/>
          <w:i/>
          <w:sz w:val="20"/>
          <w:szCs w:val="20"/>
        </w:rPr>
        <w:t>անձանց</w:t>
      </w:r>
      <w:r w:rsidRPr="00883BDC">
        <w:rPr>
          <w:rFonts w:ascii="Sylfaen" w:hAnsi="Sylfaen"/>
          <w:i/>
          <w:sz w:val="20"/>
          <w:szCs w:val="20"/>
          <w:lang w:val="es-ES"/>
        </w:rPr>
        <w:t xml:space="preserve">) </w:t>
      </w:r>
      <w:r w:rsidRPr="00883BDC">
        <w:rPr>
          <w:rFonts w:ascii="Sylfaen" w:hAnsi="Sylfaen" w:cs="Sylfaen"/>
          <w:i/>
          <w:sz w:val="20"/>
          <w:szCs w:val="20"/>
        </w:rPr>
        <w:t>կողմից</w:t>
      </w:r>
      <w:r w:rsidRPr="00883BDC">
        <w:rPr>
          <w:rFonts w:ascii="Sylfaen" w:hAnsi="Sylfaen"/>
          <w:i/>
          <w:sz w:val="20"/>
          <w:szCs w:val="20"/>
          <w:lang w:val="es-ES"/>
        </w:rPr>
        <w:t xml:space="preserve"> </w:t>
      </w:r>
      <w:r w:rsidRPr="00883BDC">
        <w:rPr>
          <w:rFonts w:ascii="Sylfaen" w:hAnsi="Sylfaen" w:cs="Sylfaen"/>
          <w:i/>
          <w:sz w:val="20"/>
          <w:szCs w:val="20"/>
        </w:rPr>
        <w:t>հիմնադրված</w:t>
      </w:r>
      <w:r w:rsidRPr="00883BDC">
        <w:rPr>
          <w:rFonts w:ascii="Sylfaen" w:hAnsi="Sylfaen"/>
          <w:i/>
          <w:sz w:val="20"/>
          <w:szCs w:val="20"/>
          <w:lang w:val="es-ES"/>
        </w:rPr>
        <w:t xml:space="preserve"> </w:t>
      </w:r>
      <w:r w:rsidRPr="00883BDC">
        <w:rPr>
          <w:rFonts w:ascii="Sylfaen" w:hAnsi="Sylfaen" w:cs="Sylfaen"/>
          <w:i/>
          <w:sz w:val="20"/>
          <w:szCs w:val="20"/>
        </w:rPr>
        <w:t>կամ</w:t>
      </w:r>
      <w:r w:rsidRPr="00883BDC">
        <w:rPr>
          <w:rFonts w:ascii="Sylfaen" w:hAnsi="Sylfaen"/>
          <w:i/>
          <w:sz w:val="20"/>
          <w:szCs w:val="20"/>
          <w:lang w:val="es-ES"/>
        </w:rPr>
        <w:t xml:space="preserve"> </w:t>
      </w:r>
      <w:r w:rsidRPr="00883BDC">
        <w:rPr>
          <w:rFonts w:ascii="Sylfaen" w:hAnsi="Sylfaen" w:cs="Sylfaen"/>
          <w:i/>
          <w:sz w:val="20"/>
          <w:szCs w:val="20"/>
        </w:rPr>
        <w:t>ավելի</w:t>
      </w:r>
      <w:r w:rsidRPr="00883BDC">
        <w:rPr>
          <w:rFonts w:ascii="Sylfaen" w:hAnsi="Sylfaen"/>
          <w:i/>
          <w:sz w:val="20"/>
          <w:szCs w:val="20"/>
          <w:lang w:val="es-ES"/>
        </w:rPr>
        <w:t xml:space="preserve"> </w:t>
      </w:r>
      <w:r w:rsidRPr="00883BDC">
        <w:rPr>
          <w:rFonts w:ascii="Sylfaen" w:hAnsi="Sylfaen" w:cs="Sylfaen"/>
          <w:i/>
          <w:sz w:val="20"/>
          <w:szCs w:val="20"/>
        </w:rPr>
        <w:t>քան</w:t>
      </w:r>
      <w:r w:rsidRPr="00883BDC">
        <w:rPr>
          <w:rFonts w:ascii="Sylfaen" w:hAnsi="Sylfaen"/>
          <w:i/>
          <w:sz w:val="20"/>
          <w:szCs w:val="20"/>
          <w:lang w:val="es-ES"/>
        </w:rPr>
        <w:t xml:space="preserve"> </w:t>
      </w:r>
      <w:r w:rsidRPr="00883BDC">
        <w:rPr>
          <w:rFonts w:ascii="Sylfaen" w:hAnsi="Sylfaen" w:cs="Sylfaen"/>
          <w:i/>
          <w:sz w:val="20"/>
          <w:szCs w:val="20"/>
        </w:rPr>
        <w:t>հիսուն</w:t>
      </w:r>
      <w:r w:rsidRPr="00883BDC">
        <w:rPr>
          <w:rFonts w:ascii="Sylfaen" w:hAnsi="Sylfaen"/>
          <w:i/>
          <w:sz w:val="20"/>
          <w:szCs w:val="20"/>
          <w:lang w:val="es-ES"/>
        </w:rPr>
        <w:t xml:space="preserve"> </w:t>
      </w:r>
      <w:r w:rsidRPr="00883BDC">
        <w:rPr>
          <w:rFonts w:ascii="Sylfaen" w:hAnsi="Sylfaen" w:cs="Sylfaen"/>
          <w:i/>
          <w:sz w:val="20"/>
          <w:szCs w:val="20"/>
        </w:rPr>
        <w:t>տոկոս</w:t>
      </w:r>
      <w:r w:rsidRPr="00883BDC">
        <w:rPr>
          <w:rFonts w:ascii="Sylfaen" w:hAnsi="Sylfaen"/>
          <w:i/>
          <w:sz w:val="20"/>
          <w:szCs w:val="20"/>
          <w:lang w:val="es-ES"/>
        </w:rPr>
        <w:t xml:space="preserve"> </w:t>
      </w:r>
      <w:r w:rsidRPr="00883BDC">
        <w:rPr>
          <w:rFonts w:ascii="Sylfaen" w:hAnsi="Sylfaen" w:cs="Sylfaen"/>
          <w:i/>
          <w:sz w:val="20"/>
          <w:szCs w:val="20"/>
        </w:rPr>
        <w:t>միևնույն</w:t>
      </w:r>
      <w:r w:rsidRPr="00883BDC">
        <w:rPr>
          <w:rFonts w:ascii="Sylfaen" w:hAnsi="Sylfaen"/>
          <w:i/>
          <w:sz w:val="20"/>
          <w:szCs w:val="20"/>
          <w:lang w:val="es-ES"/>
        </w:rPr>
        <w:t xml:space="preserve"> </w:t>
      </w:r>
      <w:r w:rsidRPr="00883BDC">
        <w:rPr>
          <w:rFonts w:ascii="Sylfaen" w:hAnsi="Sylfaen" w:cs="Sylfaen"/>
          <w:i/>
          <w:sz w:val="20"/>
          <w:szCs w:val="20"/>
        </w:rPr>
        <w:t>անձի</w:t>
      </w:r>
      <w:r w:rsidRPr="00883BDC">
        <w:rPr>
          <w:rFonts w:ascii="Sylfaen" w:hAnsi="Sylfaen"/>
          <w:i/>
          <w:sz w:val="20"/>
          <w:szCs w:val="20"/>
          <w:lang w:val="es-ES"/>
        </w:rPr>
        <w:t xml:space="preserve"> (</w:t>
      </w:r>
      <w:r w:rsidRPr="00883BDC">
        <w:rPr>
          <w:rFonts w:ascii="Sylfaen" w:hAnsi="Sylfaen" w:cs="Sylfaen"/>
          <w:i/>
          <w:sz w:val="20"/>
          <w:szCs w:val="20"/>
        </w:rPr>
        <w:t>անձանց</w:t>
      </w:r>
      <w:r w:rsidRPr="00883BDC">
        <w:rPr>
          <w:rFonts w:ascii="Sylfaen" w:hAnsi="Sylfaen"/>
          <w:i/>
          <w:sz w:val="20"/>
          <w:szCs w:val="20"/>
          <w:lang w:val="es-ES"/>
        </w:rPr>
        <w:t xml:space="preserve">) </w:t>
      </w:r>
      <w:r w:rsidRPr="00883BDC">
        <w:rPr>
          <w:rFonts w:ascii="Sylfaen" w:hAnsi="Sylfaen" w:cs="Sylfaen"/>
          <w:i/>
          <w:sz w:val="20"/>
          <w:szCs w:val="20"/>
        </w:rPr>
        <w:t>պատկանող</w:t>
      </w:r>
      <w:r w:rsidRPr="00883BDC">
        <w:rPr>
          <w:rFonts w:ascii="Sylfaen" w:hAnsi="Sylfaen"/>
          <w:i/>
          <w:sz w:val="20"/>
          <w:szCs w:val="20"/>
          <w:lang w:val="es-ES"/>
        </w:rPr>
        <w:t xml:space="preserve"> </w:t>
      </w:r>
      <w:r w:rsidRPr="00883BDC">
        <w:rPr>
          <w:rFonts w:ascii="Sylfaen" w:hAnsi="Sylfaen" w:cs="Sylfaen"/>
          <w:i/>
          <w:sz w:val="20"/>
          <w:szCs w:val="20"/>
        </w:rPr>
        <w:t>բաժնեմաս</w:t>
      </w:r>
      <w:r w:rsidRPr="00883BDC">
        <w:rPr>
          <w:rFonts w:ascii="Sylfaen" w:hAnsi="Sylfaen"/>
          <w:i/>
          <w:sz w:val="20"/>
          <w:szCs w:val="20"/>
          <w:lang w:val="es-ES"/>
        </w:rPr>
        <w:t xml:space="preserve"> (</w:t>
      </w:r>
      <w:r w:rsidRPr="00883BDC">
        <w:rPr>
          <w:rFonts w:ascii="Sylfaen" w:hAnsi="Sylfaen"/>
          <w:i/>
          <w:sz w:val="20"/>
          <w:szCs w:val="20"/>
        </w:rPr>
        <w:t>փայաբաժին</w:t>
      </w:r>
      <w:r w:rsidRPr="00883BDC">
        <w:rPr>
          <w:rFonts w:ascii="Sylfaen" w:hAnsi="Sylfaen"/>
          <w:i/>
          <w:sz w:val="20"/>
          <w:szCs w:val="20"/>
          <w:lang w:val="es-ES"/>
        </w:rPr>
        <w:t xml:space="preserve">) </w:t>
      </w:r>
      <w:r w:rsidRPr="00883BDC">
        <w:rPr>
          <w:rFonts w:ascii="Sylfaen" w:hAnsi="Sylfaen" w:cs="Sylfaen"/>
          <w:i/>
          <w:sz w:val="20"/>
          <w:szCs w:val="20"/>
        </w:rPr>
        <w:t>ունեցող</w:t>
      </w:r>
      <w:r w:rsidRPr="00883BDC">
        <w:rPr>
          <w:rFonts w:ascii="Sylfaen" w:hAnsi="Sylfaen"/>
          <w:i/>
          <w:sz w:val="20"/>
          <w:szCs w:val="20"/>
          <w:lang w:val="es-ES"/>
        </w:rPr>
        <w:t xml:space="preserve"> </w:t>
      </w:r>
      <w:r w:rsidRPr="00883BDC">
        <w:rPr>
          <w:rFonts w:ascii="Sylfaen" w:hAnsi="Sylfaen" w:cs="Sylfaen"/>
          <w:i/>
          <w:sz w:val="20"/>
          <w:szCs w:val="20"/>
        </w:rPr>
        <w:t>կազմակերպությունների</w:t>
      </w:r>
      <w:r w:rsidRPr="00883BDC">
        <w:rPr>
          <w:rFonts w:ascii="Sylfaen" w:hAnsi="Sylfaen"/>
          <w:i/>
          <w:sz w:val="20"/>
          <w:szCs w:val="20"/>
          <w:lang w:val="es-ES"/>
        </w:rPr>
        <w:t xml:space="preserve"> </w:t>
      </w:r>
      <w:r w:rsidRPr="00883BDC">
        <w:rPr>
          <w:rFonts w:ascii="Sylfaen" w:hAnsi="Sylfaen" w:cs="Sylfaen"/>
          <w:i/>
          <w:sz w:val="20"/>
          <w:szCs w:val="20"/>
        </w:rPr>
        <w:t>միաժամանակյա</w:t>
      </w:r>
      <w:r w:rsidRPr="00883BDC">
        <w:rPr>
          <w:rFonts w:ascii="Sylfaen" w:hAnsi="Sylfaen"/>
          <w:i/>
          <w:sz w:val="20"/>
          <w:szCs w:val="20"/>
          <w:lang w:val="es-ES"/>
        </w:rPr>
        <w:t xml:space="preserve"> </w:t>
      </w:r>
      <w:r w:rsidRPr="00883BDC">
        <w:rPr>
          <w:rFonts w:ascii="Sylfaen" w:hAnsi="Sylfaen" w:cs="Sylfaen"/>
          <w:i/>
          <w:sz w:val="20"/>
          <w:szCs w:val="20"/>
        </w:rPr>
        <w:t>մասնակցությունը</w:t>
      </w:r>
      <w:r w:rsidRPr="00883BDC">
        <w:rPr>
          <w:rFonts w:ascii="Sylfaen" w:hAnsi="Sylfaen"/>
          <w:i/>
          <w:sz w:val="20"/>
          <w:szCs w:val="20"/>
          <w:lang w:val="es-ES"/>
        </w:rPr>
        <w:t xml:space="preserve"> </w:t>
      </w:r>
      <w:r w:rsidRPr="00883BDC">
        <w:rPr>
          <w:rFonts w:ascii="Sylfaen" w:hAnsi="Sylfaen"/>
          <w:i/>
          <w:sz w:val="20"/>
          <w:szCs w:val="20"/>
        </w:rPr>
        <w:t>սույն</w:t>
      </w:r>
      <w:r w:rsidRPr="00883BDC">
        <w:rPr>
          <w:rFonts w:ascii="Sylfaen" w:hAnsi="Sylfaen"/>
          <w:i/>
          <w:sz w:val="20"/>
          <w:szCs w:val="20"/>
          <w:lang w:val="es-ES"/>
        </w:rPr>
        <w:t xml:space="preserve"> </w:t>
      </w:r>
      <w:r w:rsidRPr="00883BDC">
        <w:rPr>
          <w:rFonts w:ascii="Sylfaen" w:hAnsi="Sylfaen"/>
          <w:i/>
          <w:sz w:val="20"/>
          <w:szCs w:val="20"/>
        </w:rPr>
        <w:t>ընթացակարգին</w:t>
      </w:r>
      <w:r w:rsidRPr="00883BDC">
        <w:rPr>
          <w:rFonts w:ascii="Sylfaen" w:hAnsi="Sylfaen"/>
          <w:i/>
          <w:sz w:val="20"/>
          <w:szCs w:val="20"/>
          <w:lang w:val="hy-AM"/>
        </w:rPr>
        <w:t xml:space="preserve"> </w:t>
      </w:r>
      <w:r w:rsidRPr="00883BDC">
        <w:rPr>
          <w:rFonts w:ascii="Sylfaen" w:hAnsi="Sylfaen" w:cs="Sylfaen"/>
          <w:i/>
          <w:sz w:val="20"/>
          <w:szCs w:val="20"/>
          <w:lang w:val="es-ES"/>
        </w:rPr>
        <w:t>(</w:t>
      </w:r>
      <w:r w:rsidRPr="00883BDC">
        <w:rPr>
          <w:rFonts w:ascii="Sylfaen" w:hAnsi="Sylfaen" w:cs="Sylfaen"/>
          <w:i/>
          <w:sz w:val="20"/>
          <w:szCs w:val="20"/>
        </w:rPr>
        <w:t>միևնույն</w:t>
      </w:r>
      <w:r w:rsidRPr="00883BDC">
        <w:rPr>
          <w:rFonts w:ascii="Sylfaen" w:hAnsi="Sylfaen" w:cs="Sylfaen"/>
          <w:i/>
          <w:sz w:val="20"/>
          <w:szCs w:val="20"/>
          <w:lang w:val="es-ES"/>
        </w:rPr>
        <w:t xml:space="preserve"> </w:t>
      </w:r>
      <w:r w:rsidRPr="00883BDC">
        <w:rPr>
          <w:rFonts w:ascii="Sylfaen" w:hAnsi="Sylfaen" w:cs="Sylfaen"/>
          <w:i/>
          <w:sz w:val="20"/>
          <w:szCs w:val="20"/>
        </w:rPr>
        <w:t>չափաբաժնին</w:t>
      </w:r>
      <w:r w:rsidRPr="00883BDC">
        <w:rPr>
          <w:rFonts w:ascii="Sylfaen" w:hAnsi="Sylfaen" w:cs="Sylfaen"/>
          <w:i/>
          <w:sz w:val="20"/>
          <w:szCs w:val="20"/>
          <w:lang w:val="es-ES"/>
        </w:rPr>
        <w:t xml:space="preserve">), </w:t>
      </w:r>
      <w:r w:rsidRPr="00883BDC">
        <w:rPr>
          <w:rFonts w:ascii="Sylfaen" w:hAnsi="Sylfaen" w:cs="Sylfaen"/>
          <w:i/>
          <w:sz w:val="20"/>
          <w:szCs w:val="20"/>
        </w:rPr>
        <w:t>բացառությամբ</w:t>
      </w:r>
      <w:r w:rsidRPr="00883BDC">
        <w:rPr>
          <w:rFonts w:ascii="Sylfaen" w:hAnsi="Sylfaen"/>
          <w:i/>
          <w:sz w:val="20"/>
          <w:szCs w:val="20"/>
          <w:lang w:val="es-ES"/>
        </w:rPr>
        <w:t xml:space="preserve"> </w:t>
      </w:r>
      <w:r w:rsidRPr="00883BDC">
        <w:rPr>
          <w:rFonts w:ascii="Sylfaen" w:hAnsi="Sylfaen" w:cs="Sylfaen"/>
          <w:i/>
          <w:sz w:val="20"/>
          <w:szCs w:val="20"/>
        </w:rPr>
        <w:t>պետության</w:t>
      </w:r>
      <w:r w:rsidRPr="00883BDC">
        <w:rPr>
          <w:rFonts w:ascii="Sylfaen" w:hAnsi="Sylfaen"/>
          <w:i/>
          <w:sz w:val="20"/>
          <w:szCs w:val="20"/>
          <w:lang w:val="es-ES"/>
        </w:rPr>
        <w:t xml:space="preserve"> </w:t>
      </w:r>
      <w:r w:rsidRPr="00883BDC">
        <w:rPr>
          <w:rFonts w:ascii="Sylfaen" w:hAnsi="Sylfaen" w:cs="Sylfaen"/>
          <w:i/>
          <w:sz w:val="20"/>
          <w:szCs w:val="20"/>
        </w:rPr>
        <w:t>կամ</w:t>
      </w:r>
      <w:r w:rsidRPr="00883BDC">
        <w:rPr>
          <w:rFonts w:ascii="Sylfaen" w:hAnsi="Sylfaen"/>
          <w:i/>
          <w:sz w:val="20"/>
          <w:szCs w:val="20"/>
          <w:lang w:val="es-ES"/>
        </w:rPr>
        <w:t xml:space="preserve"> </w:t>
      </w:r>
      <w:r w:rsidRPr="00883BDC">
        <w:rPr>
          <w:rFonts w:ascii="Sylfaen" w:hAnsi="Sylfaen" w:cs="Sylfaen"/>
          <w:i/>
          <w:sz w:val="20"/>
          <w:szCs w:val="20"/>
        </w:rPr>
        <w:t>համայնքների</w:t>
      </w:r>
      <w:r w:rsidRPr="00883BDC">
        <w:rPr>
          <w:rFonts w:ascii="Sylfaen" w:hAnsi="Sylfaen"/>
          <w:i/>
          <w:sz w:val="20"/>
          <w:szCs w:val="20"/>
          <w:lang w:val="es-ES"/>
        </w:rPr>
        <w:t xml:space="preserve"> </w:t>
      </w:r>
      <w:r w:rsidRPr="00883BDC">
        <w:rPr>
          <w:rFonts w:ascii="Sylfaen" w:hAnsi="Sylfaen" w:cs="Sylfaen"/>
          <w:i/>
          <w:sz w:val="20"/>
          <w:szCs w:val="20"/>
        </w:rPr>
        <w:t>կողմից</w:t>
      </w:r>
      <w:r w:rsidRPr="00883BDC">
        <w:rPr>
          <w:rFonts w:ascii="Sylfaen" w:hAnsi="Sylfaen"/>
          <w:i/>
          <w:sz w:val="20"/>
          <w:szCs w:val="20"/>
          <w:lang w:val="es-ES"/>
        </w:rPr>
        <w:t xml:space="preserve"> </w:t>
      </w:r>
      <w:r w:rsidRPr="00883BDC">
        <w:rPr>
          <w:rFonts w:ascii="Sylfaen" w:hAnsi="Sylfaen" w:cs="Sylfaen"/>
          <w:i/>
          <w:sz w:val="20"/>
          <w:szCs w:val="20"/>
        </w:rPr>
        <w:t>հիմնադրված</w:t>
      </w:r>
      <w:r w:rsidRPr="00883BDC">
        <w:rPr>
          <w:rFonts w:ascii="Sylfaen" w:hAnsi="Sylfaen"/>
          <w:i/>
          <w:sz w:val="20"/>
          <w:szCs w:val="20"/>
          <w:lang w:val="es-ES"/>
        </w:rPr>
        <w:t xml:space="preserve"> </w:t>
      </w:r>
      <w:r w:rsidRPr="00883BDC">
        <w:rPr>
          <w:rFonts w:ascii="Sylfaen" w:hAnsi="Sylfaen" w:cs="Sylfaen"/>
          <w:i/>
          <w:sz w:val="20"/>
          <w:szCs w:val="20"/>
        </w:rPr>
        <w:t>կազմակերպությունների</w:t>
      </w:r>
      <w:r w:rsidRPr="00883BDC">
        <w:rPr>
          <w:rFonts w:ascii="Sylfaen" w:hAnsi="Sylfaen" w:cs="Sylfaen"/>
          <w:i/>
          <w:sz w:val="20"/>
          <w:szCs w:val="20"/>
          <w:lang w:val="es-ES"/>
        </w:rPr>
        <w:t xml:space="preserve"> </w:t>
      </w:r>
      <w:r w:rsidRPr="00883BDC">
        <w:rPr>
          <w:rFonts w:ascii="Sylfaen" w:hAnsi="Sylfaen" w:cs="Sylfaen"/>
          <w:i/>
          <w:sz w:val="20"/>
          <w:szCs w:val="20"/>
        </w:rPr>
        <w:t>և</w:t>
      </w:r>
      <w:r w:rsidRPr="00883BDC">
        <w:rPr>
          <w:rFonts w:ascii="Sylfaen" w:hAnsi="Sylfaen" w:cs="Sylfaen"/>
          <w:i/>
          <w:sz w:val="20"/>
          <w:szCs w:val="20"/>
          <w:lang w:val="es-ES"/>
        </w:rPr>
        <w:t xml:space="preserve"> (</w:t>
      </w:r>
      <w:r w:rsidRPr="00883BDC">
        <w:rPr>
          <w:rFonts w:ascii="Sylfaen" w:hAnsi="Sylfaen" w:cs="Sylfaen"/>
          <w:i/>
          <w:sz w:val="20"/>
          <w:szCs w:val="20"/>
        </w:rPr>
        <w:t>կամ</w:t>
      </w:r>
      <w:r w:rsidRPr="00883BDC">
        <w:rPr>
          <w:rFonts w:ascii="Sylfaen" w:hAnsi="Sylfaen" w:cs="Sylfaen"/>
          <w:i/>
          <w:sz w:val="20"/>
          <w:szCs w:val="20"/>
          <w:lang w:val="es-ES"/>
        </w:rPr>
        <w:t xml:space="preserve">) </w:t>
      </w:r>
      <w:r w:rsidRPr="00883BDC">
        <w:rPr>
          <w:rFonts w:ascii="Sylfaen" w:hAnsi="Sylfaen" w:cs="Sylfaen"/>
          <w:i/>
          <w:sz w:val="20"/>
        </w:rPr>
        <w:t>համատեղ</w:t>
      </w:r>
      <w:r w:rsidRPr="00883BDC">
        <w:rPr>
          <w:rFonts w:ascii="Sylfaen" w:hAnsi="Sylfaen" w:cs="Times Armenian"/>
          <w:i/>
          <w:sz w:val="20"/>
          <w:lang w:val="af-ZA"/>
        </w:rPr>
        <w:t xml:space="preserve"> </w:t>
      </w:r>
      <w:r w:rsidRPr="00883BDC">
        <w:rPr>
          <w:rFonts w:ascii="Sylfaen" w:hAnsi="Sylfaen" w:cs="Times Armenian"/>
          <w:i/>
          <w:sz w:val="20"/>
        </w:rPr>
        <w:t>գ</w:t>
      </w:r>
      <w:r w:rsidRPr="00883BDC">
        <w:rPr>
          <w:rFonts w:ascii="Sylfaen" w:hAnsi="Sylfaen" w:cs="Sylfaen"/>
          <w:i/>
          <w:sz w:val="20"/>
        </w:rPr>
        <w:t>ործունեության</w:t>
      </w:r>
      <w:r w:rsidRPr="00883BDC">
        <w:rPr>
          <w:rFonts w:ascii="Sylfaen" w:hAnsi="Sylfaen" w:cs="Times Armenian"/>
          <w:i/>
          <w:sz w:val="20"/>
          <w:lang w:val="af-ZA"/>
        </w:rPr>
        <w:t xml:space="preserve"> </w:t>
      </w:r>
      <w:r w:rsidRPr="00883BDC">
        <w:rPr>
          <w:rFonts w:ascii="Sylfaen" w:hAnsi="Sylfaen" w:cs="Sylfaen"/>
          <w:i/>
          <w:sz w:val="20"/>
        </w:rPr>
        <w:t>կար</w:t>
      </w:r>
      <w:r w:rsidRPr="00883BDC">
        <w:rPr>
          <w:rFonts w:ascii="Sylfaen" w:hAnsi="Sylfaen" w:cs="Times Armenian"/>
          <w:i/>
          <w:sz w:val="20"/>
        </w:rPr>
        <w:t>գ</w:t>
      </w:r>
      <w:r w:rsidRPr="00883BDC">
        <w:rPr>
          <w:rFonts w:ascii="Sylfaen" w:hAnsi="Sylfaen" w:cs="Sylfaen"/>
          <w:i/>
          <w:sz w:val="20"/>
        </w:rPr>
        <w:t>ով</w:t>
      </w:r>
      <w:r w:rsidRPr="00883BDC">
        <w:rPr>
          <w:rFonts w:ascii="Sylfaen" w:hAnsi="Sylfaen" w:cs="Sylfaen"/>
          <w:i/>
          <w:sz w:val="20"/>
          <w:lang w:val="af-ZA"/>
        </w:rPr>
        <w:t xml:space="preserve"> </w:t>
      </w:r>
      <w:r w:rsidRPr="00883BDC">
        <w:rPr>
          <w:rFonts w:ascii="Sylfaen" w:hAnsi="Sylfaen" w:cs="Times Armenian"/>
          <w:i/>
          <w:sz w:val="20"/>
          <w:lang w:val="af-ZA"/>
        </w:rPr>
        <w:t>(</w:t>
      </w:r>
      <w:r w:rsidRPr="00883BDC">
        <w:rPr>
          <w:rFonts w:ascii="Sylfaen" w:hAnsi="Sylfaen" w:cs="Sylfaen"/>
          <w:i/>
          <w:sz w:val="20"/>
        </w:rPr>
        <w:t>կոնսորցիումով</w:t>
      </w:r>
      <w:r w:rsidRPr="00883BDC">
        <w:rPr>
          <w:rFonts w:ascii="Sylfaen" w:hAnsi="Sylfaen" w:cs="Times Armenian"/>
          <w:i/>
          <w:sz w:val="20"/>
          <w:lang w:val="af-ZA"/>
        </w:rPr>
        <w:t xml:space="preserve">) </w:t>
      </w:r>
      <w:r w:rsidRPr="00883BDC">
        <w:rPr>
          <w:rFonts w:ascii="Sylfaen" w:hAnsi="Sylfaen" w:cs="Times Armenian"/>
          <w:i/>
          <w:sz w:val="20"/>
        </w:rPr>
        <w:t>գ</w:t>
      </w:r>
      <w:r w:rsidRPr="00883BDC">
        <w:rPr>
          <w:rFonts w:ascii="Sylfaen" w:hAnsi="Sylfaen" w:cs="Sylfaen"/>
          <w:i/>
          <w:sz w:val="20"/>
        </w:rPr>
        <w:t>նումների</w:t>
      </w:r>
      <w:r w:rsidRPr="00883BDC">
        <w:rPr>
          <w:rFonts w:ascii="Sylfaen" w:hAnsi="Sylfaen" w:cs="Times Armenian"/>
          <w:i/>
          <w:sz w:val="20"/>
          <w:lang w:val="af-ZA"/>
        </w:rPr>
        <w:t xml:space="preserve"> </w:t>
      </w:r>
      <w:r w:rsidRPr="00883BDC">
        <w:rPr>
          <w:rFonts w:ascii="Sylfaen" w:hAnsi="Sylfaen" w:cs="Times Armenian"/>
          <w:i/>
          <w:sz w:val="20"/>
        </w:rPr>
        <w:t>գ</w:t>
      </w:r>
      <w:r w:rsidRPr="00883BDC">
        <w:rPr>
          <w:rFonts w:ascii="Sylfaen" w:hAnsi="Sylfaen" w:cs="Sylfaen"/>
          <w:i/>
          <w:sz w:val="20"/>
        </w:rPr>
        <w:t>ործընթացին</w:t>
      </w:r>
      <w:r w:rsidRPr="00883BDC">
        <w:rPr>
          <w:rFonts w:ascii="Sylfaen" w:hAnsi="Sylfaen" w:cs="Sylfaen"/>
          <w:i/>
          <w:sz w:val="20"/>
          <w:lang w:val="es-ES"/>
        </w:rPr>
        <w:t xml:space="preserve"> </w:t>
      </w:r>
      <w:r w:rsidRPr="00883BDC">
        <w:rPr>
          <w:rFonts w:ascii="Sylfaen" w:hAnsi="Sylfaen" w:cs="Sylfaen"/>
          <w:i/>
          <w:sz w:val="20"/>
          <w:szCs w:val="20"/>
        </w:rPr>
        <w:t>մասնակցության</w:t>
      </w:r>
      <w:r w:rsidRPr="00883BDC">
        <w:rPr>
          <w:rFonts w:ascii="Sylfaen" w:hAnsi="Sylfaen" w:cs="Sylfaen"/>
          <w:i/>
          <w:sz w:val="20"/>
          <w:szCs w:val="20"/>
          <w:lang w:val="es-ES"/>
        </w:rPr>
        <w:t xml:space="preserve"> </w:t>
      </w:r>
      <w:r w:rsidRPr="00883BDC">
        <w:rPr>
          <w:rFonts w:ascii="Sylfaen" w:hAnsi="Sylfaen" w:cs="Sylfaen"/>
          <w:i/>
          <w:sz w:val="20"/>
          <w:szCs w:val="20"/>
        </w:rPr>
        <w:t>դեպքերի</w:t>
      </w:r>
      <w:r w:rsidRPr="00883BDC">
        <w:rPr>
          <w:rFonts w:ascii="Sylfaen" w:hAnsi="Sylfaen" w:cs="Sylfaen"/>
          <w:i/>
          <w:sz w:val="20"/>
          <w:szCs w:val="20"/>
          <w:lang w:val="es-ES"/>
        </w:rPr>
        <w:t>:</w:t>
      </w:r>
    </w:p>
    <w:p w:rsidR="00A5723E" w:rsidRPr="00883BDC" w:rsidRDefault="00A5723E" w:rsidP="00A5723E">
      <w:pPr>
        <w:pStyle w:val="NormalWeb"/>
        <w:spacing w:before="0" w:beforeAutospacing="0" w:after="0" w:afterAutospacing="0"/>
        <w:ind w:firstLine="708"/>
        <w:jc w:val="both"/>
        <w:rPr>
          <w:rFonts w:ascii="Sylfaen" w:hAnsi="Sylfaen"/>
          <w:i/>
          <w:sz w:val="20"/>
          <w:szCs w:val="20"/>
          <w:lang w:val="hy-AM"/>
        </w:rPr>
      </w:pPr>
      <w:r w:rsidRPr="00883BDC">
        <w:rPr>
          <w:rFonts w:ascii="Sylfaen" w:hAnsi="Sylfaen"/>
          <w:i/>
          <w:sz w:val="20"/>
          <w:szCs w:val="20"/>
        </w:rPr>
        <w:t>Կարգի</w:t>
      </w:r>
      <w:r w:rsidRPr="00883BDC">
        <w:rPr>
          <w:rFonts w:ascii="Sylfaen" w:hAnsi="Sylfaen"/>
          <w:i/>
          <w:sz w:val="20"/>
          <w:szCs w:val="20"/>
          <w:lang w:val="es-ES"/>
        </w:rPr>
        <w:t xml:space="preserve"> 119-</w:t>
      </w:r>
      <w:r w:rsidRPr="00883BDC">
        <w:rPr>
          <w:rFonts w:ascii="Sylfaen" w:hAnsi="Sylfaen"/>
          <w:i/>
          <w:sz w:val="20"/>
          <w:szCs w:val="20"/>
        </w:rPr>
        <w:t>րդ</w:t>
      </w:r>
      <w:r w:rsidRPr="00883BDC">
        <w:rPr>
          <w:rFonts w:ascii="Sylfaen" w:hAnsi="Sylfaen"/>
          <w:i/>
          <w:sz w:val="20"/>
          <w:szCs w:val="20"/>
          <w:lang w:val="es-ES"/>
        </w:rPr>
        <w:t xml:space="preserve"> </w:t>
      </w:r>
      <w:r w:rsidRPr="00883BDC">
        <w:rPr>
          <w:rFonts w:ascii="Sylfaen" w:hAnsi="Sylfaen"/>
          <w:i/>
          <w:sz w:val="20"/>
          <w:szCs w:val="20"/>
        </w:rPr>
        <w:t>կետի</w:t>
      </w:r>
      <w:r w:rsidRPr="00883BDC">
        <w:rPr>
          <w:rFonts w:ascii="Sylfaen" w:hAnsi="Sylfaen"/>
          <w:i/>
          <w:sz w:val="20"/>
          <w:szCs w:val="20"/>
          <w:lang w:val="es-ES"/>
        </w:rPr>
        <w:t xml:space="preserve"> </w:t>
      </w:r>
      <w:r w:rsidRPr="00883BDC">
        <w:rPr>
          <w:rFonts w:ascii="Sylfaen" w:hAnsi="Sylfaen"/>
          <w:i/>
          <w:sz w:val="20"/>
          <w:szCs w:val="20"/>
          <w:lang w:val="hy-AM"/>
        </w:rPr>
        <w:t>իմաստով`</w:t>
      </w:r>
    </w:p>
    <w:p w:rsidR="00A5723E" w:rsidRPr="00883BDC" w:rsidRDefault="00A5723E" w:rsidP="00A5723E">
      <w:pPr>
        <w:pStyle w:val="NormalWeb"/>
        <w:spacing w:before="0" w:beforeAutospacing="0" w:after="0" w:afterAutospacing="0"/>
        <w:ind w:firstLine="708"/>
        <w:jc w:val="both"/>
        <w:rPr>
          <w:rFonts w:ascii="Sylfaen" w:hAnsi="Sylfaen"/>
          <w:i/>
          <w:color w:val="000000"/>
          <w:sz w:val="20"/>
          <w:szCs w:val="20"/>
          <w:lang w:val="hy-AM"/>
        </w:rPr>
      </w:pPr>
      <w:r w:rsidRPr="00883BDC">
        <w:rPr>
          <w:rFonts w:ascii="Sylfaen" w:hAnsi="Sylfaen"/>
          <w:i/>
          <w:sz w:val="20"/>
          <w:szCs w:val="20"/>
          <w:lang w:val="hy-AM"/>
        </w:rPr>
        <w:t>1</w:t>
      </w:r>
      <w:r w:rsidRPr="00883BDC">
        <w:rPr>
          <w:rFonts w:ascii="Sylfaen" w:hAnsi="Sylfaen"/>
          <w:i/>
          <w:color w:val="000000"/>
          <w:sz w:val="20"/>
          <w:szCs w:val="20"/>
          <w:lang w:val="hy-AM"/>
        </w:rPr>
        <w:t xml:space="preserve">) </w:t>
      </w:r>
      <w:r w:rsidRPr="00883BDC">
        <w:rPr>
          <w:rFonts w:ascii="Sylfaen" w:hAnsi="Sylfaen"/>
          <w:i/>
          <w:sz w:val="20"/>
          <w:szCs w:val="20"/>
          <w:lang w:val="hy-AM"/>
        </w:rPr>
        <w:t xml:space="preserve">ֆիզիկական </w:t>
      </w:r>
      <w:r w:rsidRPr="00883BDC">
        <w:rPr>
          <w:rFonts w:ascii="Sylfaen" w:hAnsi="Sylfaen" w:cs="GHEA Grapalat"/>
          <w:i/>
          <w:color w:val="000000"/>
          <w:sz w:val="20"/>
          <w:szCs w:val="20"/>
          <w:lang w:val="hy-AM"/>
        </w:rPr>
        <w:t xml:space="preserve">անձինք համարվում են փոխկապակցված, </w:t>
      </w:r>
      <w:r w:rsidRPr="00883BDC">
        <w:rPr>
          <w:rFonts w:ascii="Sylfaen" w:hAnsi="Sylfaen"/>
          <w:i/>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A5723E" w:rsidRPr="00883BDC" w:rsidRDefault="00A5723E" w:rsidP="00A5723E">
      <w:pPr>
        <w:pStyle w:val="NormalWeb"/>
        <w:spacing w:before="0" w:beforeAutospacing="0" w:after="0" w:afterAutospacing="0"/>
        <w:ind w:firstLine="708"/>
        <w:jc w:val="both"/>
        <w:rPr>
          <w:rFonts w:ascii="Sylfaen" w:hAnsi="Sylfaen"/>
          <w:i/>
          <w:color w:val="000000"/>
          <w:sz w:val="20"/>
          <w:szCs w:val="20"/>
          <w:lang w:val="hy-AM"/>
        </w:rPr>
      </w:pPr>
      <w:r w:rsidRPr="00883BDC">
        <w:rPr>
          <w:rFonts w:ascii="Sylfaen" w:hAnsi="Sylfaen"/>
          <w: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A5723E" w:rsidRPr="00883BDC" w:rsidRDefault="00A5723E" w:rsidP="00A5723E">
      <w:pPr>
        <w:pStyle w:val="NormalWeb"/>
        <w:spacing w:before="0" w:beforeAutospacing="0" w:after="0" w:afterAutospacing="0"/>
        <w:ind w:firstLine="708"/>
        <w:jc w:val="both"/>
        <w:rPr>
          <w:rFonts w:ascii="Sylfaen" w:hAnsi="Sylfaen"/>
          <w:i/>
          <w:color w:val="000000"/>
          <w:sz w:val="20"/>
          <w:szCs w:val="20"/>
          <w:lang w:val="hy-AM"/>
        </w:rPr>
      </w:pPr>
      <w:r w:rsidRPr="00883BDC">
        <w:rPr>
          <w:rFonts w:ascii="Sylfaen" w:hAnsi="Sylfaen"/>
          <w:i/>
          <w:color w:val="000000"/>
          <w:sz w:val="20"/>
          <w:szCs w:val="20"/>
          <w:lang w:val="hy-AM"/>
        </w:rPr>
        <w:t>ա. տվյալ իրավաբանական անձի բաժնետոմսերի տաս տոկոսից ավելին տնօրինող մասնակից.</w:t>
      </w:r>
    </w:p>
    <w:p w:rsidR="00A5723E" w:rsidRPr="00883BDC" w:rsidRDefault="00A5723E" w:rsidP="00A5723E">
      <w:pPr>
        <w:pStyle w:val="NormalWeb"/>
        <w:spacing w:before="0" w:beforeAutospacing="0" w:after="0" w:afterAutospacing="0"/>
        <w:ind w:firstLine="708"/>
        <w:jc w:val="both"/>
        <w:rPr>
          <w:rFonts w:ascii="Sylfaen" w:hAnsi="Sylfaen"/>
          <w:i/>
          <w:color w:val="000000"/>
          <w:sz w:val="20"/>
          <w:szCs w:val="20"/>
          <w:lang w:val="hy-AM"/>
        </w:rPr>
      </w:pPr>
      <w:r w:rsidRPr="00883BDC">
        <w:rPr>
          <w:rFonts w:ascii="Sylfaen" w:hAnsi="Sylfaen"/>
          <w: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A5723E" w:rsidRPr="00883BDC" w:rsidRDefault="00A5723E" w:rsidP="00A5723E">
      <w:pPr>
        <w:pStyle w:val="NormalWeb"/>
        <w:spacing w:before="0" w:beforeAutospacing="0" w:after="0" w:afterAutospacing="0"/>
        <w:ind w:firstLine="708"/>
        <w:jc w:val="both"/>
        <w:rPr>
          <w:rFonts w:ascii="Sylfaen" w:hAnsi="Sylfaen"/>
          <w:i/>
          <w:color w:val="000000"/>
          <w:sz w:val="20"/>
          <w:szCs w:val="20"/>
          <w:lang w:val="hy-AM"/>
        </w:rPr>
      </w:pPr>
      <w:r w:rsidRPr="00883BDC">
        <w:rPr>
          <w:rFonts w:ascii="Sylfaen" w:hAnsi="Sylfaen"/>
          <w: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A5723E" w:rsidRPr="00883BDC" w:rsidRDefault="00A5723E" w:rsidP="00A5723E">
      <w:pPr>
        <w:pStyle w:val="NormalWeb"/>
        <w:spacing w:before="0" w:beforeAutospacing="0" w:after="0" w:afterAutospacing="0"/>
        <w:ind w:firstLine="708"/>
        <w:jc w:val="both"/>
        <w:rPr>
          <w:rFonts w:ascii="Sylfaen" w:hAnsi="Sylfaen"/>
          <w:i/>
          <w:color w:val="000000"/>
          <w:sz w:val="20"/>
          <w:szCs w:val="20"/>
          <w:lang w:val="hy-AM"/>
        </w:rPr>
      </w:pPr>
      <w:r w:rsidRPr="00883BDC">
        <w:rPr>
          <w:rFonts w:ascii="Sylfaen" w:hAnsi="Sylfaen"/>
          <w: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A5723E" w:rsidRPr="00883BDC" w:rsidRDefault="00A5723E" w:rsidP="00A5723E">
      <w:pPr>
        <w:pStyle w:val="NormalWeb"/>
        <w:spacing w:before="0" w:beforeAutospacing="0" w:after="0" w:afterAutospacing="0"/>
        <w:ind w:firstLine="708"/>
        <w:jc w:val="both"/>
        <w:rPr>
          <w:rFonts w:ascii="Sylfaen" w:hAnsi="Sylfaen"/>
          <w:i/>
          <w:color w:val="000000"/>
          <w:sz w:val="20"/>
          <w:szCs w:val="20"/>
          <w:lang w:val="hy-AM"/>
        </w:rPr>
      </w:pPr>
      <w:r w:rsidRPr="00883BDC">
        <w:rPr>
          <w:rFonts w:ascii="Sylfaen" w:hAnsi="Sylfaen"/>
          <w:i/>
          <w:sz w:val="20"/>
          <w:szCs w:val="20"/>
          <w:lang w:val="hy-AM"/>
        </w:rPr>
        <w:lastRenderedPageBreak/>
        <w:t xml:space="preserve">3) ֆիզիկական անձի կարգավիճակ չունեցող մասնակիցները </w:t>
      </w:r>
      <w:r w:rsidRPr="00883BDC">
        <w:rPr>
          <w:rFonts w:ascii="Sylfaen" w:hAnsi="Sylfaen"/>
          <w:i/>
          <w:color w:val="000000"/>
          <w:sz w:val="20"/>
          <w:szCs w:val="20"/>
          <w:lang w:val="hy-AM"/>
        </w:rPr>
        <w:t xml:space="preserve">համարվում են փոխկապակցված, եթե` </w:t>
      </w:r>
    </w:p>
    <w:p w:rsidR="00A5723E" w:rsidRPr="00883BDC" w:rsidRDefault="00A5723E" w:rsidP="00A5723E">
      <w:pPr>
        <w:pStyle w:val="NormalWeb"/>
        <w:spacing w:before="0" w:beforeAutospacing="0" w:after="0" w:afterAutospacing="0"/>
        <w:ind w:firstLine="269"/>
        <w:jc w:val="both"/>
        <w:rPr>
          <w:rFonts w:ascii="Sylfaen" w:hAnsi="Sylfaen"/>
          <w:i/>
          <w:color w:val="000000"/>
          <w:sz w:val="20"/>
          <w:szCs w:val="20"/>
          <w:lang w:val="hy-AM"/>
        </w:rPr>
      </w:pPr>
      <w:r w:rsidRPr="00883BDC">
        <w:rPr>
          <w:rFonts w:ascii="Sylfaen" w:hAnsi="Sylfaen"/>
          <w: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A5723E" w:rsidRPr="00883BDC" w:rsidRDefault="00A5723E" w:rsidP="00A5723E">
      <w:pPr>
        <w:pStyle w:val="NormalWeb"/>
        <w:spacing w:before="0" w:beforeAutospacing="0" w:after="0" w:afterAutospacing="0"/>
        <w:ind w:firstLine="269"/>
        <w:jc w:val="both"/>
        <w:rPr>
          <w:rFonts w:ascii="Sylfaen" w:hAnsi="Sylfaen"/>
          <w:i/>
          <w:color w:val="000000"/>
          <w:sz w:val="20"/>
          <w:szCs w:val="20"/>
          <w:lang w:val="hy-AM"/>
        </w:rPr>
      </w:pPr>
      <w:r w:rsidRPr="00883BDC">
        <w:rPr>
          <w:rFonts w:ascii="Sylfaen" w:hAnsi="Sylfaen"/>
          <w: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A5723E" w:rsidRPr="00883BDC" w:rsidRDefault="00A5723E" w:rsidP="00A5723E">
      <w:pPr>
        <w:pStyle w:val="NormalWeb"/>
        <w:spacing w:before="0" w:beforeAutospacing="0" w:after="0" w:afterAutospacing="0"/>
        <w:ind w:firstLine="708"/>
        <w:jc w:val="both"/>
        <w:rPr>
          <w:rFonts w:ascii="Sylfaen" w:hAnsi="Sylfaen"/>
          <w:i/>
          <w:sz w:val="20"/>
          <w:szCs w:val="20"/>
          <w:lang w:val="hy-AM"/>
        </w:rPr>
      </w:pPr>
      <w:r w:rsidRPr="00883BDC">
        <w:rPr>
          <w:rFonts w:ascii="Sylfaen" w:hAnsi="Sylfaen"/>
          <w: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A5723E" w:rsidRPr="00883BDC" w:rsidRDefault="00A5723E" w:rsidP="00A5723E">
      <w:pPr>
        <w:pStyle w:val="NormalWeb"/>
        <w:spacing w:before="0" w:beforeAutospacing="0" w:after="0" w:afterAutospacing="0"/>
        <w:ind w:firstLine="708"/>
        <w:jc w:val="both"/>
        <w:rPr>
          <w:rFonts w:ascii="Sylfaen" w:hAnsi="Sylfaen"/>
          <w:i/>
          <w:color w:val="000000"/>
          <w:sz w:val="20"/>
          <w:szCs w:val="20"/>
          <w:lang w:val="hy-AM"/>
        </w:rPr>
      </w:pPr>
      <w:r w:rsidRPr="00883BDC">
        <w:rPr>
          <w:rFonts w:ascii="Sylfaen" w:hAnsi="Sylfaen"/>
          <w:i/>
          <w:color w:val="000000"/>
          <w:sz w:val="20"/>
          <w:szCs w:val="20"/>
          <w:lang w:val="hy-AM"/>
        </w:rPr>
        <w:t>դ. նրանք գործել կամ գործում են համաձայնեցված՝ ելնելով ընդհանուր տնտեսական շահերից.</w:t>
      </w:r>
    </w:p>
    <w:p w:rsidR="00A5723E" w:rsidRPr="00883BDC" w:rsidRDefault="00A5723E" w:rsidP="00A5723E">
      <w:pPr>
        <w:ind w:firstLine="284"/>
        <w:jc w:val="both"/>
        <w:rPr>
          <w:rFonts w:ascii="Sylfaen" w:hAnsi="Sylfaen"/>
          <w:i/>
          <w:color w:val="000000"/>
          <w:sz w:val="20"/>
          <w:szCs w:val="20"/>
          <w:lang w:val="hy-AM"/>
        </w:rPr>
      </w:pPr>
      <w:r w:rsidRPr="00883BDC">
        <w:rPr>
          <w:rFonts w:ascii="Sylfaen" w:hAnsi="Sylfaen"/>
          <w: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քրոջ կամ եղբոր ամուսինն ու երեխաները:</w:t>
      </w:r>
    </w:p>
    <w:p w:rsidR="00A5723E" w:rsidRPr="00883BDC" w:rsidRDefault="00A5723E" w:rsidP="00A5723E">
      <w:pPr>
        <w:ind w:firstLine="567"/>
        <w:jc w:val="both"/>
        <w:rPr>
          <w:rFonts w:ascii="Sylfaen" w:hAnsi="Sylfaen" w:cs="Arial"/>
          <w:i/>
          <w:sz w:val="20"/>
          <w:lang w:val="hy-AM"/>
        </w:rPr>
      </w:pPr>
      <w:r w:rsidRPr="00883BDC">
        <w:rPr>
          <w:rFonts w:ascii="Sylfaen" w:hAnsi="Sylfaen" w:cs="Arial Armenian"/>
          <w:i/>
          <w:sz w:val="20"/>
          <w:lang w:val="hy-AM"/>
        </w:rPr>
        <w:t xml:space="preserve">2.4 </w:t>
      </w:r>
      <w:r w:rsidRPr="00883BDC">
        <w:rPr>
          <w:rFonts w:ascii="Sylfaen" w:hAnsi="Sylfaen" w:cs="Sylfaen"/>
          <w:i/>
          <w:sz w:val="20"/>
          <w:lang w:val="hy-AM"/>
        </w:rPr>
        <w:t>Մասնակիցը</w:t>
      </w:r>
      <w:r w:rsidRPr="00883BDC">
        <w:rPr>
          <w:rFonts w:ascii="Sylfaen" w:hAnsi="Sylfaen" w:cs="Arial"/>
          <w:i/>
          <w:sz w:val="20"/>
          <w:lang w:val="hy-AM"/>
        </w:rPr>
        <w:t xml:space="preserve"> ընտրված մասնակից ճանաչվելու դեպքում, Օրենքի 35-րդ հոդվածով սահմանված ժամկետում և կարգով ներկայացնում է որակավորման ապահովում՝ իր ներկայացրած գնային առաջարկի չափով: </w:t>
      </w:r>
    </w:p>
    <w:p w:rsidR="00A5723E" w:rsidRPr="00883BDC" w:rsidRDefault="00A5723E" w:rsidP="00A5723E">
      <w:pPr>
        <w:pStyle w:val="norm"/>
        <w:spacing w:line="240" w:lineRule="auto"/>
        <w:ind w:firstLine="540"/>
        <w:rPr>
          <w:rFonts w:ascii="Sylfaen" w:hAnsi="Sylfaen" w:cs="Sylfaen"/>
          <w:i/>
          <w:sz w:val="20"/>
          <w:szCs w:val="24"/>
          <w:lang w:val="af-ZA" w:eastAsia="en-US"/>
        </w:rPr>
      </w:pPr>
      <w:r w:rsidRPr="00883BDC">
        <w:rPr>
          <w:rFonts w:ascii="Sylfaen" w:hAnsi="Sylfaen" w:cs="Sylfaen"/>
          <w:i/>
          <w:sz w:val="20"/>
          <w:szCs w:val="24"/>
          <w:lang w:val="hy-AM" w:eastAsia="en-US"/>
        </w:rPr>
        <w:t>2.5 Սույն ընթացակարգի շրջանակում կնքվելիք պայմանագիրը</w:t>
      </w:r>
      <w:r w:rsidRPr="00883BDC">
        <w:rPr>
          <w:rFonts w:ascii="Sylfaen" w:hAnsi="Sylfaen" w:cs="Sylfaen"/>
          <w:i/>
          <w:sz w:val="20"/>
          <w:szCs w:val="24"/>
          <w:lang w:val="af-ZA" w:eastAsia="en-US"/>
        </w:rPr>
        <w:t xml:space="preserve"> </w:t>
      </w:r>
      <w:r w:rsidRPr="00883BDC">
        <w:rPr>
          <w:rFonts w:ascii="Sylfaen" w:hAnsi="Sylfaen" w:cs="Sylfaen"/>
          <w:i/>
          <w:sz w:val="20"/>
          <w:szCs w:val="24"/>
          <w:lang w:val="hy-AM" w:eastAsia="en-US"/>
        </w:rPr>
        <w:t>կարող</w:t>
      </w:r>
      <w:r w:rsidRPr="00883BDC">
        <w:rPr>
          <w:rFonts w:ascii="Sylfaen" w:hAnsi="Sylfaen" w:cs="Sylfaen"/>
          <w:i/>
          <w:sz w:val="20"/>
          <w:szCs w:val="24"/>
          <w:lang w:val="af-ZA" w:eastAsia="en-US"/>
        </w:rPr>
        <w:t xml:space="preserve"> է </w:t>
      </w:r>
      <w:r w:rsidRPr="00883BDC">
        <w:rPr>
          <w:rFonts w:ascii="Sylfaen" w:hAnsi="Sylfaen" w:cs="Sylfaen"/>
          <w:i/>
          <w:sz w:val="20"/>
          <w:szCs w:val="24"/>
          <w:lang w:val="hy-AM" w:eastAsia="en-US"/>
        </w:rPr>
        <w:t>իրականացվել</w:t>
      </w:r>
      <w:r w:rsidRPr="00883BDC">
        <w:rPr>
          <w:rFonts w:ascii="Sylfaen" w:hAnsi="Sylfaen" w:cs="Sylfaen"/>
          <w:i/>
          <w:sz w:val="20"/>
          <w:szCs w:val="24"/>
          <w:lang w:val="af-ZA" w:eastAsia="en-US"/>
        </w:rPr>
        <w:t xml:space="preserve"> </w:t>
      </w:r>
      <w:r w:rsidRPr="00883BDC">
        <w:rPr>
          <w:rFonts w:ascii="Sylfaen" w:hAnsi="Sylfaen" w:cs="Sylfaen"/>
          <w:i/>
          <w:sz w:val="20"/>
          <w:szCs w:val="24"/>
          <w:lang w:val="hy-AM" w:eastAsia="en-US"/>
        </w:rPr>
        <w:t>գործակալության</w:t>
      </w:r>
      <w:r w:rsidRPr="00883BDC">
        <w:rPr>
          <w:rFonts w:ascii="Sylfaen" w:hAnsi="Sylfaen" w:cs="Sylfaen"/>
          <w:i/>
          <w:sz w:val="20"/>
          <w:szCs w:val="24"/>
          <w:lang w:val="af-ZA" w:eastAsia="en-US"/>
        </w:rPr>
        <w:t xml:space="preserve"> </w:t>
      </w:r>
      <w:r w:rsidRPr="00883BDC">
        <w:rPr>
          <w:rFonts w:ascii="Sylfaen" w:hAnsi="Sylfaen" w:cs="Sylfaen"/>
          <w:i/>
          <w:sz w:val="20"/>
          <w:szCs w:val="24"/>
          <w:lang w:val="hy-AM" w:eastAsia="en-US"/>
        </w:rPr>
        <w:t>պայմանագիր</w:t>
      </w:r>
      <w:r w:rsidRPr="00883BDC">
        <w:rPr>
          <w:rFonts w:ascii="Sylfaen" w:hAnsi="Sylfaen" w:cs="Sylfaen"/>
          <w:i/>
          <w:sz w:val="20"/>
          <w:szCs w:val="24"/>
          <w:lang w:val="af-ZA" w:eastAsia="en-US"/>
        </w:rPr>
        <w:t xml:space="preserve"> </w:t>
      </w:r>
      <w:r w:rsidRPr="00883BDC">
        <w:rPr>
          <w:rFonts w:ascii="Sylfaen" w:hAnsi="Sylfaen" w:cs="Sylfaen"/>
          <w:i/>
          <w:sz w:val="20"/>
          <w:szCs w:val="24"/>
          <w:lang w:val="hy-AM" w:eastAsia="en-US"/>
        </w:rPr>
        <w:t>կնքելու</w:t>
      </w:r>
      <w:r w:rsidRPr="00883BDC">
        <w:rPr>
          <w:rFonts w:ascii="Sylfaen" w:hAnsi="Sylfaen" w:cs="Sylfaen"/>
          <w:i/>
          <w:sz w:val="20"/>
          <w:szCs w:val="24"/>
          <w:lang w:val="af-ZA" w:eastAsia="en-US"/>
        </w:rPr>
        <w:t xml:space="preserve"> </w:t>
      </w:r>
      <w:r w:rsidRPr="00883BDC">
        <w:rPr>
          <w:rFonts w:ascii="Sylfaen" w:hAnsi="Sylfaen" w:cs="Sylfaen"/>
          <w:i/>
          <w:sz w:val="20"/>
          <w:szCs w:val="24"/>
          <w:lang w:val="hy-AM" w:eastAsia="en-US"/>
        </w:rPr>
        <w:t>միջոցով։</w:t>
      </w:r>
      <w:r w:rsidRPr="00883BDC">
        <w:rPr>
          <w:rFonts w:ascii="Sylfaen" w:hAnsi="Sylfaen" w:cs="Sylfaen"/>
          <w:i/>
          <w:sz w:val="20"/>
          <w:szCs w:val="24"/>
          <w:lang w:val="af-ZA" w:eastAsia="en-US"/>
        </w:rPr>
        <w:t xml:space="preserve"> </w:t>
      </w:r>
      <w:r w:rsidRPr="00883BDC">
        <w:rPr>
          <w:rFonts w:ascii="Sylfaen" w:hAnsi="Sylfaen" w:cs="Sylfaen"/>
          <w:i/>
          <w:sz w:val="20"/>
          <w:szCs w:val="24"/>
          <w:lang w:eastAsia="en-US"/>
        </w:rPr>
        <w:t>Գործակալության</w:t>
      </w:r>
      <w:r w:rsidRPr="00883BDC">
        <w:rPr>
          <w:rFonts w:ascii="Sylfaen" w:hAnsi="Sylfaen" w:cs="Sylfaen"/>
          <w:i/>
          <w:sz w:val="20"/>
          <w:szCs w:val="24"/>
          <w:lang w:val="af-ZA" w:eastAsia="en-US"/>
        </w:rPr>
        <w:t xml:space="preserve"> </w:t>
      </w:r>
      <w:r w:rsidRPr="00883BDC">
        <w:rPr>
          <w:rFonts w:ascii="Sylfaen" w:hAnsi="Sylfaen" w:cs="Sylfaen"/>
          <w:i/>
          <w:sz w:val="20"/>
          <w:szCs w:val="24"/>
          <w:lang w:eastAsia="en-US"/>
        </w:rPr>
        <w:t>պայմանագրի</w:t>
      </w:r>
      <w:r w:rsidRPr="00883BDC">
        <w:rPr>
          <w:rFonts w:ascii="Sylfaen" w:hAnsi="Sylfaen" w:cs="Sylfaen"/>
          <w:i/>
          <w:sz w:val="20"/>
          <w:szCs w:val="24"/>
          <w:lang w:val="af-ZA" w:eastAsia="en-US"/>
        </w:rPr>
        <w:t xml:space="preserve"> </w:t>
      </w:r>
      <w:r w:rsidRPr="00883BDC">
        <w:rPr>
          <w:rFonts w:ascii="Sylfaen" w:hAnsi="Sylfaen" w:cs="Sylfaen"/>
          <w:i/>
          <w:sz w:val="20"/>
          <w:szCs w:val="24"/>
          <w:lang w:eastAsia="en-US"/>
        </w:rPr>
        <w:t>կողմ</w:t>
      </w:r>
      <w:r w:rsidRPr="00883BDC">
        <w:rPr>
          <w:rFonts w:ascii="Sylfaen" w:hAnsi="Sylfaen" w:cs="Sylfaen"/>
          <w:i/>
          <w:sz w:val="20"/>
          <w:szCs w:val="24"/>
          <w:lang w:val="af-ZA" w:eastAsia="en-US"/>
        </w:rPr>
        <w:t xml:space="preserve"> </w:t>
      </w:r>
      <w:r w:rsidRPr="00883BDC">
        <w:rPr>
          <w:rFonts w:ascii="Sylfaen" w:hAnsi="Sylfaen" w:cs="Sylfaen"/>
          <w:i/>
          <w:sz w:val="20"/>
          <w:szCs w:val="24"/>
          <w:lang w:eastAsia="en-US"/>
        </w:rPr>
        <w:t>չի</w:t>
      </w:r>
      <w:r w:rsidRPr="00883BDC">
        <w:rPr>
          <w:rFonts w:ascii="Sylfaen" w:hAnsi="Sylfaen" w:cs="Sylfaen"/>
          <w:i/>
          <w:sz w:val="20"/>
          <w:szCs w:val="24"/>
          <w:lang w:val="af-ZA" w:eastAsia="en-US"/>
        </w:rPr>
        <w:t xml:space="preserve"> </w:t>
      </w:r>
      <w:r w:rsidRPr="00883BDC">
        <w:rPr>
          <w:rFonts w:ascii="Sylfaen" w:hAnsi="Sylfaen" w:cs="Sylfaen"/>
          <w:i/>
          <w:sz w:val="20"/>
          <w:szCs w:val="24"/>
          <w:lang w:eastAsia="en-US"/>
        </w:rPr>
        <w:t>կարող</w:t>
      </w:r>
      <w:r w:rsidRPr="00883BDC">
        <w:rPr>
          <w:rFonts w:ascii="Sylfaen" w:hAnsi="Sylfaen" w:cs="Sylfaen"/>
          <w:i/>
          <w:sz w:val="20"/>
          <w:szCs w:val="24"/>
          <w:lang w:val="af-ZA" w:eastAsia="en-US"/>
        </w:rPr>
        <w:t xml:space="preserve"> </w:t>
      </w:r>
      <w:r w:rsidRPr="00883BDC">
        <w:rPr>
          <w:rFonts w:ascii="Sylfaen" w:hAnsi="Sylfaen" w:cs="Sylfaen"/>
          <w:i/>
          <w:sz w:val="20"/>
          <w:szCs w:val="24"/>
          <w:lang w:eastAsia="en-US"/>
        </w:rPr>
        <w:t>հանդիսանալ</w:t>
      </w:r>
      <w:r w:rsidRPr="00883BDC">
        <w:rPr>
          <w:rFonts w:ascii="Sylfaen" w:hAnsi="Sylfaen" w:cs="Sylfaen"/>
          <w:i/>
          <w:sz w:val="20"/>
          <w:szCs w:val="24"/>
          <w:lang w:val="af-ZA" w:eastAsia="en-US"/>
        </w:rPr>
        <w:t xml:space="preserve"> </w:t>
      </w:r>
      <w:r w:rsidRPr="00883BDC">
        <w:rPr>
          <w:rFonts w:ascii="Sylfaen" w:hAnsi="Sylfaen" w:cs="Sylfaen"/>
          <w:i/>
          <w:sz w:val="20"/>
          <w:szCs w:val="24"/>
          <w:lang w:eastAsia="en-US"/>
        </w:rPr>
        <w:t>սույն</w:t>
      </w:r>
      <w:r w:rsidRPr="00883BDC">
        <w:rPr>
          <w:rFonts w:ascii="Sylfaen" w:hAnsi="Sylfaen" w:cs="Sylfaen"/>
          <w:i/>
          <w:sz w:val="20"/>
          <w:szCs w:val="24"/>
          <w:lang w:val="af-ZA" w:eastAsia="en-US"/>
        </w:rPr>
        <w:t xml:space="preserve"> </w:t>
      </w:r>
      <w:r w:rsidRPr="00883BDC">
        <w:rPr>
          <w:rFonts w:ascii="Sylfaen" w:hAnsi="Sylfaen" w:cs="Sylfaen"/>
          <w:i/>
          <w:sz w:val="20"/>
          <w:szCs w:val="24"/>
          <w:lang w:eastAsia="en-US"/>
        </w:rPr>
        <w:t>ընթացակարգին</w:t>
      </w:r>
      <w:r w:rsidRPr="00883BDC">
        <w:rPr>
          <w:rFonts w:ascii="Sylfaen" w:hAnsi="Sylfaen" w:cs="Sylfaen"/>
          <w:i/>
          <w:sz w:val="20"/>
          <w:szCs w:val="24"/>
          <w:lang w:val="af-ZA" w:eastAsia="en-US"/>
        </w:rPr>
        <w:t xml:space="preserve"> </w:t>
      </w:r>
      <w:r w:rsidRPr="00883BDC">
        <w:rPr>
          <w:rFonts w:ascii="Sylfaen" w:hAnsi="Sylfaen" w:cs="Sylfaen"/>
          <w:i/>
          <w:sz w:val="20"/>
          <w:lang w:val="af-ZA"/>
        </w:rPr>
        <w:t>(</w:t>
      </w:r>
      <w:r w:rsidRPr="00883BDC">
        <w:rPr>
          <w:rFonts w:ascii="Sylfaen" w:hAnsi="Sylfaen" w:cs="Sylfaen"/>
          <w:i/>
          <w:sz w:val="20"/>
        </w:rPr>
        <w:t>միևնույն</w:t>
      </w:r>
      <w:r w:rsidRPr="00883BDC">
        <w:rPr>
          <w:rFonts w:ascii="Sylfaen" w:hAnsi="Sylfaen" w:cs="Sylfaen"/>
          <w:i/>
          <w:sz w:val="20"/>
          <w:lang w:val="af-ZA"/>
        </w:rPr>
        <w:t xml:space="preserve"> </w:t>
      </w:r>
      <w:r w:rsidRPr="00883BDC">
        <w:rPr>
          <w:rFonts w:ascii="Sylfaen" w:hAnsi="Sylfaen" w:cs="Sylfaen"/>
          <w:i/>
          <w:sz w:val="20"/>
        </w:rPr>
        <w:t>չափաբաժնին</w:t>
      </w:r>
      <w:r w:rsidRPr="00883BDC">
        <w:rPr>
          <w:rFonts w:ascii="Sylfaen" w:hAnsi="Sylfaen" w:cs="Sylfaen"/>
          <w:i/>
          <w:sz w:val="20"/>
          <w:lang w:val="af-ZA"/>
        </w:rPr>
        <w:t xml:space="preserve">) </w:t>
      </w:r>
      <w:r w:rsidRPr="00883BDC">
        <w:rPr>
          <w:rFonts w:ascii="Sylfaen" w:hAnsi="Sylfaen" w:cs="Sylfaen"/>
          <w:i/>
          <w:sz w:val="20"/>
          <w:szCs w:val="24"/>
          <w:lang w:eastAsia="en-US"/>
        </w:rPr>
        <w:t>մասնակցելու</w:t>
      </w:r>
      <w:r w:rsidRPr="00883BDC">
        <w:rPr>
          <w:rFonts w:ascii="Sylfaen" w:hAnsi="Sylfaen" w:cs="Sylfaen"/>
          <w:i/>
          <w:sz w:val="20"/>
          <w:szCs w:val="24"/>
          <w:lang w:val="af-ZA" w:eastAsia="en-US"/>
        </w:rPr>
        <w:t xml:space="preserve"> </w:t>
      </w:r>
      <w:r w:rsidRPr="00883BDC">
        <w:rPr>
          <w:rFonts w:ascii="Sylfaen" w:hAnsi="Sylfaen" w:cs="Sylfaen"/>
          <w:i/>
          <w:sz w:val="20"/>
          <w:szCs w:val="24"/>
          <w:lang w:eastAsia="en-US"/>
        </w:rPr>
        <w:t>նպատակով</w:t>
      </w:r>
      <w:r w:rsidRPr="00883BDC">
        <w:rPr>
          <w:rFonts w:ascii="Sylfaen" w:hAnsi="Sylfaen" w:cs="Sylfaen"/>
          <w:i/>
          <w:sz w:val="20"/>
          <w:szCs w:val="24"/>
          <w:lang w:val="af-ZA" w:eastAsia="en-US"/>
        </w:rPr>
        <w:t xml:space="preserve"> </w:t>
      </w:r>
      <w:r w:rsidRPr="00883BDC">
        <w:rPr>
          <w:rFonts w:ascii="Sylfaen" w:hAnsi="Sylfaen" w:cs="Sylfaen"/>
          <w:i/>
          <w:sz w:val="20"/>
          <w:szCs w:val="24"/>
          <w:lang w:eastAsia="en-US"/>
        </w:rPr>
        <w:t>հայտ</w:t>
      </w:r>
      <w:r w:rsidRPr="00883BDC">
        <w:rPr>
          <w:rFonts w:ascii="Sylfaen" w:hAnsi="Sylfaen" w:cs="Sylfaen"/>
          <w:i/>
          <w:sz w:val="20"/>
          <w:szCs w:val="24"/>
          <w:lang w:val="af-ZA" w:eastAsia="en-US"/>
        </w:rPr>
        <w:t xml:space="preserve"> </w:t>
      </w:r>
      <w:r w:rsidRPr="00883BDC">
        <w:rPr>
          <w:rFonts w:ascii="Sylfaen" w:hAnsi="Sylfaen" w:cs="Sylfaen"/>
          <w:i/>
          <w:sz w:val="20"/>
          <w:szCs w:val="24"/>
          <w:lang w:eastAsia="en-US"/>
        </w:rPr>
        <w:t>ներկայացրած</w:t>
      </w:r>
      <w:r w:rsidRPr="00883BDC">
        <w:rPr>
          <w:rFonts w:ascii="Sylfaen" w:hAnsi="Sylfaen" w:cs="Sylfaen"/>
          <w:i/>
          <w:sz w:val="20"/>
          <w:szCs w:val="24"/>
          <w:lang w:val="af-ZA" w:eastAsia="en-US"/>
        </w:rPr>
        <w:t xml:space="preserve"> </w:t>
      </w:r>
      <w:r w:rsidRPr="00883BDC">
        <w:rPr>
          <w:rFonts w:ascii="Sylfaen" w:hAnsi="Sylfaen" w:cs="Sylfaen"/>
          <w:i/>
          <w:sz w:val="20"/>
          <w:szCs w:val="24"/>
          <w:lang w:eastAsia="en-US"/>
        </w:rPr>
        <w:t>մասնակիցը</w:t>
      </w:r>
      <w:r w:rsidRPr="00883BDC">
        <w:rPr>
          <w:rFonts w:ascii="Sylfaen" w:hAnsi="Sylfaen" w:cs="Sylfaen"/>
          <w:i/>
          <w:sz w:val="20"/>
          <w:szCs w:val="24"/>
          <w:lang w:val="af-ZA" w:eastAsia="en-US"/>
        </w:rPr>
        <w:t xml:space="preserve">: </w:t>
      </w:r>
    </w:p>
    <w:p w:rsidR="00A5723E" w:rsidRPr="00883BDC" w:rsidRDefault="00A5723E" w:rsidP="00A5723E">
      <w:pPr>
        <w:pStyle w:val="BodyTextIndent2"/>
        <w:spacing w:line="240" w:lineRule="auto"/>
        <w:rPr>
          <w:rFonts w:ascii="Sylfaen" w:hAnsi="Sylfaen" w:cs="Sylfaen"/>
          <w:i/>
          <w:szCs w:val="24"/>
        </w:rPr>
      </w:pPr>
      <w:r w:rsidRPr="00883BDC">
        <w:rPr>
          <w:rFonts w:ascii="Sylfaen" w:hAnsi="Sylfaen" w:cs="Sylfaen"/>
          <w:i/>
          <w:szCs w:val="24"/>
        </w:rPr>
        <w:t xml:space="preserve"> 2</w:t>
      </w:r>
      <w:r w:rsidRPr="00883BDC">
        <w:rPr>
          <w:rFonts w:ascii="Sylfaen" w:hAnsi="Sylfaen" w:cs="Sylfaen"/>
          <w:i/>
          <w:szCs w:val="24"/>
          <w:lang w:val="hy-AM"/>
        </w:rPr>
        <w:t>.</w:t>
      </w:r>
      <w:r w:rsidRPr="00883BDC">
        <w:rPr>
          <w:rFonts w:ascii="Sylfaen" w:hAnsi="Sylfaen" w:cs="Sylfaen"/>
          <w:i/>
          <w:szCs w:val="24"/>
        </w:rPr>
        <w:t xml:space="preserve">6 </w:t>
      </w:r>
      <w:r w:rsidRPr="00883BDC">
        <w:rPr>
          <w:rFonts w:ascii="Sylfaen" w:hAnsi="Sylfaen" w:cs="Sylfaen"/>
          <w:i/>
          <w:szCs w:val="24"/>
          <w:lang w:val="ru-RU"/>
        </w:rPr>
        <w:t>Մասնակիցները</w:t>
      </w:r>
      <w:r w:rsidRPr="00883BDC">
        <w:rPr>
          <w:rFonts w:ascii="Sylfaen" w:hAnsi="Sylfaen" w:cs="Sylfaen"/>
          <w:i/>
          <w:szCs w:val="24"/>
        </w:rPr>
        <w:t xml:space="preserve"> </w:t>
      </w:r>
      <w:r w:rsidRPr="00883BDC">
        <w:rPr>
          <w:rFonts w:ascii="Sylfaen" w:hAnsi="Sylfaen" w:cs="Sylfaen"/>
          <w:i/>
          <w:szCs w:val="24"/>
          <w:lang w:val="ru-RU"/>
        </w:rPr>
        <w:t>կարող</w:t>
      </w:r>
      <w:r w:rsidRPr="00883BDC">
        <w:rPr>
          <w:rFonts w:ascii="Sylfaen" w:hAnsi="Sylfaen" w:cs="Sylfaen"/>
          <w:i/>
          <w:szCs w:val="24"/>
        </w:rPr>
        <w:t xml:space="preserve"> </w:t>
      </w:r>
      <w:r w:rsidRPr="00883BDC">
        <w:rPr>
          <w:rFonts w:ascii="Sylfaen" w:hAnsi="Sylfaen" w:cs="Sylfaen"/>
          <w:i/>
          <w:szCs w:val="24"/>
          <w:lang w:val="ru-RU"/>
        </w:rPr>
        <w:t>են</w:t>
      </w:r>
      <w:r w:rsidRPr="00883BDC">
        <w:rPr>
          <w:rFonts w:ascii="Sylfaen" w:hAnsi="Sylfaen" w:cs="Sylfaen"/>
          <w:i/>
          <w:szCs w:val="24"/>
        </w:rPr>
        <w:t xml:space="preserve"> </w:t>
      </w:r>
      <w:r w:rsidRPr="00883BDC">
        <w:rPr>
          <w:rFonts w:ascii="Sylfaen" w:hAnsi="Sylfaen" w:cs="Sylfaen"/>
          <w:i/>
          <w:szCs w:val="24"/>
          <w:lang w:val="ru-RU"/>
        </w:rPr>
        <w:t>սույն</w:t>
      </w:r>
      <w:r w:rsidRPr="00883BDC">
        <w:rPr>
          <w:rFonts w:ascii="Sylfaen" w:hAnsi="Sylfaen" w:cs="Sylfaen"/>
          <w:i/>
          <w:szCs w:val="24"/>
        </w:rPr>
        <w:t xml:space="preserve"> </w:t>
      </w:r>
      <w:r w:rsidRPr="00883BDC">
        <w:rPr>
          <w:rFonts w:ascii="Sylfaen" w:hAnsi="Sylfaen" w:cs="Sylfaen"/>
          <w:i/>
          <w:szCs w:val="24"/>
          <w:lang w:val="ru-RU"/>
        </w:rPr>
        <w:t>ընթացակարգին</w:t>
      </w:r>
      <w:r w:rsidRPr="00883BDC">
        <w:rPr>
          <w:rFonts w:ascii="Sylfaen" w:hAnsi="Sylfaen" w:cs="Sylfaen"/>
          <w:i/>
          <w:szCs w:val="24"/>
        </w:rPr>
        <w:t xml:space="preserve"> </w:t>
      </w:r>
      <w:r w:rsidRPr="00883BDC">
        <w:rPr>
          <w:rFonts w:ascii="Sylfaen" w:hAnsi="Sylfaen" w:cs="Sylfaen"/>
          <w:i/>
          <w:szCs w:val="24"/>
          <w:lang w:val="ru-RU"/>
        </w:rPr>
        <w:t>մասնակցել</w:t>
      </w:r>
      <w:r w:rsidRPr="00883BDC">
        <w:rPr>
          <w:rFonts w:ascii="Sylfaen" w:hAnsi="Sylfaen" w:cs="Sylfaen"/>
          <w:i/>
          <w:szCs w:val="24"/>
        </w:rPr>
        <w:t xml:space="preserve"> </w:t>
      </w:r>
      <w:r w:rsidRPr="00883BDC">
        <w:rPr>
          <w:rFonts w:ascii="Sylfaen" w:hAnsi="Sylfaen" w:cs="Sylfaen"/>
          <w:i/>
          <w:szCs w:val="24"/>
          <w:lang w:val="ru-RU"/>
        </w:rPr>
        <w:t>համատեղ</w:t>
      </w:r>
      <w:r w:rsidRPr="00883BDC">
        <w:rPr>
          <w:rFonts w:ascii="Sylfaen" w:hAnsi="Sylfaen" w:cs="Sylfaen"/>
          <w:i/>
          <w:szCs w:val="24"/>
        </w:rPr>
        <w:t xml:space="preserve"> </w:t>
      </w:r>
      <w:r w:rsidRPr="00883BDC">
        <w:rPr>
          <w:rFonts w:ascii="Sylfaen" w:hAnsi="Sylfaen" w:cs="Sylfaen"/>
          <w:i/>
          <w:szCs w:val="24"/>
          <w:lang w:val="ru-RU"/>
        </w:rPr>
        <w:t>գործունեության</w:t>
      </w:r>
      <w:r w:rsidRPr="00883BDC">
        <w:rPr>
          <w:rFonts w:ascii="Sylfaen" w:hAnsi="Sylfaen" w:cs="Sylfaen"/>
          <w:i/>
          <w:szCs w:val="24"/>
        </w:rPr>
        <w:t xml:space="preserve"> </w:t>
      </w:r>
      <w:r w:rsidRPr="00883BDC">
        <w:rPr>
          <w:rFonts w:ascii="Sylfaen" w:hAnsi="Sylfaen" w:cs="Sylfaen"/>
          <w:i/>
          <w:szCs w:val="24"/>
          <w:lang w:val="ru-RU"/>
        </w:rPr>
        <w:t>կարգով</w:t>
      </w:r>
      <w:r w:rsidRPr="00883BDC">
        <w:rPr>
          <w:rFonts w:ascii="Sylfaen" w:hAnsi="Sylfaen" w:cs="Sylfaen"/>
          <w:i/>
          <w:szCs w:val="24"/>
        </w:rPr>
        <w:t xml:space="preserve"> (</w:t>
      </w:r>
      <w:r w:rsidRPr="00883BDC">
        <w:rPr>
          <w:rFonts w:ascii="Sylfaen" w:hAnsi="Sylfaen" w:cs="Sylfaen"/>
          <w:i/>
          <w:szCs w:val="24"/>
          <w:lang w:val="ru-RU"/>
        </w:rPr>
        <w:t>կոնսորցիումով</w:t>
      </w:r>
      <w:r w:rsidRPr="00883BDC">
        <w:rPr>
          <w:rFonts w:ascii="Sylfaen" w:hAnsi="Sylfaen" w:cs="Sylfaen"/>
          <w:i/>
          <w:szCs w:val="24"/>
        </w:rPr>
        <w:t>)</w:t>
      </w:r>
      <w:r w:rsidRPr="00883BDC">
        <w:rPr>
          <w:rFonts w:ascii="Sylfaen" w:hAnsi="Sylfaen" w:cs="Sylfaen"/>
          <w:i/>
          <w:szCs w:val="24"/>
          <w:lang w:val="ru-RU"/>
        </w:rPr>
        <w:t>։</w:t>
      </w:r>
      <w:r w:rsidRPr="00883BDC">
        <w:rPr>
          <w:rFonts w:ascii="Sylfaen" w:hAnsi="Sylfaen" w:cs="Sylfaen"/>
          <w:i/>
          <w:szCs w:val="24"/>
        </w:rPr>
        <w:t xml:space="preserve"> </w:t>
      </w:r>
      <w:r w:rsidRPr="00883BDC">
        <w:rPr>
          <w:rFonts w:ascii="Sylfaen" w:hAnsi="Sylfaen" w:cs="Sylfaen"/>
          <w:i/>
          <w:szCs w:val="24"/>
          <w:lang w:val="ru-RU"/>
        </w:rPr>
        <w:t>Նման</w:t>
      </w:r>
      <w:r w:rsidRPr="00883BDC">
        <w:rPr>
          <w:rFonts w:ascii="Sylfaen" w:hAnsi="Sylfaen" w:cs="Sylfaen"/>
          <w:i/>
          <w:szCs w:val="24"/>
        </w:rPr>
        <w:t xml:space="preserve"> </w:t>
      </w:r>
      <w:r w:rsidRPr="00883BDC">
        <w:rPr>
          <w:rFonts w:ascii="Sylfaen" w:hAnsi="Sylfaen" w:cs="Sylfaen"/>
          <w:i/>
          <w:szCs w:val="24"/>
          <w:lang w:val="ru-RU"/>
        </w:rPr>
        <w:t>դեպքում</w:t>
      </w:r>
      <w:r w:rsidRPr="00883BDC">
        <w:rPr>
          <w:rFonts w:ascii="Sylfaen" w:hAnsi="Sylfaen" w:cs="Sylfaen"/>
          <w:i/>
          <w:szCs w:val="24"/>
        </w:rPr>
        <w:t>`</w:t>
      </w:r>
    </w:p>
    <w:p w:rsidR="00A5723E" w:rsidRPr="00883BDC" w:rsidRDefault="00A5723E" w:rsidP="00A5723E">
      <w:pPr>
        <w:pStyle w:val="BodyTextIndent2"/>
        <w:spacing w:line="240" w:lineRule="auto"/>
        <w:rPr>
          <w:rFonts w:ascii="Sylfaen" w:hAnsi="Sylfaen" w:cs="Sylfaen"/>
          <w:i/>
          <w:szCs w:val="24"/>
        </w:rPr>
      </w:pPr>
      <w:r w:rsidRPr="00883BDC">
        <w:rPr>
          <w:rFonts w:ascii="Sylfaen" w:hAnsi="Sylfaen" w:cs="Sylfaen"/>
          <w:i/>
          <w:szCs w:val="24"/>
        </w:rPr>
        <w:t xml:space="preserve">1) </w:t>
      </w:r>
      <w:r w:rsidRPr="00883BDC">
        <w:rPr>
          <w:rFonts w:ascii="Sylfaen" w:hAnsi="Sylfaen" w:cs="Sylfaen"/>
          <w:i/>
          <w:szCs w:val="24"/>
          <w:lang w:val="ru-RU"/>
        </w:rPr>
        <w:t>համատեղ</w:t>
      </w:r>
      <w:r w:rsidRPr="00883BDC">
        <w:rPr>
          <w:rFonts w:ascii="Sylfaen" w:hAnsi="Sylfaen" w:cs="Sylfaen"/>
          <w:i/>
          <w:szCs w:val="24"/>
        </w:rPr>
        <w:t xml:space="preserve"> </w:t>
      </w:r>
      <w:r w:rsidRPr="00883BDC">
        <w:rPr>
          <w:rFonts w:ascii="Sylfaen" w:hAnsi="Sylfaen" w:cs="Sylfaen"/>
          <w:i/>
          <w:szCs w:val="24"/>
          <w:lang w:val="ru-RU"/>
        </w:rPr>
        <w:t>գործունեության</w:t>
      </w:r>
      <w:r w:rsidRPr="00883BDC">
        <w:rPr>
          <w:rFonts w:ascii="Sylfaen" w:hAnsi="Sylfaen" w:cs="Sylfaen"/>
          <w:i/>
          <w:szCs w:val="24"/>
        </w:rPr>
        <w:t xml:space="preserve"> </w:t>
      </w:r>
      <w:r w:rsidRPr="00883BDC">
        <w:rPr>
          <w:rFonts w:ascii="Sylfaen" w:hAnsi="Sylfaen" w:cs="Sylfaen"/>
          <w:i/>
          <w:szCs w:val="24"/>
          <w:lang w:val="ru-RU"/>
        </w:rPr>
        <w:t>պայմանագրի</w:t>
      </w:r>
      <w:r w:rsidRPr="00883BDC">
        <w:rPr>
          <w:rFonts w:ascii="Sylfaen" w:hAnsi="Sylfaen" w:cs="Sylfaen"/>
          <w:i/>
          <w:szCs w:val="24"/>
        </w:rPr>
        <w:t xml:space="preserve"> </w:t>
      </w:r>
      <w:r w:rsidRPr="00883BDC">
        <w:rPr>
          <w:rFonts w:ascii="Sylfaen" w:hAnsi="Sylfaen" w:cs="Sylfaen"/>
          <w:i/>
          <w:szCs w:val="24"/>
          <w:lang w:val="ru-RU"/>
        </w:rPr>
        <w:t>կողմերից</w:t>
      </w:r>
      <w:r w:rsidRPr="00883BDC">
        <w:rPr>
          <w:rFonts w:ascii="Sylfaen" w:hAnsi="Sylfaen" w:cs="Sylfaen"/>
          <w:i/>
          <w:szCs w:val="24"/>
        </w:rPr>
        <w:t xml:space="preserve"> </w:t>
      </w:r>
      <w:r w:rsidRPr="00883BDC">
        <w:rPr>
          <w:rFonts w:ascii="Sylfaen" w:hAnsi="Sylfaen" w:cs="Sylfaen"/>
          <w:i/>
          <w:szCs w:val="24"/>
          <w:lang w:val="ru-RU"/>
        </w:rPr>
        <w:t>որևէ</w:t>
      </w:r>
      <w:r w:rsidRPr="00883BDC">
        <w:rPr>
          <w:rFonts w:ascii="Sylfaen" w:hAnsi="Sylfaen" w:cs="Sylfaen"/>
          <w:i/>
          <w:szCs w:val="24"/>
        </w:rPr>
        <w:t xml:space="preserve"> </w:t>
      </w:r>
      <w:r w:rsidRPr="00883BDC">
        <w:rPr>
          <w:rFonts w:ascii="Sylfaen" w:hAnsi="Sylfaen" w:cs="Sylfaen"/>
          <w:i/>
          <w:szCs w:val="24"/>
          <w:lang w:val="ru-RU"/>
        </w:rPr>
        <w:t>մեկը</w:t>
      </w:r>
      <w:r w:rsidRPr="00883BDC">
        <w:rPr>
          <w:rFonts w:ascii="Sylfaen" w:hAnsi="Sylfaen" w:cs="Sylfaen"/>
          <w:i/>
          <w:szCs w:val="24"/>
        </w:rPr>
        <w:t xml:space="preserve"> </w:t>
      </w:r>
      <w:r w:rsidRPr="00883BDC">
        <w:rPr>
          <w:rFonts w:ascii="Sylfaen" w:hAnsi="Sylfaen" w:cs="Sylfaen"/>
          <w:i/>
          <w:szCs w:val="24"/>
          <w:lang w:val="ru-RU"/>
        </w:rPr>
        <w:t>չի</w:t>
      </w:r>
      <w:r w:rsidRPr="00883BDC">
        <w:rPr>
          <w:rFonts w:ascii="Sylfaen" w:hAnsi="Sylfaen" w:cs="Sylfaen"/>
          <w:i/>
          <w:szCs w:val="24"/>
        </w:rPr>
        <w:t xml:space="preserve"> </w:t>
      </w:r>
      <w:r w:rsidRPr="00883BDC">
        <w:rPr>
          <w:rFonts w:ascii="Sylfaen" w:hAnsi="Sylfaen" w:cs="Sylfaen"/>
          <w:i/>
          <w:szCs w:val="24"/>
          <w:lang w:val="ru-RU"/>
        </w:rPr>
        <w:t>կարող</w:t>
      </w:r>
      <w:r w:rsidRPr="00883BDC">
        <w:rPr>
          <w:rFonts w:ascii="Sylfaen" w:hAnsi="Sylfaen" w:cs="Sylfaen"/>
          <w:i/>
          <w:szCs w:val="24"/>
        </w:rPr>
        <w:t xml:space="preserve"> </w:t>
      </w:r>
      <w:r w:rsidRPr="00883BDC">
        <w:rPr>
          <w:rFonts w:ascii="Sylfaen" w:hAnsi="Sylfaen" w:cs="Sylfaen"/>
          <w:i/>
          <w:szCs w:val="24"/>
          <w:lang w:val="ru-RU"/>
        </w:rPr>
        <w:t>նույն</w:t>
      </w:r>
      <w:r w:rsidRPr="00883BDC">
        <w:rPr>
          <w:rFonts w:ascii="Sylfaen" w:hAnsi="Sylfaen" w:cs="Sylfaen"/>
          <w:i/>
          <w:szCs w:val="24"/>
        </w:rPr>
        <w:t xml:space="preserve"> </w:t>
      </w:r>
      <w:r w:rsidRPr="00883BDC">
        <w:rPr>
          <w:rFonts w:ascii="Sylfaen" w:hAnsi="Sylfaen" w:cs="Sylfaen"/>
          <w:i/>
          <w:szCs w:val="24"/>
          <w:lang w:val="ru-RU"/>
        </w:rPr>
        <w:t>ընթացակարգին</w:t>
      </w:r>
      <w:r w:rsidRPr="00883BDC">
        <w:rPr>
          <w:rFonts w:ascii="Sylfaen" w:hAnsi="Sylfaen" w:cs="Sylfaen"/>
          <w:i/>
          <w:szCs w:val="24"/>
        </w:rPr>
        <w:t xml:space="preserve"> </w:t>
      </w:r>
      <w:r w:rsidRPr="00883BDC">
        <w:rPr>
          <w:rFonts w:ascii="Sylfaen" w:hAnsi="Sylfaen" w:cs="Sylfaen"/>
          <w:i/>
        </w:rPr>
        <w:t>(</w:t>
      </w:r>
      <w:r w:rsidRPr="00883BDC">
        <w:rPr>
          <w:rFonts w:ascii="Sylfaen" w:hAnsi="Sylfaen" w:cs="Sylfaen"/>
          <w:i/>
          <w:lang w:val="en-US"/>
        </w:rPr>
        <w:t>միևնույն</w:t>
      </w:r>
      <w:r w:rsidRPr="00883BDC">
        <w:rPr>
          <w:rFonts w:ascii="Sylfaen" w:hAnsi="Sylfaen" w:cs="Sylfaen"/>
          <w:i/>
        </w:rPr>
        <w:t xml:space="preserve"> </w:t>
      </w:r>
      <w:r w:rsidRPr="00883BDC">
        <w:rPr>
          <w:rFonts w:ascii="Sylfaen" w:hAnsi="Sylfaen" w:cs="Sylfaen"/>
          <w:i/>
          <w:lang w:val="en-US"/>
        </w:rPr>
        <w:t>չափաբաժնին</w:t>
      </w:r>
      <w:r w:rsidRPr="00883BDC">
        <w:rPr>
          <w:rFonts w:ascii="Sylfaen" w:hAnsi="Sylfaen" w:cs="Sylfaen"/>
          <w:i/>
        </w:rPr>
        <w:t xml:space="preserve">) </w:t>
      </w:r>
      <w:r w:rsidRPr="00883BDC">
        <w:rPr>
          <w:rFonts w:ascii="Sylfaen" w:hAnsi="Sylfaen" w:cs="Sylfaen"/>
          <w:i/>
          <w:szCs w:val="24"/>
          <w:lang w:val="ru-RU"/>
        </w:rPr>
        <w:t>ներկայացնել</w:t>
      </w:r>
      <w:r w:rsidRPr="00883BDC">
        <w:rPr>
          <w:rFonts w:ascii="Sylfaen" w:hAnsi="Sylfaen" w:cs="Sylfaen"/>
          <w:i/>
          <w:szCs w:val="24"/>
        </w:rPr>
        <w:t xml:space="preserve"> </w:t>
      </w:r>
      <w:r w:rsidRPr="00883BDC">
        <w:rPr>
          <w:rFonts w:ascii="Sylfaen" w:hAnsi="Sylfaen" w:cs="Sylfaen"/>
          <w:i/>
          <w:szCs w:val="24"/>
          <w:lang w:val="ru-RU"/>
        </w:rPr>
        <w:t>առանձին</w:t>
      </w:r>
      <w:r w:rsidRPr="00883BDC">
        <w:rPr>
          <w:rFonts w:ascii="Sylfaen" w:hAnsi="Sylfaen" w:cs="Sylfaen"/>
          <w:i/>
          <w:szCs w:val="24"/>
        </w:rPr>
        <w:t xml:space="preserve"> </w:t>
      </w:r>
      <w:r w:rsidRPr="00883BDC">
        <w:rPr>
          <w:rFonts w:ascii="Sylfaen" w:hAnsi="Sylfaen" w:cs="Sylfaen"/>
          <w:i/>
          <w:szCs w:val="24"/>
          <w:lang w:val="ru-RU"/>
        </w:rPr>
        <w:t>հայտ</w:t>
      </w:r>
      <w:r w:rsidRPr="00883BDC">
        <w:rPr>
          <w:rFonts w:ascii="Sylfaen" w:hAnsi="Sylfaen" w:cs="Sylfaen"/>
          <w:i/>
          <w:szCs w:val="24"/>
        </w:rPr>
        <w:t xml:space="preserve">: </w:t>
      </w:r>
      <w:r w:rsidRPr="00883BDC">
        <w:rPr>
          <w:rFonts w:ascii="Sylfaen" w:hAnsi="Sylfaen" w:cs="Sylfaen"/>
          <w:i/>
          <w:szCs w:val="24"/>
          <w:lang w:val="ru-RU"/>
        </w:rPr>
        <w:t>Սույն</w:t>
      </w:r>
      <w:r w:rsidRPr="00883BDC">
        <w:rPr>
          <w:rFonts w:ascii="Sylfaen" w:hAnsi="Sylfaen" w:cs="Sylfaen"/>
          <w:i/>
          <w:szCs w:val="24"/>
        </w:rPr>
        <w:t xml:space="preserve"> </w:t>
      </w:r>
      <w:r w:rsidRPr="00883BDC">
        <w:rPr>
          <w:rFonts w:ascii="Sylfaen" w:hAnsi="Sylfaen" w:cs="Sylfaen"/>
          <w:i/>
          <w:szCs w:val="24"/>
          <w:lang w:val="ru-RU"/>
        </w:rPr>
        <w:t>պարբերության</w:t>
      </w:r>
      <w:r w:rsidRPr="00883BDC">
        <w:rPr>
          <w:rFonts w:ascii="Sylfaen" w:hAnsi="Sylfaen" w:cs="Sylfaen"/>
          <w:i/>
          <w:szCs w:val="24"/>
        </w:rPr>
        <w:t xml:space="preserve"> </w:t>
      </w:r>
      <w:r w:rsidRPr="00883BDC">
        <w:rPr>
          <w:rFonts w:ascii="Sylfaen" w:hAnsi="Sylfaen" w:cs="Sylfaen"/>
          <w:i/>
          <w:szCs w:val="24"/>
          <w:lang w:val="ru-RU"/>
        </w:rPr>
        <w:t>պահանջի</w:t>
      </w:r>
      <w:r w:rsidRPr="00883BDC">
        <w:rPr>
          <w:rFonts w:ascii="Sylfaen" w:hAnsi="Sylfaen" w:cs="Sylfaen"/>
          <w:i/>
          <w:szCs w:val="24"/>
        </w:rPr>
        <w:t xml:space="preserve"> </w:t>
      </w:r>
      <w:r w:rsidRPr="00883BDC">
        <w:rPr>
          <w:rFonts w:ascii="Sylfaen" w:hAnsi="Sylfaen" w:cs="Sylfaen"/>
          <w:i/>
          <w:szCs w:val="24"/>
          <w:lang w:val="ru-RU"/>
        </w:rPr>
        <w:t>չպահպանման</w:t>
      </w:r>
      <w:r w:rsidRPr="00883BDC">
        <w:rPr>
          <w:rFonts w:ascii="Sylfaen" w:hAnsi="Sylfaen" w:cs="Sylfaen"/>
          <w:i/>
          <w:szCs w:val="24"/>
        </w:rPr>
        <w:t xml:space="preserve"> </w:t>
      </w:r>
      <w:r w:rsidRPr="00883BDC">
        <w:rPr>
          <w:rFonts w:ascii="Sylfaen" w:hAnsi="Sylfaen" w:cs="Sylfaen"/>
          <w:i/>
          <w:szCs w:val="24"/>
          <w:lang w:val="ru-RU"/>
        </w:rPr>
        <w:t>դեպքում</w:t>
      </w:r>
      <w:r w:rsidRPr="00883BDC">
        <w:rPr>
          <w:rFonts w:ascii="Sylfaen" w:hAnsi="Sylfaen" w:cs="Sylfaen"/>
          <w:i/>
          <w:szCs w:val="24"/>
        </w:rPr>
        <w:t xml:space="preserve">` </w:t>
      </w:r>
      <w:r w:rsidRPr="00883BDC">
        <w:rPr>
          <w:rFonts w:ascii="Sylfaen" w:hAnsi="Sylfaen" w:cs="Sylfaen"/>
          <w:i/>
          <w:szCs w:val="24"/>
          <w:lang w:val="ru-RU"/>
        </w:rPr>
        <w:t>հայտերի</w:t>
      </w:r>
      <w:r w:rsidRPr="00883BDC">
        <w:rPr>
          <w:rFonts w:ascii="Sylfaen" w:hAnsi="Sylfaen" w:cs="Sylfaen"/>
          <w:i/>
          <w:szCs w:val="24"/>
        </w:rPr>
        <w:t xml:space="preserve"> </w:t>
      </w:r>
      <w:r w:rsidRPr="00883BDC">
        <w:rPr>
          <w:rFonts w:ascii="Sylfaen" w:hAnsi="Sylfaen" w:cs="Sylfaen"/>
          <w:i/>
          <w:szCs w:val="24"/>
          <w:lang w:val="ru-RU"/>
        </w:rPr>
        <w:t>բացման</w:t>
      </w:r>
      <w:r w:rsidRPr="00883BDC">
        <w:rPr>
          <w:rFonts w:ascii="Sylfaen" w:hAnsi="Sylfaen" w:cs="Sylfaen"/>
          <w:i/>
          <w:szCs w:val="24"/>
        </w:rPr>
        <w:t xml:space="preserve"> </w:t>
      </w:r>
      <w:r w:rsidRPr="00883BDC">
        <w:rPr>
          <w:rFonts w:ascii="Sylfaen" w:hAnsi="Sylfaen" w:cs="Sylfaen"/>
          <w:i/>
          <w:szCs w:val="24"/>
          <w:lang w:val="ru-RU"/>
        </w:rPr>
        <w:t>նիստում</w:t>
      </w:r>
      <w:r w:rsidRPr="00883BDC">
        <w:rPr>
          <w:rFonts w:ascii="Sylfaen" w:hAnsi="Sylfaen" w:cs="Sylfaen"/>
          <w:i/>
          <w:szCs w:val="24"/>
        </w:rPr>
        <w:t xml:space="preserve"> </w:t>
      </w:r>
      <w:r w:rsidRPr="00883BDC">
        <w:rPr>
          <w:rFonts w:ascii="Sylfaen" w:hAnsi="Sylfaen" w:cs="Sylfaen"/>
          <w:i/>
          <w:szCs w:val="24"/>
          <w:lang w:val="ru-RU"/>
        </w:rPr>
        <w:t>մերժվում</w:t>
      </w:r>
      <w:r w:rsidRPr="00883BDC">
        <w:rPr>
          <w:rFonts w:ascii="Sylfaen" w:hAnsi="Sylfaen" w:cs="Sylfaen"/>
          <w:i/>
          <w:szCs w:val="24"/>
        </w:rPr>
        <w:t xml:space="preserve"> </w:t>
      </w:r>
      <w:r w:rsidRPr="00883BDC">
        <w:rPr>
          <w:rFonts w:ascii="Sylfaen" w:hAnsi="Sylfaen" w:cs="Sylfaen"/>
          <w:i/>
          <w:szCs w:val="24"/>
          <w:lang w:val="ru-RU"/>
        </w:rPr>
        <w:t>են</w:t>
      </w:r>
      <w:r w:rsidRPr="00883BDC">
        <w:rPr>
          <w:rFonts w:ascii="Sylfaen" w:hAnsi="Sylfaen" w:cs="Sylfaen"/>
          <w:i/>
          <w:szCs w:val="24"/>
        </w:rPr>
        <w:t xml:space="preserve"> </w:t>
      </w:r>
      <w:r w:rsidRPr="00883BDC">
        <w:rPr>
          <w:rFonts w:ascii="Sylfaen" w:hAnsi="Sylfaen" w:cs="Sylfaen"/>
          <w:i/>
          <w:szCs w:val="24"/>
          <w:lang w:val="ru-RU"/>
        </w:rPr>
        <w:t>ինչպես</w:t>
      </w:r>
      <w:r w:rsidRPr="00883BDC">
        <w:rPr>
          <w:rFonts w:ascii="Sylfaen" w:hAnsi="Sylfaen" w:cs="Sylfaen"/>
          <w:i/>
          <w:szCs w:val="24"/>
        </w:rPr>
        <w:t xml:space="preserve"> </w:t>
      </w:r>
      <w:r w:rsidRPr="00883BDC">
        <w:rPr>
          <w:rFonts w:ascii="Sylfaen" w:hAnsi="Sylfaen" w:cs="Sylfaen"/>
          <w:i/>
          <w:szCs w:val="24"/>
          <w:lang w:val="ru-RU"/>
        </w:rPr>
        <w:t>համատեղ</w:t>
      </w:r>
      <w:r w:rsidRPr="00883BDC">
        <w:rPr>
          <w:rFonts w:ascii="Sylfaen" w:hAnsi="Sylfaen" w:cs="Sylfaen"/>
          <w:i/>
          <w:szCs w:val="24"/>
        </w:rPr>
        <w:t xml:space="preserve"> </w:t>
      </w:r>
      <w:r w:rsidRPr="00883BDC">
        <w:rPr>
          <w:rFonts w:ascii="Sylfaen" w:hAnsi="Sylfaen" w:cs="Sylfaen"/>
          <w:i/>
          <w:szCs w:val="24"/>
          <w:lang w:val="ru-RU"/>
        </w:rPr>
        <w:t>գործունեության</w:t>
      </w:r>
      <w:r w:rsidRPr="00883BDC">
        <w:rPr>
          <w:rFonts w:ascii="Sylfaen" w:hAnsi="Sylfaen" w:cs="Sylfaen"/>
          <w:i/>
          <w:szCs w:val="24"/>
        </w:rPr>
        <w:t xml:space="preserve"> </w:t>
      </w:r>
      <w:r w:rsidRPr="00883BDC">
        <w:rPr>
          <w:rFonts w:ascii="Sylfaen" w:hAnsi="Sylfaen" w:cs="Sylfaen"/>
          <w:i/>
          <w:szCs w:val="24"/>
          <w:lang w:val="ru-RU"/>
        </w:rPr>
        <w:t>կարգով</w:t>
      </w:r>
      <w:r w:rsidRPr="00883BDC">
        <w:rPr>
          <w:rFonts w:ascii="Sylfaen" w:hAnsi="Sylfaen" w:cs="Sylfaen"/>
          <w:i/>
          <w:szCs w:val="24"/>
        </w:rPr>
        <w:t xml:space="preserve">, </w:t>
      </w:r>
      <w:r w:rsidRPr="00883BDC">
        <w:rPr>
          <w:rFonts w:ascii="Sylfaen" w:hAnsi="Sylfaen" w:cs="Sylfaen"/>
          <w:i/>
          <w:szCs w:val="24"/>
          <w:lang w:val="ru-RU"/>
        </w:rPr>
        <w:t>այնպես</w:t>
      </w:r>
      <w:r w:rsidRPr="00883BDC">
        <w:rPr>
          <w:rFonts w:ascii="Sylfaen" w:hAnsi="Sylfaen" w:cs="Sylfaen"/>
          <w:i/>
          <w:szCs w:val="24"/>
        </w:rPr>
        <w:t xml:space="preserve"> </w:t>
      </w:r>
      <w:r w:rsidRPr="00883BDC">
        <w:rPr>
          <w:rFonts w:ascii="Sylfaen" w:hAnsi="Sylfaen" w:cs="Sylfaen"/>
          <w:i/>
          <w:szCs w:val="24"/>
          <w:lang w:val="ru-RU"/>
        </w:rPr>
        <w:t>էլ</w:t>
      </w:r>
      <w:r w:rsidRPr="00883BDC">
        <w:rPr>
          <w:rFonts w:ascii="Sylfaen" w:hAnsi="Sylfaen" w:cs="Sylfaen"/>
          <w:i/>
          <w:szCs w:val="24"/>
        </w:rPr>
        <w:t xml:space="preserve"> </w:t>
      </w:r>
      <w:r w:rsidRPr="00883BDC">
        <w:rPr>
          <w:rFonts w:ascii="Sylfaen" w:hAnsi="Sylfaen" w:cs="Sylfaen"/>
          <w:i/>
          <w:szCs w:val="24"/>
          <w:lang w:val="ru-RU"/>
        </w:rPr>
        <w:t>առանձին</w:t>
      </w:r>
      <w:r w:rsidRPr="00883BDC">
        <w:rPr>
          <w:rFonts w:ascii="Sylfaen" w:hAnsi="Sylfaen" w:cs="Sylfaen"/>
          <w:i/>
          <w:szCs w:val="24"/>
        </w:rPr>
        <w:t xml:space="preserve"> </w:t>
      </w:r>
      <w:r w:rsidRPr="00883BDC">
        <w:rPr>
          <w:rFonts w:ascii="Sylfaen" w:hAnsi="Sylfaen" w:cs="Sylfaen"/>
          <w:i/>
          <w:szCs w:val="24"/>
          <w:lang w:val="ru-RU"/>
        </w:rPr>
        <w:t>ներկայացված</w:t>
      </w:r>
      <w:r w:rsidRPr="00883BDC">
        <w:rPr>
          <w:rFonts w:ascii="Sylfaen" w:hAnsi="Sylfaen" w:cs="Sylfaen"/>
          <w:i/>
          <w:szCs w:val="24"/>
        </w:rPr>
        <w:t xml:space="preserve"> </w:t>
      </w:r>
      <w:r w:rsidRPr="00883BDC">
        <w:rPr>
          <w:rFonts w:ascii="Sylfaen" w:hAnsi="Sylfaen" w:cs="Sylfaen"/>
          <w:i/>
          <w:szCs w:val="24"/>
          <w:lang w:val="ru-RU"/>
        </w:rPr>
        <w:t>հայտերը</w:t>
      </w:r>
      <w:r w:rsidRPr="00883BDC">
        <w:rPr>
          <w:rFonts w:ascii="Sylfaen" w:hAnsi="Sylfaen" w:cs="Sylfaen"/>
          <w:i/>
          <w:szCs w:val="24"/>
        </w:rPr>
        <w:t>.</w:t>
      </w:r>
    </w:p>
    <w:p w:rsidR="00A5723E" w:rsidRPr="00883BDC" w:rsidRDefault="00A5723E" w:rsidP="00A5723E">
      <w:pPr>
        <w:pStyle w:val="BodyTextIndent2"/>
        <w:spacing w:line="240" w:lineRule="auto"/>
        <w:ind w:firstLine="567"/>
        <w:rPr>
          <w:rFonts w:ascii="Sylfaen" w:hAnsi="Sylfaen" w:cs="Sylfaen"/>
          <w:i/>
          <w:szCs w:val="24"/>
          <w:lang w:val="hy-AM"/>
        </w:rPr>
      </w:pPr>
      <w:r w:rsidRPr="00883BDC">
        <w:rPr>
          <w:rFonts w:ascii="Sylfaen" w:hAnsi="Sylfaen" w:cs="Sylfaen"/>
          <w:i/>
          <w:szCs w:val="24"/>
        </w:rPr>
        <w:t>2) Մ</w:t>
      </w:r>
      <w:r w:rsidRPr="00883BDC">
        <w:rPr>
          <w:rFonts w:ascii="Sylfaen" w:hAnsi="Sylfaen" w:cs="Sylfaen"/>
          <w:i/>
          <w:szCs w:val="24"/>
          <w:lang w:val="ru-RU"/>
        </w:rPr>
        <w:t>ասնակիցները</w:t>
      </w:r>
      <w:r w:rsidRPr="00883BDC">
        <w:rPr>
          <w:rFonts w:ascii="Sylfaen" w:hAnsi="Sylfaen" w:cs="Sylfaen"/>
          <w:i/>
          <w:szCs w:val="24"/>
        </w:rPr>
        <w:t xml:space="preserve"> </w:t>
      </w:r>
      <w:r w:rsidRPr="00883BDC">
        <w:rPr>
          <w:rFonts w:ascii="Sylfaen" w:hAnsi="Sylfaen" w:cs="Sylfaen"/>
          <w:i/>
          <w:szCs w:val="24"/>
          <w:lang w:val="ru-RU"/>
        </w:rPr>
        <w:t>կրում</w:t>
      </w:r>
      <w:r w:rsidRPr="00883BDC">
        <w:rPr>
          <w:rFonts w:ascii="Sylfaen" w:hAnsi="Sylfaen" w:cs="Sylfaen"/>
          <w:i/>
          <w:szCs w:val="24"/>
        </w:rPr>
        <w:t xml:space="preserve"> </w:t>
      </w:r>
      <w:r w:rsidRPr="00883BDC">
        <w:rPr>
          <w:rFonts w:ascii="Sylfaen" w:hAnsi="Sylfaen" w:cs="Sylfaen"/>
          <w:i/>
          <w:szCs w:val="24"/>
          <w:lang w:val="ru-RU"/>
        </w:rPr>
        <w:t>են</w:t>
      </w:r>
      <w:r w:rsidRPr="00883BDC">
        <w:rPr>
          <w:rFonts w:ascii="Sylfaen" w:hAnsi="Sylfaen" w:cs="Sylfaen"/>
          <w:i/>
          <w:szCs w:val="24"/>
        </w:rPr>
        <w:t xml:space="preserve"> </w:t>
      </w:r>
      <w:r w:rsidRPr="00883BDC">
        <w:rPr>
          <w:rFonts w:ascii="Sylfaen" w:hAnsi="Sylfaen" w:cs="Sylfaen"/>
          <w:i/>
          <w:szCs w:val="24"/>
          <w:lang w:val="ru-RU"/>
        </w:rPr>
        <w:t>համատեղ</w:t>
      </w:r>
      <w:r w:rsidRPr="00883BDC">
        <w:rPr>
          <w:rFonts w:ascii="Sylfaen" w:hAnsi="Sylfaen" w:cs="Sylfaen"/>
          <w:i/>
          <w:szCs w:val="24"/>
        </w:rPr>
        <w:t xml:space="preserve"> </w:t>
      </w:r>
      <w:r w:rsidRPr="00883BDC">
        <w:rPr>
          <w:rFonts w:ascii="Sylfaen" w:hAnsi="Sylfaen" w:cs="Sylfaen"/>
          <w:i/>
          <w:szCs w:val="24"/>
          <w:lang w:val="ru-RU"/>
        </w:rPr>
        <w:t>և</w:t>
      </w:r>
      <w:r w:rsidRPr="00883BDC">
        <w:rPr>
          <w:rFonts w:ascii="Sylfaen" w:hAnsi="Sylfaen" w:cs="Sylfaen"/>
          <w:i/>
          <w:szCs w:val="24"/>
        </w:rPr>
        <w:t xml:space="preserve"> </w:t>
      </w:r>
      <w:r w:rsidRPr="00883BDC">
        <w:rPr>
          <w:rFonts w:ascii="Sylfaen" w:hAnsi="Sylfaen" w:cs="Sylfaen"/>
          <w:i/>
          <w:szCs w:val="24"/>
          <w:lang w:val="ru-RU"/>
        </w:rPr>
        <w:t>համապարտ</w:t>
      </w:r>
      <w:r w:rsidRPr="00883BDC">
        <w:rPr>
          <w:rFonts w:ascii="Sylfaen" w:hAnsi="Sylfaen" w:cs="Sylfaen"/>
          <w:i/>
          <w:szCs w:val="24"/>
        </w:rPr>
        <w:t xml:space="preserve"> </w:t>
      </w:r>
      <w:r w:rsidRPr="00883BDC">
        <w:rPr>
          <w:rFonts w:ascii="Sylfaen" w:hAnsi="Sylfaen" w:cs="Sylfaen"/>
          <w:i/>
          <w:szCs w:val="24"/>
          <w:lang w:val="ru-RU"/>
        </w:rPr>
        <w:t>պատասխանատվություն</w:t>
      </w:r>
      <w:r w:rsidRPr="00883BDC">
        <w:rPr>
          <w:rFonts w:ascii="Sylfaen" w:hAnsi="Sylfaen" w:cs="Sylfaen"/>
          <w:i/>
          <w:szCs w:val="24"/>
        </w:rPr>
        <w:t>:</w:t>
      </w:r>
      <w:r w:rsidRPr="00883BDC">
        <w:rPr>
          <w:rFonts w:ascii="Sylfaen" w:hAnsi="Sylfaen" w:cs="Sylfaen"/>
          <w:i/>
          <w:szCs w:val="24"/>
          <w:lang w:val="hy-AM"/>
        </w:rPr>
        <w:t xml:space="preserve"> </w:t>
      </w:r>
      <w:r w:rsidRPr="00883BDC">
        <w:rPr>
          <w:rFonts w:ascii="Sylfaen" w:hAnsi="Sylfaen" w:cs="Sylfaen"/>
          <w:i/>
          <w:szCs w:val="24"/>
        </w:rPr>
        <w:t>Ընդ որում,</w:t>
      </w:r>
      <w:r w:rsidRPr="00883BDC">
        <w:rPr>
          <w:rFonts w:ascii="Sylfaen" w:hAnsi="Sylfaen" w:cs="Sylfaen"/>
          <w:i/>
          <w:szCs w:val="24"/>
          <w:lang w:val="hy-AM"/>
        </w:rPr>
        <w:t xml:space="preserve"> </w:t>
      </w:r>
      <w:r w:rsidRPr="00883BDC">
        <w:rPr>
          <w:rFonts w:ascii="Sylfaen" w:hAnsi="Sylfaen" w:cs="Sylfaen"/>
          <w:i/>
          <w:szCs w:val="24"/>
          <w:lang w:val="ru-RU"/>
        </w:rPr>
        <w:t>կոնսորցիումի</w:t>
      </w:r>
      <w:r w:rsidRPr="00883BDC">
        <w:rPr>
          <w:rFonts w:ascii="Sylfaen" w:hAnsi="Sylfaen" w:cs="Sylfaen"/>
          <w:i/>
          <w:szCs w:val="24"/>
        </w:rPr>
        <w:t xml:space="preserve"> </w:t>
      </w:r>
      <w:r w:rsidRPr="00883BDC">
        <w:rPr>
          <w:rFonts w:ascii="Sylfaen" w:hAnsi="Sylfaen" w:cs="Sylfaen"/>
          <w:i/>
          <w:szCs w:val="24"/>
          <w:lang w:val="ru-RU"/>
        </w:rPr>
        <w:t>անդամի</w:t>
      </w:r>
      <w:r w:rsidRPr="00883BDC">
        <w:rPr>
          <w:rFonts w:ascii="Sylfaen" w:hAnsi="Sylfaen" w:cs="Sylfaen"/>
          <w:i/>
          <w:szCs w:val="24"/>
        </w:rPr>
        <w:t xml:space="preserve"> </w:t>
      </w:r>
      <w:r w:rsidRPr="00883BDC">
        <w:rPr>
          <w:rFonts w:ascii="Sylfaen" w:hAnsi="Sylfaen" w:cs="Sylfaen"/>
          <w:i/>
          <w:szCs w:val="24"/>
          <w:lang w:val="ru-RU"/>
        </w:rPr>
        <w:t>կոնսորցիումից</w:t>
      </w:r>
      <w:r w:rsidRPr="00883BDC">
        <w:rPr>
          <w:rFonts w:ascii="Sylfaen" w:hAnsi="Sylfaen" w:cs="Sylfaen"/>
          <w:i/>
          <w:szCs w:val="24"/>
        </w:rPr>
        <w:t xml:space="preserve"> </w:t>
      </w:r>
      <w:r w:rsidRPr="00883BDC">
        <w:rPr>
          <w:rFonts w:ascii="Sylfaen" w:hAnsi="Sylfaen" w:cs="Sylfaen"/>
          <w:i/>
          <w:szCs w:val="24"/>
          <w:lang w:val="ru-RU"/>
        </w:rPr>
        <w:t>դուրս</w:t>
      </w:r>
      <w:r w:rsidRPr="00883BDC">
        <w:rPr>
          <w:rFonts w:ascii="Sylfaen" w:hAnsi="Sylfaen" w:cs="Sylfaen"/>
          <w:i/>
          <w:szCs w:val="24"/>
        </w:rPr>
        <w:t xml:space="preserve"> </w:t>
      </w:r>
      <w:r w:rsidRPr="00883BDC">
        <w:rPr>
          <w:rFonts w:ascii="Sylfaen" w:hAnsi="Sylfaen" w:cs="Sylfaen"/>
          <w:i/>
          <w:szCs w:val="24"/>
          <w:lang w:val="ru-RU"/>
        </w:rPr>
        <w:t>գալու</w:t>
      </w:r>
      <w:r w:rsidRPr="00883BDC">
        <w:rPr>
          <w:rFonts w:ascii="Sylfaen" w:hAnsi="Sylfaen" w:cs="Sylfaen"/>
          <w:i/>
          <w:szCs w:val="24"/>
        </w:rPr>
        <w:t xml:space="preserve"> </w:t>
      </w:r>
      <w:r w:rsidRPr="00883BDC">
        <w:rPr>
          <w:rFonts w:ascii="Sylfaen" w:hAnsi="Sylfaen" w:cs="Sylfaen"/>
          <w:i/>
          <w:szCs w:val="24"/>
          <w:lang w:val="ru-RU"/>
        </w:rPr>
        <w:t>դեպքում</w:t>
      </w:r>
      <w:r w:rsidRPr="00883BDC">
        <w:rPr>
          <w:rFonts w:ascii="Sylfaen" w:hAnsi="Sylfaen" w:cs="Sylfaen"/>
          <w:i/>
          <w:szCs w:val="24"/>
        </w:rPr>
        <w:t xml:space="preserve"> </w:t>
      </w:r>
      <w:r w:rsidRPr="00883BDC">
        <w:rPr>
          <w:rFonts w:ascii="Sylfaen" w:hAnsi="Sylfaen" w:cs="Sylfaen"/>
          <w:i/>
          <w:szCs w:val="24"/>
          <w:lang w:val="ru-RU"/>
        </w:rPr>
        <w:t>կոնսորցիումի</w:t>
      </w:r>
      <w:r w:rsidRPr="00883BDC">
        <w:rPr>
          <w:rFonts w:ascii="Sylfaen" w:hAnsi="Sylfaen" w:cs="Sylfaen"/>
          <w:i/>
          <w:szCs w:val="24"/>
        </w:rPr>
        <w:t xml:space="preserve"> </w:t>
      </w:r>
      <w:r w:rsidRPr="00883BDC">
        <w:rPr>
          <w:rFonts w:ascii="Sylfaen" w:hAnsi="Sylfaen" w:cs="Sylfaen"/>
          <w:i/>
          <w:szCs w:val="24"/>
          <w:lang w:val="ru-RU"/>
        </w:rPr>
        <w:t>հետ</w:t>
      </w:r>
      <w:r w:rsidRPr="00883BDC">
        <w:rPr>
          <w:rFonts w:ascii="Sylfaen" w:hAnsi="Sylfaen" w:cs="Sylfaen"/>
          <w:i/>
          <w:szCs w:val="24"/>
        </w:rPr>
        <w:t xml:space="preserve"> </w:t>
      </w:r>
      <w:r w:rsidRPr="00883BDC">
        <w:rPr>
          <w:rFonts w:ascii="Sylfaen" w:hAnsi="Sylfaen" w:cs="Sylfaen"/>
          <w:i/>
          <w:szCs w:val="24"/>
          <w:lang w:val="en-US"/>
        </w:rPr>
        <w:t>պ</w:t>
      </w:r>
      <w:r w:rsidRPr="00883BDC">
        <w:rPr>
          <w:rFonts w:ascii="Sylfaen" w:hAnsi="Sylfaen" w:cs="Sylfaen"/>
          <w:i/>
          <w:szCs w:val="24"/>
          <w:lang w:val="ru-RU"/>
        </w:rPr>
        <w:t>ատվիրատուի</w:t>
      </w:r>
      <w:r w:rsidRPr="00883BDC">
        <w:rPr>
          <w:rFonts w:ascii="Sylfaen" w:hAnsi="Sylfaen" w:cs="Sylfaen"/>
          <w:i/>
          <w:szCs w:val="24"/>
        </w:rPr>
        <w:t xml:space="preserve"> </w:t>
      </w:r>
      <w:r w:rsidRPr="00883BDC">
        <w:rPr>
          <w:rFonts w:ascii="Sylfaen" w:hAnsi="Sylfaen" w:cs="Sylfaen"/>
          <w:i/>
          <w:szCs w:val="24"/>
          <w:lang w:val="ru-RU"/>
        </w:rPr>
        <w:t>կնքած</w:t>
      </w:r>
      <w:r w:rsidRPr="00883BDC">
        <w:rPr>
          <w:rFonts w:ascii="Sylfaen" w:hAnsi="Sylfaen" w:cs="Sylfaen"/>
          <w:i/>
          <w:szCs w:val="24"/>
        </w:rPr>
        <w:t xml:space="preserve"> </w:t>
      </w:r>
      <w:r w:rsidRPr="00883BDC">
        <w:rPr>
          <w:rFonts w:ascii="Sylfaen" w:hAnsi="Sylfaen" w:cs="Sylfaen"/>
          <w:i/>
          <w:szCs w:val="24"/>
          <w:lang w:val="ru-RU"/>
        </w:rPr>
        <w:t>պայմանագիրը</w:t>
      </w:r>
      <w:r w:rsidRPr="00883BDC">
        <w:rPr>
          <w:rFonts w:ascii="Sylfaen" w:hAnsi="Sylfaen" w:cs="Sylfaen"/>
          <w:i/>
          <w:szCs w:val="24"/>
        </w:rPr>
        <w:t xml:space="preserve"> </w:t>
      </w:r>
      <w:r w:rsidRPr="00883BDC">
        <w:rPr>
          <w:rFonts w:ascii="Sylfaen" w:hAnsi="Sylfaen" w:cs="Sylfaen"/>
          <w:i/>
          <w:szCs w:val="24"/>
          <w:lang w:val="ru-RU"/>
        </w:rPr>
        <w:t>միակողմանիորեն</w:t>
      </w:r>
      <w:r w:rsidRPr="00883BDC">
        <w:rPr>
          <w:rFonts w:ascii="Sylfaen" w:hAnsi="Sylfaen" w:cs="Sylfaen"/>
          <w:i/>
          <w:szCs w:val="24"/>
        </w:rPr>
        <w:t xml:space="preserve"> </w:t>
      </w:r>
      <w:r w:rsidRPr="00883BDC">
        <w:rPr>
          <w:rFonts w:ascii="Sylfaen" w:hAnsi="Sylfaen" w:cs="Sylfaen"/>
          <w:i/>
          <w:szCs w:val="24"/>
          <w:lang w:val="ru-RU"/>
        </w:rPr>
        <w:t>լուծվում</w:t>
      </w:r>
      <w:r w:rsidRPr="00883BDC">
        <w:rPr>
          <w:rFonts w:ascii="Sylfaen" w:hAnsi="Sylfaen" w:cs="Sylfaen"/>
          <w:i/>
          <w:szCs w:val="24"/>
        </w:rPr>
        <w:t xml:space="preserve"> </w:t>
      </w:r>
      <w:r w:rsidRPr="00883BDC">
        <w:rPr>
          <w:rFonts w:ascii="Sylfaen" w:hAnsi="Sylfaen" w:cs="Sylfaen"/>
          <w:i/>
          <w:szCs w:val="24"/>
          <w:lang w:val="ru-RU"/>
        </w:rPr>
        <w:t>է</w:t>
      </w:r>
      <w:r w:rsidRPr="00883BDC">
        <w:rPr>
          <w:rFonts w:ascii="Sylfaen" w:hAnsi="Sylfaen" w:cs="Sylfaen"/>
          <w:i/>
          <w:szCs w:val="24"/>
        </w:rPr>
        <w:t xml:space="preserve"> </w:t>
      </w:r>
      <w:r w:rsidRPr="00883BDC">
        <w:rPr>
          <w:rFonts w:ascii="Sylfaen" w:hAnsi="Sylfaen" w:cs="Sylfaen"/>
          <w:i/>
          <w:szCs w:val="24"/>
          <w:lang w:val="ru-RU"/>
        </w:rPr>
        <w:t>և</w:t>
      </w:r>
      <w:r w:rsidRPr="00883BDC">
        <w:rPr>
          <w:rFonts w:ascii="Sylfaen" w:hAnsi="Sylfaen" w:cs="Sylfaen"/>
          <w:i/>
          <w:szCs w:val="24"/>
        </w:rPr>
        <w:t xml:space="preserve"> </w:t>
      </w:r>
      <w:r w:rsidRPr="00883BDC">
        <w:rPr>
          <w:rFonts w:ascii="Sylfaen" w:hAnsi="Sylfaen" w:cs="Sylfaen"/>
          <w:i/>
          <w:szCs w:val="24"/>
          <w:lang w:val="ru-RU"/>
        </w:rPr>
        <w:t>կոնսորցիումի</w:t>
      </w:r>
      <w:r w:rsidRPr="00883BDC">
        <w:rPr>
          <w:rFonts w:ascii="Sylfaen" w:hAnsi="Sylfaen" w:cs="Sylfaen"/>
          <w:i/>
          <w:szCs w:val="24"/>
        </w:rPr>
        <w:t xml:space="preserve"> </w:t>
      </w:r>
      <w:r w:rsidRPr="00883BDC">
        <w:rPr>
          <w:rFonts w:ascii="Sylfaen" w:hAnsi="Sylfaen" w:cs="Sylfaen"/>
          <w:i/>
          <w:szCs w:val="24"/>
          <w:lang w:val="ru-RU"/>
        </w:rPr>
        <w:t>անդամների</w:t>
      </w:r>
      <w:r w:rsidRPr="00883BDC">
        <w:rPr>
          <w:rFonts w:ascii="Sylfaen" w:hAnsi="Sylfaen" w:cs="Sylfaen"/>
          <w:i/>
          <w:szCs w:val="24"/>
        </w:rPr>
        <w:t xml:space="preserve"> </w:t>
      </w:r>
      <w:r w:rsidRPr="00883BDC">
        <w:rPr>
          <w:rFonts w:ascii="Sylfaen" w:hAnsi="Sylfaen" w:cs="Sylfaen"/>
          <w:i/>
          <w:szCs w:val="24"/>
          <w:lang w:val="ru-RU"/>
        </w:rPr>
        <w:t>նկատմամբ</w:t>
      </w:r>
      <w:r w:rsidRPr="00883BDC">
        <w:rPr>
          <w:rFonts w:ascii="Sylfaen" w:hAnsi="Sylfaen" w:cs="Sylfaen"/>
          <w:i/>
          <w:szCs w:val="24"/>
        </w:rPr>
        <w:t xml:space="preserve"> </w:t>
      </w:r>
      <w:r w:rsidRPr="00883BDC">
        <w:rPr>
          <w:rFonts w:ascii="Sylfaen" w:hAnsi="Sylfaen" w:cs="Sylfaen"/>
          <w:i/>
          <w:szCs w:val="24"/>
          <w:lang w:val="ru-RU"/>
        </w:rPr>
        <w:t>կիրառվում</w:t>
      </w:r>
      <w:r w:rsidRPr="00883BDC">
        <w:rPr>
          <w:rFonts w:ascii="Sylfaen" w:hAnsi="Sylfaen" w:cs="Sylfaen"/>
          <w:i/>
          <w:szCs w:val="24"/>
        </w:rPr>
        <w:t xml:space="preserve"> </w:t>
      </w:r>
      <w:r w:rsidRPr="00883BDC">
        <w:rPr>
          <w:rFonts w:ascii="Sylfaen" w:hAnsi="Sylfaen" w:cs="Sylfaen"/>
          <w:i/>
          <w:szCs w:val="24"/>
          <w:lang w:val="ru-RU"/>
        </w:rPr>
        <w:t>են</w:t>
      </w:r>
      <w:r w:rsidRPr="00883BDC">
        <w:rPr>
          <w:rFonts w:ascii="Sylfaen" w:hAnsi="Sylfaen" w:cs="Sylfaen"/>
          <w:i/>
          <w:szCs w:val="24"/>
        </w:rPr>
        <w:t xml:space="preserve"> </w:t>
      </w:r>
      <w:r w:rsidRPr="00883BDC">
        <w:rPr>
          <w:rFonts w:ascii="Sylfaen" w:hAnsi="Sylfaen" w:cs="Sylfaen"/>
          <w:i/>
          <w:szCs w:val="24"/>
          <w:lang w:val="ru-RU"/>
        </w:rPr>
        <w:t>պայմանագրով</w:t>
      </w:r>
      <w:r w:rsidRPr="00883BDC">
        <w:rPr>
          <w:rFonts w:ascii="Sylfaen" w:hAnsi="Sylfaen" w:cs="Sylfaen"/>
          <w:i/>
          <w:szCs w:val="24"/>
        </w:rPr>
        <w:t xml:space="preserve"> </w:t>
      </w:r>
      <w:r w:rsidRPr="00883BDC">
        <w:rPr>
          <w:rFonts w:ascii="Sylfaen" w:hAnsi="Sylfaen" w:cs="Sylfaen"/>
          <w:i/>
          <w:szCs w:val="24"/>
          <w:lang w:val="ru-RU"/>
        </w:rPr>
        <w:t>նախատեսված</w:t>
      </w:r>
      <w:r w:rsidRPr="00883BDC">
        <w:rPr>
          <w:rFonts w:ascii="Sylfaen" w:hAnsi="Sylfaen" w:cs="Sylfaen"/>
          <w:i/>
          <w:szCs w:val="24"/>
        </w:rPr>
        <w:t xml:space="preserve"> </w:t>
      </w:r>
      <w:r w:rsidRPr="00883BDC">
        <w:rPr>
          <w:rFonts w:ascii="Sylfaen" w:hAnsi="Sylfaen" w:cs="Sylfaen"/>
          <w:i/>
          <w:szCs w:val="24"/>
          <w:lang w:val="ru-RU"/>
        </w:rPr>
        <w:t>պատասխանատվության</w:t>
      </w:r>
      <w:r w:rsidRPr="00883BDC">
        <w:rPr>
          <w:rFonts w:ascii="Sylfaen" w:hAnsi="Sylfaen" w:cs="Sylfaen"/>
          <w:i/>
          <w:szCs w:val="24"/>
        </w:rPr>
        <w:t xml:space="preserve"> </w:t>
      </w:r>
      <w:r w:rsidRPr="00883BDC">
        <w:rPr>
          <w:rFonts w:ascii="Sylfaen" w:hAnsi="Sylfaen" w:cs="Sylfaen"/>
          <w:i/>
          <w:szCs w:val="24"/>
          <w:lang w:val="ru-RU"/>
        </w:rPr>
        <w:t>միջոցները</w:t>
      </w:r>
      <w:r w:rsidRPr="00883BDC">
        <w:rPr>
          <w:rFonts w:ascii="Sylfaen" w:hAnsi="Sylfaen" w:cs="Sylfaen"/>
          <w:i/>
          <w:szCs w:val="24"/>
          <w:lang w:val="hy-AM"/>
        </w:rPr>
        <w:t>:</w:t>
      </w:r>
    </w:p>
    <w:p w:rsidR="00A5723E" w:rsidRPr="00883BDC" w:rsidRDefault="00A5723E" w:rsidP="00A5723E">
      <w:pPr>
        <w:ind w:firstLine="567"/>
        <w:jc w:val="both"/>
        <w:rPr>
          <w:rFonts w:ascii="Sylfaen" w:hAnsi="Sylfaen"/>
          <w:b/>
          <w:i/>
          <w:sz w:val="20"/>
          <w:lang w:val="af-ZA"/>
        </w:rPr>
      </w:pPr>
    </w:p>
    <w:p w:rsidR="00A5723E" w:rsidRPr="00883BDC" w:rsidRDefault="00A5723E" w:rsidP="00A5723E">
      <w:pPr>
        <w:ind w:firstLine="567"/>
        <w:jc w:val="both"/>
        <w:rPr>
          <w:rFonts w:ascii="Sylfaen" w:hAnsi="Sylfaen"/>
          <w:b/>
          <w:i/>
          <w:sz w:val="20"/>
          <w:lang w:val="af-ZA"/>
        </w:rPr>
      </w:pPr>
    </w:p>
    <w:p w:rsidR="00A5723E" w:rsidRPr="00883BDC" w:rsidRDefault="00A5723E" w:rsidP="00A5723E">
      <w:pPr>
        <w:ind w:firstLine="567"/>
        <w:jc w:val="both"/>
        <w:rPr>
          <w:rFonts w:ascii="Sylfaen" w:hAnsi="Sylfaen"/>
          <w:b/>
          <w:i/>
          <w:sz w:val="20"/>
          <w:lang w:val="af-ZA"/>
        </w:rPr>
      </w:pPr>
    </w:p>
    <w:p w:rsidR="00A5723E" w:rsidRPr="00883BDC" w:rsidRDefault="00A5723E" w:rsidP="00A5723E">
      <w:pPr>
        <w:ind w:firstLine="567"/>
        <w:jc w:val="both"/>
        <w:rPr>
          <w:rFonts w:ascii="Sylfaen" w:hAnsi="Sylfaen"/>
          <w:b/>
          <w:i/>
          <w:sz w:val="20"/>
          <w:lang w:val="af-ZA"/>
        </w:rPr>
      </w:pPr>
    </w:p>
    <w:p w:rsidR="00A5723E" w:rsidRPr="00883BDC" w:rsidRDefault="00A5723E" w:rsidP="00A5723E">
      <w:pPr>
        <w:ind w:firstLine="567"/>
        <w:jc w:val="both"/>
        <w:rPr>
          <w:rFonts w:ascii="Sylfaen" w:hAnsi="Sylfaen"/>
          <w:b/>
          <w:i/>
          <w:sz w:val="20"/>
          <w:lang w:val="af-ZA"/>
        </w:rPr>
      </w:pPr>
    </w:p>
    <w:p w:rsidR="00A5723E" w:rsidRPr="00883BDC" w:rsidRDefault="00A5723E" w:rsidP="00A5723E">
      <w:pPr>
        <w:jc w:val="center"/>
        <w:rPr>
          <w:rFonts w:ascii="Sylfaen" w:hAnsi="Sylfaen" w:cs="Arial"/>
          <w:b/>
          <w:i/>
          <w:sz w:val="20"/>
          <w:lang w:val="af-ZA"/>
        </w:rPr>
      </w:pPr>
      <w:r w:rsidRPr="00883BDC">
        <w:rPr>
          <w:rFonts w:ascii="Sylfaen" w:hAnsi="Sylfaen"/>
          <w:b/>
          <w:i/>
          <w:sz w:val="20"/>
          <w:lang w:val="af-ZA"/>
        </w:rPr>
        <w:t xml:space="preserve">3.  </w:t>
      </w:r>
      <w:r w:rsidRPr="00883BDC">
        <w:rPr>
          <w:rFonts w:ascii="Sylfaen" w:hAnsi="Sylfaen" w:cs="Sylfaen"/>
          <w:b/>
          <w:i/>
          <w:sz w:val="20"/>
        </w:rPr>
        <w:t>ՀՐԱՎԵՐԻ</w:t>
      </w:r>
      <w:r w:rsidRPr="00883BDC">
        <w:rPr>
          <w:rFonts w:ascii="Sylfaen" w:hAnsi="Sylfaen" w:cs="Arial"/>
          <w:b/>
          <w:i/>
          <w:sz w:val="20"/>
          <w:lang w:val="af-ZA"/>
        </w:rPr>
        <w:t xml:space="preserve">  </w:t>
      </w:r>
      <w:r w:rsidRPr="00883BDC">
        <w:rPr>
          <w:rFonts w:ascii="Sylfaen" w:hAnsi="Sylfaen" w:cs="Sylfaen"/>
          <w:b/>
          <w:i/>
          <w:sz w:val="20"/>
        </w:rPr>
        <w:t>ՊԱՐԶԱԲԱՆՈՒՄԸ</w:t>
      </w:r>
      <w:r w:rsidRPr="00883BDC">
        <w:rPr>
          <w:rFonts w:ascii="Sylfaen" w:hAnsi="Sylfaen" w:cs="Arial"/>
          <w:b/>
          <w:i/>
          <w:sz w:val="20"/>
          <w:lang w:val="af-ZA"/>
        </w:rPr>
        <w:t xml:space="preserve">  </w:t>
      </w:r>
      <w:r w:rsidRPr="00883BDC">
        <w:rPr>
          <w:rFonts w:ascii="Sylfaen" w:hAnsi="Sylfaen" w:cs="Arial"/>
          <w:b/>
          <w:i/>
          <w:sz w:val="20"/>
        </w:rPr>
        <w:t>ԵՎ</w:t>
      </w:r>
      <w:r w:rsidRPr="00883BDC">
        <w:rPr>
          <w:rFonts w:ascii="Sylfaen" w:hAnsi="Sylfaen" w:cs="Arial"/>
          <w:b/>
          <w:i/>
          <w:sz w:val="20"/>
          <w:lang w:val="af-ZA"/>
        </w:rPr>
        <w:t xml:space="preserve"> </w:t>
      </w:r>
      <w:r w:rsidRPr="00883BDC">
        <w:rPr>
          <w:rFonts w:ascii="Sylfaen" w:hAnsi="Sylfaen" w:cs="Sylfaen"/>
          <w:b/>
          <w:i/>
          <w:sz w:val="20"/>
        </w:rPr>
        <w:t>ՀՐԱՎԵՐՈՒՄ</w:t>
      </w:r>
      <w:r w:rsidRPr="00883BDC">
        <w:rPr>
          <w:rFonts w:ascii="Sylfaen" w:hAnsi="Sylfaen" w:cs="Arial"/>
          <w:b/>
          <w:i/>
          <w:sz w:val="20"/>
          <w:lang w:val="af-ZA"/>
        </w:rPr>
        <w:t xml:space="preserve"> </w:t>
      </w:r>
      <w:r w:rsidRPr="00883BDC">
        <w:rPr>
          <w:rFonts w:ascii="Sylfaen" w:hAnsi="Sylfaen" w:cs="Sylfaen"/>
          <w:b/>
          <w:i/>
          <w:sz w:val="20"/>
        </w:rPr>
        <w:t>ՓՈՓՈԽՈՒԹՅՈՒՆ</w:t>
      </w:r>
      <w:r w:rsidRPr="00883BDC">
        <w:rPr>
          <w:rFonts w:ascii="Sylfaen" w:hAnsi="Sylfaen" w:cs="Arial"/>
          <w:b/>
          <w:i/>
          <w:sz w:val="20"/>
          <w:lang w:val="af-ZA"/>
        </w:rPr>
        <w:t xml:space="preserve"> </w:t>
      </w:r>
      <w:r w:rsidRPr="00883BDC">
        <w:rPr>
          <w:rFonts w:ascii="Sylfaen" w:hAnsi="Sylfaen" w:cs="Sylfaen"/>
          <w:b/>
          <w:i/>
          <w:sz w:val="20"/>
        </w:rPr>
        <w:t>ԿԱՏԱՐԵԼՈՒ</w:t>
      </w:r>
      <w:r w:rsidRPr="00883BDC">
        <w:rPr>
          <w:rFonts w:ascii="Sylfaen" w:hAnsi="Sylfaen" w:cs="Arial"/>
          <w:b/>
          <w:i/>
          <w:sz w:val="20"/>
          <w:lang w:val="af-ZA"/>
        </w:rPr>
        <w:t xml:space="preserve"> </w:t>
      </w:r>
      <w:r w:rsidRPr="00883BDC">
        <w:rPr>
          <w:rFonts w:ascii="Sylfaen" w:hAnsi="Sylfaen" w:cs="Sylfaen"/>
          <w:b/>
          <w:i/>
          <w:sz w:val="20"/>
        </w:rPr>
        <w:t>ԿԱՐԳԸ</w:t>
      </w:r>
      <w:r w:rsidRPr="00883BDC">
        <w:rPr>
          <w:rFonts w:ascii="Sylfaen" w:hAnsi="Sylfaen" w:cs="Arial"/>
          <w:b/>
          <w:i/>
          <w:sz w:val="20"/>
          <w:lang w:val="af-ZA"/>
        </w:rPr>
        <w:t xml:space="preserve"> </w:t>
      </w:r>
    </w:p>
    <w:p w:rsidR="00A5723E" w:rsidRPr="00883BDC" w:rsidRDefault="00A5723E" w:rsidP="00A5723E">
      <w:pPr>
        <w:jc w:val="center"/>
        <w:rPr>
          <w:rFonts w:ascii="Sylfaen" w:hAnsi="Sylfaen"/>
          <w:b/>
          <w:i/>
          <w:sz w:val="20"/>
          <w:lang w:val="af-ZA"/>
        </w:rPr>
      </w:pPr>
    </w:p>
    <w:p w:rsidR="00A5723E" w:rsidRPr="00883BDC" w:rsidRDefault="00A5723E" w:rsidP="00A5723E">
      <w:pPr>
        <w:ind w:firstLine="567"/>
        <w:jc w:val="both"/>
        <w:rPr>
          <w:rFonts w:ascii="Sylfaen" w:hAnsi="Sylfaen"/>
          <w:i/>
          <w:sz w:val="20"/>
          <w:lang w:val="af-ZA"/>
        </w:rPr>
      </w:pPr>
      <w:r w:rsidRPr="00883BDC">
        <w:rPr>
          <w:rFonts w:ascii="Sylfaen" w:hAnsi="Sylfaen"/>
          <w:i/>
          <w:sz w:val="20"/>
          <w:lang w:val="af-ZA"/>
        </w:rPr>
        <w:t xml:space="preserve">3.1 </w:t>
      </w:r>
      <w:r w:rsidRPr="00883BDC">
        <w:rPr>
          <w:rFonts w:ascii="Sylfaen" w:hAnsi="Sylfaen" w:cs="Sylfaen"/>
          <w:i/>
          <w:sz w:val="20"/>
        </w:rPr>
        <w:t>Օրենքի</w:t>
      </w:r>
      <w:r w:rsidRPr="00883BDC">
        <w:rPr>
          <w:rFonts w:ascii="Sylfaen" w:hAnsi="Sylfaen" w:cs="Arial"/>
          <w:i/>
          <w:sz w:val="20"/>
          <w:lang w:val="af-ZA"/>
        </w:rPr>
        <w:t xml:space="preserve"> 29-</w:t>
      </w:r>
      <w:r w:rsidRPr="00883BDC">
        <w:rPr>
          <w:rFonts w:ascii="Sylfaen" w:hAnsi="Sylfaen" w:cs="Sylfaen"/>
          <w:i/>
          <w:sz w:val="20"/>
        </w:rPr>
        <w:t>րդ</w:t>
      </w:r>
      <w:r w:rsidRPr="00883BDC">
        <w:rPr>
          <w:rFonts w:ascii="Sylfaen" w:hAnsi="Sylfaen" w:cs="Arial"/>
          <w:i/>
          <w:sz w:val="20"/>
          <w:lang w:val="af-ZA"/>
        </w:rPr>
        <w:t xml:space="preserve"> </w:t>
      </w:r>
      <w:r w:rsidRPr="00883BDC">
        <w:rPr>
          <w:rFonts w:ascii="Sylfaen" w:hAnsi="Sylfaen" w:cs="Sylfaen"/>
          <w:i/>
          <w:sz w:val="20"/>
        </w:rPr>
        <w:t>հոդվածի</w:t>
      </w:r>
      <w:r w:rsidRPr="00883BDC">
        <w:rPr>
          <w:rFonts w:ascii="Sylfaen" w:hAnsi="Sylfaen" w:cs="Arial"/>
          <w:i/>
          <w:sz w:val="20"/>
          <w:lang w:val="af-ZA"/>
        </w:rPr>
        <w:t xml:space="preserve"> </w:t>
      </w:r>
      <w:r w:rsidRPr="00883BDC">
        <w:rPr>
          <w:rFonts w:ascii="Sylfaen" w:hAnsi="Sylfaen" w:cs="Sylfaen"/>
          <w:i/>
          <w:sz w:val="20"/>
        </w:rPr>
        <w:t>համաձայն</w:t>
      </w:r>
      <w:r w:rsidRPr="00883BDC">
        <w:rPr>
          <w:rFonts w:ascii="Sylfaen" w:hAnsi="Sylfaen" w:cs="Arial"/>
          <w:i/>
          <w:sz w:val="20"/>
          <w:lang w:val="af-ZA"/>
        </w:rPr>
        <w:t xml:space="preserve">` </w:t>
      </w:r>
      <w:r w:rsidRPr="00883BDC">
        <w:rPr>
          <w:rFonts w:ascii="Sylfaen" w:hAnsi="Sylfaen" w:cs="Arial"/>
          <w:i/>
          <w:sz w:val="20"/>
        </w:rPr>
        <w:t>մ</w:t>
      </w:r>
      <w:r w:rsidRPr="00883BDC">
        <w:rPr>
          <w:rFonts w:ascii="Sylfaen" w:hAnsi="Sylfaen" w:cs="Sylfaen"/>
          <w:i/>
          <w:sz w:val="20"/>
        </w:rPr>
        <w:t>ասնակիցն</w:t>
      </w:r>
      <w:r w:rsidRPr="00883BDC">
        <w:rPr>
          <w:rFonts w:ascii="Sylfaen" w:hAnsi="Sylfaen" w:cs="Arial"/>
          <w:i/>
          <w:sz w:val="20"/>
          <w:lang w:val="af-ZA"/>
        </w:rPr>
        <w:t xml:space="preserve"> </w:t>
      </w:r>
      <w:r w:rsidRPr="00883BDC">
        <w:rPr>
          <w:rFonts w:ascii="Sylfaen" w:hAnsi="Sylfaen" w:cs="Sylfaen"/>
          <w:i/>
          <w:sz w:val="20"/>
        </w:rPr>
        <w:t>իրավունք</w:t>
      </w:r>
      <w:r w:rsidRPr="00883BDC">
        <w:rPr>
          <w:rFonts w:ascii="Sylfaen" w:hAnsi="Sylfaen" w:cs="Arial"/>
          <w:i/>
          <w:sz w:val="20"/>
          <w:lang w:val="af-ZA"/>
        </w:rPr>
        <w:t xml:space="preserve"> </w:t>
      </w:r>
      <w:r w:rsidRPr="00883BDC">
        <w:rPr>
          <w:rFonts w:ascii="Sylfaen" w:hAnsi="Sylfaen" w:cs="Sylfaen"/>
          <w:i/>
          <w:sz w:val="20"/>
        </w:rPr>
        <w:t>ունի</w:t>
      </w:r>
      <w:r w:rsidRPr="00883BDC">
        <w:rPr>
          <w:rFonts w:ascii="Sylfaen" w:hAnsi="Sylfaen" w:cs="Arial"/>
          <w:i/>
          <w:sz w:val="20"/>
          <w:lang w:val="af-ZA"/>
        </w:rPr>
        <w:t xml:space="preserve"> </w:t>
      </w:r>
      <w:r w:rsidRPr="00883BDC">
        <w:rPr>
          <w:rFonts w:ascii="Sylfaen" w:hAnsi="Sylfaen" w:cs="Sylfaen"/>
          <w:i/>
          <w:sz w:val="20"/>
        </w:rPr>
        <w:t>պատվիրատուից</w:t>
      </w:r>
      <w:r w:rsidRPr="00883BDC">
        <w:rPr>
          <w:rFonts w:ascii="Sylfaen" w:hAnsi="Sylfaen" w:cs="Arial"/>
          <w:i/>
          <w:sz w:val="20"/>
          <w:lang w:val="af-ZA"/>
        </w:rPr>
        <w:t xml:space="preserve"> </w:t>
      </w:r>
      <w:r w:rsidRPr="00883BDC">
        <w:rPr>
          <w:rFonts w:ascii="Sylfaen" w:hAnsi="Sylfaen" w:cs="Sylfaen"/>
          <w:i/>
          <w:sz w:val="20"/>
        </w:rPr>
        <w:t>պահանջել</w:t>
      </w:r>
      <w:r w:rsidRPr="00883BDC">
        <w:rPr>
          <w:rFonts w:ascii="Sylfaen" w:hAnsi="Sylfaen" w:cs="Arial"/>
          <w:i/>
          <w:sz w:val="20"/>
          <w:lang w:val="af-ZA"/>
        </w:rPr>
        <w:t xml:space="preserve"> </w:t>
      </w:r>
      <w:r w:rsidRPr="00883BDC">
        <w:rPr>
          <w:rFonts w:ascii="Sylfaen" w:hAnsi="Sylfaen" w:cs="Sylfaen"/>
          <w:i/>
          <w:sz w:val="20"/>
        </w:rPr>
        <w:t>հրավերի</w:t>
      </w:r>
      <w:r w:rsidRPr="00883BDC">
        <w:rPr>
          <w:rFonts w:ascii="Sylfaen" w:hAnsi="Sylfaen" w:cs="Arial"/>
          <w:i/>
          <w:sz w:val="20"/>
          <w:lang w:val="af-ZA"/>
        </w:rPr>
        <w:t xml:space="preserve"> </w:t>
      </w:r>
      <w:r w:rsidRPr="00883BDC">
        <w:rPr>
          <w:rFonts w:ascii="Sylfaen" w:hAnsi="Sylfaen" w:cs="Sylfaen"/>
          <w:i/>
          <w:sz w:val="20"/>
        </w:rPr>
        <w:t>պարզաբանում</w:t>
      </w:r>
      <w:r w:rsidRPr="00883BDC">
        <w:rPr>
          <w:rFonts w:ascii="Sylfaen" w:hAnsi="Sylfaen" w:cs="Tahoma"/>
          <w:i/>
          <w:sz w:val="20"/>
        </w:rPr>
        <w:t>։</w:t>
      </w:r>
    </w:p>
    <w:p w:rsidR="00A5723E" w:rsidRPr="00883BDC" w:rsidRDefault="00A5723E" w:rsidP="00A5723E">
      <w:pPr>
        <w:autoSpaceDE w:val="0"/>
        <w:autoSpaceDN w:val="0"/>
        <w:adjustRightInd w:val="0"/>
        <w:ind w:firstLine="567"/>
        <w:jc w:val="both"/>
        <w:rPr>
          <w:rFonts w:ascii="Sylfaen" w:hAnsi="Sylfaen"/>
          <w:i/>
          <w:sz w:val="20"/>
          <w:lang w:val="af-ZA"/>
        </w:rPr>
      </w:pPr>
      <w:r w:rsidRPr="00883BDC">
        <w:rPr>
          <w:rFonts w:ascii="Sylfaen" w:hAnsi="Sylfaen" w:cs="Sylfaen"/>
          <w:i/>
          <w:sz w:val="20"/>
        </w:rPr>
        <w:t>Մասնակիցն</w:t>
      </w:r>
      <w:r w:rsidRPr="00883BDC">
        <w:rPr>
          <w:rFonts w:ascii="Sylfaen" w:hAnsi="Sylfaen" w:cs="Arial"/>
          <w:i/>
          <w:sz w:val="20"/>
          <w:lang w:val="af-ZA"/>
        </w:rPr>
        <w:t xml:space="preserve"> </w:t>
      </w:r>
      <w:r w:rsidRPr="00883BDC">
        <w:rPr>
          <w:rFonts w:ascii="Sylfaen" w:hAnsi="Sylfaen" w:cs="Sylfaen"/>
          <w:i/>
          <w:sz w:val="20"/>
        </w:rPr>
        <w:t>իրավունք</w:t>
      </w:r>
      <w:r w:rsidRPr="00883BDC">
        <w:rPr>
          <w:rFonts w:ascii="Sylfaen" w:hAnsi="Sylfaen" w:cs="Arial"/>
          <w:i/>
          <w:sz w:val="20"/>
          <w:lang w:val="af-ZA"/>
        </w:rPr>
        <w:t xml:space="preserve"> </w:t>
      </w:r>
      <w:r w:rsidRPr="00883BDC">
        <w:rPr>
          <w:rFonts w:ascii="Sylfaen" w:hAnsi="Sylfaen" w:cs="Sylfaen"/>
          <w:i/>
          <w:sz w:val="20"/>
        </w:rPr>
        <w:t>ունի</w:t>
      </w:r>
      <w:r w:rsidRPr="00883BDC">
        <w:rPr>
          <w:rFonts w:ascii="Sylfaen" w:hAnsi="Sylfaen" w:cs="Arial"/>
          <w:i/>
          <w:sz w:val="20"/>
          <w:lang w:val="af-ZA"/>
        </w:rPr>
        <w:t xml:space="preserve"> </w:t>
      </w:r>
      <w:r w:rsidRPr="00883BDC">
        <w:rPr>
          <w:rFonts w:ascii="Sylfaen" w:hAnsi="Sylfaen" w:cs="Sylfaen"/>
          <w:i/>
          <w:sz w:val="20"/>
        </w:rPr>
        <w:t>հայտերի</w:t>
      </w:r>
      <w:r w:rsidRPr="00883BDC">
        <w:rPr>
          <w:rFonts w:ascii="Sylfaen" w:hAnsi="Sylfaen" w:cs="Arial"/>
          <w:i/>
          <w:sz w:val="20"/>
          <w:lang w:val="af-ZA"/>
        </w:rPr>
        <w:t xml:space="preserve"> </w:t>
      </w:r>
      <w:r w:rsidRPr="00883BDC">
        <w:rPr>
          <w:rFonts w:ascii="Sylfaen" w:hAnsi="Sylfaen" w:cs="Sylfaen"/>
          <w:i/>
          <w:sz w:val="20"/>
        </w:rPr>
        <w:t>ներկայացման</w:t>
      </w:r>
      <w:r w:rsidRPr="00883BDC">
        <w:rPr>
          <w:rFonts w:ascii="Sylfaen" w:hAnsi="Sylfaen" w:cs="Arial"/>
          <w:i/>
          <w:sz w:val="20"/>
          <w:lang w:val="af-ZA"/>
        </w:rPr>
        <w:t xml:space="preserve"> </w:t>
      </w:r>
      <w:r w:rsidRPr="00883BDC">
        <w:rPr>
          <w:rFonts w:ascii="Sylfaen" w:hAnsi="Sylfaen" w:cs="Sylfaen"/>
          <w:i/>
          <w:sz w:val="20"/>
        </w:rPr>
        <w:t>վերջնաժամկետը</w:t>
      </w:r>
      <w:r w:rsidRPr="00883BDC">
        <w:rPr>
          <w:rFonts w:ascii="Sylfaen" w:hAnsi="Sylfaen" w:cs="Arial"/>
          <w:i/>
          <w:sz w:val="20"/>
          <w:lang w:val="af-ZA"/>
        </w:rPr>
        <w:t xml:space="preserve"> </w:t>
      </w:r>
      <w:r w:rsidRPr="00883BDC">
        <w:rPr>
          <w:rFonts w:ascii="Sylfaen" w:hAnsi="Sylfaen" w:cs="Sylfaen"/>
          <w:i/>
          <w:sz w:val="20"/>
        </w:rPr>
        <w:t>լրանալուց</w:t>
      </w:r>
      <w:r w:rsidRPr="00883BDC">
        <w:rPr>
          <w:rFonts w:ascii="Sylfaen" w:hAnsi="Sylfaen" w:cs="Arial"/>
          <w:i/>
          <w:sz w:val="20"/>
          <w:lang w:val="af-ZA"/>
        </w:rPr>
        <w:t xml:space="preserve"> </w:t>
      </w:r>
      <w:r w:rsidRPr="00883BDC">
        <w:rPr>
          <w:rFonts w:ascii="Sylfaen" w:hAnsi="Sylfaen" w:cs="Sylfaen"/>
          <w:i/>
          <w:sz w:val="20"/>
        </w:rPr>
        <w:t>առնվազն</w:t>
      </w:r>
      <w:r w:rsidRPr="00883BDC">
        <w:rPr>
          <w:rFonts w:ascii="Sylfaen" w:hAnsi="Sylfaen" w:cs="Arial"/>
          <w:i/>
          <w:sz w:val="20"/>
          <w:lang w:val="af-ZA"/>
        </w:rPr>
        <w:t xml:space="preserve"> </w:t>
      </w:r>
      <w:r w:rsidRPr="00883BDC">
        <w:rPr>
          <w:rFonts w:ascii="Sylfaen" w:hAnsi="Sylfaen" w:cs="Sylfaen"/>
          <w:i/>
          <w:sz w:val="20"/>
        </w:rPr>
        <w:t>հինգ</w:t>
      </w:r>
      <w:r w:rsidRPr="00883BDC">
        <w:rPr>
          <w:rFonts w:ascii="Sylfaen" w:hAnsi="Sylfaen" w:cs="Arial"/>
          <w:i/>
          <w:sz w:val="20"/>
          <w:lang w:val="af-ZA"/>
        </w:rPr>
        <w:t xml:space="preserve"> </w:t>
      </w:r>
      <w:r w:rsidRPr="00883BDC">
        <w:rPr>
          <w:rFonts w:ascii="Sylfaen" w:hAnsi="Sylfaen" w:cs="Sylfaen"/>
          <w:i/>
          <w:sz w:val="20"/>
        </w:rPr>
        <w:t>օրացուցային</w:t>
      </w:r>
      <w:r w:rsidRPr="00883BDC">
        <w:rPr>
          <w:rFonts w:ascii="Sylfaen" w:hAnsi="Sylfaen" w:cs="Arial"/>
          <w:i/>
          <w:sz w:val="20"/>
          <w:lang w:val="af-ZA"/>
        </w:rPr>
        <w:t xml:space="preserve"> </w:t>
      </w:r>
      <w:r w:rsidRPr="00883BDC">
        <w:rPr>
          <w:rFonts w:ascii="Sylfaen" w:hAnsi="Sylfaen" w:cs="Sylfaen"/>
          <w:i/>
          <w:sz w:val="20"/>
        </w:rPr>
        <w:t>օր</w:t>
      </w:r>
      <w:r w:rsidRPr="00883BDC">
        <w:rPr>
          <w:rFonts w:ascii="Sylfaen" w:hAnsi="Sylfaen" w:cs="Sylfaen"/>
          <w:i/>
          <w:sz w:val="20"/>
          <w:lang w:val="af-ZA"/>
        </w:rPr>
        <w:t xml:space="preserve"> </w:t>
      </w:r>
      <w:r w:rsidRPr="00883BDC">
        <w:rPr>
          <w:rFonts w:ascii="Sylfaen" w:hAnsi="Sylfaen" w:cs="Sylfaen"/>
          <w:i/>
          <w:sz w:val="20"/>
        </w:rPr>
        <w:t>առաջ</w:t>
      </w:r>
      <w:r w:rsidRPr="00883BDC">
        <w:rPr>
          <w:rFonts w:ascii="Sylfaen" w:hAnsi="Sylfaen" w:cs="Arial"/>
          <w:i/>
          <w:sz w:val="20"/>
          <w:lang w:val="af-ZA"/>
        </w:rPr>
        <w:t xml:space="preserve"> գրավոր </w:t>
      </w:r>
      <w:r w:rsidRPr="00883BDC">
        <w:rPr>
          <w:rFonts w:ascii="Sylfaen" w:hAnsi="Sylfaen" w:cs="Sylfaen"/>
          <w:i/>
          <w:sz w:val="20"/>
        </w:rPr>
        <w:t>հանձնաժողովից</w:t>
      </w:r>
      <w:r w:rsidRPr="00883BDC">
        <w:rPr>
          <w:rFonts w:ascii="Sylfaen" w:hAnsi="Sylfaen" w:cs="Sylfaen"/>
          <w:i/>
          <w:sz w:val="20"/>
          <w:lang w:val="af-ZA"/>
        </w:rPr>
        <w:t xml:space="preserve"> </w:t>
      </w:r>
      <w:r w:rsidRPr="00883BDC">
        <w:rPr>
          <w:rFonts w:ascii="Sylfaen" w:hAnsi="Sylfaen" w:cs="Sylfaen"/>
          <w:i/>
          <w:sz w:val="20"/>
        </w:rPr>
        <w:t>պահանջելու</w:t>
      </w:r>
      <w:r w:rsidRPr="00883BDC">
        <w:rPr>
          <w:rFonts w:ascii="Sylfaen" w:hAnsi="Sylfaen" w:cs="Arial"/>
          <w:i/>
          <w:sz w:val="20"/>
          <w:lang w:val="af-ZA"/>
        </w:rPr>
        <w:t xml:space="preserve"> </w:t>
      </w:r>
      <w:r w:rsidRPr="00883BDC">
        <w:rPr>
          <w:rFonts w:ascii="Sylfaen" w:hAnsi="Sylfaen" w:cs="Sylfaen"/>
          <w:i/>
          <w:sz w:val="20"/>
        </w:rPr>
        <w:t>հրավերի</w:t>
      </w:r>
      <w:r w:rsidRPr="00883BDC">
        <w:rPr>
          <w:rFonts w:ascii="Sylfaen" w:hAnsi="Sylfaen" w:cs="Arial"/>
          <w:i/>
          <w:sz w:val="20"/>
          <w:lang w:val="af-ZA"/>
        </w:rPr>
        <w:t xml:space="preserve"> </w:t>
      </w:r>
      <w:r w:rsidRPr="00883BDC">
        <w:rPr>
          <w:rFonts w:ascii="Sylfaen" w:hAnsi="Sylfaen" w:cs="Sylfaen"/>
          <w:i/>
          <w:sz w:val="20"/>
        </w:rPr>
        <w:t>պարզաբանում</w:t>
      </w:r>
      <w:r w:rsidRPr="00883BDC">
        <w:rPr>
          <w:rFonts w:ascii="Sylfaen" w:hAnsi="Sylfaen" w:cs="Tahoma"/>
          <w:i/>
          <w:sz w:val="20"/>
        </w:rPr>
        <w:t>։</w:t>
      </w:r>
      <w:r w:rsidRPr="00883BDC">
        <w:rPr>
          <w:rFonts w:ascii="Sylfaen" w:hAnsi="Sylfaen"/>
          <w:i/>
          <w:sz w:val="20"/>
          <w:lang w:val="af-ZA"/>
        </w:rPr>
        <w:t xml:space="preserve"> </w:t>
      </w:r>
      <w:r w:rsidRPr="00883BDC">
        <w:rPr>
          <w:rFonts w:ascii="Sylfaen" w:hAnsi="Sylfaen"/>
          <w:i/>
          <w:sz w:val="20"/>
        </w:rPr>
        <w:t>Հանձնաժողովը</w:t>
      </w:r>
      <w:r w:rsidRPr="00883BDC">
        <w:rPr>
          <w:rFonts w:ascii="Sylfaen" w:hAnsi="Sylfaen"/>
          <w:i/>
          <w:sz w:val="20"/>
          <w:lang w:val="af-ZA"/>
        </w:rPr>
        <w:t xml:space="preserve"> </w:t>
      </w:r>
      <w:r w:rsidRPr="00883BDC">
        <w:rPr>
          <w:rFonts w:ascii="Sylfaen" w:hAnsi="Sylfaen" w:cs="Sylfaen"/>
          <w:i/>
          <w:sz w:val="20"/>
        </w:rPr>
        <w:t>հարցումը</w:t>
      </w:r>
      <w:r w:rsidRPr="00883BDC">
        <w:rPr>
          <w:rFonts w:ascii="Sylfaen" w:hAnsi="Sylfaen" w:cs="Arial"/>
          <w:i/>
          <w:sz w:val="20"/>
          <w:lang w:val="af-ZA"/>
        </w:rPr>
        <w:t xml:space="preserve"> </w:t>
      </w:r>
      <w:r w:rsidRPr="00883BDC">
        <w:rPr>
          <w:rFonts w:ascii="Sylfaen" w:hAnsi="Sylfaen" w:cs="Sylfaen"/>
          <w:i/>
          <w:sz w:val="20"/>
        </w:rPr>
        <w:t>կատարած</w:t>
      </w:r>
      <w:r w:rsidRPr="00883BDC">
        <w:rPr>
          <w:rFonts w:ascii="Sylfaen" w:hAnsi="Sylfaen" w:cs="Arial"/>
          <w:i/>
          <w:sz w:val="20"/>
          <w:lang w:val="af-ZA"/>
        </w:rPr>
        <w:t xml:space="preserve"> </w:t>
      </w:r>
      <w:r w:rsidRPr="00883BDC">
        <w:rPr>
          <w:rFonts w:ascii="Sylfaen" w:hAnsi="Sylfaen" w:cs="Arial"/>
          <w:i/>
          <w:sz w:val="20"/>
        </w:rPr>
        <w:t>մ</w:t>
      </w:r>
      <w:r w:rsidRPr="00883BDC">
        <w:rPr>
          <w:rFonts w:ascii="Sylfaen" w:hAnsi="Sylfaen" w:cs="Sylfaen"/>
          <w:i/>
          <w:sz w:val="20"/>
        </w:rPr>
        <w:t>ասնակցին</w:t>
      </w:r>
      <w:r w:rsidRPr="00883BDC">
        <w:rPr>
          <w:rFonts w:ascii="Sylfaen" w:hAnsi="Sylfaen" w:cs="Arial"/>
          <w:i/>
          <w:sz w:val="20"/>
          <w:lang w:val="af-ZA"/>
        </w:rPr>
        <w:t xml:space="preserve"> </w:t>
      </w:r>
      <w:r w:rsidRPr="00883BDC">
        <w:rPr>
          <w:rFonts w:ascii="Sylfaen" w:hAnsi="Sylfaen" w:cs="Sylfaen"/>
          <w:i/>
          <w:sz w:val="20"/>
        </w:rPr>
        <w:t>պարզաբանումը</w:t>
      </w:r>
      <w:r w:rsidRPr="00883BDC">
        <w:rPr>
          <w:rFonts w:ascii="Sylfaen" w:hAnsi="Sylfaen" w:cs="Arial"/>
          <w:i/>
          <w:sz w:val="20"/>
          <w:lang w:val="af-ZA"/>
        </w:rPr>
        <w:t xml:space="preserve"> </w:t>
      </w:r>
      <w:r w:rsidRPr="00883BDC">
        <w:rPr>
          <w:rFonts w:ascii="Sylfaen" w:hAnsi="Sylfaen" w:cs="Sylfaen"/>
          <w:i/>
          <w:sz w:val="20"/>
        </w:rPr>
        <w:t>տրամադրում</w:t>
      </w:r>
      <w:r w:rsidRPr="00883BDC">
        <w:rPr>
          <w:rFonts w:ascii="Sylfaen" w:hAnsi="Sylfaen" w:cs="Arial"/>
          <w:i/>
          <w:sz w:val="20"/>
          <w:lang w:val="af-ZA"/>
        </w:rPr>
        <w:t xml:space="preserve"> </w:t>
      </w:r>
      <w:r w:rsidRPr="00883BDC">
        <w:rPr>
          <w:rFonts w:ascii="Sylfaen" w:hAnsi="Sylfaen" w:cs="Sylfaen"/>
          <w:i/>
          <w:sz w:val="20"/>
        </w:rPr>
        <w:t>է</w:t>
      </w:r>
      <w:r w:rsidRPr="00883BDC">
        <w:rPr>
          <w:rFonts w:ascii="Sylfaen" w:hAnsi="Sylfaen" w:cs="Sylfaen"/>
          <w:i/>
          <w:sz w:val="20"/>
          <w:lang w:val="af-ZA"/>
        </w:rPr>
        <w:t xml:space="preserve"> գրավոր ` </w:t>
      </w:r>
      <w:r w:rsidRPr="00883BDC">
        <w:rPr>
          <w:rFonts w:ascii="Sylfaen" w:hAnsi="Sylfaen" w:cs="Sylfaen"/>
          <w:i/>
          <w:sz w:val="20"/>
        </w:rPr>
        <w:t>հարցումը</w:t>
      </w:r>
      <w:r w:rsidRPr="00883BDC">
        <w:rPr>
          <w:rFonts w:ascii="Sylfaen" w:hAnsi="Sylfaen" w:cs="Arial"/>
          <w:i/>
          <w:sz w:val="20"/>
          <w:lang w:val="af-ZA"/>
        </w:rPr>
        <w:t xml:space="preserve"> </w:t>
      </w:r>
      <w:r w:rsidRPr="00883BDC">
        <w:rPr>
          <w:rFonts w:ascii="Sylfaen" w:hAnsi="Sylfaen" w:cs="Sylfaen"/>
          <w:i/>
          <w:sz w:val="20"/>
        </w:rPr>
        <w:t>ստանալու</w:t>
      </w:r>
      <w:r w:rsidRPr="00883BDC">
        <w:rPr>
          <w:rFonts w:ascii="Sylfaen" w:hAnsi="Sylfaen" w:cs="Arial"/>
          <w:i/>
          <w:sz w:val="20"/>
          <w:lang w:val="af-ZA"/>
        </w:rPr>
        <w:t xml:space="preserve"> </w:t>
      </w:r>
      <w:r w:rsidRPr="00883BDC">
        <w:rPr>
          <w:rFonts w:ascii="Sylfaen" w:hAnsi="Sylfaen" w:cs="Sylfaen"/>
          <w:i/>
          <w:sz w:val="20"/>
        </w:rPr>
        <w:t>օրվան</w:t>
      </w:r>
      <w:r w:rsidRPr="00883BDC">
        <w:rPr>
          <w:rFonts w:ascii="Sylfaen" w:hAnsi="Sylfaen" w:cs="Arial"/>
          <w:i/>
          <w:sz w:val="20"/>
          <w:lang w:val="af-ZA"/>
        </w:rPr>
        <w:t xml:space="preserve"> </w:t>
      </w:r>
      <w:r w:rsidRPr="00883BDC">
        <w:rPr>
          <w:rFonts w:ascii="Sylfaen" w:hAnsi="Sylfaen" w:cs="Sylfaen"/>
          <w:i/>
          <w:sz w:val="20"/>
        </w:rPr>
        <w:t>հաջորդող</w:t>
      </w:r>
      <w:r w:rsidRPr="00883BDC">
        <w:rPr>
          <w:rFonts w:ascii="Sylfaen" w:hAnsi="Sylfaen" w:cs="Arial"/>
          <w:i/>
          <w:sz w:val="20"/>
          <w:lang w:val="af-ZA"/>
        </w:rPr>
        <w:t xml:space="preserve"> </w:t>
      </w:r>
      <w:r w:rsidRPr="00883BDC">
        <w:rPr>
          <w:rFonts w:ascii="Sylfaen" w:hAnsi="Sylfaen" w:cs="Sylfaen"/>
          <w:i/>
          <w:sz w:val="20"/>
        </w:rPr>
        <w:t>երկու</w:t>
      </w:r>
      <w:r w:rsidRPr="00883BDC">
        <w:rPr>
          <w:rFonts w:ascii="Sylfaen" w:hAnsi="Sylfaen" w:cs="Arial"/>
          <w:i/>
          <w:sz w:val="20"/>
          <w:lang w:val="af-ZA"/>
        </w:rPr>
        <w:t xml:space="preserve"> </w:t>
      </w:r>
      <w:r w:rsidRPr="00883BDC">
        <w:rPr>
          <w:rFonts w:ascii="Sylfaen" w:hAnsi="Sylfaen" w:cs="Sylfaen"/>
          <w:i/>
          <w:sz w:val="20"/>
        </w:rPr>
        <w:t>օրացուցային</w:t>
      </w:r>
      <w:r w:rsidRPr="00883BDC">
        <w:rPr>
          <w:rFonts w:ascii="Sylfaen" w:hAnsi="Sylfaen" w:cs="Arial"/>
          <w:i/>
          <w:sz w:val="20"/>
          <w:lang w:val="af-ZA"/>
        </w:rPr>
        <w:t xml:space="preserve"> </w:t>
      </w:r>
      <w:r w:rsidRPr="00883BDC">
        <w:rPr>
          <w:rFonts w:ascii="Sylfaen" w:hAnsi="Sylfaen" w:cs="Sylfaen"/>
          <w:i/>
          <w:sz w:val="20"/>
        </w:rPr>
        <w:t>օրվա</w:t>
      </w:r>
      <w:r w:rsidRPr="00883BDC">
        <w:rPr>
          <w:rFonts w:ascii="Sylfaen" w:hAnsi="Sylfaen" w:cs="Arial"/>
          <w:i/>
          <w:sz w:val="20"/>
          <w:lang w:val="af-ZA"/>
        </w:rPr>
        <w:t xml:space="preserve"> </w:t>
      </w:r>
      <w:r w:rsidRPr="00883BDC">
        <w:rPr>
          <w:rFonts w:ascii="Sylfaen" w:hAnsi="Sylfaen" w:cs="Sylfaen"/>
          <w:i/>
          <w:sz w:val="20"/>
        </w:rPr>
        <w:t>ընթացքում</w:t>
      </w:r>
      <w:r w:rsidRPr="00883BDC">
        <w:rPr>
          <w:rFonts w:ascii="Sylfaen" w:hAnsi="Sylfaen" w:cs="Tahoma"/>
          <w:i/>
          <w:sz w:val="20"/>
        </w:rPr>
        <w:t>։</w:t>
      </w:r>
      <w:r w:rsidRPr="00883BDC">
        <w:rPr>
          <w:rFonts w:ascii="Sylfaen" w:hAnsi="Sylfaen" w:cs="Tahoma"/>
          <w:i/>
          <w:sz w:val="20"/>
          <w:vertAlign w:val="superscript"/>
        </w:rPr>
        <w:t>5</w:t>
      </w:r>
      <w:r w:rsidRPr="00883BDC">
        <w:rPr>
          <w:rFonts w:ascii="Sylfaen" w:hAnsi="Sylfaen" w:cs="Tahoma"/>
          <w:i/>
          <w:sz w:val="20"/>
          <w:lang w:val="af-ZA"/>
        </w:rPr>
        <w:t xml:space="preserve"> </w:t>
      </w:r>
      <w:r w:rsidRPr="00883BDC">
        <w:rPr>
          <w:rFonts w:ascii="Sylfaen" w:hAnsi="Sylfaen"/>
          <w:i/>
          <w:sz w:val="20"/>
          <w:lang w:val="af-ZA"/>
        </w:rPr>
        <w:t xml:space="preserve"> </w:t>
      </w:r>
    </w:p>
    <w:p w:rsidR="00A5723E" w:rsidRPr="00883BDC" w:rsidRDefault="00A5723E" w:rsidP="00A5723E">
      <w:pPr>
        <w:ind w:firstLine="567"/>
        <w:jc w:val="both"/>
        <w:rPr>
          <w:rFonts w:ascii="Sylfaen" w:hAnsi="Sylfaen"/>
          <w:i/>
          <w:sz w:val="20"/>
          <w:szCs w:val="20"/>
          <w:lang w:val="af-ZA"/>
        </w:rPr>
      </w:pPr>
      <w:r w:rsidRPr="00883BDC">
        <w:rPr>
          <w:rFonts w:ascii="Sylfaen" w:hAnsi="Sylfaen"/>
          <w:i/>
          <w:sz w:val="20"/>
          <w:lang w:val="af-ZA"/>
        </w:rPr>
        <w:t xml:space="preserve">3.2 </w:t>
      </w:r>
      <w:r w:rsidRPr="00883BDC">
        <w:rPr>
          <w:rFonts w:ascii="Sylfaen" w:hAnsi="Sylfaen" w:cs="Sylfaen"/>
          <w:i/>
          <w:sz w:val="20"/>
        </w:rPr>
        <w:t>Հարցման</w:t>
      </w:r>
      <w:r w:rsidRPr="00883BDC">
        <w:rPr>
          <w:rFonts w:ascii="Sylfaen" w:hAnsi="Sylfaen" w:cs="Arial"/>
          <w:i/>
          <w:sz w:val="20"/>
          <w:lang w:val="af-ZA"/>
        </w:rPr>
        <w:t xml:space="preserve"> </w:t>
      </w:r>
      <w:r w:rsidRPr="00883BDC">
        <w:rPr>
          <w:rFonts w:ascii="Sylfaen" w:hAnsi="Sylfaen" w:cs="Sylfaen"/>
          <w:i/>
          <w:sz w:val="20"/>
        </w:rPr>
        <w:t>և</w:t>
      </w:r>
      <w:r w:rsidRPr="00883BDC">
        <w:rPr>
          <w:rFonts w:ascii="Sylfaen" w:hAnsi="Sylfaen" w:cs="Arial"/>
          <w:i/>
          <w:sz w:val="20"/>
          <w:lang w:val="af-ZA"/>
        </w:rPr>
        <w:t xml:space="preserve"> </w:t>
      </w:r>
      <w:r w:rsidRPr="00883BDC">
        <w:rPr>
          <w:rFonts w:ascii="Sylfaen" w:hAnsi="Sylfaen" w:cs="Sylfaen"/>
          <w:i/>
          <w:sz w:val="20"/>
        </w:rPr>
        <w:t>պարզաբանումների</w:t>
      </w:r>
      <w:r w:rsidRPr="00883BDC">
        <w:rPr>
          <w:rFonts w:ascii="Sylfaen" w:hAnsi="Sylfaen" w:cs="Arial"/>
          <w:i/>
          <w:sz w:val="20"/>
          <w:lang w:val="af-ZA"/>
        </w:rPr>
        <w:t xml:space="preserve"> </w:t>
      </w:r>
      <w:r w:rsidRPr="00883BDC">
        <w:rPr>
          <w:rFonts w:ascii="Sylfaen" w:hAnsi="Sylfaen" w:cs="Sylfaen"/>
          <w:i/>
          <w:sz w:val="20"/>
        </w:rPr>
        <w:t>բովանդակության</w:t>
      </w:r>
      <w:r w:rsidRPr="00883BDC">
        <w:rPr>
          <w:rFonts w:ascii="Sylfaen" w:hAnsi="Sylfaen" w:cs="Arial"/>
          <w:i/>
          <w:sz w:val="20"/>
          <w:lang w:val="af-ZA"/>
        </w:rPr>
        <w:t xml:space="preserve"> </w:t>
      </w:r>
      <w:r w:rsidRPr="00883BDC">
        <w:rPr>
          <w:rFonts w:ascii="Sylfaen" w:hAnsi="Sylfaen" w:cs="Sylfaen"/>
          <w:i/>
          <w:sz w:val="20"/>
        </w:rPr>
        <w:t>մասին</w:t>
      </w:r>
      <w:r w:rsidRPr="00883BDC">
        <w:rPr>
          <w:rFonts w:ascii="Sylfaen" w:hAnsi="Sylfaen" w:cs="Arial"/>
          <w:i/>
          <w:sz w:val="20"/>
          <w:lang w:val="af-ZA"/>
        </w:rPr>
        <w:t xml:space="preserve"> </w:t>
      </w:r>
      <w:r w:rsidRPr="00883BDC">
        <w:rPr>
          <w:rFonts w:ascii="Sylfaen" w:hAnsi="Sylfaen" w:cs="Sylfaen"/>
          <w:i/>
          <w:sz w:val="20"/>
        </w:rPr>
        <w:t>հայտարարությունը</w:t>
      </w:r>
      <w:r w:rsidRPr="00883BDC">
        <w:rPr>
          <w:rFonts w:ascii="Sylfaen" w:hAnsi="Sylfaen" w:cs="Arial"/>
          <w:i/>
          <w:sz w:val="20"/>
          <w:lang w:val="af-ZA"/>
        </w:rPr>
        <w:t xml:space="preserve"> </w:t>
      </w:r>
      <w:r w:rsidRPr="00883BDC">
        <w:rPr>
          <w:rFonts w:ascii="Sylfaen" w:hAnsi="Sylfaen" w:cs="Arial"/>
          <w:i/>
          <w:sz w:val="20"/>
        </w:rPr>
        <w:t>պարզաբանումը</w:t>
      </w:r>
      <w:r w:rsidRPr="00883BDC">
        <w:rPr>
          <w:rFonts w:ascii="Sylfaen" w:hAnsi="Sylfaen" w:cs="Arial"/>
          <w:i/>
          <w:sz w:val="20"/>
          <w:lang w:val="af-ZA"/>
        </w:rPr>
        <w:t xml:space="preserve"> </w:t>
      </w:r>
      <w:r w:rsidRPr="00883BDC">
        <w:rPr>
          <w:rFonts w:ascii="Sylfaen" w:hAnsi="Sylfaen" w:cs="Arial"/>
          <w:i/>
          <w:sz w:val="20"/>
        </w:rPr>
        <w:t>տրամադրելու</w:t>
      </w:r>
      <w:r w:rsidRPr="00883BDC">
        <w:rPr>
          <w:rFonts w:ascii="Sylfaen" w:hAnsi="Sylfaen" w:cs="Arial"/>
          <w:i/>
          <w:sz w:val="20"/>
          <w:lang w:val="af-ZA"/>
        </w:rPr>
        <w:t xml:space="preserve"> </w:t>
      </w:r>
      <w:r w:rsidRPr="00883BDC">
        <w:rPr>
          <w:rFonts w:ascii="Sylfaen" w:hAnsi="Sylfaen" w:cs="Arial"/>
          <w:i/>
          <w:sz w:val="20"/>
        </w:rPr>
        <w:t>օրը</w:t>
      </w:r>
      <w:r w:rsidRPr="00883BDC">
        <w:rPr>
          <w:rFonts w:ascii="Sylfaen" w:hAnsi="Sylfaen" w:cs="Arial"/>
          <w:i/>
          <w:sz w:val="20"/>
          <w:lang w:val="af-ZA"/>
        </w:rPr>
        <w:t xml:space="preserve"> </w:t>
      </w:r>
      <w:r w:rsidRPr="00883BDC">
        <w:rPr>
          <w:rFonts w:ascii="Sylfaen" w:hAnsi="Sylfaen" w:cs="Sylfaen"/>
          <w:i/>
          <w:sz w:val="20"/>
        </w:rPr>
        <w:t>հրապարակվում</w:t>
      </w:r>
      <w:r w:rsidRPr="00883BDC">
        <w:rPr>
          <w:rFonts w:ascii="Sylfaen" w:hAnsi="Sylfaen" w:cs="Arial"/>
          <w:i/>
          <w:sz w:val="20"/>
          <w:lang w:val="af-ZA"/>
        </w:rPr>
        <w:t xml:space="preserve"> </w:t>
      </w:r>
      <w:r w:rsidRPr="00883BDC">
        <w:rPr>
          <w:rFonts w:ascii="Sylfaen" w:hAnsi="Sylfaen" w:cs="Sylfaen"/>
          <w:i/>
          <w:sz w:val="20"/>
        </w:rPr>
        <w:t>է</w:t>
      </w:r>
      <w:r w:rsidRPr="00883BDC">
        <w:rPr>
          <w:rFonts w:ascii="Sylfaen" w:hAnsi="Sylfaen" w:cs="Arial"/>
          <w:i/>
          <w:sz w:val="20"/>
          <w:lang w:val="af-ZA"/>
        </w:rPr>
        <w:t xml:space="preserve"> </w:t>
      </w:r>
      <w:r w:rsidRPr="00883BDC">
        <w:rPr>
          <w:rFonts w:ascii="Sylfaen" w:hAnsi="Sylfaen" w:cs="Sylfaen"/>
          <w:i/>
          <w:sz w:val="20"/>
          <w:lang w:val="af-ZA"/>
        </w:rPr>
        <w:t xml:space="preserve">www.procurement.am </w:t>
      </w:r>
      <w:r w:rsidRPr="00883BDC">
        <w:rPr>
          <w:rFonts w:ascii="Sylfaen" w:hAnsi="Sylfaen" w:cs="Sylfaen"/>
          <w:i/>
          <w:sz w:val="20"/>
          <w:lang w:val="ru-RU"/>
        </w:rPr>
        <w:t>հասցեով</w:t>
      </w:r>
      <w:r w:rsidRPr="00883BDC">
        <w:rPr>
          <w:rFonts w:ascii="Sylfaen" w:hAnsi="Sylfaen" w:cs="Sylfaen"/>
          <w:i/>
          <w:sz w:val="20"/>
          <w:lang w:val="af-ZA"/>
        </w:rPr>
        <w:t xml:space="preserve"> </w:t>
      </w:r>
      <w:r w:rsidRPr="00883BDC">
        <w:rPr>
          <w:rFonts w:ascii="Sylfaen" w:hAnsi="Sylfaen" w:cs="Sylfaen"/>
          <w:i/>
          <w:sz w:val="20"/>
        </w:rPr>
        <w:t>գործող</w:t>
      </w:r>
      <w:r w:rsidRPr="00883BDC">
        <w:rPr>
          <w:rFonts w:ascii="Sylfaen" w:hAnsi="Sylfaen" w:cs="Sylfaen"/>
          <w:i/>
          <w:sz w:val="20"/>
          <w:lang w:val="af-ZA"/>
        </w:rPr>
        <w:t xml:space="preserve"> </w:t>
      </w:r>
      <w:r w:rsidRPr="00883BDC">
        <w:rPr>
          <w:rFonts w:ascii="Sylfaen" w:hAnsi="Sylfaen" w:cs="Sylfaen"/>
          <w:i/>
          <w:sz w:val="20"/>
          <w:lang w:val="ru-RU"/>
        </w:rPr>
        <w:t>տեղեկագր</w:t>
      </w:r>
      <w:r w:rsidRPr="00883BDC">
        <w:rPr>
          <w:rFonts w:ascii="Sylfaen" w:hAnsi="Sylfaen" w:cs="Sylfaen"/>
          <w:i/>
          <w:sz w:val="20"/>
        </w:rPr>
        <w:t>ի</w:t>
      </w:r>
      <w:r w:rsidRPr="00883BDC">
        <w:rPr>
          <w:rFonts w:ascii="Sylfaen" w:hAnsi="Sylfaen" w:cs="Sylfaen"/>
          <w:i/>
          <w:sz w:val="20"/>
          <w:lang w:val="af-ZA"/>
        </w:rPr>
        <w:t xml:space="preserve"> (</w:t>
      </w:r>
      <w:r w:rsidRPr="00883BDC">
        <w:rPr>
          <w:rFonts w:ascii="Sylfaen" w:hAnsi="Sylfaen" w:cs="Sylfaen"/>
          <w:i/>
          <w:sz w:val="20"/>
          <w:lang w:val="ru-RU"/>
        </w:rPr>
        <w:t>այսուհետ</w:t>
      </w:r>
      <w:r w:rsidRPr="00883BDC">
        <w:rPr>
          <w:rFonts w:ascii="Sylfaen" w:hAnsi="Sylfaen" w:cs="Sylfaen"/>
          <w:i/>
          <w:sz w:val="20"/>
          <w:lang w:val="af-ZA"/>
        </w:rPr>
        <w:t xml:space="preserve">` </w:t>
      </w:r>
      <w:r w:rsidRPr="00883BDC">
        <w:rPr>
          <w:rFonts w:ascii="Sylfaen" w:hAnsi="Sylfaen" w:cs="Sylfaen"/>
          <w:i/>
          <w:sz w:val="20"/>
          <w:lang w:val="ru-RU"/>
        </w:rPr>
        <w:t>տեղեկագիր</w:t>
      </w:r>
      <w:r w:rsidRPr="00883BDC">
        <w:rPr>
          <w:rFonts w:ascii="Sylfaen" w:hAnsi="Sylfaen" w:cs="Sylfaen"/>
          <w:i/>
          <w:sz w:val="20"/>
          <w:lang w:val="af-ZA"/>
        </w:rPr>
        <w:t xml:space="preserve">) </w:t>
      </w:r>
      <w:r w:rsidRPr="00883BDC">
        <w:rPr>
          <w:rFonts w:ascii="Sylfaen" w:hAnsi="Sylfaen"/>
          <w:i/>
          <w:lang w:val="af-ZA"/>
        </w:rPr>
        <w:t>«</w:t>
      </w:r>
      <w:r w:rsidRPr="00883BDC">
        <w:rPr>
          <w:rFonts w:ascii="Sylfaen" w:hAnsi="Sylfaen" w:cs="Sylfaen"/>
          <w:i/>
          <w:sz w:val="20"/>
        </w:rPr>
        <w:t>Գնումների</w:t>
      </w:r>
      <w:r w:rsidRPr="00883BDC">
        <w:rPr>
          <w:rFonts w:ascii="Sylfaen" w:hAnsi="Sylfaen" w:cs="Sylfaen"/>
          <w:i/>
          <w:sz w:val="20"/>
          <w:lang w:val="af-ZA"/>
        </w:rPr>
        <w:t xml:space="preserve"> </w:t>
      </w:r>
      <w:r w:rsidRPr="00883BDC">
        <w:rPr>
          <w:rFonts w:ascii="Sylfaen" w:hAnsi="Sylfaen" w:cs="Sylfaen"/>
          <w:i/>
          <w:sz w:val="20"/>
        </w:rPr>
        <w:t>հայտարարություններ</w:t>
      </w:r>
      <w:r w:rsidRPr="00883BDC">
        <w:rPr>
          <w:rFonts w:ascii="Sylfaen" w:hAnsi="Sylfaen"/>
          <w:i/>
          <w:lang w:val="af-ZA"/>
        </w:rPr>
        <w:t>»</w:t>
      </w:r>
      <w:r w:rsidRPr="00883BDC">
        <w:rPr>
          <w:rFonts w:ascii="Sylfaen" w:hAnsi="Sylfaen" w:cs="Sylfaen"/>
          <w:i/>
          <w:sz w:val="20"/>
          <w:lang w:val="af-ZA"/>
        </w:rPr>
        <w:t xml:space="preserve"> </w:t>
      </w:r>
      <w:r w:rsidRPr="00883BDC">
        <w:rPr>
          <w:rFonts w:ascii="Sylfaen" w:hAnsi="Sylfaen" w:cs="Sylfaen"/>
          <w:i/>
          <w:sz w:val="20"/>
        </w:rPr>
        <w:t>բաժնի</w:t>
      </w:r>
      <w:r w:rsidRPr="00883BDC">
        <w:rPr>
          <w:rFonts w:ascii="Sylfaen" w:hAnsi="Sylfaen" w:cs="Sylfaen"/>
          <w:i/>
          <w:sz w:val="20"/>
          <w:lang w:val="af-ZA"/>
        </w:rPr>
        <w:t xml:space="preserve"> </w:t>
      </w:r>
      <w:r w:rsidRPr="00883BDC">
        <w:rPr>
          <w:rFonts w:ascii="Sylfaen" w:hAnsi="Sylfaen"/>
          <w:i/>
          <w:lang w:val="af-ZA"/>
        </w:rPr>
        <w:t>«</w:t>
      </w:r>
      <w:r w:rsidRPr="00883BDC">
        <w:rPr>
          <w:rFonts w:ascii="Sylfaen" w:hAnsi="Sylfaen" w:cs="Sylfaen"/>
          <w:i/>
          <w:sz w:val="20"/>
        </w:rPr>
        <w:t>Հրավերների</w:t>
      </w:r>
      <w:r w:rsidRPr="00883BDC">
        <w:rPr>
          <w:rFonts w:ascii="Sylfaen" w:hAnsi="Sylfaen" w:cs="Sylfaen"/>
          <w:i/>
          <w:sz w:val="20"/>
          <w:lang w:val="af-ZA"/>
        </w:rPr>
        <w:t xml:space="preserve"> </w:t>
      </w:r>
      <w:r w:rsidRPr="00883BDC">
        <w:rPr>
          <w:rFonts w:ascii="Sylfaen" w:hAnsi="Sylfaen" w:cs="Sylfaen"/>
          <w:i/>
          <w:sz w:val="20"/>
        </w:rPr>
        <w:t>պարզաբանումների</w:t>
      </w:r>
      <w:r w:rsidRPr="00883BDC">
        <w:rPr>
          <w:rFonts w:ascii="Sylfaen" w:hAnsi="Sylfaen" w:cs="Sylfaen"/>
          <w:i/>
          <w:sz w:val="20"/>
          <w:lang w:val="af-ZA"/>
        </w:rPr>
        <w:t xml:space="preserve"> </w:t>
      </w:r>
      <w:r w:rsidRPr="00883BDC">
        <w:rPr>
          <w:rFonts w:ascii="Sylfaen" w:hAnsi="Sylfaen" w:cs="Sylfaen"/>
          <w:i/>
          <w:sz w:val="20"/>
        </w:rPr>
        <w:t>վերաբերյալ</w:t>
      </w:r>
      <w:r w:rsidRPr="00883BDC">
        <w:rPr>
          <w:rFonts w:ascii="Sylfaen" w:hAnsi="Sylfaen" w:cs="Sylfaen"/>
          <w:i/>
          <w:sz w:val="20"/>
          <w:lang w:val="af-ZA"/>
        </w:rPr>
        <w:t xml:space="preserve"> </w:t>
      </w:r>
      <w:r w:rsidRPr="00883BDC">
        <w:rPr>
          <w:rFonts w:ascii="Sylfaen" w:hAnsi="Sylfaen" w:cs="Sylfaen"/>
          <w:i/>
          <w:sz w:val="20"/>
        </w:rPr>
        <w:t>հայտարարություններ</w:t>
      </w:r>
      <w:r w:rsidRPr="00883BDC">
        <w:rPr>
          <w:rFonts w:ascii="Sylfaen" w:hAnsi="Sylfaen"/>
          <w:i/>
          <w:lang w:val="af-ZA"/>
        </w:rPr>
        <w:t>»</w:t>
      </w:r>
      <w:r w:rsidRPr="00883BDC">
        <w:rPr>
          <w:rFonts w:ascii="Sylfaen" w:hAnsi="Sylfaen" w:cs="Sylfaen"/>
          <w:i/>
          <w:sz w:val="20"/>
          <w:lang w:val="af-ZA"/>
        </w:rPr>
        <w:t xml:space="preserve"> </w:t>
      </w:r>
      <w:r w:rsidRPr="00883BDC">
        <w:rPr>
          <w:rFonts w:ascii="Sylfaen" w:hAnsi="Sylfaen" w:cs="Sylfaen"/>
          <w:i/>
          <w:sz w:val="20"/>
        </w:rPr>
        <w:t>ենթաբաբաժնում</w:t>
      </w:r>
      <w:r w:rsidRPr="00883BDC">
        <w:rPr>
          <w:rFonts w:ascii="Sylfaen" w:hAnsi="Sylfaen" w:cs="Sylfaen"/>
          <w:i/>
          <w:sz w:val="20"/>
          <w:lang w:val="af-ZA"/>
        </w:rPr>
        <w:t xml:space="preserve">` </w:t>
      </w:r>
      <w:r w:rsidRPr="00883BDC">
        <w:rPr>
          <w:rFonts w:ascii="Sylfaen" w:hAnsi="Sylfaen" w:cs="Sylfaen"/>
          <w:i/>
          <w:sz w:val="20"/>
        </w:rPr>
        <w:t>առանց</w:t>
      </w:r>
      <w:r w:rsidRPr="00883BDC">
        <w:rPr>
          <w:rFonts w:ascii="Sylfaen" w:hAnsi="Sylfaen" w:cs="Arial"/>
          <w:i/>
          <w:sz w:val="20"/>
          <w:lang w:val="af-ZA"/>
        </w:rPr>
        <w:t xml:space="preserve"> </w:t>
      </w:r>
      <w:r w:rsidRPr="00883BDC">
        <w:rPr>
          <w:rFonts w:ascii="Sylfaen" w:hAnsi="Sylfaen" w:cs="Sylfaen"/>
          <w:i/>
          <w:sz w:val="20"/>
        </w:rPr>
        <w:t>նշելու</w:t>
      </w:r>
      <w:r w:rsidRPr="00883BDC">
        <w:rPr>
          <w:rFonts w:ascii="Sylfaen" w:hAnsi="Sylfaen" w:cs="Arial"/>
          <w:i/>
          <w:sz w:val="20"/>
          <w:lang w:val="af-ZA"/>
        </w:rPr>
        <w:t xml:space="preserve"> </w:t>
      </w:r>
      <w:r w:rsidRPr="00883BDC">
        <w:rPr>
          <w:rFonts w:ascii="Sylfaen" w:hAnsi="Sylfaen" w:cs="Sylfaen"/>
          <w:i/>
          <w:sz w:val="20"/>
        </w:rPr>
        <w:t>հարցումը</w:t>
      </w:r>
      <w:r w:rsidRPr="00883BDC">
        <w:rPr>
          <w:rFonts w:ascii="Sylfaen" w:hAnsi="Sylfaen" w:cs="Arial"/>
          <w:i/>
          <w:sz w:val="20"/>
          <w:lang w:val="af-ZA"/>
        </w:rPr>
        <w:t xml:space="preserve"> </w:t>
      </w:r>
      <w:r w:rsidRPr="00883BDC">
        <w:rPr>
          <w:rFonts w:ascii="Sylfaen" w:hAnsi="Sylfaen" w:cs="Sylfaen"/>
          <w:i/>
          <w:sz w:val="20"/>
        </w:rPr>
        <w:t>կատարած</w:t>
      </w:r>
      <w:r w:rsidRPr="00883BDC">
        <w:rPr>
          <w:rFonts w:ascii="Sylfaen" w:hAnsi="Sylfaen" w:cs="Arial"/>
          <w:i/>
          <w:sz w:val="20"/>
          <w:lang w:val="af-ZA"/>
        </w:rPr>
        <w:t xml:space="preserve"> </w:t>
      </w:r>
      <w:r w:rsidRPr="00883BDC">
        <w:rPr>
          <w:rFonts w:ascii="Sylfaen" w:hAnsi="Sylfaen" w:cs="Arial"/>
          <w:i/>
          <w:sz w:val="20"/>
        </w:rPr>
        <w:t>մ</w:t>
      </w:r>
      <w:r w:rsidRPr="00883BDC">
        <w:rPr>
          <w:rFonts w:ascii="Sylfaen" w:hAnsi="Sylfaen" w:cs="Sylfaen"/>
          <w:i/>
          <w:sz w:val="20"/>
        </w:rPr>
        <w:t>ասնակցի</w:t>
      </w:r>
      <w:r w:rsidRPr="00883BDC">
        <w:rPr>
          <w:rFonts w:ascii="Sylfaen" w:hAnsi="Sylfaen" w:cs="Arial"/>
          <w:i/>
          <w:sz w:val="20"/>
          <w:lang w:val="af-ZA"/>
        </w:rPr>
        <w:t xml:space="preserve"> </w:t>
      </w:r>
      <w:r w:rsidRPr="00883BDC">
        <w:rPr>
          <w:rFonts w:ascii="Sylfaen" w:hAnsi="Sylfaen" w:cs="Sylfaen"/>
          <w:i/>
          <w:sz w:val="20"/>
        </w:rPr>
        <w:t>տվյալները</w:t>
      </w:r>
      <w:r w:rsidRPr="00883BDC">
        <w:rPr>
          <w:rFonts w:ascii="Sylfaen" w:hAnsi="Sylfaen" w:cs="Tahoma"/>
          <w:i/>
          <w:sz w:val="20"/>
        </w:rPr>
        <w:t>։</w:t>
      </w:r>
      <w:r w:rsidRPr="00883BDC">
        <w:rPr>
          <w:rFonts w:ascii="Sylfaen" w:hAnsi="Sylfaen" w:cs="Tahoma"/>
          <w:i/>
          <w:sz w:val="20"/>
          <w:lang w:val="af-ZA"/>
        </w:rPr>
        <w:t xml:space="preserve"> </w:t>
      </w:r>
    </w:p>
    <w:p w:rsidR="00A5723E" w:rsidRPr="00883BDC" w:rsidRDefault="00A5723E" w:rsidP="00A5723E">
      <w:pPr>
        <w:autoSpaceDE w:val="0"/>
        <w:autoSpaceDN w:val="0"/>
        <w:adjustRightInd w:val="0"/>
        <w:ind w:firstLine="567"/>
        <w:jc w:val="both"/>
        <w:rPr>
          <w:rFonts w:ascii="Sylfaen" w:hAnsi="Sylfaen" w:cs="Arial Unicode"/>
          <w:i/>
          <w:sz w:val="20"/>
          <w:lang w:val="af-ZA"/>
        </w:rPr>
      </w:pPr>
      <w:r w:rsidRPr="00883BDC">
        <w:rPr>
          <w:rFonts w:ascii="Sylfaen" w:hAnsi="Sylfaen" w:cs="Arial Unicode"/>
          <w:i/>
          <w:sz w:val="20"/>
          <w:lang w:val="af-ZA"/>
        </w:rPr>
        <w:t xml:space="preserve">3.3 </w:t>
      </w:r>
      <w:r w:rsidRPr="00883BDC">
        <w:rPr>
          <w:rFonts w:ascii="Sylfaen" w:hAnsi="Sylfaen" w:cs="Sylfaen"/>
          <w:i/>
          <w:sz w:val="20"/>
          <w:lang w:val="ru-RU"/>
        </w:rPr>
        <w:t>Պարզաբանում</w:t>
      </w:r>
      <w:r w:rsidRPr="00883BDC">
        <w:rPr>
          <w:rFonts w:ascii="Sylfaen" w:hAnsi="Sylfaen" w:cs="Arial Unicode"/>
          <w:i/>
          <w:sz w:val="20"/>
          <w:lang w:val="af-ZA"/>
        </w:rPr>
        <w:t xml:space="preserve"> </w:t>
      </w:r>
      <w:r w:rsidRPr="00883BDC">
        <w:rPr>
          <w:rFonts w:ascii="Sylfaen" w:hAnsi="Sylfaen" w:cs="Sylfaen"/>
          <w:i/>
          <w:sz w:val="20"/>
          <w:lang w:val="ru-RU"/>
        </w:rPr>
        <w:t>չի</w:t>
      </w:r>
      <w:r w:rsidRPr="00883BDC">
        <w:rPr>
          <w:rFonts w:ascii="Sylfaen" w:hAnsi="Sylfaen" w:cs="Arial Unicode"/>
          <w:i/>
          <w:sz w:val="20"/>
          <w:lang w:val="af-ZA"/>
        </w:rPr>
        <w:t xml:space="preserve"> </w:t>
      </w:r>
      <w:r w:rsidRPr="00883BDC">
        <w:rPr>
          <w:rFonts w:ascii="Sylfaen" w:hAnsi="Sylfaen" w:cs="Sylfaen"/>
          <w:i/>
          <w:sz w:val="20"/>
          <w:lang w:val="ru-RU"/>
        </w:rPr>
        <w:t>տրամադրվում</w:t>
      </w:r>
      <w:r w:rsidRPr="00883BDC">
        <w:rPr>
          <w:rFonts w:ascii="Sylfaen" w:hAnsi="Sylfaen" w:cs="Arial Unicode"/>
          <w:i/>
          <w:sz w:val="20"/>
          <w:lang w:val="af-ZA"/>
        </w:rPr>
        <w:t xml:space="preserve">, </w:t>
      </w:r>
      <w:r w:rsidRPr="00883BDC">
        <w:rPr>
          <w:rFonts w:ascii="Sylfaen" w:hAnsi="Sylfaen" w:cs="Sylfaen"/>
          <w:i/>
          <w:sz w:val="20"/>
          <w:lang w:val="ru-RU"/>
        </w:rPr>
        <w:t>եթե</w:t>
      </w:r>
      <w:r w:rsidRPr="00883BDC">
        <w:rPr>
          <w:rFonts w:ascii="Sylfaen" w:hAnsi="Sylfaen" w:cs="Arial Unicode"/>
          <w:i/>
          <w:sz w:val="20"/>
          <w:lang w:val="af-ZA"/>
        </w:rPr>
        <w:t xml:space="preserve"> </w:t>
      </w:r>
      <w:r w:rsidRPr="00883BDC">
        <w:rPr>
          <w:rFonts w:ascii="Sylfaen" w:hAnsi="Sylfaen" w:cs="Sylfaen"/>
          <w:i/>
          <w:sz w:val="20"/>
          <w:lang w:val="ru-RU"/>
        </w:rPr>
        <w:t>հարցումը</w:t>
      </w:r>
      <w:r w:rsidRPr="00883BDC">
        <w:rPr>
          <w:rFonts w:ascii="Sylfaen" w:hAnsi="Sylfaen" w:cs="Arial Unicode"/>
          <w:i/>
          <w:sz w:val="20"/>
          <w:lang w:val="af-ZA"/>
        </w:rPr>
        <w:t xml:space="preserve"> </w:t>
      </w:r>
      <w:r w:rsidRPr="00883BDC">
        <w:rPr>
          <w:rFonts w:ascii="Sylfaen" w:hAnsi="Sylfaen" w:cs="Sylfaen"/>
          <w:i/>
          <w:sz w:val="20"/>
          <w:lang w:val="ru-RU"/>
        </w:rPr>
        <w:t>կատարվել</w:t>
      </w:r>
      <w:r w:rsidRPr="00883BDC">
        <w:rPr>
          <w:rFonts w:ascii="Sylfaen" w:hAnsi="Sylfaen" w:cs="Arial Unicode"/>
          <w:i/>
          <w:sz w:val="20"/>
          <w:lang w:val="af-ZA"/>
        </w:rPr>
        <w:t xml:space="preserve"> </w:t>
      </w:r>
      <w:r w:rsidRPr="00883BDC">
        <w:rPr>
          <w:rFonts w:ascii="Sylfaen" w:hAnsi="Sylfaen" w:cs="Sylfaen"/>
          <w:i/>
          <w:sz w:val="20"/>
          <w:lang w:val="ru-RU"/>
        </w:rPr>
        <w:t>է</w:t>
      </w:r>
      <w:r w:rsidRPr="00883BDC">
        <w:rPr>
          <w:rFonts w:ascii="Sylfaen" w:hAnsi="Sylfaen" w:cs="Arial Unicode"/>
          <w:i/>
          <w:sz w:val="20"/>
          <w:lang w:val="af-ZA"/>
        </w:rPr>
        <w:t xml:space="preserve"> </w:t>
      </w:r>
      <w:r w:rsidRPr="00883BDC">
        <w:rPr>
          <w:rFonts w:ascii="Sylfaen" w:hAnsi="Sylfaen" w:cs="Sylfaen"/>
          <w:i/>
          <w:sz w:val="20"/>
          <w:lang w:val="ru-RU"/>
        </w:rPr>
        <w:t>սույն</w:t>
      </w:r>
      <w:r w:rsidRPr="00883BDC">
        <w:rPr>
          <w:rFonts w:ascii="Sylfaen" w:hAnsi="Sylfaen" w:cs="Arial Unicode"/>
          <w:i/>
          <w:sz w:val="20"/>
          <w:lang w:val="af-ZA"/>
        </w:rPr>
        <w:t xml:space="preserve"> </w:t>
      </w:r>
      <w:r w:rsidRPr="00883BDC">
        <w:rPr>
          <w:rFonts w:ascii="Sylfaen" w:hAnsi="Sylfaen" w:cs="Sylfaen"/>
          <w:i/>
          <w:sz w:val="20"/>
        </w:rPr>
        <w:t>բաժն</w:t>
      </w:r>
      <w:r w:rsidRPr="00883BDC">
        <w:rPr>
          <w:rFonts w:ascii="Sylfaen" w:hAnsi="Sylfaen" w:cs="Sylfaen"/>
          <w:i/>
          <w:sz w:val="20"/>
          <w:lang w:val="ru-RU"/>
        </w:rPr>
        <w:t>ով</w:t>
      </w:r>
      <w:r w:rsidRPr="00883BDC">
        <w:rPr>
          <w:rFonts w:ascii="Sylfaen" w:hAnsi="Sylfaen" w:cs="Arial Unicode"/>
          <w:i/>
          <w:sz w:val="20"/>
          <w:lang w:val="af-ZA"/>
        </w:rPr>
        <w:t xml:space="preserve"> </w:t>
      </w:r>
      <w:r w:rsidRPr="00883BDC">
        <w:rPr>
          <w:rFonts w:ascii="Sylfaen" w:hAnsi="Sylfaen" w:cs="Sylfaen"/>
          <w:i/>
          <w:sz w:val="20"/>
          <w:lang w:val="ru-RU"/>
        </w:rPr>
        <w:t>սահմանված</w:t>
      </w:r>
      <w:r w:rsidRPr="00883BDC">
        <w:rPr>
          <w:rFonts w:ascii="Sylfaen" w:hAnsi="Sylfaen" w:cs="Arial Unicode"/>
          <w:i/>
          <w:sz w:val="20"/>
          <w:lang w:val="af-ZA"/>
        </w:rPr>
        <w:t xml:space="preserve"> </w:t>
      </w:r>
      <w:r w:rsidRPr="00883BDC">
        <w:rPr>
          <w:rFonts w:ascii="Sylfaen" w:hAnsi="Sylfaen" w:cs="Sylfaen"/>
          <w:i/>
          <w:sz w:val="20"/>
          <w:lang w:val="ru-RU"/>
        </w:rPr>
        <w:t>ժամկետի</w:t>
      </w:r>
      <w:r w:rsidRPr="00883BDC">
        <w:rPr>
          <w:rFonts w:ascii="Sylfaen" w:hAnsi="Sylfaen" w:cs="Arial Unicode"/>
          <w:i/>
          <w:sz w:val="20"/>
          <w:lang w:val="af-ZA"/>
        </w:rPr>
        <w:t xml:space="preserve"> </w:t>
      </w:r>
      <w:r w:rsidRPr="00883BDC">
        <w:rPr>
          <w:rFonts w:ascii="Sylfaen" w:hAnsi="Sylfaen" w:cs="Sylfaen"/>
          <w:i/>
          <w:sz w:val="20"/>
          <w:lang w:val="ru-RU"/>
        </w:rPr>
        <w:t>խախտմամբ</w:t>
      </w:r>
      <w:r w:rsidRPr="00883BDC">
        <w:rPr>
          <w:rFonts w:ascii="Sylfaen" w:hAnsi="Sylfaen" w:cs="Arial Unicode"/>
          <w:i/>
          <w:sz w:val="20"/>
          <w:lang w:val="af-ZA"/>
        </w:rPr>
        <w:t xml:space="preserve">, </w:t>
      </w:r>
      <w:r w:rsidRPr="00883BDC">
        <w:rPr>
          <w:rFonts w:ascii="Sylfaen" w:hAnsi="Sylfaen" w:cs="Sylfaen"/>
          <w:i/>
          <w:sz w:val="20"/>
          <w:lang w:val="ru-RU"/>
        </w:rPr>
        <w:t>ինչպես</w:t>
      </w:r>
      <w:r w:rsidRPr="00883BDC">
        <w:rPr>
          <w:rFonts w:ascii="Sylfaen" w:hAnsi="Sylfaen" w:cs="Arial Unicode"/>
          <w:i/>
          <w:sz w:val="20"/>
          <w:lang w:val="af-ZA"/>
        </w:rPr>
        <w:t xml:space="preserve"> </w:t>
      </w:r>
      <w:r w:rsidRPr="00883BDC">
        <w:rPr>
          <w:rFonts w:ascii="Sylfaen" w:hAnsi="Sylfaen" w:cs="Sylfaen"/>
          <w:i/>
          <w:sz w:val="20"/>
          <w:lang w:val="ru-RU"/>
        </w:rPr>
        <w:t>նաև</w:t>
      </w:r>
      <w:r w:rsidRPr="00883BDC">
        <w:rPr>
          <w:rFonts w:ascii="Sylfaen" w:hAnsi="Sylfaen" w:cs="Arial Unicode"/>
          <w:i/>
          <w:sz w:val="20"/>
          <w:lang w:val="af-ZA"/>
        </w:rPr>
        <w:t xml:space="preserve">, </w:t>
      </w:r>
      <w:r w:rsidRPr="00883BDC">
        <w:rPr>
          <w:rFonts w:ascii="Sylfaen" w:hAnsi="Sylfaen" w:cs="Sylfaen"/>
          <w:i/>
          <w:sz w:val="20"/>
          <w:lang w:val="ru-RU"/>
        </w:rPr>
        <w:t>եթե</w:t>
      </w:r>
      <w:r w:rsidRPr="00883BDC">
        <w:rPr>
          <w:rFonts w:ascii="Sylfaen" w:hAnsi="Sylfaen" w:cs="Arial Unicode"/>
          <w:i/>
          <w:sz w:val="20"/>
          <w:lang w:val="af-ZA"/>
        </w:rPr>
        <w:t xml:space="preserve"> </w:t>
      </w:r>
      <w:r w:rsidRPr="00883BDC">
        <w:rPr>
          <w:rFonts w:ascii="Sylfaen" w:hAnsi="Sylfaen" w:cs="Sylfaen"/>
          <w:i/>
          <w:sz w:val="20"/>
          <w:lang w:val="ru-RU"/>
        </w:rPr>
        <w:t>հարցումը</w:t>
      </w:r>
      <w:r w:rsidRPr="00883BDC">
        <w:rPr>
          <w:rFonts w:ascii="Sylfaen" w:hAnsi="Sylfaen" w:cs="Arial Unicode"/>
          <w:i/>
          <w:sz w:val="20"/>
          <w:lang w:val="af-ZA"/>
        </w:rPr>
        <w:t xml:space="preserve"> </w:t>
      </w:r>
      <w:r w:rsidRPr="00883BDC">
        <w:rPr>
          <w:rFonts w:ascii="Sylfaen" w:hAnsi="Sylfaen" w:cs="Sylfaen"/>
          <w:i/>
          <w:sz w:val="20"/>
          <w:lang w:val="ru-RU"/>
        </w:rPr>
        <w:t>դուրս</w:t>
      </w:r>
      <w:r w:rsidRPr="00883BDC">
        <w:rPr>
          <w:rFonts w:ascii="Sylfaen" w:hAnsi="Sylfaen" w:cs="Arial Unicode"/>
          <w:i/>
          <w:sz w:val="20"/>
          <w:lang w:val="af-ZA"/>
        </w:rPr>
        <w:t xml:space="preserve"> </w:t>
      </w:r>
      <w:r w:rsidRPr="00883BDC">
        <w:rPr>
          <w:rFonts w:ascii="Sylfaen" w:hAnsi="Sylfaen" w:cs="Sylfaen"/>
          <w:i/>
          <w:sz w:val="20"/>
          <w:lang w:val="ru-RU"/>
        </w:rPr>
        <w:t>է</w:t>
      </w:r>
      <w:r w:rsidRPr="00883BDC">
        <w:rPr>
          <w:rFonts w:ascii="Sylfaen" w:hAnsi="Sylfaen" w:cs="Arial Unicode"/>
          <w:i/>
          <w:sz w:val="20"/>
          <w:lang w:val="af-ZA"/>
        </w:rPr>
        <w:t xml:space="preserve"> </w:t>
      </w:r>
      <w:r w:rsidRPr="00883BDC">
        <w:rPr>
          <w:rFonts w:ascii="Sylfaen" w:hAnsi="Sylfaen" w:cs="Arial Unicode"/>
          <w:i/>
          <w:sz w:val="20"/>
        </w:rPr>
        <w:t>սույն</w:t>
      </w:r>
      <w:r w:rsidRPr="00883BDC">
        <w:rPr>
          <w:rFonts w:ascii="Sylfaen" w:hAnsi="Sylfaen" w:cs="Arial Unicode"/>
          <w:i/>
          <w:sz w:val="20"/>
          <w:lang w:val="af-ZA"/>
        </w:rPr>
        <w:t xml:space="preserve"> </w:t>
      </w:r>
      <w:r w:rsidRPr="00883BDC">
        <w:rPr>
          <w:rFonts w:ascii="Sylfaen" w:hAnsi="Sylfaen" w:cs="Sylfaen"/>
          <w:i/>
          <w:sz w:val="20"/>
          <w:lang w:val="ru-RU"/>
        </w:rPr>
        <w:t>հրավերի</w:t>
      </w:r>
      <w:r w:rsidRPr="00883BDC">
        <w:rPr>
          <w:rFonts w:ascii="Sylfaen" w:hAnsi="Sylfaen" w:cs="Arial Unicode"/>
          <w:i/>
          <w:sz w:val="20"/>
          <w:lang w:val="af-ZA"/>
        </w:rPr>
        <w:t xml:space="preserve"> </w:t>
      </w:r>
      <w:r w:rsidRPr="00883BDC">
        <w:rPr>
          <w:rFonts w:ascii="Sylfaen" w:hAnsi="Sylfaen" w:cs="Sylfaen"/>
          <w:i/>
          <w:sz w:val="20"/>
          <w:lang w:val="ru-RU"/>
        </w:rPr>
        <w:t>բովանդակության</w:t>
      </w:r>
      <w:r w:rsidRPr="00883BDC">
        <w:rPr>
          <w:rFonts w:ascii="Sylfaen" w:hAnsi="Sylfaen" w:cs="Arial Unicode"/>
          <w:i/>
          <w:sz w:val="20"/>
          <w:lang w:val="af-ZA"/>
        </w:rPr>
        <w:t xml:space="preserve"> </w:t>
      </w:r>
      <w:r w:rsidRPr="00883BDC">
        <w:rPr>
          <w:rFonts w:ascii="Sylfaen" w:hAnsi="Sylfaen" w:cs="Sylfaen"/>
          <w:i/>
          <w:sz w:val="20"/>
          <w:lang w:val="ru-RU"/>
        </w:rPr>
        <w:t>շրջանակից</w:t>
      </w:r>
      <w:r w:rsidRPr="00883BDC">
        <w:rPr>
          <w:rFonts w:ascii="Sylfaen" w:hAnsi="Sylfaen" w:cs="Sylfaen"/>
          <w:i/>
          <w:sz w:val="20"/>
          <w:lang w:val="af-ZA"/>
        </w:rPr>
        <w:t xml:space="preserve"> </w:t>
      </w:r>
      <w:r w:rsidRPr="00883BDC">
        <w:rPr>
          <w:rFonts w:ascii="Sylfaen" w:hAnsi="Sylfaen" w:cs="Sylfaen"/>
          <w:i/>
          <w:sz w:val="20"/>
          <w:lang w:val="ru-RU"/>
        </w:rPr>
        <w:t>կամ</w:t>
      </w:r>
      <w:r w:rsidRPr="00883BDC">
        <w:rPr>
          <w:rFonts w:ascii="Sylfaen" w:hAnsi="Sylfaen" w:cs="Sylfaen"/>
          <w:i/>
          <w:sz w:val="20"/>
          <w:lang w:val="af-ZA"/>
        </w:rPr>
        <w:t xml:space="preserve"> </w:t>
      </w:r>
      <w:r w:rsidRPr="00883BDC">
        <w:rPr>
          <w:rFonts w:ascii="Sylfaen" w:hAnsi="Sylfaen" w:cs="Sylfaen"/>
          <w:i/>
          <w:sz w:val="20"/>
          <w:lang w:val="ru-RU"/>
        </w:rPr>
        <w:t>եթե</w:t>
      </w:r>
      <w:r w:rsidRPr="00883BDC">
        <w:rPr>
          <w:rFonts w:ascii="Sylfaen" w:hAnsi="Sylfaen" w:cs="Sylfaen"/>
          <w:i/>
          <w:sz w:val="20"/>
          <w:lang w:val="af-ZA"/>
        </w:rPr>
        <w:t xml:space="preserve"> </w:t>
      </w:r>
      <w:r w:rsidRPr="00883BDC">
        <w:rPr>
          <w:rFonts w:ascii="Sylfaen" w:hAnsi="Sylfaen" w:cs="Sylfaen"/>
          <w:i/>
          <w:sz w:val="20"/>
          <w:lang w:val="ru-RU"/>
        </w:rPr>
        <w:t>հարցումը</w:t>
      </w:r>
      <w:r w:rsidRPr="00883BDC">
        <w:rPr>
          <w:rFonts w:ascii="Sylfaen" w:hAnsi="Sylfaen" w:cs="Sylfaen"/>
          <w:i/>
          <w:sz w:val="20"/>
          <w:lang w:val="af-ZA"/>
        </w:rPr>
        <w:t xml:space="preserve"> </w:t>
      </w:r>
      <w:r w:rsidRPr="00883BDC">
        <w:rPr>
          <w:rFonts w:ascii="Sylfaen" w:hAnsi="Sylfaen" w:cs="Sylfaen"/>
          <w:i/>
          <w:sz w:val="20"/>
          <w:lang w:val="ru-RU"/>
        </w:rPr>
        <w:t>վերաբերում</w:t>
      </w:r>
      <w:r w:rsidRPr="00883BDC">
        <w:rPr>
          <w:rFonts w:ascii="Sylfaen" w:hAnsi="Sylfaen" w:cs="Sylfaen"/>
          <w:i/>
          <w:sz w:val="20"/>
          <w:lang w:val="af-ZA"/>
        </w:rPr>
        <w:t xml:space="preserve"> </w:t>
      </w:r>
      <w:r w:rsidRPr="00883BDC">
        <w:rPr>
          <w:rFonts w:ascii="Sylfaen" w:hAnsi="Sylfaen" w:cs="Sylfaen"/>
          <w:i/>
          <w:sz w:val="20"/>
          <w:lang w:val="ru-RU"/>
        </w:rPr>
        <w:t>է</w:t>
      </w:r>
      <w:r w:rsidRPr="00883BDC">
        <w:rPr>
          <w:rFonts w:ascii="Sylfaen" w:hAnsi="Sylfaen" w:cs="Sylfaen"/>
          <w:i/>
          <w:sz w:val="20"/>
          <w:lang w:val="af-ZA"/>
        </w:rPr>
        <w:t xml:space="preserve"> </w:t>
      </w:r>
      <w:r w:rsidRPr="00883BDC">
        <w:rPr>
          <w:rFonts w:ascii="Sylfaen" w:hAnsi="Sylfaen" w:cs="Sylfaen"/>
          <w:i/>
          <w:sz w:val="20"/>
          <w:lang w:val="ru-RU"/>
        </w:rPr>
        <w:t>վերջինիս</w:t>
      </w:r>
      <w:r w:rsidRPr="00883BDC">
        <w:rPr>
          <w:rFonts w:ascii="Sylfaen" w:hAnsi="Sylfaen" w:cs="Sylfaen"/>
          <w:i/>
          <w:sz w:val="20"/>
          <w:lang w:val="af-ZA"/>
        </w:rPr>
        <w:t xml:space="preserve"> </w:t>
      </w:r>
      <w:r w:rsidRPr="00883BDC">
        <w:rPr>
          <w:rFonts w:ascii="Sylfaen" w:hAnsi="Sylfaen" w:cs="Sylfaen"/>
          <w:i/>
          <w:sz w:val="20"/>
          <w:lang w:val="ru-RU"/>
        </w:rPr>
        <w:t>կողմից</w:t>
      </w:r>
      <w:r w:rsidRPr="00883BDC">
        <w:rPr>
          <w:rFonts w:ascii="Sylfaen" w:hAnsi="Sylfaen" w:cs="Sylfaen"/>
          <w:i/>
          <w:sz w:val="20"/>
          <w:lang w:val="af-ZA"/>
        </w:rPr>
        <w:t xml:space="preserve"> </w:t>
      </w:r>
      <w:r w:rsidRPr="00883BDC">
        <w:rPr>
          <w:rFonts w:ascii="Sylfaen" w:hAnsi="Sylfaen" w:cs="Sylfaen"/>
          <w:i/>
          <w:sz w:val="20"/>
          <w:lang w:val="ru-RU"/>
        </w:rPr>
        <w:t>առաջարկվելիք</w:t>
      </w:r>
      <w:r w:rsidRPr="00883BDC">
        <w:rPr>
          <w:rFonts w:ascii="Sylfaen" w:hAnsi="Sylfaen" w:cs="Sylfaen"/>
          <w:i/>
          <w:sz w:val="20"/>
          <w:lang w:val="af-ZA"/>
        </w:rPr>
        <w:t xml:space="preserve"> </w:t>
      </w:r>
      <w:r w:rsidRPr="00883BDC">
        <w:rPr>
          <w:rFonts w:ascii="Sylfaen" w:hAnsi="Sylfaen" w:cs="Sylfaen"/>
          <w:i/>
          <w:sz w:val="20"/>
          <w:lang w:val="ru-RU"/>
        </w:rPr>
        <w:t>ապրանքների</w:t>
      </w:r>
      <w:r w:rsidRPr="00883BDC">
        <w:rPr>
          <w:rFonts w:ascii="Sylfaen" w:hAnsi="Sylfaen" w:cs="Sylfaen"/>
          <w:i/>
          <w:sz w:val="20"/>
          <w:lang w:val="af-ZA"/>
        </w:rPr>
        <w:t xml:space="preserve"> </w:t>
      </w:r>
      <w:r w:rsidRPr="00883BDC">
        <w:rPr>
          <w:rFonts w:ascii="Sylfaen" w:hAnsi="Sylfaen" w:cs="Sylfaen"/>
          <w:i/>
          <w:sz w:val="20"/>
          <w:lang w:val="ru-RU"/>
        </w:rPr>
        <w:t>տեխնիկական</w:t>
      </w:r>
      <w:r w:rsidRPr="00883BDC">
        <w:rPr>
          <w:rFonts w:ascii="Sylfaen" w:hAnsi="Sylfaen" w:cs="Sylfaen"/>
          <w:i/>
          <w:sz w:val="20"/>
          <w:lang w:val="af-ZA"/>
        </w:rPr>
        <w:t xml:space="preserve"> </w:t>
      </w:r>
      <w:r w:rsidRPr="00883BDC">
        <w:rPr>
          <w:rFonts w:ascii="Sylfaen" w:hAnsi="Sylfaen" w:cs="Sylfaen"/>
          <w:i/>
          <w:sz w:val="20"/>
          <w:lang w:val="ru-RU"/>
        </w:rPr>
        <w:t>բնութագրերի</w:t>
      </w:r>
      <w:r w:rsidRPr="00883BDC">
        <w:rPr>
          <w:rFonts w:ascii="Sylfaen" w:hAnsi="Sylfaen" w:cs="Sylfaen"/>
          <w:i/>
          <w:sz w:val="20"/>
          <w:lang w:val="af-ZA"/>
        </w:rPr>
        <w:t xml:space="preserve">` </w:t>
      </w:r>
      <w:r w:rsidRPr="00883BDC">
        <w:rPr>
          <w:rFonts w:ascii="Sylfaen" w:hAnsi="Sylfaen" w:cs="Sylfaen"/>
          <w:i/>
          <w:sz w:val="20"/>
          <w:lang w:val="ru-RU"/>
        </w:rPr>
        <w:t>սույն</w:t>
      </w:r>
      <w:r w:rsidRPr="00883BDC">
        <w:rPr>
          <w:rFonts w:ascii="Sylfaen" w:hAnsi="Sylfaen" w:cs="Sylfaen"/>
          <w:i/>
          <w:sz w:val="20"/>
          <w:lang w:val="af-ZA"/>
        </w:rPr>
        <w:t xml:space="preserve"> </w:t>
      </w:r>
      <w:r w:rsidRPr="00883BDC">
        <w:rPr>
          <w:rFonts w:ascii="Sylfaen" w:hAnsi="Sylfaen" w:cs="Sylfaen"/>
          <w:i/>
          <w:sz w:val="20"/>
          <w:lang w:val="ru-RU"/>
        </w:rPr>
        <w:t>հրավերով</w:t>
      </w:r>
      <w:r w:rsidRPr="00883BDC">
        <w:rPr>
          <w:rFonts w:ascii="Sylfaen" w:hAnsi="Sylfaen" w:cs="Sylfaen"/>
          <w:i/>
          <w:sz w:val="20"/>
          <w:lang w:val="af-ZA"/>
        </w:rPr>
        <w:t xml:space="preserve"> </w:t>
      </w:r>
      <w:r w:rsidRPr="00883BDC">
        <w:rPr>
          <w:rFonts w:ascii="Sylfaen" w:hAnsi="Sylfaen" w:cs="Sylfaen"/>
          <w:i/>
          <w:sz w:val="20"/>
          <w:lang w:val="ru-RU"/>
        </w:rPr>
        <w:t>նախատեսված</w:t>
      </w:r>
      <w:r w:rsidRPr="00883BDC">
        <w:rPr>
          <w:rFonts w:ascii="Sylfaen" w:hAnsi="Sylfaen" w:cs="Sylfaen"/>
          <w:i/>
          <w:sz w:val="20"/>
          <w:lang w:val="af-ZA"/>
        </w:rPr>
        <w:t xml:space="preserve"> </w:t>
      </w:r>
      <w:r w:rsidRPr="00883BDC">
        <w:rPr>
          <w:rFonts w:ascii="Sylfaen" w:hAnsi="Sylfaen" w:cs="Sylfaen"/>
          <w:i/>
          <w:sz w:val="20"/>
          <w:lang w:val="ru-RU"/>
        </w:rPr>
        <w:t>տեխնիկական</w:t>
      </w:r>
      <w:r w:rsidRPr="00883BDC">
        <w:rPr>
          <w:rFonts w:ascii="Sylfaen" w:hAnsi="Sylfaen" w:cs="Sylfaen"/>
          <w:i/>
          <w:sz w:val="20"/>
          <w:lang w:val="af-ZA"/>
        </w:rPr>
        <w:t xml:space="preserve"> </w:t>
      </w:r>
      <w:r w:rsidRPr="00883BDC">
        <w:rPr>
          <w:rFonts w:ascii="Sylfaen" w:hAnsi="Sylfaen" w:cs="Sylfaen"/>
          <w:i/>
          <w:sz w:val="20"/>
          <w:lang w:val="ru-RU"/>
        </w:rPr>
        <w:t>բնութագրերին</w:t>
      </w:r>
      <w:r w:rsidRPr="00883BDC">
        <w:rPr>
          <w:rFonts w:ascii="Sylfaen" w:hAnsi="Sylfaen" w:cs="Sylfaen"/>
          <w:i/>
          <w:sz w:val="20"/>
          <w:lang w:val="af-ZA"/>
        </w:rPr>
        <w:t xml:space="preserve"> </w:t>
      </w:r>
      <w:r w:rsidRPr="00883BDC">
        <w:rPr>
          <w:rFonts w:ascii="Sylfaen" w:hAnsi="Sylfaen" w:cs="Sylfaen"/>
          <w:i/>
          <w:sz w:val="20"/>
          <w:lang w:val="ru-RU"/>
        </w:rPr>
        <w:t>համարժեքության</w:t>
      </w:r>
      <w:r w:rsidRPr="00883BDC">
        <w:rPr>
          <w:rFonts w:ascii="Sylfaen" w:hAnsi="Sylfaen" w:cs="Sylfaen"/>
          <w:i/>
          <w:sz w:val="20"/>
          <w:lang w:val="af-ZA"/>
        </w:rPr>
        <w:t xml:space="preserve"> </w:t>
      </w:r>
      <w:r w:rsidRPr="00883BDC">
        <w:rPr>
          <w:rFonts w:ascii="Sylfaen" w:hAnsi="Sylfaen" w:cs="Sylfaen"/>
          <w:i/>
          <w:sz w:val="20"/>
          <w:lang w:val="ru-RU"/>
        </w:rPr>
        <w:t>համա</w:t>
      </w:r>
      <w:r w:rsidRPr="00883BDC">
        <w:rPr>
          <w:rFonts w:ascii="Sylfaen" w:hAnsi="Sylfaen" w:cs="Sylfaen"/>
          <w:i/>
          <w:sz w:val="20"/>
          <w:lang w:val="af-ZA"/>
        </w:rPr>
        <w:softHyphen/>
      </w:r>
      <w:r w:rsidRPr="00883BDC">
        <w:rPr>
          <w:rFonts w:ascii="Sylfaen" w:hAnsi="Sylfaen" w:cs="Sylfaen"/>
          <w:i/>
          <w:sz w:val="20"/>
          <w:lang w:val="ru-RU"/>
        </w:rPr>
        <w:t>պատասխանությանը</w:t>
      </w:r>
      <w:r w:rsidRPr="00883BDC">
        <w:rPr>
          <w:rFonts w:ascii="Sylfaen" w:hAnsi="Sylfaen" w:cs="Tahoma"/>
          <w:i/>
          <w:sz w:val="20"/>
        </w:rPr>
        <w:t>։</w:t>
      </w:r>
      <w:r w:rsidRPr="00883BDC">
        <w:rPr>
          <w:rFonts w:ascii="Sylfaen" w:hAnsi="Sylfaen" w:cs="Arial Unicode"/>
          <w:i/>
          <w:sz w:val="20"/>
          <w:lang w:val="af-ZA"/>
        </w:rPr>
        <w:t xml:space="preserve"> </w:t>
      </w:r>
      <w:r w:rsidRPr="00883BDC">
        <w:rPr>
          <w:rFonts w:ascii="Sylfaen" w:hAnsi="Sylfaen"/>
          <w:i/>
          <w:sz w:val="20"/>
          <w:szCs w:val="20"/>
        </w:rPr>
        <w:t>Ընդ</w:t>
      </w:r>
      <w:r w:rsidRPr="00883BDC">
        <w:rPr>
          <w:rFonts w:ascii="Sylfaen" w:hAnsi="Sylfaen"/>
          <w:i/>
          <w:sz w:val="20"/>
          <w:szCs w:val="20"/>
          <w:lang w:val="af-ZA"/>
        </w:rPr>
        <w:t xml:space="preserve"> </w:t>
      </w:r>
      <w:r w:rsidRPr="00883BDC">
        <w:rPr>
          <w:rFonts w:ascii="Sylfaen" w:hAnsi="Sylfaen"/>
          <w:i/>
          <w:sz w:val="20"/>
          <w:szCs w:val="20"/>
        </w:rPr>
        <w:t>որում</w:t>
      </w:r>
      <w:r w:rsidRPr="00883BDC">
        <w:rPr>
          <w:rFonts w:ascii="Sylfaen" w:hAnsi="Sylfaen"/>
          <w:i/>
          <w:sz w:val="20"/>
          <w:szCs w:val="20"/>
          <w:lang w:val="af-ZA"/>
        </w:rPr>
        <w:t xml:space="preserve">, </w:t>
      </w:r>
      <w:r w:rsidRPr="00883BDC">
        <w:rPr>
          <w:rFonts w:ascii="Sylfaen" w:hAnsi="Sylfaen"/>
          <w:i/>
          <w:sz w:val="20"/>
          <w:szCs w:val="20"/>
        </w:rPr>
        <w:t>մասնակիցը</w:t>
      </w:r>
      <w:r w:rsidRPr="00883BDC">
        <w:rPr>
          <w:rFonts w:ascii="Sylfaen" w:hAnsi="Sylfaen"/>
          <w:i/>
          <w:sz w:val="20"/>
          <w:szCs w:val="20"/>
          <w:lang w:val="af-ZA"/>
        </w:rPr>
        <w:t xml:space="preserve"> </w:t>
      </w:r>
      <w:r w:rsidRPr="00883BDC">
        <w:rPr>
          <w:rFonts w:ascii="Sylfaen" w:hAnsi="Sylfaen"/>
          <w:i/>
          <w:sz w:val="20"/>
          <w:szCs w:val="20"/>
        </w:rPr>
        <w:t>գրավոր</w:t>
      </w:r>
      <w:r w:rsidRPr="00883BDC">
        <w:rPr>
          <w:rFonts w:ascii="Sylfaen" w:hAnsi="Sylfaen"/>
          <w:i/>
          <w:sz w:val="20"/>
          <w:szCs w:val="20"/>
          <w:lang w:val="af-ZA"/>
        </w:rPr>
        <w:t xml:space="preserve"> </w:t>
      </w:r>
      <w:r w:rsidRPr="00883BDC">
        <w:rPr>
          <w:rFonts w:ascii="Sylfaen" w:hAnsi="Sylfaen"/>
          <w:i/>
          <w:sz w:val="20"/>
          <w:szCs w:val="20"/>
        </w:rPr>
        <w:t>ծանուցվում</w:t>
      </w:r>
      <w:r w:rsidRPr="00883BDC">
        <w:rPr>
          <w:rFonts w:ascii="Sylfaen" w:hAnsi="Sylfaen"/>
          <w:i/>
          <w:sz w:val="20"/>
          <w:szCs w:val="20"/>
          <w:lang w:val="af-ZA"/>
        </w:rPr>
        <w:t xml:space="preserve"> </w:t>
      </w:r>
      <w:r w:rsidRPr="00883BDC">
        <w:rPr>
          <w:rFonts w:ascii="Sylfaen" w:hAnsi="Sylfaen"/>
          <w:i/>
          <w:sz w:val="20"/>
          <w:szCs w:val="20"/>
        </w:rPr>
        <w:t>է</w:t>
      </w:r>
      <w:r w:rsidRPr="00883BDC">
        <w:rPr>
          <w:rFonts w:ascii="Sylfaen" w:hAnsi="Sylfaen"/>
          <w:i/>
          <w:sz w:val="20"/>
          <w:szCs w:val="20"/>
          <w:lang w:val="af-ZA"/>
        </w:rPr>
        <w:t xml:space="preserve"> </w:t>
      </w:r>
      <w:r w:rsidRPr="00883BDC">
        <w:rPr>
          <w:rFonts w:ascii="Sylfaen" w:hAnsi="Sylfaen"/>
          <w:i/>
          <w:sz w:val="20"/>
          <w:szCs w:val="20"/>
        </w:rPr>
        <w:t>պարզաբանում</w:t>
      </w:r>
      <w:r w:rsidRPr="00883BDC">
        <w:rPr>
          <w:rFonts w:ascii="Sylfaen" w:hAnsi="Sylfaen"/>
          <w:i/>
          <w:sz w:val="20"/>
          <w:szCs w:val="20"/>
          <w:lang w:val="af-ZA"/>
        </w:rPr>
        <w:t xml:space="preserve"> </w:t>
      </w:r>
      <w:r w:rsidRPr="00883BDC">
        <w:rPr>
          <w:rFonts w:ascii="Sylfaen" w:hAnsi="Sylfaen"/>
          <w:i/>
          <w:sz w:val="20"/>
          <w:szCs w:val="20"/>
        </w:rPr>
        <w:t>չտրամադրելու</w:t>
      </w:r>
      <w:r w:rsidRPr="00883BDC">
        <w:rPr>
          <w:rFonts w:ascii="Sylfaen" w:hAnsi="Sylfaen"/>
          <w:i/>
          <w:sz w:val="20"/>
          <w:szCs w:val="20"/>
          <w:lang w:val="af-ZA"/>
        </w:rPr>
        <w:t xml:space="preserve"> </w:t>
      </w:r>
      <w:r w:rsidRPr="00883BDC">
        <w:rPr>
          <w:rFonts w:ascii="Sylfaen" w:hAnsi="Sylfaen"/>
          <w:i/>
          <w:sz w:val="20"/>
          <w:szCs w:val="20"/>
        </w:rPr>
        <w:t>հիմքերի</w:t>
      </w:r>
      <w:r w:rsidRPr="00883BDC">
        <w:rPr>
          <w:rFonts w:ascii="Sylfaen" w:hAnsi="Sylfaen"/>
          <w:i/>
          <w:sz w:val="20"/>
          <w:szCs w:val="20"/>
          <w:lang w:val="af-ZA"/>
        </w:rPr>
        <w:t xml:space="preserve"> </w:t>
      </w:r>
      <w:r w:rsidRPr="00883BDC">
        <w:rPr>
          <w:rFonts w:ascii="Sylfaen" w:hAnsi="Sylfaen"/>
          <w:i/>
          <w:sz w:val="20"/>
          <w:szCs w:val="20"/>
        </w:rPr>
        <w:t>մասին</w:t>
      </w:r>
      <w:r w:rsidRPr="00883BDC">
        <w:rPr>
          <w:rFonts w:ascii="Sylfaen" w:hAnsi="Sylfaen"/>
          <w:i/>
          <w:sz w:val="20"/>
          <w:szCs w:val="20"/>
          <w:lang w:val="af-ZA"/>
        </w:rPr>
        <w:t xml:space="preserve">` </w:t>
      </w:r>
      <w:r w:rsidRPr="00883BDC">
        <w:rPr>
          <w:rFonts w:ascii="Sylfaen" w:hAnsi="Sylfaen" w:cs="Sylfaen"/>
          <w:i/>
          <w:sz w:val="20"/>
          <w:szCs w:val="20"/>
        </w:rPr>
        <w:t>հարցումը</w:t>
      </w:r>
      <w:r w:rsidRPr="00883BDC">
        <w:rPr>
          <w:rFonts w:ascii="Sylfaen" w:hAnsi="Sylfaen"/>
          <w:i/>
          <w:sz w:val="20"/>
          <w:szCs w:val="20"/>
          <w:lang w:val="af-ZA"/>
        </w:rPr>
        <w:t xml:space="preserve"> </w:t>
      </w:r>
      <w:r w:rsidRPr="00883BDC">
        <w:rPr>
          <w:rFonts w:ascii="Sylfaen" w:hAnsi="Sylfaen" w:cs="Sylfaen"/>
          <w:i/>
          <w:sz w:val="20"/>
          <w:szCs w:val="20"/>
        </w:rPr>
        <w:t>ստանալու</w:t>
      </w:r>
      <w:r w:rsidRPr="00883BDC">
        <w:rPr>
          <w:rFonts w:ascii="Sylfaen" w:hAnsi="Sylfaen"/>
          <w:i/>
          <w:sz w:val="20"/>
          <w:szCs w:val="20"/>
          <w:lang w:val="af-ZA"/>
        </w:rPr>
        <w:t xml:space="preserve"> </w:t>
      </w:r>
      <w:r w:rsidRPr="00883BDC">
        <w:rPr>
          <w:rFonts w:ascii="Sylfaen" w:hAnsi="Sylfaen" w:cs="Sylfaen"/>
          <w:i/>
          <w:sz w:val="20"/>
          <w:szCs w:val="20"/>
        </w:rPr>
        <w:t>օրվան</w:t>
      </w:r>
      <w:r w:rsidRPr="00883BDC">
        <w:rPr>
          <w:rFonts w:ascii="Sylfaen" w:hAnsi="Sylfaen"/>
          <w:i/>
          <w:sz w:val="20"/>
          <w:szCs w:val="20"/>
          <w:lang w:val="af-ZA"/>
        </w:rPr>
        <w:t xml:space="preserve"> </w:t>
      </w:r>
      <w:r w:rsidRPr="00883BDC">
        <w:rPr>
          <w:rFonts w:ascii="Sylfaen" w:hAnsi="Sylfaen" w:cs="Sylfaen"/>
          <w:i/>
          <w:sz w:val="20"/>
          <w:szCs w:val="20"/>
        </w:rPr>
        <w:t>հաջորդող</w:t>
      </w:r>
      <w:r w:rsidRPr="00883BDC">
        <w:rPr>
          <w:rFonts w:ascii="Sylfaen" w:hAnsi="Sylfaen"/>
          <w:i/>
          <w:sz w:val="20"/>
          <w:szCs w:val="20"/>
          <w:lang w:val="af-ZA"/>
        </w:rPr>
        <w:t xml:space="preserve"> </w:t>
      </w:r>
      <w:r w:rsidRPr="00883BDC">
        <w:rPr>
          <w:rFonts w:ascii="Sylfaen" w:hAnsi="Sylfaen" w:cs="Sylfaen"/>
          <w:i/>
          <w:sz w:val="20"/>
          <w:szCs w:val="20"/>
        </w:rPr>
        <w:t>երկու</w:t>
      </w:r>
      <w:r w:rsidRPr="00883BDC">
        <w:rPr>
          <w:rFonts w:ascii="Sylfaen" w:hAnsi="Sylfaen" w:cs="Sylfaen"/>
          <w:i/>
          <w:sz w:val="20"/>
          <w:szCs w:val="20"/>
          <w:lang w:val="af-ZA"/>
        </w:rPr>
        <w:t xml:space="preserve"> </w:t>
      </w:r>
      <w:r w:rsidRPr="00883BDC">
        <w:rPr>
          <w:rFonts w:ascii="Sylfaen" w:hAnsi="Sylfaen" w:cs="Sylfaen"/>
          <w:i/>
          <w:sz w:val="20"/>
          <w:szCs w:val="20"/>
        </w:rPr>
        <w:t>օրացուցային</w:t>
      </w:r>
      <w:r w:rsidRPr="00883BDC">
        <w:rPr>
          <w:rFonts w:ascii="Sylfaen" w:hAnsi="Sylfaen"/>
          <w:i/>
          <w:sz w:val="20"/>
          <w:szCs w:val="20"/>
          <w:lang w:val="af-ZA"/>
        </w:rPr>
        <w:t xml:space="preserve"> </w:t>
      </w:r>
      <w:r w:rsidRPr="00883BDC">
        <w:rPr>
          <w:rFonts w:ascii="Sylfaen" w:hAnsi="Sylfaen" w:cs="Sylfaen"/>
          <w:i/>
          <w:sz w:val="20"/>
          <w:szCs w:val="20"/>
        </w:rPr>
        <w:t>օրվա</w:t>
      </w:r>
      <w:r w:rsidRPr="00883BDC">
        <w:rPr>
          <w:rFonts w:ascii="Sylfaen" w:hAnsi="Sylfaen"/>
          <w:i/>
          <w:sz w:val="20"/>
          <w:szCs w:val="20"/>
          <w:lang w:val="af-ZA"/>
        </w:rPr>
        <w:t xml:space="preserve"> </w:t>
      </w:r>
      <w:r w:rsidRPr="00883BDC">
        <w:rPr>
          <w:rFonts w:ascii="Sylfaen" w:hAnsi="Sylfaen" w:cs="Sylfaen"/>
          <w:i/>
          <w:sz w:val="20"/>
          <w:szCs w:val="20"/>
        </w:rPr>
        <w:t>ընթացքում</w:t>
      </w:r>
      <w:r w:rsidRPr="00883BDC">
        <w:rPr>
          <w:rFonts w:ascii="Sylfaen" w:hAnsi="Sylfaen"/>
          <w:i/>
          <w:sz w:val="20"/>
          <w:szCs w:val="20"/>
          <w:lang w:val="af-ZA"/>
        </w:rPr>
        <w:t>:</w:t>
      </w:r>
    </w:p>
    <w:p w:rsidR="00A5723E" w:rsidRPr="00883BDC" w:rsidRDefault="00A5723E" w:rsidP="00A5723E">
      <w:pPr>
        <w:autoSpaceDE w:val="0"/>
        <w:autoSpaceDN w:val="0"/>
        <w:adjustRightInd w:val="0"/>
        <w:ind w:firstLine="567"/>
        <w:jc w:val="both"/>
        <w:rPr>
          <w:rFonts w:ascii="Sylfaen" w:hAnsi="Sylfaen" w:cs="Arial Unicode"/>
          <w:i/>
          <w:sz w:val="20"/>
          <w:lang w:val="hy-AM"/>
        </w:rPr>
      </w:pPr>
      <w:r w:rsidRPr="00883BDC">
        <w:rPr>
          <w:rFonts w:ascii="Sylfaen" w:hAnsi="Sylfaen" w:cs="Arial Unicode"/>
          <w:i/>
          <w:sz w:val="20"/>
          <w:lang w:val="af-ZA"/>
        </w:rPr>
        <w:t xml:space="preserve">3.4 </w:t>
      </w:r>
      <w:r w:rsidRPr="00883BDC">
        <w:rPr>
          <w:rFonts w:ascii="Sylfaen" w:hAnsi="Sylfaen" w:cs="Sylfaen"/>
          <w:i/>
          <w:sz w:val="20"/>
          <w:lang w:val="ru-RU"/>
        </w:rPr>
        <w:t>Հայտերի</w:t>
      </w:r>
      <w:r w:rsidRPr="00883BDC">
        <w:rPr>
          <w:rFonts w:ascii="Sylfaen" w:hAnsi="Sylfaen" w:cs="Arial Unicode"/>
          <w:i/>
          <w:sz w:val="20"/>
          <w:lang w:val="af-ZA"/>
        </w:rPr>
        <w:t xml:space="preserve"> </w:t>
      </w:r>
      <w:r w:rsidRPr="00883BDC">
        <w:rPr>
          <w:rFonts w:ascii="Sylfaen" w:hAnsi="Sylfaen" w:cs="Sylfaen"/>
          <w:i/>
          <w:sz w:val="20"/>
          <w:lang w:val="ru-RU"/>
        </w:rPr>
        <w:t>ներկայացման</w:t>
      </w:r>
      <w:r w:rsidRPr="00883BDC">
        <w:rPr>
          <w:rFonts w:ascii="Sylfaen" w:hAnsi="Sylfaen" w:cs="Arial Unicode"/>
          <w:i/>
          <w:sz w:val="20"/>
          <w:lang w:val="af-ZA"/>
        </w:rPr>
        <w:t xml:space="preserve"> </w:t>
      </w:r>
      <w:r w:rsidRPr="00883BDC">
        <w:rPr>
          <w:rFonts w:ascii="Sylfaen" w:hAnsi="Sylfaen" w:cs="Sylfaen"/>
          <w:i/>
          <w:sz w:val="20"/>
          <w:lang w:val="ru-RU"/>
        </w:rPr>
        <w:t>վերջնաժամկետը</w:t>
      </w:r>
      <w:r w:rsidRPr="00883BDC">
        <w:rPr>
          <w:rFonts w:ascii="Sylfaen" w:hAnsi="Sylfaen" w:cs="Arial Unicode"/>
          <w:i/>
          <w:sz w:val="20"/>
          <w:lang w:val="af-ZA"/>
        </w:rPr>
        <w:t xml:space="preserve"> </w:t>
      </w:r>
      <w:r w:rsidRPr="00883BDC">
        <w:rPr>
          <w:rFonts w:ascii="Sylfaen" w:hAnsi="Sylfaen" w:cs="Sylfaen"/>
          <w:i/>
          <w:sz w:val="20"/>
          <w:lang w:val="ru-RU"/>
        </w:rPr>
        <w:t>լրանալուց</w:t>
      </w:r>
      <w:r w:rsidRPr="00883BDC">
        <w:rPr>
          <w:rFonts w:ascii="Sylfaen" w:hAnsi="Sylfaen" w:cs="Arial Unicode"/>
          <w:i/>
          <w:sz w:val="20"/>
          <w:lang w:val="af-ZA"/>
        </w:rPr>
        <w:t xml:space="preserve"> </w:t>
      </w:r>
      <w:r w:rsidRPr="00883BDC">
        <w:rPr>
          <w:rFonts w:ascii="Sylfaen" w:hAnsi="Sylfaen" w:cs="Sylfaen"/>
          <w:i/>
          <w:sz w:val="20"/>
          <w:lang w:val="ru-RU"/>
        </w:rPr>
        <w:t>առնվազն</w:t>
      </w:r>
      <w:r w:rsidRPr="00883BDC">
        <w:rPr>
          <w:rFonts w:ascii="Sylfaen" w:hAnsi="Sylfaen" w:cs="Arial Unicode"/>
          <w:i/>
          <w:sz w:val="20"/>
          <w:lang w:val="af-ZA"/>
        </w:rPr>
        <w:t xml:space="preserve"> </w:t>
      </w:r>
      <w:r w:rsidRPr="00883BDC">
        <w:rPr>
          <w:rFonts w:ascii="Sylfaen" w:hAnsi="Sylfaen" w:cs="Sylfaen"/>
          <w:i/>
          <w:sz w:val="20"/>
          <w:lang w:val="ru-RU"/>
        </w:rPr>
        <w:t>հինգ</w:t>
      </w:r>
      <w:r w:rsidRPr="00883BDC">
        <w:rPr>
          <w:rFonts w:ascii="Sylfaen" w:hAnsi="Sylfaen" w:cs="Arial Unicode"/>
          <w:i/>
          <w:sz w:val="20"/>
          <w:lang w:val="af-ZA"/>
        </w:rPr>
        <w:t xml:space="preserve"> </w:t>
      </w:r>
      <w:r w:rsidRPr="00883BDC">
        <w:rPr>
          <w:rFonts w:ascii="Sylfaen" w:hAnsi="Sylfaen" w:cs="Sylfaen"/>
          <w:i/>
          <w:sz w:val="20"/>
          <w:lang w:val="ru-RU"/>
        </w:rPr>
        <w:t>օրացուցային</w:t>
      </w:r>
      <w:r w:rsidRPr="00883BDC">
        <w:rPr>
          <w:rFonts w:ascii="Sylfaen" w:hAnsi="Sylfaen" w:cs="Arial Unicode"/>
          <w:i/>
          <w:sz w:val="20"/>
          <w:lang w:val="af-ZA"/>
        </w:rPr>
        <w:t xml:space="preserve"> </w:t>
      </w:r>
      <w:r w:rsidRPr="00883BDC">
        <w:rPr>
          <w:rFonts w:ascii="Sylfaen" w:hAnsi="Sylfaen" w:cs="Sylfaen"/>
          <w:i/>
          <w:sz w:val="20"/>
          <w:lang w:val="ru-RU"/>
        </w:rPr>
        <w:t>օր</w:t>
      </w:r>
      <w:r w:rsidRPr="00883BDC">
        <w:rPr>
          <w:rFonts w:ascii="Sylfaen" w:hAnsi="Sylfaen" w:cs="Arial Unicode"/>
          <w:i/>
          <w:sz w:val="20"/>
          <w:lang w:val="af-ZA"/>
        </w:rPr>
        <w:t xml:space="preserve"> </w:t>
      </w:r>
      <w:r w:rsidRPr="00883BDC">
        <w:rPr>
          <w:rFonts w:ascii="Sylfaen" w:hAnsi="Sylfaen" w:cs="Sylfaen"/>
          <w:i/>
          <w:sz w:val="20"/>
          <w:lang w:val="ru-RU"/>
        </w:rPr>
        <w:t>առաջ</w:t>
      </w:r>
      <w:r w:rsidRPr="00883BDC">
        <w:rPr>
          <w:rFonts w:ascii="Sylfaen" w:hAnsi="Sylfaen" w:cs="Arial Unicode"/>
          <w:i/>
          <w:sz w:val="20"/>
          <w:lang w:val="af-ZA"/>
        </w:rPr>
        <w:t xml:space="preserve"> </w:t>
      </w:r>
      <w:r w:rsidRPr="00883BDC">
        <w:rPr>
          <w:rFonts w:ascii="Sylfaen" w:hAnsi="Sylfaen" w:cs="Sylfaen"/>
          <w:i/>
          <w:sz w:val="20"/>
          <w:lang w:val="ru-RU"/>
        </w:rPr>
        <w:t>հրավերում</w:t>
      </w:r>
      <w:r w:rsidRPr="00883BDC">
        <w:rPr>
          <w:rFonts w:ascii="Sylfaen" w:hAnsi="Sylfaen" w:cs="Arial Unicode"/>
          <w:i/>
          <w:sz w:val="20"/>
          <w:lang w:val="af-ZA"/>
        </w:rPr>
        <w:t xml:space="preserve"> </w:t>
      </w:r>
      <w:r w:rsidRPr="00883BDC">
        <w:rPr>
          <w:rFonts w:ascii="Sylfaen" w:hAnsi="Sylfaen" w:cs="Sylfaen"/>
          <w:i/>
          <w:sz w:val="20"/>
          <w:lang w:val="ru-RU"/>
        </w:rPr>
        <w:t>կարող</w:t>
      </w:r>
      <w:r w:rsidRPr="00883BDC">
        <w:rPr>
          <w:rFonts w:ascii="Sylfaen" w:hAnsi="Sylfaen" w:cs="Arial Unicode"/>
          <w:i/>
          <w:sz w:val="20"/>
          <w:lang w:val="af-ZA"/>
        </w:rPr>
        <w:t xml:space="preserve"> </w:t>
      </w:r>
      <w:r w:rsidRPr="00883BDC">
        <w:rPr>
          <w:rFonts w:ascii="Sylfaen" w:hAnsi="Sylfaen" w:cs="Sylfaen"/>
          <w:i/>
          <w:sz w:val="20"/>
          <w:lang w:val="ru-RU"/>
        </w:rPr>
        <w:t>են</w:t>
      </w:r>
      <w:r w:rsidRPr="00883BDC">
        <w:rPr>
          <w:rFonts w:ascii="Sylfaen" w:hAnsi="Sylfaen" w:cs="Arial Unicode"/>
          <w:i/>
          <w:sz w:val="20"/>
          <w:lang w:val="af-ZA"/>
        </w:rPr>
        <w:t xml:space="preserve"> </w:t>
      </w:r>
      <w:r w:rsidRPr="00883BDC">
        <w:rPr>
          <w:rFonts w:ascii="Sylfaen" w:hAnsi="Sylfaen" w:cs="Sylfaen"/>
          <w:i/>
          <w:sz w:val="20"/>
          <w:lang w:val="ru-RU"/>
        </w:rPr>
        <w:t>կատարվել</w:t>
      </w:r>
      <w:r w:rsidRPr="00883BDC">
        <w:rPr>
          <w:rFonts w:ascii="Sylfaen" w:hAnsi="Sylfaen" w:cs="Arial Unicode"/>
          <w:i/>
          <w:sz w:val="20"/>
          <w:lang w:val="af-ZA"/>
        </w:rPr>
        <w:t xml:space="preserve"> </w:t>
      </w:r>
      <w:r w:rsidRPr="00883BDC">
        <w:rPr>
          <w:rFonts w:ascii="Sylfaen" w:hAnsi="Sylfaen" w:cs="Sylfaen"/>
          <w:i/>
          <w:sz w:val="20"/>
          <w:lang w:val="ru-RU"/>
        </w:rPr>
        <w:t>փոփոխություններ</w:t>
      </w:r>
      <w:r w:rsidRPr="00883BDC">
        <w:rPr>
          <w:rFonts w:ascii="Sylfaen" w:hAnsi="Sylfaen" w:cs="Tahoma"/>
          <w:i/>
          <w:sz w:val="20"/>
        </w:rPr>
        <w:t>։</w:t>
      </w:r>
      <w:r w:rsidRPr="00883BDC">
        <w:rPr>
          <w:rFonts w:ascii="Sylfaen" w:hAnsi="Sylfaen" w:cs="Arial Unicode"/>
          <w:i/>
          <w:sz w:val="20"/>
          <w:lang w:val="af-ZA"/>
        </w:rPr>
        <w:t xml:space="preserve"> </w:t>
      </w:r>
      <w:r w:rsidRPr="00883BDC">
        <w:rPr>
          <w:rFonts w:ascii="Sylfaen" w:hAnsi="Sylfaen" w:cs="Sylfaen"/>
          <w:i/>
          <w:sz w:val="20"/>
        </w:rPr>
        <w:t>Փ</w:t>
      </w:r>
      <w:r w:rsidRPr="00883BDC">
        <w:rPr>
          <w:rFonts w:ascii="Sylfaen" w:hAnsi="Sylfaen" w:cs="Sylfaen"/>
          <w:i/>
          <w:sz w:val="20"/>
          <w:lang w:val="ru-RU"/>
        </w:rPr>
        <w:t>ոփոխություն</w:t>
      </w:r>
      <w:r w:rsidRPr="00883BDC">
        <w:rPr>
          <w:rFonts w:ascii="Sylfaen" w:hAnsi="Sylfaen" w:cs="Arial Unicode"/>
          <w:i/>
          <w:sz w:val="20"/>
          <w:lang w:val="af-ZA"/>
        </w:rPr>
        <w:t xml:space="preserve"> </w:t>
      </w:r>
      <w:r w:rsidRPr="00883BDC">
        <w:rPr>
          <w:rFonts w:ascii="Sylfaen" w:hAnsi="Sylfaen" w:cs="Sylfaen"/>
          <w:i/>
          <w:sz w:val="20"/>
          <w:lang w:val="ru-RU"/>
        </w:rPr>
        <w:t>կատարելու</w:t>
      </w:r>
      <w:r w:rsidRPr="00883BDC">
        <w:rPr>
          <w:rFonts w:ascii="Sylfaen" w:hAnsi="Sylfaen" w:cs="Arial Unicode"/>
          <w:i/>
          <w:sz w:val="20"/>
          <w:lang w:val="af-ZA"/>
        </w:rPr>
        <w:t xml:space="preserve"> </w:t>
      </w:r>
      <w:r w:rsidRPr="00883BDC">
        <w:rPr>
          <w:rFonts w:ascii="Sylfaen" w:hAnsi="Sylfaen" w:cs="Sylfaen"/>
          <w:i/>
          <w:sz w:val="20"/>
          <w:lang w:val="ru-RU"/>
        </w:rPr>
        <w:t>օրվան</w:t>
      </w:r>
      <w:r w:rsidRPr="00883BDC">
        <w:rPr>
          <w:rFonts w:ascii="Sylfaen" w:hAnsi="Sylfaen" w:cs="Arial Unicode"/>
          <w:i/>
          <w:sz w:val="20"/>
          <w:lang w:val="af-ZA"/>
        </w:rPr>
        <w:t xml:space="preserve"> </w:t>
      </w:r>
      <w:r w:rsidRPr="00883BDC">
        <w:rPr>
          <w:rFonts w:ascii="Sylfaen" w:hAnsi="Sylfaen" w:cs="Sylfaen"/>
          <w:i/>
          <w:sz w:val="20"/>
          <w:lang w:val="ru-RU"/>
        </w:rPr>
        <w:t>հաջորդող</w:t>
      </w:r>
      <w:r w:rsidRPr="00883BDC">
        <w:rPr>
          <w:rFonts w:ascii="Sylfaen" w:hAnsi="Sylfaen" w:cs="Arial Unicode"/>
          <w:i/>
          <w:sz w:val="20"/>
          <w:lang w:val="af-ZA"/>
        </w:rPr>
        <w:t xml:space="preserve"> </w:t>
      </w:r>
      <w:r w:rsidRPr="00883BDC">
        <w:rPr>
          <w:rFonts w:ascii="Sylfaen" w:hAnsi="Sylfaen" w:cs="Sylfaen"/>
          <w:i/>
          <w:sz w:val="20"/>
          <w:lang w:val="ru-RU"/>
        </w:rPr>
        <w:t>երեք</w:t>
      </w:r>
      <w:r w:rsidRPr="00883BDC">
        <w:rPr>
          <w:rFonts w:ascii="Sylfaen" w:hAnsi="Sylfaen" w:cs="Arial Unicode"/>
          <w:i/>
          <w:sz w:val="20"/>
          <w:lang w:val="af-ZA"/>
        </w:rPr>
        <w:t xml:space="preserve"> </w:t>
      </w:r>
      <w:r w:rsidRPr="00883BDC">
        <w:rPr>
          <w:rFonts w:ascii="Sylfaen" w:hAnsi="Sylfaen" w:cs="Sylfaen"/>
          <w:i/>
          <w:sz w:val="20"/>
          <w:lang w:val="ru-RU"/>
        </w:rPr>
        <w:t>օրացուցային</w:t>
      </w:r>
      <w:r w:rsidRPr="00883BDC">
        <w:rPr>
          <w:rFonts w:ascii="Sylfaen" w:hAnsi="Sylfaen" w:cs="Arial Unicode"/>
          <w:i/>
          <w:sz w:val="20"/>
          <w:lang w:val="af-ZA"/>
        </w:rPr>
        <w:t xml:space="preserve"> </w:t>
      </w:r>
      <w:r w:rsidRPr="00883BDC">
        <w:rPr>
          <w:rFonts w:ascii="Sylfaen" w:hAnsi="Sylfaen" w:cs="Sylfaen"/>
          <w:i/>
          <w:sz w:val="20"/>
          <w:lang w:val="ru-RU"/>
        </w:rPr>
        <w:t>օրվա</w:t>
      </w:r>
      <w:r w:rsidRPr="00883BDC">
        <w:rPr>
          <w:rFonts w:ascii="Sylfaen" w:hAnsi="Sylfaen" w:cs="Arial Unicode"/>
          <w:i/>
          <w:sz w:val="20"/>
          <w:lang w:val="af-ZA"/>
        </w:rPr>
        <w:t xml:space="preserve"> </w:t>
      </w:r>
      <w:r w:rsidRPr="00883BDC">
        <w:rPr>
          <w:rFonts w:ascii="Sylfaen" w:hAnsi="Sylfaen" w:cs="Sylfaen"/>
          <w:i/>
          <w:sz w:val="20"/>
          <w:lang w:val="ru-RU"/>
        </w:rPr>
        <w:t>ընթացքում</w:t>
      </w:r>
      <w:r w:rsidRPr="00883BDC">
        <w:rPr>
          <w:rFonts w:ascii="Sylfaen" w:hAnsi="Sylfaen" w:cs="Arial Unicode"/>
          <w:i/>
          <w:sz w:val="20"/>
          <w:lang w:val="af-ZA"/>
        </w:rPr>
        <w:t xml:space="preserve"> </w:t>
      </w:r>
      <w:r w:rsidRPr="00883BDC">
        <w:rPr>
          <w:rFonts w:ascii="Sylfaen" w:hAnsi="Sylfaen" w:cs="Sylfaen"/>
          <w:i/>
          <w:sz w:val="20"/>
          <w:lang w:val="ru-RU"/>
        </w:rPr>
        <w:t>փոփոխություն</w:t>
      </w:r>
      <w:r w:rsidRPr="00883BDC">
        <w:rPr>
          <w:rFonts w:ascii="Sylfaen" w:hAnsi="Sylfaen" w:cs="Arial Unicode"/>
          <w:i/>
          <w:sz w:val="20"/>
          <w:lang w:val="af-ZA"/>
        </w:rPr>
        <w:t xml:space="preserve"> </w:t>
      </w:r>
      <w:r w:rsidRPr="00883BDC">
        <w:rPr>
          <w:rFonts w:ascii="Sylfaen" w:hAnsi="Sylfaen" w:cs="Sylfaen"/>
          <w:i/>
          <w:sz w:val="20"/>
          <w:lang w:val="ru-RU"/>
        </w:rPr>
        <w:t>կատարելու</w:t>
      </w:r>
      <w:r w:rsidRPr="00883BDC">
        <w:rPr>
          <w:rFonts w:ascii="Sylfaen" w:hAnsi="Sylfaen" w:cs="Arial Unicode"/>
          <w:i/>
          <w:sz w:val="20"/>
          <w:lang w:val="af-ZA"/>
        </w:rPr>
        <w:t xml:space="preserve"> </w:t>
      </w:r>
      <w:r w:rsidRPr="00883BDC">
        <w:rPr>
          <w:rFonts w:ascii="Sylfaen" w:hAnsi="Sylfaen" w:cs="Sylfaen"/>
          <w:i/>
          <w:sz w:val="20"/>
          <w:lang w:val="ru-RU"/>
        </w:rPr>
        <w:t>և</w:t>
      </w:r>
      <w:r w:rsidRPr="00883BDC">
        <w:rPr>
          <w:rFonts w:ascii="Sylfaen" w:hAnsi="Sylfaen" w:cs="Arial Unicode"/>
          <w:i/>
          <w:sz w:val="20"/>
          <w:lang w:val="af-ZA"/>
        </w:rPr>
        <w:t xml:space="preserve"> </w:t>
      </w:r>
      <w:r w:rsidRPr="00883BDC">
        <w:rPr>
          <w:rFonts w:ascii="Sylfaen" w:hAnsi="Sylfaen" w:cs="Sylfaen"/>
          <w:i/>
          <w:sz w:val="20"/>
          <w:lang w:val="ru-RU"/>
        </w:rPr>
        <w:t>դրանք</w:t>
      </w:r>
      <w:r w:rsidRPr="00883BDC">
        <w:rPr>
          <w:rFonts w:ascii="Sylfaen" w:hAnsi="Sylfaen" w:cs="Arial Unicode"/>
          <w:i/>
          <w:sz w:val="20"/>
          <w:lang w:val="af-ZA"/>
        </w:rPr>
        <w:t xml:space="preserve"> </w:t>
      </w:r>
      <w:r w:rsidRPr="00883BDC">
        <w:rPr>
          <w:rFonts w:ascii="Sylfaen" w:hAnsi="Sylfaen" w:cs="Sylfaen"/>
          <w:i/>
          <w:sz w:val="20"/>
          <w:lang w:val="ru-RU"/>
        </w:rPr>
        <w:t>տրամադրելու</w:t>
      </w:r>
      <w:r w:rsidRPr="00883BDC">
        <w:rPr>
          <w:rFonts w:ascii="Sylfaen" w:hAnsi="Sylfaen" w:cs="Arial Unicode"/>
          <w:i/>
          <w:sz w:val="20"/>
          <w:lang w:val="af-ZA"/>
        </w:rPr>
        <w:t xml:space="preserve"> </w:t>
      </w:r>
      <w:r w:rsidRPr="00883BDC">
        <w:rPr>
          <w:rFonts w:ascii="Sylfaen" w:hAnsi="Sylfaen" w:cs="Sylfaen"/>
          <w:i/>
          <w:sz w:val="20"/>
          <w:lang w:val="ru-RU"/>
        </w:rPr>
        <w:t>պայմանների</w:t>
      </w:r>
      <w:r w:rsidRPr="00883BDC">
        <w:rPr>
          <w:rFonts w:ascii="Sylfaen" w:hAnsi="Sylfaen" w:cs="Arial Unicode"/>
          <w:i/>
          <w:sz w:val="20"/>
          <w:lang w:val="af-ZA"/>
        </w:rPr>
        <w:t xml:space="preserve"> </w:t>
      </w:r>
      <w:r w:rsidRPr="00883BDC">
        <w:rPr>
          <w:rFonts w:ascii="Sylfaen" w:hAnsi="Sylfaen" w:cs="Sylfaen"/>
          <w:i/>
          <w:sz w:val="20"/>
          <w:lang w:val="ru-RU"/>
        </w:rPr>
        <w:t>մասին</w:t>
      </w:r>
      <w:r w:rsidRPr="00883BDC">
        <w:rPr>
          <w:rFonts w:ascii="Sylfaen" w:hAnsi="Sylfaen" w:cs="Arial Unicode"/>
          <w:i/>
          <w:sz w:val="20"/>
          <w:lang w:val="af-ZA"/>
        </w:rPr>
        <w:t xml:space="preserve"> </w:t>
      </w:r>
      <w:r w:rsidRPr="00883BDC">
        <w:rPr>
          <w:rFonts w:ascii="Sylfaen" w:hAnsi="Sylfaen" w:cs="Sylfaen"/>
          <w:i/>
          <w:sz w:val="20"/>
          <w:lang w:val="ru-RU"/>
        </w:rPr>
        <w:t>հայտարարություն</w:t>
      </w:r>
      <w:r w:rsidRPr="00883BDC">
        <w:rPr>
          <w:rFonts w:ascii="Sylfaen" w:hAnsi="Sylfaen" w:cs="Arial Unicode"/>
          <w:i/>
          <w:sz w:val="20"/>
          <w:lang w:val="af-ZA"/>
        </w:rPr>
        <w:t xml:space="preserve"> </w:t>
      </w:r>
      <w:r w:rsidRPr="00883BDC">
        <w:rPr>
          <w:rFonts w:ascii="Sylfaen" w:hAnsi="Sylfaen" w:cs="Sylfaen"/>
          <w:i/>
          <w:sz w:val="20"/>
          <w:lang w:val="ru-RU"/>
        </w:rPr>
        <w:t>է</w:t>
      </w:r>
      <w:r w:rsidRPr="00883BDC">
        <w:rPr>
          <w:rFonts w:ascii="Sylfaen" w:hAnsi="Sylfaen" w:cs="Arial Unicode"/>
          <w:i/>
          <w:sz w:val="20"/>
          <w:lang w:val="af-ZA"/>
        </w:rPr>
        <w:t xml:space="preserve"> </w:t>
      </w:r>
      <w:r w:rsidRPr="00883BDC">
        <w:rPr>
          <w:rFonts w:ascii="Sylfaen" w:hAnsi="Sylfaen" w:cs="Sylfaen"/>
          <w:i/>
          <w:sz w:val="20"/>
          <w:lang w:val="ru-RU"/>
        </w:rPr>
        <w:t>հրապարակվում</w:t>
      </w:r>
      <w:r w:rsidRPr="00883BDC">
        <w:rPr>
          <w:rFonts w:ascii="Sylfaen" w:hAnsi="Sylfaen" w:cs="Arial Unicode"/>
          <w:i/>
          <w:sz w:val="20"/>
          <w:lang w:val="af-ZA"/>
        </w:rPr>
        <w:t xml:space="preserve"> </w:t>
      </w:r>
      <w:r w:rsidRPr="00883BDC">
        <w:rPr>
          <w:rFonts w:ascii="Sylfaen" w:hAnsi="Sylfaen" w:cs="Sylfaen"/>
          <w:i/>
          <w:sz w:val="20"/>
          <w:lang w:val="ru-RU"/>
        </w:rPr>
        <w:t>տեղեկագրում</w:t>
      </w:r>
      <w:r w:rsidRPr="00883BDC">
        <w:rPr>
          <w:rFonts w:ascii="Sylfaen" w:hAnsi="Sylfaen" w:cs="Tahoma"/>
          <w:i/>
          <w:sz w:val="20"/>
        </w:rPr>
        <w:t>։</w:t>
      </w:r>
      <w:r w:rsidRPr="00883BDC">
        <w:rPr>
          <w:rFonts w:ascii="Sylfaen" w:hAnsi="Sylfaen" w:cs="Arial Unicode"/>
          <w:i/>
          <w:sz w:val="20"/>
          <w:lang w:val="af-ZA"/>
        </w:rPr>
        <w:t xml:space="preserve"> </w:t>
      </w:r>
    </w:p>
    <w:p w:rsidR="00A5723E" w:rsidRPr="00883BDC" w:rsidRDefault="00A5723E" w:rsidP="00A5723E">
      <w:pPr>
        <w:autoSpaceDE w:val="0"/>
        <w:autoSpaceDN w:val="0"/>
        <w:adjustRightInd w:val="0"/>
        <w:ind w:firstLine="567"/>
        <w:jc w:val="both"/>
        <w:rPr>
          <w:rFonts w:ascii="Sylfaen" w:hAnsi="Sylfaen" w:cs="Arial Unicode"/>
          <w:i/>
          <w:sz w:val="20"/>
          <w:lang w:val="hy-AM"/>
        </w:rPr>
      </w:pPr>
      <w:r w:rsidRPr="00883BDC">
        <w:rPr>
          <w:rFonts w:ascii="Sylfaen" w:hAnsi="Sylfaen" w:cs="Sylfaen"/>
          <w:i/>
          <w:sz w:val="20"/>
          <w:lang w:val="hy-AM"/>
        </w:rPr>
        <w:lastRenderedPageBreak/>
        <w:t xml:space="preserve">3.5 Յուրաքաչյուր ոք իրավունք ունի մինչև հրավերում փոփոխությունների կատարման համար սահմանված վերջնաժամկետը լրանալը, էլեկտրոնային փոստի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 </w:t>
      </w:r>
    </w:p>
    <w:p w:rsidR="00A5723E" w:rsidRPr="00883BDC" w:rsidRDefault="00A5723E" w:rsidP="00A5723E">
      <w:pPr>
        <w:ind w:firstLine="567"/>
        <w:jc w:val="both"/>
        <w:rPr>
          <w:rFonts w:ascii="Sylfaen" w:hAnsi="Sylfaen" w:cs="Sylfaen"/>
          <w:i/>
          <w:sz w:val="20"/>
          <w:lang w:val="af-ZA"/>
        </w:rPr>
      </w:pPr>
    </w:p>
    <w:p w:rsidR="00A5723E" w:rsidRPr="00883BDC" w:rsidRDefault="00A5723E" w:rsidP="00A5723E">
      <w:pPr>
        <w:jc w:val="center"/>
        <w:rPr>
          <w:rFonts w:ascii="Sylfaen" w:hAnsi="Sylfaen"/>
          <w:b/>
          <w:i/>
          <w:sz w:val="20"/>
          <w:lang w:val="hy-AM"/>
        </w:rPr>
      </w:pPr>
    </w:p>
    <w:p w:rsidR="00A5723E" w:rsidRPr="00883BDC" w:rsidRDefault="00A5723E" w:rsidP="00A5723E">
      <w:pPr>
        <w:jc w:val="center"/>
        <w:rPr>
          <w:rFonts w:ascii="Sylfaen" w:hAnsi="Sylfaen" w:cs="Arial"/>
          <w:b/>
          <w:i/>
          <w:sz w:val="20"/>
          <w:lang w:val="hy-AM"/>
        </w:rPr>
      </w:pPr>
      <w:r w:rsidRPr="00883BDC">
        <w:rPr>
          <w:rFonts w:ascii="Sylfaen" w:hAnsi="Sylfaen"/>
          <w:b/>
          <w:i/>
          <w:sz w:val="20"/>
          <w:lang w:val="hy-AM"/>
        </w:rPr>
        <w:t xml:space="preserve">4.  </w:t>
      </w:r>
      <w:r w:rsidRPr="00883BDC">
        <w:rPr>
          <w:rFonts w:ascii="Sylfaen" w:hAnsi="Sylfaen" w:cs="Sylfaen"/>
          <w:b/>
          <w:i/>
          <w:sz w:val="20"/>
          <w:lang w:val="hy-AM"/>
        </w:rPr>
        <w:t>ՀԱՅՏԸ</w:t>
      </w:r>
      <w:r w:rsidRPr="00883BDC">
        <w:rPr>
          <w:rFonts w:ascii="Sylfaen" w:hAnsi="Sylfaen" w:cs="Arial"/>
          <w:b/>
          <w:i/>
          <w:sz w:val="20"/>
          <w:lang w:val="hy-AM"/>
        </w:rPr>
        <w:t xml:space="preserve"> </w:t>
      </w:r>
      <w:r w:rsidRPr="00883BDC">
        <w:rPr>
          <w:rFonts w:ascii="Sylfaen" w:hAnsi="Sylfaen" w:cs="Sylfaen"/>
          <w:b/>
          <w:i/>
          <w:sz w:val="20"/>
          <w:lang w:val="hy-AM"/>
        </w:rPr>
        <w:t>ՆԵՐԿԱՅԱՑՆԵԼՈՒ</w:t>
      </w:r>
      <w:r w:rsidRPr="00883BDC">
        <w:rPr>
          <w:rFonts w:ascii="Sylfaen" w:hAnsi="Sylfaen" w:cs="Arial"/>
          <w:b/>
          <w:i/>
          <w:sz w:val="20"/>
          <w:lang w:val="hy-AM"/>
        </w:rPr>
        <w:t xml:space="preserve"> </w:t>
      </w:r>
      <w:r w:rsidRPr="00883BDC">
        <w:rPr>
          <w:rFonts w:ascii="Sylfaen" w:hAnsi="Sylfaen" w:cs="Sylfaen"/>
          <w:b/>
          <w:i/>
          <w:sz w:val="20"/>
          <w:lang w:val="hy-AM"/>
        </w:rPr>
        <w:t>ԿԱՐԳԸ</w:t>
      </w:r>
    </w:p>
    <w:p w:rsidR="00A5723E" w:rsidRPr="00883BDC" w:rsidRDefault="00A5723E" w:rsidP="00A5723E">
      <w:pPr>
        <w:jc w:val="center"/>
        <w:rPr>
          <w:rFonts w:ascii="Sylfaen" w:hAnsi="Sylfaen"/>
          <w:b/>
          <w:i/>
          <w:sz w:val="20"/>
          <w:lang w:val="hy-AM"/>
        </w:rPr>
      </w:pPr>
      <w:r w:rsidRPr="00883BDC">
        <w:rPr>
          <w:rFonts w:ascii="Sylfaen" w:hAnsi="Sylfaen"/>
          <w:b/>
          <w:i/>
          <w:sz w:val="20"/>
          <w:lang w:val="hy-AM"/>
        </w:rPr>
        <w:t xml:space="preserve">  </w:t>
      </w:r>
    </w:p>
    <w:p w:rsidR="00A5723E" w:rsidRPr="00883BDC" w:rsidRDefault="00A5723E" w:rsidP="00A5723E">
      <w:pPr>
        <w:ind w:firstLine="567"/>
        <w:jc w:val="both"/>
        <w:rPr>
          <w:rFonts w:ascii="Sylfaen" w:hAnsi="Sylfaen"/>
          <w:i/>
          <w:sz w:val="20"/>
          <w:lang w:val="hy-AM"/>
        </w:rPr>
      </w:pPr>
      <w:r w:rsidRPr="00883BDC">
        <w:rPr>
          <w:rFonts w:ascii="Sylfaen" w:hAnsi="Sylfaen"/>
          <w:i/>
          <w:sz w:val="20"/>
          <w:lang w:val="hy-AM"/>
        </w:rPr>
        <w:t>4</w:t>
      </w:r>
      <w:r w:rsidRPr="00883BDC">
        <w:rPr>
          <w:rFonts w:ascii="Sylfaen" w:hAnsi="Sylfaen" w:cs="Sylfaen"/>
          <w:i/>
          <w:sz w:val="20"/>
          <w:lang w:val="hy-AM"/>
        </w:rPr>
        <w:t>.1 Սույն ընթացակարգին մասնակցելու համար մասնակիցը հանձնաժողովին ներկայացնում է հայտ</w:t>
      </w:r>
      <w:r w:rsidRPr="00883BDC">
        <w:rPr>
          <w:rFonts w:ascii="Sylfaen" w:hAnsi="Sylfaen" w:cs="Tahoma"/>
          <w:i/>
          <w:sz w:val="20"/>
          <w:lang w:val="hy-AM"/>
        </w:rPr>
        <w:t>։</w:t>
      </w:r>
      <w:r w:rsidRPr="00883BDC">
        <w:rPr>
          <w:rFonts w:ascii="Sylfaen" w:hAnsi="Sylfaen"/>
          <w:i/>
          <w:sz w:val="20"/>
          <w:lang w:val="hy-AM"/>
        </w:rPr>
        <w:t xml:space="preserve"> </w:t>
      </w:r>
      <w:r w:rsidRPr="00883BDC">
        <w:rPr>
          <w:rFonts w:ascii="Sylfaen" w:hAnsi="Sylfaen" w:cs="Sylfaen"/>
          <w:i/>
          <w:sz w:val="20"/>
          <w:lang w:val="hy-AM"/>
        </w:rPr>
        <w:t>Հայտը սույն հրավերի հիման վրա մասնակցի կողմից ներկայացվող առաջարկն է:</w:t>
      </w:r>
    </w:p>
    <w:p w:rsidR="00A5723E" w:rsidRPr="00883BDC" w:rsidRDefault="00A5723E" w:rsidP="00A5723E">
      <w:pPr>
        <w:pStyle w:val="BodyTextIndent2"/>
        <w:spacing w:line="240" w:lineRule="auto"/>
        <w:ind w:firstLine="567"/>
        <w:rPr>
          <w:rFonts w:ascii="Sylfaen" w:hAnsi="Sylfaen" w:cs="Sylfaen"/>
          <w:i/>
          <w:szCs w:val="24"/>
          <w:lang w:val="hy-AM"/>
        </w:rPr>
      </w:pPr>
      <w:r w:rsidRPr="00883BDC">
        <w:rPr>
          <w:rFonts w:ascii="Sylfaen" w:hAnsi="Sylfaen" w:cs="Sylfaen"/>
          <w:i/>
        </w:rPr>
        <w:t>Մասնակիցը</w:t>
      </w:r>
      <w:r w:rsidRPr="00883BDC">
        <w:rPr>
          <w:rFonts w:ascii="Sylfaen" w:hAnsi="Sylfaen"/>
          <w:i/>
          <w:lang w:val="hy-AM"/>
        </w:rPr>
        <w:t xml:space="preserve"> </w:t>
      </w:r>
      <w:r w:rsidRPr="00883BDC">
        <w:rPr>
          <w:rFonts w:ascii="Sylfaen" w:hAnsi="Sylfaen" w:cs="Sylfaen"/>
          <w:i/>
        </w:rPr>
        <w:t>կարող</w:t>
      </w:r>
      <w:r w:rsidRPr="00883BDC">
        <w:rPr>
          <w:rFonts w:ascii="Sylfaen" w:hAnsi="Sylfaen"/>
          <w:i/>
          <w:lang w:val="hy-AM"/>
        </w:rPr>
        <w:t xml:space="preserve"> </w:t>
      </w:r>
      <w:r w:rsidRPr="00883BDC">
        <w:rPr>
          <w:rFonts w:ascii="Sylfaen" w:hAnsi="Sylfaen" w:cs="Sylfaen"/>
          <w:i/>
        </w:rPr>
        <w:t>է</w:t>
      </w:r>
      <w:r w:rsidRPr="00883BDC">
        <w:rPr>
          <w:rFonts w:ascii="Sylfaen" w:hAnsi="Sylfaen"/>
          <w:i/>
          <w:lang w:val="hy-AM"/>
        </w:rPr>
        <w:t xml:space="preserve"> </w:t>
      </w:r>
      <w:r w:rsidRPr="00883BDC">
        <w:rPr>
          <w:rFonts w:ascii="Sylfaen" w:hAnsi="Sylfaen" w:cs="Sylfaen"/>
          <w:i/>
        </w:rPr>
        <w:t>հայտ</w:t>
      </w:r>
      <w:r w:rsidRPr="00883BDC">
        <w:rPr>
          <w:rFonts w:ascii="Sylfaen" w:hAnsi="Sylfaen"/>
          <w:i/>
          <w:lang w:val="hy-AM"/>
        </w:rPr>
        <w:t xml:space="preserve"> </w:t>
      </w:r>
      <w:r w:rsidRPr="00883BDC">
        <w:rPr>
          <w:rFonts w:ascii="Sylfaen" w:hAnsi="Sylfaen" w:cs="Sylfaen"/>
          <w:i/>
        </w:rPr>
        <w:t>ներկայացնել</w:t>
      </w:r>
      <w:r w:rsidRPr="00883BDC">
        <w:rPr>
          <w:rFonts w:ascii="Sylfaen" w:hAnsi="Sylfaen"/>
          <w:i/>
          <w:lang w:val="hy-AM"/>
        </w:rPr>
        <w:t xml:space="preserve"> </w:t>
      </w:r>
      <w:r w:rsidRPr="00883BDC">
        <w:rPr>
          <w:rFonts w:ascii="Sylfaen" w:hAnsi="Sylfaen" w:cs="Sylfaen"/>
          <w:i/>
        </w:rPr>
        <w:t>ինչպես</w:t>
      </w:r>
      <w:r w:rsidRPr="00883BDC">
        <w:rPr>
          <w:rFonts w:ascii="Sylfaen" w:hAnsi="Sylfaen"/>
          <w:i/>
          <w:lang w:val="hy-AM"/>
        </w:rPr>
        <w:t xml:space="preserve"> </w:t>
      </w:r>
      <w:r w:rsidRPr="00883BDC">
        <w:rPr>
          <w:rFonts w:ascii="Sylfaen" w:hAnsi="Sylfaen" w:cs="Sylfaen"/>
          <w:i/>
        </w:rPr>
        <w:t>յուրաքանչյուր</w:t>
      </w:r>
      <w:r w:rsidRPr="00883BDC">
        <w:rPr>
          <w:rFonts w:ascii="Sylfaen" w:hAnsi="Sylfaen"/>
          <w:i/>
          <w:lang w:val="hy-AM"/>
        </w:rPr>
        <w:t xml:space="preserve"> </w:t>
      </w:r>
      <w:r w:rsidRPr="00883BDC">
        <w:rPr>
          <w:rFonts w:ascii="Sylfaen" w:hAnsi="Sylfaen" w:cs="Sylfaen"/>
          <w:i/>
        </w:rPr>
        <w:t>չափաբաժնի</w:t>
      </w:r>
      <w:r w:rsidRPr="00883BDC">
        <w:rPr>
          <w:rFonts w:ascii="Sylfaen" w:hAnsi="Sylfaen"/>
          <w:i/>
          <w:lang w:val="hy-AM"/>
        </w:rPr>
        <w:t xml:space="preserve">, </w:t>
      </w:r>
      <w:r w:rsidRPr="00883BDC">
        <w:rPr>
          <w:rFonts w:ascii="Sylfaen" w:hAnsi="Sylfaen" w:cs="Sylfaen"/>
          <w:i/>
        </w:rPr>
        <w:t>այնպես</w:t>
      </w:r>
      <w:r w:rsidRPr="00883BDC">
        <w:rPr>
          <w:rFonts w:ascii="Sylfaen" w:hAnsi="Sylfaen"/>
          <w:i/>
          <w:lang w:val="hy-AM"/>
        </w:rPr>
        <w:t xml:space="preserve"> </w:t>
      </w:r>
      <w:r w:rsidRPr="00883BDC">
        <w:rPr>
          <w:rFonts w:ascii="Sylfaen" w:hAnsi="Sylfaen" w:cs="Sylfaen"/>
          <w:i/>
        </w:rPr>
        <w:t>էլ</w:t>
      </w:r>
      <w:r w:rsidRPr="00883BDC">
        <w:rPr>
          <w:rFonts w:ascii="Sylfaen" w:hAnsi="Sylfaen"/>
          <w:i/>
          <w:lang w:val="hy-AM"/>
        </w:rPr>
        <w:t xml:space="preserve"> </w:t>
      </w:r>
      <w:r w:rsidRPr="00883BDC">
        <w:rPr>
          <w:rFonts w:ascii="Sylfaen" w:hAnsi="Sylfaen" w:cs="Sylfaen"/>
          <w:i/>
        </w:rPr>
        <w:t>մի</w:t>
      </w:r>
      <w:r w:rsidRPr="00883BDC">
        <w:rPr>
          <w:rFonts w:ascii="Sylfaen" w:hAnsi="Sylfaen"/>
          <w:i/>
          <w:lang w:val="hy-AM"/>
        </w:rPr>
        <w:t xml:space="preserve"> </w:t>
      </w:r>
      <w:r w:rsidRPr="00883BDC">
        <w:rPr>
          <w:rFonts w:ascii="Sylfaen" w:hAnsi="Sylfaen" w:cs="Sylfaen"/>
          <w:i/>
        </w:rPr>
        <w:t>քանի</w:t>
      </w:r>
      <w:r w:rsidRPr="00883BDC">
        <w:rPr>
          <w:rFonts w:ascii="Sylfaen" w:hAnsi="Sylfaen"/>
          <w:i/>
          <w:lang w:val="hy-AM"/>
        </w:rPr>
        <w:t xml:space="preserve"> </w:t>
      </w:r>
      <w:r w:rsidRPr="00883BDC">
        <w:rPr>
          <w:rFonts w:ascii="Sylfaen" w:hAnsi="Sylfaen" w:cs="Sylfaen"/>
          <w:i/>
        </w:rPr>
        <w:t>կամ</w:t>
      </w:r>
      <w:r w:rsidRPr="00883BDC">
        <w:rPr>
          <w:rFonts w:ascii="Sylfaen" w:hAnsi="Sylfaen"/>
          <w:i/>
          <w:lang w:val="hy-AM"/>
        </w:rPr>
        <w:t xml:space="preserve"> </w:t>
      </w:r>
      <w:r w:rsidRPr="00883BDC">
        <w:rPr>
          <w:rFonts w:ascii="Sylfaen" w:hAnsi="Sylfaen" w:cs="Sylfaen"/>
          <w:i/>
        </w:rPr>
        <w:t>բոլոր</w:t>
      </w:r>
      <w:r w:rsidRPr="00883BDC">
        <w:rPr>
          <w:rFonts w:ascii="Sylfaen" w:hAnsi="Sylfaen"/>
          <w:i/>
          <w:lang w:val="hy-AM"/>
        </w:rPr>
        <w:t xml:space="preserve"> </w:t>
      </w:r>
      <w:r w:rsidRPr="00883BDC">
        <w:rPr>
          <w:rFonts w:ascii="Sylfaen" w:hAnsi="Sylfaen" w:cs="Sylfaen"/>
          <w:i/>
        </w:rPr>
        <w:t>չափաբաժինների</w:t>
      </w:r>
      <w:r w:rsidRPr="00883BDC">
        <w:rPr>
          <w:rFonts w:ascii="Sylfaen" w:hAnsi="Sylfaen"/>
          <w:i/>
          <w:lang w:val="hy-AM"/>
        </w:rPr>
        <w:t xml:space="preserve"> </w:t>
      </w:r>
      <w:r w:rsidRPr="00883BDC">
        <w:rPr>
          <w:rFonts w:ascii="Sylfaen" w:hAnsi="Sylfaen" w:cs="Sylfaen"/>
          <w:i/>
        </w:rPr>
        <w:t>համար</w:t>
      </w:r>
      <w:r w:rsidRPr="00883BDC">
        <w:rPr>
          <w:rFonts w:ascii="Sylfaen" w:hAnsi="Sylfaen" w:cs="Sylfaen"/>
          <w:i/>
          <w:szCs w:val="24"/>
          <w:lang w:val="hy-AM"/>
        </w:rPr>
        <w:t xml:space="preserve">։  </w:t>
      </w:r>
    </w:p>
    <w:p w:rsidR="00A5723E" w:rsidRPr="00883BDC" w:rsidRDefault="00A5723E" w:rsidP="00A5723E">
      <w:pPr>
        <w:pStyle w:val="BodyTextIndent2"/>
        <w:spacing w:line="240" w:lineRule="auto"/>
        <w:ind w:firstLine="567"/>
        <w:rPr>
          <w:rFonts w:ascii="Sylfaen" w:hAnsi="Sylfaen" w:cs="Sylfaen"/>
          <w:i/>
          <w:szCs w:val="24"/>
          <w:lang w:val="hy-AM"/>
        </w:rPr>
      </w:pPr>
      <w:r w:rsidRPr="00883BDC">
        <w:rPr>
          <w:rFonts w:ascii="Sylfaen" w:hAnsi="Sylfaen" w:cs="Sylfaen"/>
          <w:i/>
          <w:szCs w:val="24"/>
          <w:lang w:val="hy-AM"/>
        </w:rPr>
        <w:t>Հայտը ներկայացվում է մինչև դրա համար սույն հրավերով սահմանված ժամկետի ավարտը։</w:t>
      </w:r>
    </w:p>
    <w:p w:rsidR="00A5723E" w:rsidRPr="00883BDC" w:rsidRDefault="00A5723E" w:rsidP="00A5723E">
      <w:pPr>
        <w:pStyle w:val="BodyTextIndent2"/>
        <w:spacing w:line="240" w:lineRule="auto"/>
        <w:ind w:firstLine="567"/>
        <w:rPr>
          <w:rFonts w:ascii="Sylfaen" w:hAnsi="Sylfaen" w:cs="Sylfaen"/>
          <w:i/>
          <w:szCs w:val="24"/>
          <w:lang w:val="hy-AM"/>
        </w:rPr>
      </w:pPr>
      <w:r w:rsidRPr="00883BDC">
        <w:rPr>
          <w:rFonts w:ascii="Sylfaen" w:hAnsi="Sylfaen" w:cs="Sylfaen"/>
          <w:i/>
          <w:szCs w:val="24"/>
          <w:lang w:val="hy-AM"/>
        </w:rPr>
        <w:t>Հայտի պատրաստման կարգը նկարագրված է սույն հրավերի 2-րդ մասում`</w:t>
      </w:r>
      <w:r w:rsidRPr="00883BDC">
        <w:rPr>
          <w:rFonts w:ascii="Sylfaen" w:hAnsi="Sylfaen" w:cs="Sylfaen"/>
          <w:i/>
          <w:lang w:val="hy-AM"/>
        </w:rPr>
        <w:t xml:space="preserve"> գնանշման հարցման </w:t>
      </w:r>
      <w:r w:rsidRPr="00883BDC">
        <w:rPr>
          <w:rFonts w:ascii="Sylfaen" w:hAnsi="Sylfaen" w:cs="Sylfaen"/>
          <w:i/>
          <w:szCs w:val="24"/>
          <w:lang w:val="hy-AM"/>
        </w:rPr>
        <w:t xml:space="preserve"> հայտերը պատրաստելու հրահանգում։</w:t>
      </w:r>
    </w:p>
    <w:p w:rsidR="00A5723E" w:rsidRPr="00883BDC" w:rsidRDefault="00A5723E" w:rsidP="00A5723E">
      <w:pPr>
        <w:pStyle w:val="BodyTextIndent2"/>
        <w:spacing w:line="240" w:lineRule="auto"/>
        <w:ind w:firstLine="567"/>
        <w:rPr>
          <w:rFonts w:ascii="Sylfaen" w:hAnsi="Sylfaen" w:cs="Sylfaen"/>
          <w:i/>
          <w:szCs w:val="24"/>
          <w:lang w:val="hy-AM"/>
        </w:rPr>
      </w:pPr>
      <w:r w:rsidRPr="00883BDC">
        <w:rPr>
          <w:rFonts w:ascii="Sylfaen" w:hAnsi="Sylfaen" w:cs="Sylfaen"/>
          <w:i/>
          <w:szCs w:val="24"/>
          <w:lang w:val="hy-AM"/>
        </w:rPr>
        <w:t>4.2  Ընթացակարգի հայտերն անհրաժեշտ է ներկայացնել հանձնաժողովին ոչ ուշ, քան սույն ընթացակարգի հայտարարությունը և հրավերը տեղեկագրում հրապարակվելու օրվանից հաշված «7»-րդ օրվա ժամը «</w:t>
      </w:r>
      <w:r w:rsidRPr="00883BDC">
        <w:rPr>
          <w:rFonts w:ascii="Sylfaen" w:hAnsi="Sylfaen" w:cs="Sylfaen"/>
          <w:i/>
          <w:sz w:val="24"/>
          <w:szCs w:val="24"/>
          <w:lang w:val="hy-AM"/>
        </w:rPr>
        <w:t>10:00</w:t>
      </w:r>
      <w:r w:rsidRPr="00883BDC">
        <w:rPr>
          <w:rFonts w:ascii="Sylfaen" w:hAnsi="Sylfaen" w:cs="Sylfaen"/>
          <w:i/>
          <w:szCs w:val="24"/>
          <w:lang w:val="hy-AM"/>
        </w:rPr>
        <w:t xml:space="preserve">»-ն «գ. Զանգակատուն, </w:t>
      </w:r>
      <w:r w:rsidRPr="00883BDC">
        <w:rPr>
          <w:rFonts w:ascii="Sylfaen" w:hAnsi="Sylfaen" w:cs="Sylfaen"/>
          <w:i/>
          <w:color w:val="000000"/>
        </w:rPr>
        <w:t>Հրաչ</w:t>
      </w:r>
      <w:r w:rsidRPr="00883BDC">
        <w:rPr>
          <w:i/>
          <w:color w:val="000000"/>
        </w:rPr>
        <w:t xml:space="preserve"> </w:t>
      </w:r>
      <w:r w:rsidRPr="00883BDC">
        <w:rPr>
          <w:rFonts w:ascii="Sylfaen" w:hAnsi="Sylfaen" w:cs="Sylfaen"/>
          <w:i/>
          <w:color w:val="000000"/>
        </w:rPr>
        <w:t>և</w:t>
      </w:r>
      <w:r w:rsidRPr="00883BDC">
        <w:rPr>
          <w:i/>
          <w:color w:val="000000"/>
        </w:rPr>
        <w:t xml:space="preserve"> </w:t>
      </w:r>
      <w:r w:rsidRPr="00883BDC">
        <w:rPr>
          <w:rFonts w:ascii="Sylfaen" w:hAnsi="Sylfaen" w:cs="Sylfaen"/>
          <w:i/>
          <w:color w:val="000000"/>
        </w:rPr>
        <w:t>Սյուզեն</w:t>
      </w:r>
      <w:r w:rsidRPr="00883BDC">
        <w:rPr>
          <w:i/>
          <w:color w:val="000000"/>
        </w:rPr>
        <w:t xml:space="preserve"> </w:t>
      </w:r>
      <w:r w:rsidRPr="00883BDC">
        <w:rPr>
          <w:rFonts w:ascii="Sylfaen" w:hAnsi="Sylfaen" w:cs="Sylfaen"/>
          <w:i/>
          <w:color w:val="000000"/>
        </w:rPr>
        <w:t>Թուֆայանների</w:t>
      </w:r>
      <w:r w:rsidRPr="00883BDC">
        <w:rPr>
          <w:i/>
          <w:color w:val="000000"/>
        </w:rPr>
        <w:t xml:space="preserve"> </w:t>
      </w:r>
      <w:r w:rsidRPr="00883BDC">
        <w:rPr>
          <w:rFonts w:ascii="Sylfaen" w:hAnsi="Sylfaen" w:cs="Sylfaen"/>
          <w:i/>
          <w:color w:val="000000"/>
        </w:rPr>
        <w:t>փող</w:t>
      </w:r>
      <w:r w:rsidRPr="00883BDC">
        <w:rPr>
          <w:i/>
          <w:color w:val="000000"/>
        </w:rPr>
        <w:t xml:space="preserve"> 2</w:t>
      </w:r>
      <w:r w:rsidRPr="00883BDC">
        <w:rPr>
          <w:rFonts w:ascii="Sylfaen" w:hAnsi="Sylfaen" w:cs="Sylfaen"/>
          <w:i/>
          <w:szCs w:val="24"/>
          <w:lang w:val="hy-AM"/>
        </w:rPr>
        <w:t xml:space="preserve">» հասցեով։  </w:t>
      </w:r>
    </w:p>
    <w:p w:rsidR="00A5723E" w:rsidRPr="00883BDC" w:rsidRDefault="00A5723E" w:rsidP="00A5723E">
      <w:pPr>
        <w:pStyle w:val="BodyTextIndent2"/>
        <w:spacing w:line="240" w:lineRule="auto"/>
        <w:ind w:firstLine="567"/>
        <w:rPr>
          <w:rFonts w:ascii="Sylfaen" w:hAnsi="Sylfaen" w:cs="Sylfaen"/>
          <w:i/>
          <w:szCs w:val="24"/>
          <w:lang w:val="hy-AM"/>
        </w:rPr>
      </w:pPr>
      <w:r w:rsidRPr="00883BDC">
        <w:rPr>
          <w:rFonts w:ascii="Sylfaen" w:hAnsi="Sylfaen" w:cs="Sylfaen"/>
          <w:i/>
          <w:szCs w:val="24"/>
          <w:lang w:val="hy-AM"/>
        </w:rPr>
        <w:t xml:space="preserve">Ընթացակարգի հայտերը ստանում և հայտերի գրանցամատյանում գրանցում է հանձնաժողովի քարտուղար </w:t>
      </w:r>
      <w:r w:rsidRPr="00883BDC">
        <w:rPr>
          <w:rFonts w:ascii="Sylfaen" w:hAnsi="Sylfaen"/>
          <w:i/>
          <w:sz w:val="24"/>
          <w:szCs w:val="24"/>
        </w:rPr>
        <w:t>«</w:t>
      </w:r>
      <w:r w:rsidRPr="00883BDC">
        <w:rPr>
          <w:rFonts w:ascii="Sylfaen" w:hAnsi="Sylfaen" w:cs="Sylfaen"/>
          <w:i/>
          <w:lang w:val="hy-AM"/>
        </w:rPr>
        <w:t>Սիմոն Գրիգորյանը</w:t>
      </w:r>
      <w:r w:rsidRPr="00883BDC">
        <w:rPr>
          <w:rFonts w:ascii="Sylfaen" w:hAnsi="Sylfaen"/>
          <w:i/>
          <w:sz w:val="24"/>
          <w:szCs w:val="24"/>
        </w:rPr>
        <w:t>»</w:t>
      </w:r>
      <w:r w:rsidRPr="00883BDC">
        <w:rPr>
          <w:rFonts w:ascii="Sylfaen" w:hAnsi="Sylfaen" w:cs="Sylfaen"/>
          <w:i/>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rsidR="00A5723E" w:rsidRPr="00883BDC" w:rsidRDefault="00A5723E" w:rsidP="00A5723E">
      <w:pPr>
        <w:pStyle w:val="BodyTextIndent2"/>
        <w:spacing w:line="240" w:lineRule="auto"/>
        <w:ind w:firstLine="567"/>
        <w:rPr>
          <w:rFonts w:ascii="Sylfaen" w:hAnsi="Sylfaen" w:cs="Sylfaen"/>
          <w:i/>
          <w:szCs w:val="24"/>
          <w:lang w:val="hy-AM"/>
        </w:rPr>
      </w:pPr>
      <w:r w:rsidRPr="00883BDC">
        <w:rPr>
          <w:rFonts w:ascii="Sylfaen" w:hAnsi="Sylfaen" w:cs="Sylfaen"/>
          <w:i/>
          <w:szCs w:val="24"/>
          <w:lang w:val="hy-AM"/>
        </w:rPr>
        <w:t>4.3 Մասնակիցը հայտով ներկայացնում է`</w:t>
      </w:r>
    </w:p>
    <w:p w:rsidR="00A5723E" w:rsidRPr="00883BDC" w:rsidRDefault="00A5723E" w:rsidP="00A5723E">
      <w:pPr>
        <w:pStyle w:val="BodyTextIndent2"/>
        <w:spacing w:line="240" w:lineRule="auto"/>
        <w:ind w:firstLine="567"/>
        <w:rPr>
          <w:rFonts w:ascii="Sylfaen" w:hAnsi="Sylfaen" w:cs="Sylfaen"/>
          <w:i/>
          <w:szCs w:val="24"/>
          <w:lang w:val="hy-AM"/>
        </w:rPr>
      </w:pPr>
      <w:bookmarkStart w:id="4" w:name="_Hlk9261647"/>
      <w:r w:rsidRPr="00883BDC">
        <w:rPr>
          <w:rFonts w:ascii="Sylfaen" w:hAnsi="Sylfaen" w:cs="Sylfaen"/>
          <w:i/>
          <w:szCs w:val="24"/>
          <w:lang w:val="hy-AM"/>
        </w:rPr>
        <w:t>1) իր կողմից հաստատված՝ սույն հրավերի 2-րդ մասի 2.1 կետով նախատեսված դիմում-հայտարարություն`</w:t>
      </w:r>
      <w:r w:rsidRPr="00883BDC">
        <w:rPr>
          <w:rFonts w:ascii="Sylfaen" w:hAnsi="Sylfaen" w:cs="Sylfaen"/>
          <w:i/>
          <w:lang w:val="hy-AM"/>
        </w:rPr>
        <w:t xml:space="preserve"> նշելով էլեկտրոնային փոստի հասցեն, հարկ վճարողի հաշվառման համարը, գործունեության հասցեն և հեռախոսահամարը</w:t>
      </w:r>
      <w:r w:rsidRPr="00883BDC">
        <w:rPr>
          <w:rFonts w:ascii="Sylfaen" w:hAnsi="Sylfaen" w:cs="Sylfaen"/>
          <w:i/>
          <w:szCs w:val="24"/>
          <w:lang w:val="hy-AM"/>
        </w:rPr>
        <w:t>, որը ներառում է`</w:t>
      </w:r>
    </w:p>
    <w:p w:rsidR="00A5723E" w:rsidRPr="00883BDC" w:rsidRDefault="00A5723E" w:rsidP="00A5723E">
      <w:pPr>
        <w:pStyle w:val="BodyTextIndent2"/>
        <w:spacing w:line="240" w:lineRule="auto"/>
        <w:ind w:firstLine="567"/>
        <w:rPr>
          <w:rFonts w:ascii="Sylfaen" w:hAnsi="Sylfaen" w:cs="Sylfaen"/>
          <w:i/>
          <w:szCs w:val="24"/>
          <w:lang w:val="hy-AM"/>
        </w:rPr>
      </w:pPr>
      <w:r w:rsidRPr="00883BDC">
        <w:rPr>
          <w:rFonts w:ascii="Sylfaen" w:hAnsi="Sylfaen" w:cs="Sylfaen"/>
          <w:i/>
          <w:szCs w:val="24"/>
          <w:lang w:val="hy-AM"/>
        </w:rPr>
        <w:t>ա) հավաստում սույն հրավերով սահմանված մասնակ</w:t>
      </w:r>
      <w:r w:rsidRPr="00883BDC">
        <w:rPr>
          <w:rFonts w:ascii="Sylfaen" w:hAnsi="Sylfaen" w:cs="Sylfaen"/>
          <w:i/>
          <w:szCs w:val="24"/>
          <w:lang w:val="hy-AM"/>
        </w:rPr>
        <w:softHyphen/>
        <w:t>ցության իրավունքի պահանջներին իր տվյալների համապատասխանության մասին.</w:t>
      </w:r>
    </w:p>
    <w:p w:rsidR="00A5723E" w:rsidRPr="00883BDC" w:rsidRDefault="00A5723E" w:rsidP="00A5723E">
      <w:pPr>
        <w:shd w:val="clear" w:color="auto" w:fill="FFFFFF"/>
        <w:ind w:firstLine="567"/>
        <w:jc w:val="both"/>
        <w:rPr>
          <w:rFonts w:ascii="Sylfaen" w:hAnsi="Sylfaen" w:cs="Sylfaen"/>
          <w:i/>
          <w:sz w:val="20"/>
          <w:lang w:val="hy-AM"/>
        </w:rPr>
      </w:pPr>
      <w:r w:rsidRPr="00883BDC">
        <w:rPr>
          <w:rFonts w:ascii="Sylfaen" w:hAnsi="Sylfaen" w:cs="Sylfaen"/>
          <w:i/>
          <w:sz w:val="20"/>
          <w:lang w:val="hy-AM"/>
        </w:rPr>
        <w:t>բ)</w:t>
      </w:r>
      <w:r w:rsidRPr="00883BDC">
        <w:rPr>
          <w:rFonts w:ascii="Sylfaen" w:hAnsi="Sylfaen" w:cs="Sylfaen"/>
          <w:i/>
          <w:lang w:val="hy-AM"/>
        </w:rPr>
        <w:t xml:space="preserve"> </w:t>
      </w:r>
      <w:r w:rsidRPr="00883BDC">
        <w:rPr>
          <w:rFonts w:ascii="Sylfaen" w:hAnsi="Sylfaen" w:cs="Sylfaen"/>
          <w:i/>
          <w:sz w:val="20"/>
          <w:lang w:val="hy-AM"/>
        </w:rPr>
        <w:t xml:space="preserve">հավաստում՝ ընտրված մասնակից ճանաչվելու դեպքում, սույն հրավերի 1-ին մասի 2.4 կետով սահմանված կարգով և ժամկետում, ներկայացրած գնային առաջարկի չափով որակավորման ապահովում ներկայացնելու պարտավորության մասին. </w:t>
      </w:r>
    </w:p>
    <w:p w:rsidR="00A5723E" w:rsidRPr="00883BDC" w:rsidRDefault="00A5723E" w:rsidP="00A5723E">
      <w:pPr>
        <w:pStyle w:val="BodyTextIndent2"/>
        <w:spacing w:line="240" w:lineRule="auto"/>
        <w:ind w:firstLine="567"/>
        <w:rPr>
          <w:rFonts w:ascii="Sylfaen" w:hAnsi="Sylfaen" w:cs="Sylfaen"/>
          <w:i/>
          <w:szCs w:val="24"/>
          <w:lang w:val="hy-AM"/>
        </w:rPr>
      </w:pPr>
      <w:r w:rsidRPr="00883BDC">
        <w:rPr>
          <w:rFonts w:ascii="Sylfaen" w:hAnsi="Sylfaen" w:cs="Sylfaen"/>
          <w:i/>
          <w:szCs w:val="24"/>
          <w:lang w:val="hy-AM"/>
        </w:rPr>
        <w:t xml:space="preserve">գ) հայտարարություն սույն ընթացակարգի շրջանակում գերիշխող դիրքի չարաշահման և հակամրցակցային համաձայնության բացակայության մասին. </w:t>
      </w:r>
    </w:p>
    <w:p w:rsidR="00A5723E" w:rsidRPr="00883BDC" w:rsidRDefault="00A5723E" w:rsidP="00A5723E">
      <w:pPr>
        <w:pStyle w:val="BodyTextIndent2"/>
        <w:spacing w:line="240" w:lineRule="auto"/>
        <w:ind w:firstLine="567"/>
        <w:rPr>
          <w:rFonts w:ascii="Sylfaen" w:hAnsi="Sylfaen" w:cs="Sylfaen"/>
          <w:i/>
          <w:szCs w:val="24"/>
          <w:lang w:val="hy-AM"/>
        </w:rPr>
      </w:pPr>
      <w:bookmarkStart w:id="5" w:name="_Hlk9261892"/>
      <w:bookmarkEnd w:id="4"/>
      <w:r w:rsidRPr="00883BDC">
        <w:rPr>
          <w:rFonts w:ascii="Sylfaen" w:hAnsi="Sylfaen" w:cs="Sylfaen"/>
          <w: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A5723E" w:rsidRPr="00883BDC" w:rsidRDefault="00A5723E" w:rsidP="00A5723E">
      <w:pPr>
        <w:pStyle w:val="norm"/>
        <w:spacing w:line="240" w:lineRule="auto"/>
        <w:ind w:firstLine="630"/>
        <w:rPr>
          <w:rFonts w:ascii="Sylfaen" w:hAnsi="Sylfaen" w:cs="Sylfaen"/>
          <w:i/>
          <w:szCs w:val="24"/>
          <w:lang w:val="hy-AM"/>
        </w:rPr>
      </w:pPr>
      <w:r w:rsidRPr="00883BDC">
        <w:rPr>
          <w:rFonts w:ascii="Sylfaen" w:hAnsi="Sylfaen"/>
          <w:i/>
          <w:sz w:val="20"/>
          <w:lang w:val="hy-AM"/>
        </w:rPr>
        <w:t xml:space="preserve">ե) </w:t>
      </w:r>
      <w:r w:rsidRPr="00883BDC">
        <w:rPr>
          <w:rFonts w:ascii="Sylfaen" w:hAnsi="Sylfaen" w:cs="Sylfaen"/>
          <w:i/>
          <w:sz w:val="20"/>
          <w:lang w:val="hy-AM"/>
        </w:rPr>
        <w:t>այն ֆիզիկական անձի (անձանց) տվյալները, ով ուղղակի կամ անուղղակի ունի մասնակցի կանոնադրական կապիտալում քվեարկող բաժնետոմսերի (բաժնեմասերի, փայերի) ավել քան տաս տոկոսը, ներառյալ ըստ ներկայացնողի բաժնետոմսերը, կամ այն անձի (անձանց) տվյալները, ով իրավունք ունի նանակելու կամ ազատելու մասնակցի գործադիր մարմնի անդամներին, կամ ստանում է մասնակցի կողմից իրականացվող ձեռնարկատիրական կամ այլ գործունեության արդյունքում ստացված շահույթի տասնհինգ տոկոսից ավելին: Սույն ենթակետում մեջ նշված անձանց բացակայության դեպքում ներկայացվում է գործադիր մարմնի ղեկավարի և անդամների տվյալները</w:t>
      </w:r>
      <w:r w:rsidRPr="00883BDC">
        <w:rPr>
          <w:rFonts w:ascii="Sylfaen" w:hAnsi="Sylfaen"/>
          <w:i/>
          <w:sz w:val="20"/>
          <w:lang w:val="hy-AM"/>
        </w:rPr>
        <w:t xml:space="preserve">: Ընդ որում </w:t>
      </w:r>
      <w:r w:rsidRPr="00883BDC">
        <w:rPr>
          <w:rFonts w:ascii="Sylfaen" w:hAnsi="Sylfaen" w:cs="Sylfaen"/>
          <w:i/>
          <w:sz w:val="20"/>
          <w:lang w:val="hy-AM"/>
        </w:rPr>
        <w:t>եթե մասնակիցը հայտարարվում է ըտրված մասնակից, ապա սույն պարբերությամբ նախատեսված տեղեկատվությունը պայմանագիր կնքելու որոշման մասին հայտարարության հետ միաժամանակ հրապարակվում է նաև տեղեկագրում.</w:t>
      </w:r>
      <w:r w:rsidRPr="00883BDC">
        <w:rPr>
          <w:rFonts w:ascii="Sylfaen" w:hAnsi="Sylfaen" w:cs="Sylfaen"/>
          <w:i/>
          <w:szCs w:val="24"/>
          <w:lang w:val="hy-AM"/>
        </w:rPr>
        <w:t xml:space="preserve"> </w:t>
      </w:r>
    </w:p>
    <w:p w:rsidR="00A5723E" w:rsidRPr="00883BDC" w:rsidRDefault="00A5723E" w:rsidP="00A5723E">
      <w:pPr>
        <w:pStyle w:val="norm"/>
        <w:spacing w:line="240" w:lineRule="auto"/>
        <w:ind w:firstLine="630"/>
        <w:rPr>
          <w:rFonts w:ascii="Sylfaen" w:hAnsi="Sylfaen"/>
          <w:i/>
          <w:sz w:val="20"/>
          <w:lang w:val="hy-AM"/>
        </w:rPr>
      </w:pPr>
      <w:r w:rsidRPr="00883BDC">
        <w:rPr>
          <w:rFonts w:ascii="Sylfaen" w:hAnsi="Sylfaen" w:cs="Sylfaen"/>
          <w:i/>
          <w:sz w:val="20"/>
          <w:szCs w:val="24"/>
          <w:lang w:val="hy-AM" w:eastAsia="en-US"/>
        </w:rPr>
        <w:t>2) իր կողմից առաջարկվող ապրանքի տեխնիկական բնութագրերը, ինչպես նաև առաջարկվող ապրանքի ապրանքային նշանը, ֆիրմային անվանումը, մակնիշը և արտադրողի անվանումը (այսուհետ՝ ապրանքի ամբողջական նկարագիր).</w:t>
      </w:r>
      <w:r w:rsidRPr="00883BDC">
        <w:rPr>
          <w:rFonts w:ascii="Sylfaen" w:hAnsi="Sylfaen" w:cs="Sylfaen"/>
          <w:i/>
          <w:sz w:val="20"/>
          <w:szCs w:val="24"/>
          <w:vertAlign w:val="superscript"/>
          <w:lang w:val="hy-AM" w:eastAsia="en-US"/>
        </w:rPr>
        <w:t>7</w:t>
      </w:r>
      <w:r w:rsidRPr="00883BDC">
        <w:rPr>
          <w:rStyle w:val="FootnoteReference"/>
          <w:rFonts w:ascii="Sylfaen" w:hAnsi="Sylfaen" w:cs="Sylfaen"/>
          <w:i/>
          <w:color w:val="FFFFFF"/>
          <w:sz w:val="20"/>
          <w:szCs w:val="24"/>
          <w:lang w:val="hy-AM" w:eastAsia="en-US"/>
        </w:rPr>
        <w:footnoteReference w:id="3"/>
      </w:r>
    </w:p>
    <w:bookmarkEnd w:id="5"/>
    <w:p w:rsidR="00A5723E" w:rsidRPr="00883BDC" w:rsidRDefault="00A5723E" w:rsidP="00A5723E">
      <w:pPr>
        <w:pStyle w:val="norm"/>
        <w:spacing w:line="240" w:lineRule="auto"/>
        <w:rPr>
          <w:rFonts w:ascii="Sylfaen" w:hAnsi="Sylfaen" w:cs="Sylfaen"/>
          <w:i/>
          <w:sz w:val="20"/>
          <w:szCs w:val="24"/>
          <w:lang w:val="hy-AM" w:eastAsia="en-US"/>
        </w:rPr>
      </w:pPr>
      <w:r w:rsidRPr="00883BDC">
        <w:rPr>
          <w:rFonts w:ascii="Sylfaen" w:hAnsi="Sylfaen" w:cs="Sylfaen"/>
          <w:i/>
          <w:sz w:val="20"/>
          <w:szCs w:val="24"/>
          <w:lang w:val="hy-AM" w:eastAsia="en-US"/>
        </w:rPr>
        <w:t>2) իր կողմից հաստատված գնային առաջարկ.</w:t>
      </w:r>
    </w:p>
    <w:p w:rsidR="00A5723E" w:rsidRPr="00883BDC" w:rsidRDefault="00A5723E" w:rsidP="00A5723E">
      <w:pPr>
        <w:pStyle w:val="norm"/>
        <w:spacing w:line="240" w:lineRule="auto"/>
        <w:rPr>
          <w:rFonts w:ascii="Sylfaen" w:hAnsi="Sylfaen" w:cs="Sylfaen"/>
          <w:i/>
          <w:sz w:val="20"/>
          <w:szCs w:val="24"/>
          <w:lang w:val="hy-AM" w:eastAsia="en-US"/>
        </w:rPr>
      </w:pPr>
      <w:r w:rsidRPr="00883BDC">
        <w:rPr>
          <w:rFonts w:ascii="Sylfaen" w:hAnsi="Sylfaen" w:cs="Sylfaen"/>
          <w:i/>
          <w:sz w:val="20"/>
          <w:szCs w:val="24"/>
          <w:lang w:val="hy-AM" w:eastAsia="en-US"/>
        </w:rPr>
        <w:t>4) գործակալության պայմանագրի պատճենը և դրա կողմ հանդիսացող անձի տվյալները,  եթե կնքվելիք պայմանագիրն իրականացվելու է գործակալության միջոցով:</w:t>
      </w:r>
    </w:p>
    <w:p w:rsidR="00A5723E" w:rsidRPr="00883BDC" w:rsidRDefault="00A5723E" w:rsidP="00A5723E">
      <w:pPr>
        <w:pStyle w:val="norm"/>
        <w:spacing w:line="240" w:lineRule="auto"/>
        <w:rPr>
          <w:rFonts w:ascii="Sylfaen" w:hAnsi="Sylfaen" w:cs="Sylfaen"/>
          <w:i/>
          <w:sz w:val="20"/>
          <w:szCs w:val="24"/>
          <w:lang w:val="hy-AM" w:eastAsia="en-US"/>
        </w:rPr>
      </w:pPr>
      <w:r w:rsidRPr="00883BDC">
        <w:rPr>
          <w:rFonts w:ascii="Sylfaen" w:hAnsi="Sylfaen" w:cs="Sylfaen"/>
          <w:i/>
          <w:sz w:val="20"/>
          <w:szCs w:val="24"/>
          <w:lang w:val="hy-AM" w:eastAsia="en-US"/>
        </w:rPr>
        <w:t>5) համատեղ գործունեության պայմանագրի պատճենը, եթե մասնակիցները սույն ընթացակարգին մասնակցում են համատեղ գործունեության կարգով (կոնսորցիումով):</w:t>
      </w:r>
    </w:p>
    <w:p w:rsidR="00A5723E" w:rsidRPr="00883BDC" w:rsidRDefault="00A5723E" w:rsidP="00A5723E">
      <w:pPr>
        <w:pStyle w:val="norm"/>
        <w:spacing w:line="240" w:lineRule="auto"/>
        <w:rPr>
          <w:rFonts w:ascii="Sylfaen" w:hAnsi="Sylfaen" w:cs="Sylfaen"/>
          <w:i/>
          <w:sz w:val="20"/>
          <w:szCs w:val="24"/>
          <w:lang w:val="hy-AM" w:eastAsia="en-US"/>
        </w:rPr>
      </w:pPr>
      <w:bookmarkStart w:id="6" w:name="_Hlk9262052"/>
      <w:r w:rsidRPr="00883BDC">
        <w:rPr>
          <w:rFonts w:ascii="Sylfaen" w:hAnsi="Sylfaen" w:cs="Sylfaen"/>
          <w:i/>
          <w:sz w:val="20"/>
          <w:szCs w:val="24"/>
          <w:lang w:val="hy-AM" w:eastAsia="en-US"/>
        </w:rPr>
        <w:lastRenderedPageBreak/>
        <w:t>Ընդ որում համատեղ գործունեության կարգով (կոնսորցիումով) սույն ընթացակարգին մասնակցելու դեպքում՝</w:t>
      </w:r>
    </w:p>
    <w:p w:rsidR="00A5723E" w:rsidRPr="00883BDC" w:rsidRDefault="00A5723E" w:rsidP="00A5723E">
      <w:pPr>
        <w:pStyle w:val="norm"/>
        <w:numPr>
          <w:ilvl w:val="0"/>
          <w:numId w:val="35"/>
        </w:numPr>
        <w:spacing w:line="240" w:lineRule="auto"/>
        <w:ind w:left="0" w:firstLine="810"/>
        <w:rPr>
          <w:rFonts w:ascii="Sylfaen" w:hAnsi="Sylfaen" w:cs="Sylfaen"/>
          <w:i/>
          <w:sz w:val="20"/>
          <w:szCs w:val="24"/>
          <w:lang w:val="hy-AM" w:eastAsia="en-US"/>
        </w:rPr>
      </w:pPr>
      <w:r w:rsidRPr="00883BDC">
        <w:rPr>
          <w:rFonts w:ascii="Sylfaen" w:hAnsi="Sylfaen" w:cs="Sylfaen"/>
          <w: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rsidR="00A5723E" w:rsidRPr="00883BDC" w:rsidRDefault="00A5723E" w:rsidP="00A5723E">
      <w:pPr>
        <w:pStyle w:val="norm"/>
        <w:numPr>
          <w:ilvl w:val="0"/>
          <w:numId w:val="35"/>
        </w:numPr>
        <w:spacing w:line="240" w:lineRule="auto"/>
        <w:ind w:left="0" w:firstLine="810"/>
        <w:rPr>
          <w:rFonts w:ascii="Sylfaen" w:hAnsi="Sylfaen" w:cs="Sylfaen"/>
          <w:i/>
          <w:sz w:val="20"/>
          <w:szCs w:val="24"/>
          <w:lang w:val="hy-AM" w:eastAsia="en-US"/>
        </w:rPr>
      </w:pPr>
      <w:r w:rsidRPr="00883BDC">
        <w:rPr>
          <w:rFonts w:ascii="Sylfaen" w:hAnsi="Sylfaen" w:cs="Sylfaen"/>
          <w: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A5723E" w:rsidRPr="00883BDC" w:rsidRDefault="00A5723E" w:rsidP="00A5723E">
      <w:pPr>
        <w:pStyle w:val="norm"/>
        <w:spacing w:line="240" w:lineRule="auto"/>
        <w:rPr>
          <w:rFonts w:ascii="Sylfaen" w:hAnsi="Sylfaen" w:cs="Sylfaen"/>
          <w:i/>
          <w:sz w:val="20"/>
          <w:szCs w:val="24"/>
          <w:lang w:val="hy-AM" w:eastAsia="en-US"/>
        </w:rPr>
      </w:pPr>
    </w:p>
    <w:p w:rsidR="00A5723E" w:rsidRPr="00883BDC" w:rsidRDefault="00A5723E" w:rsidP="00A5723E">
      <w:pPr>
        <w:jc w:val="center"/>
        <w:rPr>
          <w:rFonts w:ascii="Sylfaen" w:hAnsi="Sylfaen" w:cs="Arial"/>
          <w:b/>
          <w:i/>
          <w:sz w:val="20"/>
          <w:lang w:val="es-ES"/>
        </w:rPr>
      </w:pPr>
      <w:r w:rsidRPr="00883BDC">
        <w:rPr>
          <w:rFonts w:ascii="Sylfaen" w:hAnsi="Sylfaen"/>
          <w:b/>
          <w:i/>
          <w:sz w:val="20"/>
          <w:lang w:val="es-ES"/>
        </w:rPr>
        <w:t xml:space="preserve">5.   </w:t>
      </w:r>
      <w:r w:rsidRPr="00883BDC">
        <w:rPr>
          <w:rFonts w:ascii="Sylfaen" w:hAnsi="Sylfaen" w:cs="Sylfaen"/>
          <w:b/>
          <w:i/>
          <w:sz w:val="20"/>
          <w:lang w:val="es-ES"/>
        </w:rPr>
        <w:t>ՀԱՅՏԻ</w:t>
      </w:r>
      <w:r w:rsidRPr="00883BDC">
        <w:rPr>
          <w:rFonts w:ascii="Sylfaen" w:hAnsi="Sylfaen" w:cs="Arial"/>
          <w:b/>
          <w:i/>
          <w:sz w:val="20"/>
          <w:lang w:val="es-ES"/>
        </w:rPr>
        <w:t xml:space="preserve">   </w:t>
      </w:r>
      <w:r w:rsidRPr="00883BDC">
        <w:rPr>
          <w:rFonts w:ascii="Sylfaen" w:hAnsi="Sylfaen" w:cs="Sylfaen"/>
          <w:b/>
          <w:i/>
          <w:sz w:val="20"/>
          <w:lang w:val="es-ES"/>
        </w:rPr>
        <w:t>ԳՆԱՅԻՆ</w:t>
      </w:r>
      <w:r w:rsidRPr="00883BDC">
        <w:rPr>
          <w:rFonts w:ascii="Sylfaen" w:hAnsi="Sylfaen" w:cs="Arial"/>
          <w:b/>
          <w:i/>
          <w:sz w:val="20"/>
          <w:lang w:val="es-ES"/>
        </w:rPr>
        <w:t xml:space="preserve">  </w:t>
      </w:r>
      <w:r w:rsidRPr="00883BDC">
        <w:rPr>
          <w:rFonts w:ascii="Sylfaen" w:hAnsi="Sylfaen" w:cs="Sylfaen"/>
          <w:b/>
          <w:i/>
          <w:sz w:val="20"/>
          <w:lang w:val="es-ES"/>
        </w:rPr>
        <w:t>ԱՌԱՋԱՐԿԸ</w:t>
      </w:r>
      <w:r w:rsidRPr="00883BDC">
        <w:rPr>
          <w:rFonts w:ascii="Sylfaen" w:hAnsi="Sylfaen" w:cs="Arial"/>
          <w:b/>
          <w:i/>
          <w:sz w:val="20"/>
          <w:lang w:val="es-ES"/>
        </w:rPr>
        <w:t xml:space="preserve"> </w:t>
      </w:r>
    </w:p>
    <w:p w:rsidR="00A5723E" w:rsidRPr="00883BDC" w:rsidRDefault="00A5723E" w:rsidP="00A5723E">
      <w:pPr>
        <w:jc w:val="center"/>
        <w:rPr>
          <w:rFonts w:ascii="Sylfaen" w:hAnsi="Sylfaen" w:cs="Arial"/>
          <w:b/>
          <w:i/>
          <w:sz w:val="20"/>
          <w:lang w:val="es-ES"/>
        </w:rPr>
      </w:pPr>
    </w:p>
    <w:p w:rsidR="00A5723E" w:rsidRPr="00883BDC" w:rsidRDefault="00A5723E" w:rsidP="00A5723E">
      <w:pPr>
        <w:ind w:firstLine="567"/>
        <w:jc w:val="both"/>
        <w:rPr>
          <w:rFonts w:ascii="Sylfaen" w:hAnsi="Sylfaen"/>
          <w:i/>
          <w:sz w:val="20"/>
          <w:lang w:val="es-ES"/>
        </w:rPr>
      </w:pPr>
      <w:r w:rsidRPr="00883BDC">
        <w:rPr>
          <w:rFonts w:ascii="Sylfaen" w:hAnsi="Sylfaen" w:cs="Sylfaen"/>
          <w:i/>
          <w:sz w:val="20"/>
          <w:lang w:val="es-ES"/>
        </w:rPr>
        <w:t xml:space="preserve">5.1 </w:t>
      </w:r>
      <w:r w:rsidRPr="00883BDC">
        <w:rPr>
          <w:rFonts w:ascii="Sylfaen" w:hAnsi="Sylfaen" w:cs="Sylfaen"/>
          <w:i/>
          <w:sz w:val="20"/>
          <w:lang w:val="hy-AM"/>
        </w:rPr>
        <w:t>Առաջարկվող</w:t>
      </w:r>
      <w:r w:rsidRPr="00883BDC">
        <w:rPr>
          <w:rFonts w:ascii="Sylfaen" w:hAnsi="Sylfaen" w:cs="Sylfaen"/>
          <w:i/>
          <w:sz w:val="20"/>
          <w:lang w:val="es-ES"/>
        </w:rPr>
        <w:t xml:space="preserve"> </w:t>
      </w:r>
      <w:r w:rsidRPr="00883BDC">
        <w:rPr>
          <w:rFonts w:ascii="Sylfaen" w:hAnsi="Sylfaen" w:cs="Sylfaen"/>
          <w:i/>
          <w:sz w:val="20"/>
          <w:lang w:val="hy-AM"/>
        </w:rPr>
        <w:t>գինը</w:t>
      </w:r>
      <w:r w:rsidRPr="00883BDC">
        <w:rPr>
          <w:rFonts w:ascii="Sylfaen" w:hAnsi="Sylfaen" w:cs="Sylfaen"/>
          <w:i/>
          <w:sz w:val="20"/>
          <w:lang w:val="es-ES"/>
        </w:rPr>
        <w:t xml:space="preserve"> </w:t>
      </w:r>
      <w:r w:rsidRPr="00883BDC">
        <w:rPr>
          <w:rFonts w:ascii="Sylfaen" w:hAnsi="Sylfaen" w:cs="Sylfaen"/>
          <w:i/>
          <w:sz w:val="20"/>
          <w:lang w:val="hy-AM"/>
        </w:rPr>
        <w:t>ապրանքի</w:t>
      </w:r>
      <w:r w:rsidRPr="00883BDC">
        <w:rPr>
          <w:rFonts w:ascii="Sylfaen" w:hAnsi="Sylfaen" w:cs="Sylfaen"/>
          <w:i/>
          <w:sz w:val="20"/>
          <w:lang w:val="es-ES"/>
        </w:rPr>
        <w:t xml:space="preserve"> </w:t>
      </w:r>
      <w:r w:rsidRPr="00883BDC">
        <w:rPr>
          <w:rFonts w:ascii="Sylfaen" w:hAnsi="Sylfaen" w:cs="Sylfaen"/>
          <w:i/>
          <w:sz w:val="20"/>
          <w:lang w:val="hy-AM"/>
        </w:rPr>
        <w:t>արժեքից</w:t>
      </w:r>
      <w:r w:rsidRPr="00883BDC">
        <w:rPr>
          <w:rFonts w:ascii="Sylfaen" w:hAnsi="Sylfaen" w:cs="Sylfaen"/>
          <w:i/>
          <w:sz w:val="20"/>
          <w:lang w:val="es-ES"/>
        </w:rPr>
        <w:t xml:space="preserve"> </w:t>
      </w:r>
      <w:r w:rsidRPr="00883BDC">
        <w:rPr>
          <w:rFonts w:ascii="Sylfaen" w:hAnsi="Sylfaen" w:cs="Sylfaen"/>
          <w:i/>
          <w:sz w:val="20"/>
          <w:lang w:val="hy-AM"/>
        </w:rPr>
        <w:t>բացի</w:t>
      </w:r>
      <w:r w:rsidRPr="00883BDC">
        <w:rPr>
          <w:rFonts w:ascii="Sylfaen" w:hAnsi="Sylfaen" w:cs="Sylfaen"/>
          <w:i/>
          <w:sz w:val="20"/>
          <w:lang w:val="es-ES"/>
        </w:rPr>
        <w:t xml:space="preserve"> </w:t>
      </w:r>
      <w:r w:rsidRPr="00883BDC">
        <w:rPr>
          <w:rFonts w:ascii="Sylfaen" w:hAnsi="Sylfaen" w:cs="Sylfaen"/>
          <w:i/>
          <w:sz w:val="20"/>
          <w:lang w:val="hy-AM"/>
        </w:rPr>
        <w:t>ներառում</w:t>
      </w:r>
      <w:r w:rsidRPr="00883BDC">
        <w:rPr>
          <w:rFonts w:ascii="Sylfaen" w:hAnsi="Sylfaen" w:cs="Sylfaen"/>
          <w:i/>
          <w:sz w:val="20"/>
          <w:lang w:val="es-ES"/>
        </w:rPr>
        <w:t xml:space="preserve"> </w:t>
      </w:r>
      <w:r w:rsidRPr="00883BDC">
        <w:rPr>
          <w:rFonts w:ascii="Sylfaen" w:hAnsi="Sylfaen" w:cs="Sylfaen"/>
          <w:i/>
          <w:sz w:val="20"/>
          <w:lang w:val="hy-AM"/>
        </w:rPr>
        <w:t>է</w:t>
      </w:r>
      <w:r w:rsidRPr="00883BDC">
        <w:rPr>
          <w:rFonts w:ascii="Sylfaen" w:hAnsi="Sylfaen" w:cs="Sylfaen"/>
          <w:i/>
          <w:sz w:val="20"/>
          <w:lang w:val="es-ES"/>
        </w:rPr>
        <w:t xml:space="preserve"> </w:t>
      </w:r>
      <w:r w:rsidRPr="00883BDC">
        <w:rPr>
          <w:rFonts w:ascii="Sylfaen" w:hAnsi="Sylfaen" w:cs="Sylfaen"/>
          <w:i/>
          <w:sz w:val="20"/>
          <w:lang w:val="hy-AM"/>
        </w:rPr>
        <w:t>փոխադրման</w:t>
      </w:r>
      <w:r w:rsidRPr="00883BDC">
        <w:rPr>
          <w:rFonts w:ascii="Sylfaen" w:hAnsi="Sylfaen" w:cs="Sylfaen"/>
          <w:i/>
          <w:sz w:val="20"/>
          <w:lang w:val="es-ES"/>
        </w:rPr>
        <w:t xml:space="preserve">, </w:t>
      </w:r>
      <w:r w:rsidRPr="00883BDC">
        <w:rPr>
          <w:rFonts w:ascii="Sylfaen" w:hAnsi="Sylfaen" w:cs="Sylfaen"/>
          <w:i/>
          <w:sz w:val="20"/>
          <w:lang w:val="hy-AM"/>
        </w:rPr>
        <w:t>ապահովագրման</w:t>
      </w:r>
      <w:r w:rsidRPr="00883BDC">
        <w:rPr>
          <w:rFonts w:ascii="Sylfaen" w:hAnsi="Sylfaen" w:cs="Sylfaen"/>
          <w:i/>
          <w:sz w:val="20"/>
          <w:lang w:val="es-ES"/>
        </w:rPr>
        <w:t xml:space="preserve">, </w:t>
      </w:r>
      <w:r w:rsidRPr="00883BDC">
        <w:rPr>
          <w:rFonts w:ascii="Sylfaen" w:hAnsi="Sylfaen" w:cs="Sylfaen"/>
          <w:i/>
          <w:sz w:val="20"/>
          <w:lang w:val="hy-AM"/>
        </w:rPr>
        <w:t>տուրքերի</w:t>
      </w:r>
      <w:r w:rsidRPr="00883BDC">
        <w:rPr>
          <w:rFonts w:ascii="Sylfaen" w:hAnsi="Sylfaen" w:cs="Sylfaen"/>
          <w:i/>
          <w:sz w:val="20"/>
          <w:lang w:val="es-ES"/>
        </w:rPr>
        <w:t xml:space="preserve">, </w:t>
      </w:r>
      <w:r w:rsidRPr="00883BDC">
        <w:rPr>
          <w:rFonts w:ascii="Sylfaen" w:hAnsi="Sylfaen" w:cs="Sylfaen"/>
          <w:i/>
          <w:sz w:val="20"/>
          <w:lang w:val="hy-AM"/>
        </w:rPr>
        <w:t>հարկերի</w:t>
      </w:r>
      <w:r w:rsidRPr="00883BDC">
        <w:rPr>
          <w:rFonts w:ascii="Sylfaen" w:hAnsi="Sylfaen" w:cs="Sylfaen"/>
          <w:i/>
          <w:sz w:val="20"/>
          <w:lang w:val="es-ES"/>
        </w:rPr>
        <w:t xml:space="preserve">, </w:t>
      </w:r>
      <w:r w:rsidRPr="00883BDC">
        <w:rPr>
          <w:rFonts w:ascii="Sylfaen" w:hAnsi="Sylfaen" w:cs="Sylfaen"/>
          <w:i/>
          <w:sz w:val="20"/>
          <w:lang w:val="hy-AM"/>
        </w:rPr>
        <w:t>այլ</w:t>
      </w:r>
      <w:r w:rsidRPr="00883BDC">
        <w:rPr>
          <w:rFonts w:ascii="Sylfaen" w:hAnsi="Sylfaen" w:cs="Sylfaen"/>
          <w:i/>
          <w:sz w:val="20"/>
          <w:lang w:val="es-ES"/>
        </w:rPr>
        <w:t xml:space="preserve"> </w:t>
      </w:r>
      <w:r w:rsidRPr="00883BDC">
        <w:rPr>
          <w:rFonts w:ascii="Sylfaen" w:hAnsi="Sylfaen" w:cs="Sylfaen"/>
          <w:i/>
          <w:sz w:val="20"/>
          <w:lang w:val="hy-AM"/>
        </w:rPr>
        <w:t>վճարումների</w:t>
      </w:r>
      <w:r w:rsidRPr="00883BDC">
        <w:rPr>
          <w:rFonts w:ascii="Sylfaen" w:hAnsi="Sylfaen" w:cs="Sylfaen"/>
          <w:i/>
          <w:sz w:val="20"/>
          <w:lang w:val="es-ES"/>
        </w:rPr>
        <w:t xml:space="preserve"> </w:t>
      </w:r>
      <w:r w:rsidRPr="00883BDC">
        <w:rPr>
          <w:rFonts w:ascii="Sylfaen" w:hAnsi="Sylfaen" w:cs="Sylfaen"/>
          <w:i/>
          <w:sz w:val="20"/>
          <w:lang w:val="hy-AM"/>
        </w:rPr>
        <w:t>գծով</w:t>
      </w:r>
      <w:r w:rsidRPr="00883BDC">
        <w:rPr>
          <w:rFonts w:ascii="Sylfaen" w:hAnsi="Sylfaen" w:cs="Sylfaen"/>
          <w:i/>
          <w:sz w:val="20"/>
          <w:lang w:val="es-ES"/>
        </w:rPr>
        <w:t xml:space="preserve"> </w:t>
      </w:r>
      <w:r w:rsidRPr="00883BDC">
        <w:rPr>
          <w:rFonts w:ascii="Sylfaen" w:hAnsi="Sylfaen" w:cs="Sylfaen"/>
          <w:i/>
          <w:sz w:val="20"/>
          <w:lang w:val="hy-AM"/>
        </w:rPr>
        <w:t>ծախսերը</w:t>
      </w:r>
      <w:r w:rsidRPr="00883BDC">
        <w:rPr>
          <w:rFonts w:ascii="Sylfaen" w:hAnsi="Sylfaen" w:cs="Sylfaen"/>
          <w:i/>
          <w:sz w:val="20"/>
          <w:lang w:val="es-ES"/>
        </w:rPr>
        <w:t xml:space="preserve"> </w:t>
      </w:r>
      <w:r w:rsidRPr="00883BDC">
        <w:rPr>
          <w:rFonts w:ascii="Sylfaen" w:hAnsi="Sylfaen" w:cs="Sylfaen"/>
          <w:i/>
          <w:sz w:val="20"/>
          <w:lang w:val="hy-AM"/>
        </w:rPr>
        <w:t>և</w:t>
      </w:r>
      <w:r w:rsidRPr="00883BDC">
        <w:rPr>
          <w:rFonts w:ascii="Sylfaen" w:hAnsi="Sylfaen" w:cs="Sylfaen"/>
          <w:i/>
          <w:sz w:val="20"/>
          <w:lang w:val="es-ES"/>
        </w:rPr>
        <w:t xml:space="preserve"> </w:t>
      </w:r>
      <w:r w:rsidRPr="00883BDC">
        <w:rPr>
          <w:rFonts w:ascii="Sylfaen" w:hAnsi="Sylfaen" w:cs="Sylfaen"/>
          <w:i/>
          <w:sz w:val="20"/>
          <w:lang w:val="hy-AM"/>
        </w:rPr>
        <w:t>չի</w:t>
      </w:r>
      <w:r w:rsidRPr="00883BDC">
        <w:rPr>
          <w:rFonts w:ascii="Sylfaen" w:hAnsi="Sylfaen" w:cs="Sylfaen"/>
          <w:i/>
          <w:sz w:val="20"/>
          <w:lang w:val="es-ES"/>
        </w:rPr>
        <w:t xml:space="preserve"> </w:t>
      </w:r>
      <w:r w:rsidRPr="00883BDC">
        <w:rPr>
          <w:rFonts w:ascii="Sylfaen" w:hAnsi="Sylfaen" w:cs="Sylfaen"/>
          <w:i/>
          <w:sz w:val="20"/>
          <w:lang w:val="hy-AM"/>
        </w:rPr>
        <w:t>կարող</w:t>
      </w:r>
      <w:r w:rsidRPr="00883BDC">
        <w:rPr>
          <w:rFonts w:ascii="Sylfaen" w:hAnsi="Sylfaen" w:cs="Sylfaen"/>
          <w:i/>
          <w:sz w:val="20"/>
          <w:lang w:val="es-ES"/>
        </w:rPr>
        <w:t xml:space="preserve"> </w:t>
      </w:r>
      <w:r w:rsidRPr="00883BDC">
        <w:rPr>
          <w:rFonts w:ascii="Sylfaen" w:hAnsi="Sylfaen" w:cs="Sylfaen"/>
          <w:i/>
          <w:sz w:val="20"/>
          <w:lang w:val="hy-AM"/>
        </w:rPr>
        <w:t>պակաս</w:t>
      </w:r>
      <w:r w:rsidRPr="00883BDC">
        <w:rPr>
          <w:rFonts w:ascii="Sylfaen" w:hAnsi="Sylfaen" w:cs="Sylfaen"/>
          <w:i/>
          <w:sz w:val="20"/>
          <w:lang w:val="es-ES"/>
        </w:rPr>
        <w:t xml:space="preserve"> </w:t>
      </w:r>
      <w:r w:rsidRPr="00883BDC">
        <w:rPr>
          <w:rFonts w:ascii="Sylfaen" w:hAnsi="Sylfaen" w:cs="Sylfaen"/>
          <w:i/>
          <w:sz w:val="20"/>
          <w:lang w:val="hy-AM"/>
        </w:rPr>
        <w:t>լինել</w:t>
      </w:r>
      <w:r w:rsidRPr="00883BDC">
        <w:rPr>
          <w:rFonts w:ascii="Sylfaen" w:hAnsi="Sylfaen" w:cs="Sylfaen"/>
          <w:i/>
          <w:sz w:val="20"/>
          <w:lang w:val="es-ES"/>
        </w:rPr>
        <w:t xml:space="preserve"> </w:t>
      </w:r>
      <w:r w:rsidRPr="00883BDC">
        <w:rPr>
          <w:rFonts w:ascii="Sylfaen" w:hAnsi="Sylfaen" w:cs="Sylfaen"/>
          <w:i/>
          <w:sz w:val="20"/>
          <w:lang w:val="hy-AM"/>
        </w:rPr>
        <w:t>դրանց</w:t>
      </w:r>
      <w:r w:rsidRPr="00883BDC">
        <w:rPr>
          <w:rFonts w:ascii="Sylfaen" w:hAnsi="Sylfaen" w:cs="Sylfaen"/>
          <w:i/>
          <w:sz w:val="20"/>
          <w:lang w:val="es-ES"/>
        </w:rPr>
        <w:t xml:space="preserve"> </w:t>
      </w:r>
      <w:r w:rsidRPr="00883BDC">
        <w:rPr>
          <w:rFonts w:ascii="Sylfaen" w:hAnsi="Sylfaen" w:cs="Sylfaen"/>
          <w:i/>
          <w:sz w:val="20"/>
          <w:lang w:val="hy-AM"/>
        </w:rPr>
        <w:t>ինքնարժեքից</w:t>
      </w:r>
      <w:r w:rsidRPr="00883BDC">
        <w:rPr>
          <w:rFonts w:ascii="Sylfaen" w:hAnsi="Sylfaen" w:cs="Sylfaen"/>
          <w:i/>
          <w:sz w:val="20"/>
          <w:lang w:val="es-ES"/>
        </w:rPr>
        <w:t xml:space="preserve">: </w:t>
      </w:r>
      <w:r w:rsidRPr="00883BDC">
        <w:rPr>
          <w:rFonts w:ascii="Sylfaen" w:hAnsi="Sylfaen" w:cs="Sylfaen"/>
          <w:i/>
          <w:sz w:val="20"/>
          <w:lang w:val="hy-AM"/>
        </w:rPr>
        <w:t>Առաջարկվող</w:t>
      </w:r>
      <w:r w:rsidRPr="00883BDC">
        <w:rPr>
          <w:rFonts w:ascii="Sylfaen" w:hAnsi="Sylfaen" w:cs="Sylfaen"/>
          <w:i/>
          <w:sz w:val="20"/>
          <w:lang w:val="es-ES"/>
        </w:rPr>
        <w:t xml:space="preserve"> </w:t>
      </w:r>
      <w:r w:rsidRPr="00883BDC">
        <w:rPr>
          <w:rFonts w:ascii="Sylfaen" w:hAnsi="Sylfaen" w:cs="Sylfaen"/>
          <w:i/>
          <w:sz w:val="20"/>
          <w:lang w:val="hy-AM"/>
        </w:rPr>
        <w:t>գնի</w:t>
      </w:r>
      <w:r w:rsidRPr="00883BDC">
        <w:rPr>
          <w:rFonts w:ascii="Sylfaen" w:hAnsi="Sylfaen" w:cs="Sylfaen"/>
          <w:i/>
          <w:sz w:val="20"/>
          <w:lang w:val="es-ES"/>
        </w:rPr>
        <w:t xml:space="preserve">  </w:t>
      </w:r>
      <w:r w:rsidRPr="00883BDC">
        <w:rPr>
          <w:rFonts w:ascii="Sylfaen" w:hAnsi="Sylfaen" w:cs="Sylfaen"/>
          <w:i/>
          <w:sz w:val="20"/>
          <w:lang w:val="hy-AM"/>
        </w:rPr>
        <w:t>հաշվարկը</w:t>
      </w:r>
      <w:r w:rsidRPr="00883BDC">
        <w:rPr>
          <w:rFonts w:ascii="Sylfaen" w:hAnsi="Sylfaen" w:cs="Sylfaen"/>
          <w:i/>
          <w:sz w:val="20"/>
          <w:lang w:val="es-ES"/>
        </w:rPr>
        <w:t xml:space="preserve"> </w:t>
      </w:r>
      <w:r w:rsidRPr="00883BDC">
        <w:rPr>
          <w:rFonts w:ascii="Sylfaen" w:hAnsi="Sylfaen" w:cs="Sylfaen"/>
          <w:i/>
          <w:sz w:val="20"/>
          <w:lang w:val="hy-AM"/>
        </w:rPr>
        <w:t>պետք</w:t>
      </w:r>
      <w:r w:rsidRPr="00883BDC">
        <w:rPr>
          <w:rFonts w:ascii="Sylfaen" w:hAnsi="Sylfaen" w:cs="Sylfaen"/>
          <w:i/>
          <w:sz w:val="20"/>
          <w:lang w:val="es-ES"/>
        </w:rPr>
        <w:t xml:space="preserve"> </w:t>
      </w:r>
      <w:r w:rsidRPr="00883BDC">
        <w:rPr>
          <w:rFonts w:ascii="Sylfaen" w:hAnsi="Sylfaen" w:cs="Sylfaen"/>
          <w:i/>
          <w:sz w:val="20"/>
          <w:lang w:val="hy-AM"/>
        </w:rPr>
        <w:t>է</w:t>
      </w:r>
      <w:r w:rsidRPr="00883BDC">
        <w:rPr>
          <w:rFonts w:ascii="Sylfaen" w:hAnsi="Sylfaen" w:cs="Sylfaen"/>
          <w:i/>
          <w:sz w:val="20"/>
          <w:lang w:val="es-ES"/>
        </w:rPr>
        <w:t xml:space="preserve"> </w:t>
      </w:r>
      <w:r w:rsidRPr="00883BDC">
        <w:rPr>
          <w:rFonts w:ascii="Sylfaen" w:hAnsi="Sylfaen" w:cs="Sylfaen"/>
          <w:i/>
          <w:sz w:val="20"/>
          <w:lang w:val="hy-AM"/>
        </w:rPr>
        <w:t>ներկայացվի</w:t>
      </w:r>
      <w:r w:rsidRPr="00883BDC">
        <w:rPr>
          <w:rFonts w:ascii="Sylfaen" w:hAnsi="Sylfaen" w:cs="Sylfaen"/>
          <w:i/>
          <w:sz w:val="20"/>
          <w:lang w:val="es-ES"/>
        </w:rPr>
        <w:t xml:space="preserve"> </w:t>
      </w:r>
      <w:r w:rsidRPr="00883BDC">
        <w:rPr>
          <w:rFonts w:ascii="Sylfaen" w:hAnsi="Sylfaen" w:cs="Sylfaen"/>
          <w:i/>
          <w:sz w:val="20"/>
          <w:lang w:val="hy-AM"/>
        </w:rPr>
        <w:t>հայտով</w:t>
      </w:r>
      <w:r w:rsidRPr="00883BDC">
        <w:rPr>
          <w:rFonts w:ascii="Sylfaen" w:hAnsi="Sylfaen"/>
          <w:i/>
          <w:sz w:val="20"/>
          <w:lang w:val="es-ES"/>
        </w:rPr>
        <w:t>:</w:t>
      </w:r>
    </w:p>
    <w:p w:rsidR="00A5723E" w:rsidRPr="00883BDC" w:rsidRDefault="00A5723E" w:rsidP="00A5723E">
      <w:pPr>
        <w:pStyle w:val="norm"/>
        <w:spacing w:line="240" w:lineRule="auto"/>
        <w:ind w:firstLine="567"/>
        <w:rPr>
          <w:rFonts w:ascii="Sylfaen" w:hAnsi="Sylfaen" w:cs="Sylfaen"/>
          <w:i/>
          <w:sz w:val="20"/>
          <w:szCs w:val="24"/>
          <w:lang w:val="es-ES" w:eastAsia="en-US"/>
        </w:rPr>
      </w:pPr>
      <w:r w:rsidRPr="00883BDC">
        <w:rPr>
          <w:rFonts w:ascii="Sylfaen" w:hAnsi="Sylfaen"/>
          <w:i/>
          <w:sz w:val="20"/>
          <w:lang w:val="es-ES"/>
        </w:rPr>
        <w:t>5.</w:t>
      </w:r>
      <w:r w:rsidRPr="00883BDC">
        <w:rPr>
          <w:rFonts w:ascii="Sylfaen" w:hAnsi="Sylfaen"/>
          <w:i/>
          <w:sz w:val="20"/>
          <w:lang w:val="hy-AM"/>
        </w:rPr>
        <w:t>2</w:t>
      </w:r>
      <w:r w:rsidRPr="00883BDC">
        <w:rPr>
          <w:rFonts w:ascii="Sylfaen" w:hAnsi="Sylfaen" w:cs="Sylfaen"/>
          <w:i/>
          <w:sz w:val="20"/>
          <w:lang w:val="es-ES"/>
        </w:rPr>
        <w:t xml:space="preserve"> Մ</w:t>
      </w:r>
      <w:r w:rsidRPr="00883BDC">
        <w:rPr>
          <w:rFonts w:ascii="Sylfaen" w:hAnsi="Sylfaen" w:cs="Sylfaen"/>
          <w:i/>
          <w:sz w:val="20"/>
          <w:szCs w:val="24"/>
          <w:lang w:val="hy-AM" w:eastAsia="en-US"/>
        </w:rPr>
        <w:t xml:space="preserve">ասնակիցը գնային առաջարկը ներկայացնում է </w:t>
      </w:r>
      <w:r w:rsidRPr="00883BDC">
        <w:rPr>
          <w:rFonts w:ascii="Sylfaen" w:hAnsi="Sylfaen" w:cs="Sylfaen"/>
          <w:i/>
          <w:sz w:val="20"/>
          <w:lang w:val="hy-AM"/>
        </w:rPr>
        <w:t>ինքնարժեք, շահույթ</w:t>
      </w:r>
      <w:r w:rsidRPr="00883BDC">
        <w:rPr>
          <w:rFonts w:ascii="Sylfaen" w:hAnsi="Sylfaen" w:cs="Sylfaen"/>
          <w:i/>
          <w:szCs w:val="22"/>
          <w:lang w:val="es-ES"/>
        </w:rPr>
        <w:t xml:space="preserve"> </w:t>
      </w:r>
      <w:r w:rsidRPr="00883BDC">
        <w:rPr>
          <w:rFonts w:ascii="Sylfaen" w:hAnsi="Sylfaen" w:cs="Sylfaen"/>
          <w:i/>
          <w:sz w:val="20"/>
          <w:szCs w:val="24"/>
          <w:lang w:val="hy-AM" w:eastAsia="en-US"/>
        </w:rPr>
        <w:t xml:space="preserve">և ավելացված արժեքի հարկ ընդհանրական բաղադրիչներից բաղկացած հաշվարկի ձևով: Ինքնարժեքի բաղադրիչների հաշվարկ` բացվածք կամ այլ մանրամասներ չեն պահանջվում և ներկայացվում: Եթե </w:t>
      </w:r>
      <w:r w:rsidRPr="00883BDC">
        <w:rPr>
          <w:rFonts w:ascii="Sylfaen" w:hAnsi="Sylfaen" w:cs="Sylfaen"/>
          <w:i/>
          <w:sz w:val="20"/>
          <w:szCs w:val="24"/>
          <w:lang w:eastAsia="en-US"/>
        </w:rPr>
        <w:t>մ</w:t>
      </w:r>
      <w:r w:rsidRPr="00883BDC">
        <w:rPr>
          <w:rFonts w:ascii="Sylfaen" w:hAnsi="Sylfaen" w:cs="Sylfaen"/>
          <w: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83BDC">
        <w:rPr>
          <w:rFonts w:ascii="Sylfaen" w:hAnsi="Sylfaen" w:cs="Sylfaen"/>
          <w:i/>
          <w:sz w:val="20"/>
          <w:szCs w:val="24"/>
          <w:lang w:val="es-ES" w:eastAsia="en-US"/>
        </w:rPr>
        <w:t xml:space="preserve"> </w:t>
      </w:r>
      <w:r w:rsidRPr="00883BDC">
        <w:rPr>
          <w:rFonts w:ascii="Sylfaen" w:hAnsi="Sylfaen" w:cs="Sylfaen"/>
          <w:i/>
          <w:sz w:val="20"/>
          <w:lang w:val="ru-RU"/>
        </w:rPr>
        <w:t>ներկայաց</w:t>
      </w:r>
      <w:r w:rsidRPr="00883BDC">
        <w:rPr>
          <w:rFonts w:ascii="Sylfaen" w:hAnsi="Sylfaen" w:cs="Sylfaen"/>
          <w:i/>
          <w:sz w:val="20"/>
        </w:rPr>
        <w:t>վող</w:t>
      </w:r>
      <w:r w:rsidRPr="00883BDC">
        <w:rPr>
          <w:rFonts w:ascii="Sylfaen" w:hAnsi="Sylfaen" w:cs="Sylfaen"/>
          <w:i/>
          <w:sz w:val="20"/>
          <w:lang w:val="es-ES"/>
        </w:rPr>
        <w:t xml:space="preserve"> </w:t>
      </w:r>
      <w:r w:rsidRPr="00883BDC">
        <w:rPr>
          <w:rFonts w:ascii="Sylfaen" w:hAnsi="Sylfaen" w:cs="Sylfaen"/>
          <w:i/>
          <w:sz w:val="20"/>
          <w:lang w:val="ru-RU"/>
        </w:rPr>
        <w:t>գնային</w:t>
      </w:r>
      <w:r w:rsidRPr="00883BDC">
        <w:rPr>
          <w:rFonts w:ascii="Sylfaen" w:hAnsi="Sylfaen" w:cs="Sylfaen"/>
          <w:i/>
          <w:sz w:val="20"/>
          <w:lang w:val="es-ES"/>
        </w:rPr>
        <w:t xml:space="preserve"> </w:t>
      </w:r>
      <w:r w:rsidRPr="00883BDC">
        <w:rPr>
          <w:rFonts w:ascii="Sylfaen" w:hAnsi="Sylfaen" w:cs="Sylfaen"/>
          <w:i/>
          <w:sz w:val="20"/>
          <w:lang w:val="ru-RU"/>
        </w:rPr>
        <w:t>առաջարկում</w:t>
      </w:r>
      <w:r w:rsidRPr="00883BDC">
        <w:rPr>
          <w:rFonts w:ascii="Sylfaen" w:hAnsi="Sylfaen" w:cs="Sylfaen"/>
          <w:i/>
          <w:sz w:val="20"/>
          <w:szCs w:val="24"/>
          <w:lang w:val="hy-AM" w:eastAsia="en-US"/>
        </w:rPr>
        <w:t xml:space="preserve"> առանձնացված տողով նախատեսվում է այդ հարկատեսակի գծով վճարվելիք գումարի չափը:</w:t>
      </w:r>
      <w:r w:rsidRPr="00883BDC">
        <w:rPr>
          <w:rFonts w:ascii="Sylfaen" w:hAnsi="Sylfaen" w:cs="Sylfaen"/>
          <w:i/>
          <w:sz w:val="20"/>
          <w:szCs w:val="24"/>
          <w:lang w:val="es-ES" w:eastAsia="en-US"/>
        </w:rPr>
        <w:t xml:space="preserve"> </w:t>
      </w:r>
    </w:p>
    <w:p w:rsidR="00A5723E" w:rsidRPr="00883BDC" w:rsidRDefault="00A5723E" w:rsidP="00A5723E">
      <w:pPr>
        <w:pStyle w:val="norm"/>
        <w:spacing w:line="240" w:lineRule="auto"/>
        <w:rPr>
          <w:rFonts w:ascii="Sylfaen" w:hAnsi="Sylfaen" w:cs="Sylfaen"/>
          <w:i/>
          <w:sz w:val="20"/>
          <w:szCs w:val="24"/>
          <w:lang w:val="hy-AM" w:eastAsia="en-US"/>
        </w:rPr>
      </w:pPr>
      <w:r w:rsidRPr="00883BDC">
        <w:rPr>
          <w:rFonts w:ascii="Sylfaen" w:hAnsi="Sylfaen" w:cs="Sylfaen"/>
          <w:i/>
          <w:sz w:val="20"/>
          <w:szCs w:val="24"/>
          <w:lang w:eastAsia="en-US"/>
        </w:rPr>
        <w:t>Մ</w:t>
      </w:r>
      <w:r w:rsidRPr="00883BDC">
        <w:rPr>
          <w:rFonts w:ascii="Sylfaen" w:hAnsi="Sylfaen" w:cs="Sylfaen"/>
          <w:i/>
          <w:sz w:val="20"/>
          <w:szCs w:val="24"/>
          <w:lang w:val="hy-AM" w:eastAsia="en-US"/>
        </w:rPr>
        <w:t>ասնակիցների գնային առաջարկների գնահատում</w:t>
      </w:r>
      <w:r w:rsidRPr="00883BDC">
        <w:rPr>
          <w:rFonts w:ascii="Sylfaen" w:hAnsi="Sylfaen" w:cs="Sylfaen"/>
          <w:i/>
          <w:sz w:val="20"/>
          <w:szCs w:val="24"/>
          <w:lang w:eastAsia="en-US"/>
        </w:rPr>
        <w:t>ն</w:t>
      </w:r>
      <w:r w:rsidRPr="00883BDC">
        <w:rPr>
          <w:rFonts w:ascii="Sylfaen" w:hAnsi="Sylfaen" w:cs="Sylfaen"/>
          <w:i/>
          <w:sz w:val="20"/>
          <w:szCs w:val="24"/>
          <w:lang w:val="hy-AM" w:eastAsia="en-US"/>
        </w:rPr>
        <w:t xml:space="preserve"> </w:t>
      </w:r>
      <w:r w:rsidRPr="00883BDC">
        <w:rPr>
          <w:rFonts w:ascii="Sylfaen" w:hAnsi="Sylfaen" w:cs="Sylfaen"/>
          <w:i/>
          <w:sz w:val="20"/>
          <w:szCs w:val="24"/>
          <w:lang w:eastAsia="en-US"/>
        </w:rPr>
        <w:t>ու</w:t>
      </w:r>
      <w:r w:rsidRPr="00883BDC">
        <w:rPr>
          <w:rFonts w:ascii="Sylfaen" w:hAnsi="Sylfaen" w:cs="Sylfaen"/>
          <w:i/>
          <w:sz w:val="20"/>
          <w:szCs w:val="24"/>
          <w:lang w:val="hy-AM" w:eastAsia="en-US"/>
        </w:rPr>
        <w:t xml:space="preserve"> համեմատումն իրականացվում </w:t>
      </w:r>
      <w:r w:rsidRPr="00883BDC">
        <w:rPr>
          <w:rFonts w:ascii="Sylfaen" w:hAnsi="Sylfaen" w:cs="Sylfaen"/>
          <w:i/>
          <w:sz w:val="20"/>
          <w:szCs w:val="24"/>
          <w:lang w:eastAsia="en-US"/>
        </w:rPr>
        <w:t>են</w:t>
      </w:r>
      <w:r w:rsidRPr="00883BDC">
        <w:rPr>
          <w:rFonts w:ascii="Sylfaen" w:hAnsi="Sylfaen" w:cs="Sylfaen"/>
          <w:i/>
          <w:sz w:val="20"/>
          <w:szCs w:val="24"/>
          <w:lang w:val="hy-AM" w:eastAsia="en-US"/>
        </w:rPr>
        <w:t xml:space="preserve"> առանց սույն կետում նշված հարկի գումարի հաշվարկման: Ընդ որում, մասնակցի հայտը ենթակա չէ մերժման, եթե`</w:t>
      </w:r>
    </w:p>
    <w:p w:rsidR="00A5723E" w:rsidRPr="00883BDC" w:rsidRDefault="00A5723E" w:rsidP="00A5723E">
      <w:pPr>
        <w:pStyle w:val="norm"/>
        <w:spacing w:line="240" w:lineRule="auto"/>
        <w:rPr>
          <w:rFonts w:ascii="Sylfaen" w:hAnsi="Sylfaen" w:cs="Sylfaen"/>
          <w:i/>
          <w:sz w:val="20"/>
          <w:szCs w:val="24"/>
          <w:lang w:val="hy-AM" w:eastAsia="en-US"/>
        </w:rPr>
      </w:pPr>
      <w:r w:rsidRPr="00883BDC">
        <w:rPr>
          <w:rFonts w:ascii="Sylfaen" w:hAnsi="Sylfaen" w:cs="Sylfaen"/>
          <w:i/>
          <w:sz w:val="20"/>
          <w:szCs w:val="24"/>
          <w:lang w:val="hy-AM" w:eastAsia="en-US"/>
        </w:rPr>
        <w:t>ա. գնային առաջարկի ինքնարժեք, շահույթ և ավելացված արժեքի հարկ սյունակները լրացված են միայն թվերով, իսկ ընդհանուր գնի սյունակը` և տառերով և թվերով կամ միայն տառերով.</w:t>
      </w:r>
    </w:p>
    <w:p w:rsidR="00A5723E" w:rsidRPr="00883BDC" w:rsidRDefault="00A5723E" w:rsidP="00A5723E">
      <w:pPr>
        <w:pStyle w:val="norm"/>
        <w:spacing w:line="240" w:lineRule="auto"/>
        <w:rPr>
          <w:rFonts w:ascii="Sylfaen" w:hAnsi="Sylfaen" w:cs="Sylfaen"/>
          <w:i/>
          <w:sz w:val="20"/>
          <w:szCs w:val="24"/>
          <w:lang w:val="hy-AM" w:eastAsia="en-US"/>
        </w:rPr>
      </w:pPr>
      <w:r w:rsidRPr="00883BDC">
        <w:rPr>
          <w:rFonts w:ascii="Sylfaen" w:hAnsi="Sylfaen" w:cs="Sylfaen"/>
          <w:i/>
          <w:sz w:val="20"/>
          <w:szCs w:val="24"/>
          <w:lang w:val="hy-AM" w:eastAsia="en-US"/>
        </w:rPr>
        <w:t>բ. գնային առաջարկի ինքնարժեք, շահույթ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rsidR="00A5723E" w:rsidRPr="00883BDC" w:rsidRDefault="00A5723E" w:rsidP="00A5723E">
      <w:pPr>
        <w:pStyle w:val="norm"/>
        <w:spacing w:line="240" w:lineRule="auto"/>
        <w:rPr>
          <w:rFonts w:ascii="Sylfaen" w:hAnsi="Sylfaen" w:cs="Sylfaen"/>
          <w:i/>
          <w:sz w:val="20"/>
          <w:szCs w:val="24"/>
          <w:lang w:val="hy-AM" w:eastAsia="en-US"/>
        </w:rPr>
      </w:pPr>
      <w:r w:rsidRPr="00883BDC">
        <w:rPr>
          <w:rFonts w:ascii="Sylfaen" w:hAnsi="Sylfaen" w:cs="Sylfaen"/>
          <w:i/>
          <w:sz w:val="20"/>
          <w:szCs w:val="24"/>
          <w:lang w:val="hy-AM" w:eastAsia="en-US"/>
        </w:rPr>
        <w:t>գ. գնային առաջարկում չափաբաժնի համարը սխալ է նշված, սակայն գնման առարկայի անվանումը ճիշտ է լրացված.</w:t>
      </w:r>
    </w:p>
    <w:p w:rsidR="00A5723E" w:rsidRPr="00883BDC" w:rsidRDefault="00A5723E" w:rsidP="00A5723E">
      <w:pPr>
        <w:shd w:val="clear" w:color="auto" w:fill="FFFFFF"/>
        <w:ind w:firstLine="375"/>
        <w:jc w:val="both"/>
        <w:rPr>
          <w:rFonts w:ascii="Sylfaen" w:hAnsi="Sylfaen" w:cs="Sylfaen"/>
          <w:i/>
          <w:sz w:val="20"/>
          <w:lang w:val="hy-AM"/>
        </w:rPr>
      </w:pPr>
      <w:r w:rsidRPr="00883BDC">
        <w:rPr>
          <w:rFonts w:ascii="Sylfaen" w:hAnsi="Sylfaen" w:cs="Sylfaen"/>
          <w:i/>
          <w:sz w:val="20"/>
          <w:lang w:val="hy-AM"/>
        </w:rPr>
        <w:t xml:space="preserve">      դ. գնային առաջարկի ինքնարժեք, շահույթ, ավելացված արժեքի հարկ և ընդհանուր գումար սյունակներում տառերով կամ թվերով նշված գումարների լումարները կլորացված են մինչև հինգ տասնորդականը՝ դեպի ներքև ամբողջ թիվը, իսկ հինգ տասնորդական և դրանից ավելին՝ դեպի վերև ամբողջ թիվը.  </w:t>
      </w:r>
    </w:p>
    <w:p w:rsidR="00A5723E" w:rsidRPr="00883BDC" w:rsidRDefault="00A5723E" w:rsidP="00A5723E">
      <w:pPr>
        <w:tabs>
          <w:tab w:val="left" w:pos="0"/>
        </w:tabs>
        <w:ind w:firstLine="360"/>
        <w:jc w:val="both"/>
        <w:rPr>
          <w:rFonts w:ascii="Sylfaen" w:hAnsi="Sylfaen" w:cs="Sylfaen"/>
          <w:i/>
          <w:sz w:val="20"/>
          <w:lang w:val="hy-AM"/>
        </w:rPr>
      </w:pPr>
      <w:r w:rsidRPr="00883BDC">
        <w:rPr>
          <w:rFonts w:ascii="Sylfaen" w:hAnsi="Sylfaen" w:cs="Sylfaen"/>
          <w:i/>
          <w:sz w:val="20"/>
          <w:lang w:val="hy-AM"/>
        </w:rPr>
        <w:t xml:space="preserve">       ե. գնային առաջարկի ինքնարժեք, շահույթ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ինքնարժեք, շահույթ և ավելացված արժեքի հարկ սյունակներում տառերով լրացված գումարների հանրագումարը.</w:t>
      </w:r>
    </w:p>
    <w:p w:rsidR="00A5723E" w:rsidRPr="00883BDC" w:rsidRDefault="00A5723E" w:rsidP="00A5723E">
      <w:pPr>
        <w:pStyle w:val="norm"/>
        <w:spacing w:line="240" w:lineRule="auto"/>
        <w:rPr>
          <w:rFonts w:ascii="Sylfaen" w:hAnsi="Sylfaen" w:cs="Sylfaen"/>
          <w:i/>
          <w:sz w:val="20"/>
          <w:szCs w:val="24"/>
          <w:lang w:val="hy-AM" w:eastAsia="en-US"/>
        </w:rPr>
      </w:pPr>
      <w:r w:rsidRPr="00883BDC">
        <w:rPr>
          <w:rFonts w:ascii="Sylfaen" w:hAnsi="Sylfaen" w:cs="Sylfaen"/>
          <w:i/>
          <w:sz w:val="20"/>
          <w:szCs w:val="24"/>
          <w:lang w:val="hy-AM" w:eastAsia="en-US"/>
        </w:rPr>
        <w:t xml:space="preserve">  զ. գնային առաջարկի սյունակներում տառերով լրացված գումարների մեջ լումաները նշված են թվերով :</w:t>
      </w:r>
    </w:p>
    <w:p w:rsidR="00A5723E" w:rsidRPr="00883BDC" w:rsidRDefault="00A5723E" w:rsidP="00A5723E">
      <w:pPr>
        <w:pStyle w:val="norm"/>
        <w:spacing w:line="240" w:lineRule="auto"/>
        <w:ind w:firstLine="567"/>
        <w:rPr>
          <w:rFonts w:ascii="Sylfaen" w:hAnsi="Sylfaen"/>
          <w:i/>
          <w:sz w:val="20"/>
          <w:lang w:val="es-ES"/>
        </w:rPr>
      </w:pPr>
      <w:r w:rsidRPr="00883BDC">
        <w:rPr>
          <w:rFonts w:ascii="Sylfaen" w:hAnsi="Sylfaen"/>
          <w:i/>
          <w:sz w:val="20"/>
          <w:lang w:val="es-ES"/>
        </w:rPr>
        <w:t>5.</w:t>
      </w:r>
      <w:r w:rsidRPr="00883BDC">
        <w:rPr>
          <w:rFonts w:ascii="Sylfaen" w:hAnsi="Sylfaen"/>
          <w:i/>
          <w:sz w:val="20"/>
          <w:lang w:val="hy-AM"/>
        </w:rPr>
        <w:t>3</w:t>
      </w:r>
      <w:r w:rsidRPr="00883BDC">
        <w:rPr>
          <w:rFonts w:ascii="Sylfaen" w:hAnsi="Sylfaen"/>
          <w:i/>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 Ընդ որում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A5723E" w:rsidRPr="00883BDC" w:rsidRDefault="00A5723E" w:rsidP="00A5723E">
      <w:pPr>
        <w:pStyle w:val="BodyTextIndent2"/>
        <w:spacing w:line="240" w:lineRule="auto"/>
        <w:ind w:firstLine="567"/>
        <w:rPr>
          <w:rFonts w:ascii="Sylfaen" w:hAnsi="Sylfaen"/>
          <w:i/>
          <w:lang w:val="es-ES"/>
        </w:rPr>
      </w:pPr>
    </w:p>
    <w:p w:rsidR="00A5723E" w:rsidRDefault="00A5723E" w:rsidP="00A5723E">
      <w:pPr>
        <w:jc w:val="center"/>
        <w:rPr>
          <w:rFonts w:ascii="Sylfaen" w:hAnsi="Sylfaen"/>
          <w:b/>
          <w:sz w:val="20"/>
          <w:lang w:val="es-ES"/>
        </w:rPr>
      </w:pPr>
      <w:r>
        <w:rPr>
          <w:rFonts w:ascii="Sylfaen" w:hAnsi="Sylfaen"/>
          <w:b/>
          <w:sz w:val="20"/>
          <w:lang w:val="es-ES"/>
        </w:rPr>
        <w:t xml:space="preserve">6. </w:t>
      </w:r>
      <w:r>
        <w:rPr>
          <w:rFonts w:ascii="Sylfaen" w:hAnsi="Sylfaen"/>
          <w:b/>
          <w:sz w:val="20"/>
        </w:rPr>
        <w:t>ՀԱՅՏԻ</w:t>
      </w:r>
      <w:r>
        <w:rPr>
          <w:rFonts w:ascii="Sylfaen" w:hAnsi="Sylfaen"/>
          <w:b/>
          <w:sz w:val="20"/>
          <w:lang w:val="es-ES"/>
        </w:rPr>
        <w:t xml:space="preserve"> </w:t>
      </w:r>
      <w:r>
        <w:rPr>
          <w:rFonts w:ascii="Sylfaen" w:hAnsi="Sylfaen"/>
          <w:b/>
          <w:sz w:val="20"/>
        </w:rPr>
        <w:t>ԳՈՐԾՈՂՈՒԹՅԱՆ</w:t>
      </w:r>
      <w:r>
        <w:rPr>
          <w:rFonts w:ascii="Sylfaen" w:hAnsi="Sylfaen"/>
          <w:b/>
          <w:sz w:val="20"/>
          <w:lang w:val="es-ES"/>
        </w:rPr>
        <w:t xml:space="preserve"> </w:t>
      </w:r>
      <w:r>
        <w:rPr>
          <w:rFonts w:ascii="Sylfaen" w:hAnsi="Sylfaen"/>
          <w:b/>
          <w:sz w:val="20"/>
        </w:rPr>
        <w:t>ԺԱՄԿԵՏԸ</w:t>
      </w:r>
      <w:r>
        <w:rPr>
          <w:rFonts w:ascii="Sylfaen" w:hAnsi="Sylfaen"/>
          <w:b/>
          <w:sz w:val="20"/>
          <w:lang w:val="es-ES"/>
        </w:rPr>
        <w:t xml:space="preserve">, </w:t>
      </w:r>
      <w:r>
        <w:rPr>
          <w:rFonts w:ascii="Sylfaen" w:hAnsi="Sylfaen"/>
          <w:b/>
          <w:sz w:val="20"/>
        </w:rPr>
        <w:t>ՀԱՅՏԵՐՈՒՄ</w:t>
      </w:r>
      <w:r>
        <w:rPr>
          <w:rFonts w:ascii="Sylfaen" w:hAnsi="Sylfaen"/>
          <w:b/>
          <w:sz w:val="20"/>
          <w:lang w:val="es-ES"/>
        </w:rPr>
        <w:t xml:space="preserve"> </w:t>
      </w:r>
      <w:r>
        <w:rPr>
          <w:rFonts w:ascii="Sylfaen" w:hAnsi="Sylfaen"/>
          <w:b/>
          <w:sz w:val="20"/>
        </w:rPr>
        <w:t>ՓՈՓՈԽՈՒԹՅՈՒՆ</w:t>
      </w:r>
      <w:r>
        <w:rPr>
          <w:rFonts w:ascii="Sylfaen" w:hAnsi="Sylfaen"/>
          <w:b/>
          <w:sz w:val="20"/>
          <w:lang w:val="es-ES"/>
        </w:rPr>
        <w:t xml:space="preserve"> </w:t>
      </w:r>
      <w:r>
        <w:rPr>
          <w:rFonts w:ascii="Sylfaen" w:hAnsi="Sylfaen"/>
          <w:b/>
          <w:sz w:val="20"/>
        </w:rPr>
        <w:t>ԿԱՏԱՐԵԼՈՒ</w:t>
      </w:r>
    </w:p>
    <w:p w:rsidR="00A5723E" w:rsidRDefault="00A5723E" w:rsidP="00A5723E">
      <w:pPr>
        <w:jc w:val="center"/>
        <w:rPr>
          <w:rFonts w:ascii="Sylfaen" w:hAnsi="Sylfaen"/>
          <w:b/>
          <w:sz w:val="20"/>
          <w:lang w:val="es-ES"/>
        </w:rPr>
      </w:pPr>
      <w:r>
        <w:rPr>
          <w:rFonts w:ascii="Sylfaen" w:hAnsi="Sylfaen"/>
          <w:b/>
          <w:sz w:val="20"/>
        </w:rPr>
        <w:t>ԵՎ</w:t>
      </w:r>
      <w:r>
        <w:rPr>
          <w:rFonts w:ascii="Sylfaen" w:hAnsi="Sylfaen"/>
          <w:b/>
          <w:sz w:val="20"/>
          <w:lang w:val="es-ES"/>
        </w:rPr>
        <w:t xml:space="preserve"> </w:t>
      </w:r>
      <w:r>
        <w:rPr>
          <w:rFonts w:ascii="Sylfaen" w:hAnsi="Sylfaen"/>
          <w:b/>
          <w:sz w:val="20"/>
        </w:rPr>
        <w:t>ԴՐԱՆՔ</w:t>
      </w:r>
      <w:r>
        <w:rPr>
          <w:rFonts w:ascii="Sylfaen" w:hAnsi="Sylfaen"/>
          <w:b/>
          <w:sz w:val="20"/>
          <w:lang w:val="es-ES"/>
        </w:rPr>
        <w:t xml:space="preserve"> </w:t>
      </w:r>
      <w:r>
        <w:rPr>
          <w:rFonts w:ascii="Sylfaen" w:hAnsi="Sylfaen"/>
          <w:b/>
          <w:sz w:val="20"/>
        </w:rPr>
        <w:t>ՀԵՏ</w:t>
      </w:r>
      <w:r>
        <w:rPr>
          <w:rFonts w:ascii="Sylfaen" w:hAnsi="Sylfaen"/>
          <w:b/>
          <w:sz w:val="20"/>
          <w:lang w:val="es-ES"/>
        </w:rPr>
        <w:t xml:space="preserve"> </w:t>
      </w:r>
      <w:r>
        <w:rPr>
          <w:rFonts w:ascii="Sylfaen" w:hAnsi="Sylfaen"/>
          <w:b/>
          <w:sz w:val="20"/>
        </w:rPr>
        <w:t>ՎԵՐՑՆԵԼՈՒ</w:t>
      </w:r>
      <w:r>
        <w:rPr>
          <w:rFonts w:ascii="Sylfaen" w:hAnsi="Sylfaen"/>
          <w:b/>
          <w:sz w:val="20"/>
          <w:lang w:val="es-ES"/>
        </w:rPr>
        <w:t xml:space="preserve"> </w:t>
      </w:r>
      <w:r>
        <w:rPr>
          <w:rFonts w:ascii="Sylfaen" w:hAnsi="Sylfaen"/>
          <w:b/>
          <w:sz w:val="20"/>
        </w:rPr>
        <w:t>ԿԱՐԳԸ</w:t>
      </w:r>
    </w:p>
    <w:p w:rsidR="00A5723E" w:rsidRDefault="00A5723E" w:rsidP="00A5723E">
      <w:pPr>
        <w:pStyle w:val="BodyTextIndent"/>
        <w:spacing w:after="0" w:line="240" w:lineRule="auto"/>
        <w:ind w:firstLine="567"/>
        <w:rPr>
          <w:rFonts w:ascii="Sylfaen" w:hAnsi="Sylfaen" w:cs="Times New Roman"/>
          <w:b/>
          <w:sz w:val="20"/>
          <w:lang w:val="af-ZA"/>
        </w:rPr>
      </w:pPr>
    </w:p>
    <w:p w:rsidR="00A5723E" w:rsidRDefault="00A5723E" w:rsidP="00A5723E">
      <w:pPr>
        <w:pStyle w:val="BodyTextIndent"/>
        <w:spacing w:after="0" w:line="240" w:lineRule="auto"/>
        <w:ind w:firstLine="567"/>
        <w:rPr>
          <w:rFonts w:ascii="Sylfaen" w:hAnsi="Sylfaen" w:cs="Sylfaen"/>
          <w:i w:val="0"/>
          <w:sz w:val="20"/>
          <w:szCs w:val="24"/>
          <w:lang w:val="af-ZA"/>
        </w:rPr>
      </w:pPr>
      <w:r>
        <w:rPr>
          <w:rFonts w:ascii="Sylfaen" w:hAnsi="Sylfaen" w:cs="Times New Roman"/>
          <w:sz w:val="20"/>
          <w:lang w:val="af-ZA"/>
        </w:rPr>
        <w:t>6.1</w:t>
      </w:r>
      <w:r>
        <w:rPr>
          <w:rFonts w:ascii="Sylfaen" w:hAnsi="Sylfaen" w:cs="Times New Roman"/>
          <w:i w:val="0"/>
          <w:sz w:val="20"/>
          <w:lang w:val="af-ZA"/>
        </w:rPr>
        <w:t xml:space="preserve"> </w:t>
      </w:r>
      <w:r>
        <w:rPr>
          <w:rFonts w:ascii="Sylfaen" w:hAnsi="Sylfaen" w:cs="Sylfaen"/>
          <w:sz w:val="20"/>
          <w:szCs w:val="24"/>
          <w:lang w:val="ru-RU"/>
        </w:rPr>
        <w:t>Օրենքի</w:t>
      </w:r>
      <w:r>
        <w:rPr>
          <w:rFonts w:ascii="Sylfaen" w:hAnsi="Sylfaen" w:cs="Sylfaen"/>
          <w:sz w:val="20"/>
          <w:szCs w:val="24"/>
          <w:lang w:val="af-ZA"/>
        </w:rPr>
        <w:t xml:space="preserve"> 31-</w:t>
      </w:r>
      <w:r>
        <w:rPr>
          <w:rFonts w:ascii="Sylfaen" w:hAnsi="Sylfaen" w:cs="Sylfaen"/>
          <w:sz w:val="20"/>
          <w:szCs w:val="24"/>
          <w:lang w:val="ru-RU"/>
        </w:rPr>
        <w:t>րդ</w:t>
      </w:r>
      <w:r>
        <w:rPr>
          <w:rFonts w:ascii="Sylfaen" w:hAnsi="Sylfaen" w:cs="Sylfaen"/>
          <w:sz w:val="20"/>
          <w:szCs w:val="24"/>
          <w:lang w:val="af-ZA"/>
        </w:rPr>
        <w:t xml:space="preserve"> </w:t>
      </w:r>
      <w:r>
        <w:rPr>
          <w:rFonts w:ascii="Sylfaen" w:hAnsi="Sylfaen" w:cs="Sylfaen"/>
          <w:sz w:val="20"/>
          <w:szCs w:val="24"/>
          <w:lang w:val="ru-RU"/>
        </w:rPr>
        <w:t>հոդվածի</w:t>
      </w:r>
      <w:r>
        <w:rPr>
          <w:rFonts w:ascii="Sylfaen" w:hAnsi="Sylfaen" w:cs="Sylfaen"/>
          <w:sz w:val="20"/>
          <w:szCs w:val="24"/>
          <w:lang w:val="af-ZA"/>
        </w:rPr>
        <w:t xml:space="preserve"> </w:t>
      </w:r>
      <w:r>
        <w:rPr>
          <w:rFonts w:ascii="Sylfaen" w:hAnsi="Sylfaen" w:cs="Sylfaen"/>
          <w:sz w:val="20"/>
          <w:szCs w:val="24"/>
          <w:lang w:val="ru-RU"/>
        </w:rPr>
        <w:t>համաձայն</w:t>
      </w:r>
      <w:r>
        <w:rPr>
          <w:rFonts w:ascii="Sylfaen" w:hAnsi="Sylfaen" w:cs="Sylfaen"/>
          <w:sz w:val="20"/>
          <w:szCs w:val="24"/>
          <w:lang w:val="af-ZA"/>
        </w:rPr>
        <w:t xml:space="preserve">` </w:t>
      </w:r>
      <w:r>
        <w:rPr>
          <w:rFonts w:ascii="Sylfaen" w:hAnsi="Sylfaen" w:cs="Sylfaen"/>
          <w:sz w:val="20"/>
          <w:szCs w:val="24"/>
          <w:lang w:val="ru-RU"/>
        </w:rPr>
        <w:t>հայտը</w:t>
      </w:r>
      <w:r>
        <w:rPr>
          <w:rFonts w:ascii="Sylfaen" w:hAnsi="Sylfaen" w:cs="Sylfaen"/>
          <w:sz w:val="20"/>
          <w:szCs w:val="24"/>
          <w:lang w:val="af-ZA"/>
        </w:rPr>
        <w:t xml:space="preserve"> </w:t>
      </w:r>
      <w:r>
        <w:rPr>
          <w:rFonts w:ascii="Sylfaen" w:hAnsi="Sylfaen" w:cs="Sylfaen"/>
          <w:sz w:val="20"/>
          <w:szCs w:val="24"/>
          <w:lang w:val="ru-RU"/>
        </w:rPr>
        <w:t>վավեր</w:t>
      </w:r>
      <w:r>
        <w:rPr>
          <w:rFonts w:ascii="Sylfaen" w:hAnsi="Sylfaen" w:cs="Sylfaen"/>
          <w:sz w:val="20"/>
          <w:szCs w:val="24"/>
          <w:lang w:val="af-ZA"/>
        </w:rPr>
        <w:t xml:space="preserve"> </w:t>
      </w:r>
      <w:r>
        <w:rPr>
          <w:rFonts w:ascii="Sylfaen" w:hAnsi="Sylfaen" w:cs="Sylfaen"/>
          <w:sz w:val="20"/>
          <w:szCs w:val="24"/>
          <w:lang w:val="ru-RU"/>
        </w:rPr>
        <w:t>է</w:t>
      </w:r>
      <w:r>
        <w:rPr>
          <w:rFonts w:ascii="Sylfaen" w:hAnsi="Sylfaen" w:cs="Sylfaen"/>
          <w:sz w:val="20"/>
          <w:szCs w:val="24"/>
          <w:lang w:val="af-ZA"/>
        </w:rPr>
        <w:t xml:space="preserve"> </w:t>
      </w:r>
      <w:r>
        <w:rPr>
          <w:rFonts w:ascii="Sylfaen" w:hAnsi="Sylfaen" w:cs="Sylfaen"/>
          <w:sz w:val="20"/>
          <w:szCs w:val="24"/>
          <w:lang w:val="ru-RU"/>
        </w:rPr>
        <w:t>մինչև</w:t>
      </w:r>
      <w:r>
        <w:rPr>
          <w:rFonts w:ascii="Sylfaen" w:hAnsi="Sylfaen" w:cs="Sylfaen"/>
          <w:sz w:val="20"/>
          <w:szCs w:val="24"/>
          <w:lang w:val="af-ZA"/>
        </w:rPr>
        <w:t xml:space="preserve"> </w:t>
      </w:r>
      <w:r>
        <w:rPr>
          <w:rFonts w:ascii="Sylfaen" w:hAnsi="Sylfaen" w:cs="Sylfaen"/>
          <w:sz w:val="20"/>
          <w:szCs w:val="24"/>
          <w:lang w:val="ru-RU"/>
        </w:rPr>
        <w:t>Օրենքին</w:t>
      </w:r>
      <w:r>
        <w:rPr>
          <w:rFonts w:ascii="Sylfaen" w:hAnsi="Sylfaen" w:cs="Sylfaen"/>
          <w:sz w:val="20"/>
          <w:szCs w:val="24"/>
          <w:lang w:val="af-ZA"/>
        </w:rPr>
        <w:t xml:space="preserve"> </w:t>
      </w:r>
      <w:r>
        <w:rPr>
          <w:rFonts w:ascii="Sylfaen" w:hAnsi="Sylfaen" w:cs="Sylfaen"/>
          <w:sz w:val="20"/>
          <w:szCs w:val="24"/>
          <w:lang w:val="ru-RU"/>
        </w:rPr>
        <w:t>համապատասխան</w:t>
      </w:r>
      <w:r>
        <w:rPr>
          <w:rFonts w:ascii="Sylfaen" w:hAnsi="Sylfaen" w:cs="Sylfaen"/>
          <w:sz w:val="20"/>
          <w:szCs w:val="24"/>
          <w:lang w:val="af-ZA"/>
        </w:rPr>
        <w:t xml:space="preserve"> </w:t>
      </w:r>
      <w:r>
        <w:rPr>
          <w:rFonts w:ascii="Sylfaen" w:hAnsi="Sylfaen" w:cs="Sylfaen"/>
          <w:sz w:val="20"/>
          <w:szCs w:val="24"/>
          <w:lang w:val="ru-RU"/>
        </w:rPr>
        <w:t>պայմանագրի</w:t>
      </w:r>
      <w:r>
        <w:rPr>
          <w:rFonts w:ascii="Sylfaen" w:hAnsi="Sylfaen" w:cs="Sylfaen"/>
          <w:sz w:val="20"/>
          <w:szCs w:val="24"/>
          <w:lang w:val="af-ZA"/>
        </w:rPr>
        <w:t xml:space="preserve"> </w:t>
      </w:r>
      <w:r>
        <w:rPr>
          <w:rFonts w:ascii="Sylfaen" w:hAnsi="Sylfaen" w:cs="Sylfaen"/>
          <w:sz w:val="20"/>
          <w:szCs w:val="24"/>
          <w:lang w:val="ru-RU"/>
        </w:rPr>
        <w:t>կնքումը</w:t>
      </w:r>
      <w:r>
        <w:rPr>
          <w:rFonts w:ascii="Sylfaen" w:hAnsi="Sylfaen" w:cs="Sylfaen"/>
          <w:sz w:val="20"/>
          <w:szCs w:val="24"/>
          <w:lang w:val="af-ZA"/>
        </w:rPr>
        <w:t xml:space="preserve">, </w:t>
      </w:r>
      <w:r>
        <w:rPr>
          <w:rFonts w:ascii="Sylfaen" w:hAnsi="Sylfaen" w:cs="Sylfaen"/>
          <w:sz w:val="20"/>
          <w:szCs w:val="24"/>
        </w:rPr>
        <w:t>մ</w:t>
      </w:r>
      <w:r>
        <w:rPr>
          <w:rFonts w:ascii="Sylfaen" w:hAnsi="Sylfaen" w:cs="Sylfaen"/>
          <w:sz w:val="20"/>
          <w:szCs w:val="24"/>
          <w:lang w:val="ru-RU"/>
        </w:rPr>
        <w:t>ասնակցի</w:t>
      </w:r>
      <w:r>
        <w:rPr>
          <w:rFonts w:ascii="Sylfaen" w:hAnsi="Sylfaen" w:cs="Sylfaen"/>
          <w:sz w:val="20"/>
          <w:szCs w:val="24"/>
          <w:lang w:val="af-ZA"/>
        </w:rPr>
        <w:t xml:space="preserve"> </w:t>
      </w:r>
      <w:r>
        <w:rPr>
          <w:rFonts w:ascii="Sylfaen" w:hAnsi="Sylfaen" w:cs="Sylfaen"/>
          <w:sz w:val="20"/>
          <w:szCs w:val="24"/>
          <w:lang w:val="ru-RU"/>
        </w:rPr>
        <w:t>կողմից</w:t>
      </w:r>
      <w:r>
        <w:rPr>
          <w:rFonts w:ascii="Sylfaen" w:hAnsi="Sylfaen" w:cs="Sylfaen"/>
          <w:sz w:val="20"/>
          <w:szCs w:val="24"/>
          <w:lang w:val="af-ZA"/>
        </w:rPr>
        <w:t xml:space="preserve"> </w:t>
      </w:r>
      <w:r>
        <w:rPr>
          <w:rFonts w:ascii="Sylfaen" w:hAnsi="Sylfaen" w:cs="Sylfaen"/>
          <w:sz w:val="20"/>
          <w:szCs w:val="24"/>
          <w:lang w:val="ru-RU"/>
        </w:rPr>
        <w:t>հայտի</w:t>
      </w:r>
      <w:r>
        <w:rPr>
          <w:rFonts w:ascii="Sylfaen" w:hAnsi="Sylfaen" w:cs="Sylfaen"/>
          <w:sz w:val="20"/>
          <w:szCs w:val="24"/>
          <w:lang w:val="af-ZA"/>
        </w:rPr>
        <w:t xml:space="preserve"> </w:t>
      </w:r>
      <w:r>
        <w:rPr>
          <w:rFonts w:ascii="Sylfaen" w:hAnsi="Sylfaen" w:cs="Sylfaen"/>
          <w:sz w:val="20"/>
          <w:szCs w:val="24"/>
          <w:lang w:val="ru-RU"/>
        </w:rPr>
        <w:t>հետ</w:t>
      </w:r>
      <w:r>
        <w:rPr>
          <w:rFonts w:ascii="Sylfaen" w:hAnsi="Sylfaen" w:cs="Sylfaen"/>
          <w:sz w:val="20"/>
          <w:szCs w:val="24"/>
          <w:lang w:val="af-ZA"/>
        </w:rPr>
        <w:t xml:space="preserve"> </w:t>
      </w:r>
      <w:r>
        <w:rPr>
          <w:rFonts w:ascii="Sylfaen" w:hAnsi="Sylfaen" w:cs="Sylfaen"/>
          <w:sz w:val="20"/>
          <w:szCs w:val="24"/>
          <w:lang w:val="ru-RU"/>
        </w:rPr>
        <w:t>վերցնելը</w:t>
      </w:r>
      <w:r>
        <w:rPr>
          <w:rFonts w:ascii="Sylfaen" w:hAnsi="Sylfaen" w:cs="Sylfaen"/>
          <w:sz w:val="20"/>
          <w:szCs w:val="24"/>
          <w:lang w:val="af-ZA"/>
        </w:rPr>
        <w:t xml:space="preserve">, </w:t>
      </w:r>
      <w:r>
        <w:rPr>
          <w:rFonts w:ascii="Sylfaen" w:hAnsi="Sylfaen" w:cs="Sylfaen"/>
          <w:sz w:val="20"/>
          <w:szCs w:val="24"/>
          <w:lang w:val="ru-RU"/>
        </w:rPr>
        <w:t>հայտի</w:t>
      </w:r>
      <w:r>
        <w:rPr>
          <w:rFonts w:ascii="Sylfaen" w:hAnsi="Sylfaen" w:cs="Sylfaen"/>
          <w:sz w:val="20"/>
          <w:szCs w:val="24"/>
          <w:lang w:val="af-ZA"/>
        </w:rPr>
        <w:t xml:space="preserve"> </w:t>
      </w:r>
      <w:r>
        <w:rPr>
          <w:rFonts w:ascii="Sylfaen" w:hAnsi="Sylfaen" w:cs="Sylfaen"/>
          <w:sz w:val="20"/>
          <w:szCs w:val="24"/>
          <w:lang w:val="ru-RU"/>
        </w:rPr>
        <w:t>մերժումը</w:t>
      </w:r>
      <w:r>
        <w:rPr>
          <w:rFonts w:ascii="Sylfaen" w:hAnsi="Sylfaen" w:cs="Sylfaen"/>
          <w:sz w:val="20"/>
          <w:szCs w:val="24"/>
          <w:lang w:val="af-ZA"/>
        </w:rPr>
        <w:t xml:space="preserve"> </w:t>
      </w:r>
      <w:r>
        <w:rPr>
          <w:rFonts w:ascii="Sylfaen" w:hAnsi="Sylfaen" w:cs="Sylfaen"/>
          <w:sz w:val="20"/>
          <w:szCs w:val="24"/>
          <w:lang w:val="ru-RU"/>
        </w:rPr>
        <w:t>կամ</w:t>
      </w:r>
      <w:r>
        <w:rPr>
          <w:rFonts w:ascii="Sylfaen" w:hAnsi="Sylfaen" w:cs="Sylfaen"/>
          <w:sz w:val="20"/>
          <w:szCs w:val="24"/>
          <w:lang w:val="af-ZA"/>
        </w:rPr>
        <w:t xml:space="preserve"> սույն </w:t>
      </w:r>
      <w:r>
        <w:rPr>
          <w:rFonts w:ascii="Sylfaen" w:hAnsi="Sylfaen" w:cs="Sylfaen"/>
          <w:sz w:val="20"/>
          <w:szCs w:val="24"/>
          <w:lang w:val="ru-RU"/>
        </w:rPr>
        <w:t>ընթացակարգը</w:t>
      </w:r>
      <w:r>
        <w:rPr>
          <w:rFonts w:ascii="Sylfaen" w:hAnsi="Sylfaen" w:cs="Sylfaen"/>
          <w:sz w:val="20"/>
          <w:szCs w:val="24"/>
          <w:lang w:val="af-ZA"/>
        </w:rPr>
        <w:t xml:space="preserve"> </w:t>
      </w:r>
      <w:r>
        <w:rPr>
          <w:rFonts w:ascii="Sylfaen" w:hAnsi="Sylfaen" w:cs="Sylfaen"/>
          <w:sz w:val="20"/>
          <w:szCs w:val="24"/>
          <w:lang w:val="ru-RU"/>
        </w:rPr>
        <w:t>չկայացած</w:t>
      </w:r>
      <w:r>
        <w:rPr>
          <w:rFonts w:ascii="Sylfaen" w:hAnsi="Sylfaen" w:cs="Sylfaen"/>
          <w:sz w:val="20"/>
          <w:szCs w:val="24"/>
          <w:lang w:val="af-ZA"/>
        </w:rPr>
        <w:t xml:space="preserve"> </w:t>
      </w:r>
      <w:r>
        <w:rPr>
          <w:rFonts w:ascii="Sylfaen" w:hAnsi="Sylfaen" w:cs="Sylfaen"/>
          <w:sz w:val="20"/>
          <w:szCs w:val="24"/>
          <w:lang w:val="ru-RU"/>
        </w:rPr>
        <w:t>հայտարարվելը։</w:t>
      </w:r>
    </w:p>
    <w:p w:rsidR="00A5723E" w:rsidRDefault="00A5723E" w:rsidP="00A5723E">
      <w:pPr>
        <w:pStyle w:val="BodyTextIndent"/>
        <w:spacing w:after="0" w:line="240" w:lineRule="auto"/>
        <w:ind w:firstLine="567"/>
        <w:rPr>
          <w:rFonts w:ascii="Sylfaen" w:hAnsi="Sylfaen" w:cs="Sylfaen"/>
          <w:sz w:val="20"/>
          <w:szCs w:val="24"/>
          <w:lang w:val="af-ZA"/>
        </w:rPr>
      </w:pPr>
      <w:r>
        <w:rPr>
          <w:rFonts w:ascii="Sylfaen" w:hAnsi="Sylfaen" w:cs="Sylfaen"/>
          <w:sz w:val="20"/>
          <w:szCs w:val="24"/>
          <w:lang w:val="af-ZA"/>
        </w:rPr>
        <w:t xml:space="preserve">6.2  </w:t>
      </w:r>
      <w:r>
        <w:rPr>
          <w:rFonts w:ascii="Sylfaen" w:hAnsi="Sylfaen" w:cs="Sylfaen"/>
          <w:sz w:val="20"/>
          <w:szCs w:val="24"/>
          <w:lang w:val="ru-RU"/>
        </w:rPr>
        <w:t>Օրենքի</w:t>
      </w:r>
      <w:r>
        <w:rPr>
          <w:rFonts w:ascii="Sylfaen" w:hAnsi="Sylfaen" w:cs="Sylfaen"/>
          <w:sz w:val="20"/>
          <w:szCs w:val="24"/>
          <w:lang w:val="af-ZA"/>
        </w:rPr>
        <w:t xml:space="preserve"> 31-</w:t>
      </w:r>
      <w:r>
        <w:rPr>
          <w:rFonts w:ascii="Sylfaen" w:hAnsi="Sylfaen" w:cs="Sylfaen"/>
          <w:sz w:val="20"/>
          <w:szCs w:val="24"/>
          <w:lang w:val="ru-RU"/>
        </w:rPr>
        <w:t>րդ</w:t>
      </w:r>
      <w:r>
        <w:rPr>
          <w:rFonts w:ascii="Sylfaen" w:hAnsi="Sylfaen" w:cs="Sylfaen"/>
          <w:sz w:val="20"/>
          <w:szCs w:val="24"/>
          <w:lang w:val="af-ZA"/>
        </w:rPr>
        <w:t xml:space="preserve"> </w:t>
      </w:r>
      <w:r>
        <w:rPr>
          <w:rFonts w:ascii="Sylfaen" w:hAnsi="Sylfaen" w:cs="Sylfaen"/>
          <w:sz w:val="20"/>
          <w:szCs w:val="24"/>
          <w:lang w:val="ru-RU"/>
        </w:rPr>
        <w:t>հոդվածի</w:t>
      </w:r>
      <w:r>
        <w:rPr>
          <w:rFonts w:ascii="Sylfaen" w:hAnsi="Sylfaen" w:cs="Sylfaen"/>
          <w:sz w:val="20"/>
          <w:szCs w:val="24"/>
          <w:lang w:val="af-ZA"/>
        </w:rPr>
        <w:t xml:space="preserve"> </w:t>
      </w:r>
      <w:r>
        <w:rPr>
          <w:rFonts w:ascii="Sylfaen" w:hAnsi="Sylfaen" w:cs="Sylfaen"/>
          <w:sz w:val="20"/>
          <w:szCs w:val="24"/>
          <w:lang w:val="ru-RU"/>
        </w:rPr>
        <w:t>համաձայն</w:t>
      </w:r>
      <w:r>
        <w:rPr>
          <w:rFonts w:ascii="Sylfaen" w:hAnsi="Sylfaen" w:cs="Sylfaen"/>
          <w:sz w:val="20"/>
          <w:szCs w:val="24"/>
          <w:lang w:val="af-ZA"/>
        </w:rPr>
        <w:t xml:space="preserve">` </w:t>
      </w:r>
      <w:r>
        <w:rPr>
          <w:rFonts w:ascii="Sylfaen" w:hAnsi="Sylfaen" w:cs="Sylfaen"/>
          <w:sz w:val="20"/>
          <w:szCs w:val="24"/>
        </w:rPr>
        <w:t>մ</w:t>
      </w:r>
      <w:r>
        <w:rPr>
          <w:rFonts w:ascii="Sylfaen" w:hAnsi="Sylfaen" w:cs="Sylfaen"/>
          <w:sz w:val="20"/>
          <w:szCs w:val="24"/>
          <w:lang w:val="ru-RU"/>
        </w:rPr>
        <w:t>ասնակիցը</w:t>
      </w:r>
      <w:r>
        <w:rPr>
          <w:rFonts w:ascii="Sylfaen" w:hAnsi="Sylfaen" w:cs="Sylfaen"/>
          <w:sz w:val="20"/>
          <w:szCs w:val="24"/>
          <w:lang w:val="af-ZA"/>
        </w:rPr>
        <w:t xml:space="preserve">, </w:t>
      </w:r>
      <w:r>
        <w:rPr>
          <w:rFonts w:ascii="Sylfaen" w:hAnsi="Sylfaen" w:cs="Sylfaen"/>
          <w:sz w:val="20"/>
          <w:szCs w:val="24"/>
          <w:lang w:val="ru-RU"/>
        </w:rPr>
        <w:t>մինչև</w:t>
      </w:r>
      <w:r>
        <w:rPr>
          <w:rFonts w:ascii="Sylfaen" w:hAnsi="Sylfaen" w:cs="Sylfaen"/>
          <w:sz w:val="20"/>
          <w:szCs w:val="24"/>
          <w:lang w:val="af-ZA"/>
        </w:rPr>
        <w:t xml:space="preserve"> </w:t>
      </w:r>
      <w:r>
        <w:rPr>
          <w:rFonts w:ascii="Sylfaen" w:hAnsi="Sylfaen" w:cs="Sylfaen"/>
          <w:sz w:val="20"/>
          <w:szCs w:val="24"/>
          <w:lang w:val="ru-RU"/>
        </w:rPr>
        <w:t>սույն</w:t>
      </w:r>
      <w:r>
        <w:rPr>
          <w:rFonts w:ascii="Sylfaen" w:hAnsi="Sylfaen" w:cs="Sylfaen"/>
          <w:sz w:val="20"/>
          <w:szCs w:val="24"/>
          <w:lang w:val="af-ZA"/>
        </w:rPr>
        <w:t xml:space="preserve"> </w:t>
      </w:r>
      <w:r>
        <w:rPr>
          <w:rFonts w:ascii="Sylfaen" w:hAnsi="Sylfaen" w:cs="Sylfaen"/>
          <w:sz w:val="20"/>
          <w:szCs w:val="24"/>
          <w:lang w:val="ru-RU"/>
        </w:rPr>
        <w:t>հրավերի</w:t>
      </w:r>
      <w:r>
        <w:rPr>
          <w:rFonts w:ascii="Sylfaen" w:hAnsi="Sylfaen" w:cs="Sylfaen"/>
          <w:sz w:val="20"/>
          <w:szCs w:val="24"/>
          <w:lang w:val="af-ZA"/>
        </w:rPr>
        <w:t xml:space="preserve"> 1-ին մասի 4.2 </w:t>
      </w:r>
      <w:r>
        <w:rPr>
          <w:rFonts w:ascii="Sylfaen" w:hAnsi="Sylfaen" w:cs="Sylfaen"/>
          <w:sz w:val="20"/>
          <w:szCs w:val="24"/>
          <w:lang w:val="ru-RU"/>
        </w:rPr>
        <w:t>կետում</w:t>
      </w:r>
      <w:r>
        <w:rPr>
          <w:rFonts w:ascii="Sylfaen" w:hAnsi="Sylfaen" w:cs="Sylfaen"/>
          <w:sz w:val="20"/>
          <w:szCs w:val="24"/>
          <w:lang w:val="af-ZA"/>
        </w:rPr>
        <w:t xml:space="preserve"> </w:t>
      </w:r>
      <w:r>
        <w:rPr>
          <w:rFonts w:ascii="Sylfaen" w:hAnsi="Sylfaen" w:cs="Sylfaen"/>
          <w:sz w:val="20"/>
          <w:szCs w:val="24"/>
          <w:lang w:val="ru-RU"/>
        </w:rPr>
        <w:t>նշված</w:t>
      </w:r>
      <w:r>
        <w:rPr>
          <w:rFonts w:ascii="Sylfaen" w:hAnsi="Sylfaen" w:cs="Sylfaen"/>
          <w:sz w:val="20"/>
          <w:szCs w:val="24"/>
          <w:lang w:val="af-ZA"/>
        </w:rPr>
        <w:t xml:space="preserve">` </w:t>
      </w:r>
      <w:r>
        <w:rPr>
          <w:rFonts w:ascii="Sylfaen" w:hAnsi="Sylfaen" w:cs="Sylfaen"/>
          <w:sz w:val="20"/>
          <w:szCs w:val="24"/>
          <w:lang w:val="ru-RU"/>
        </w:rPr>
        <w:t>հայտերի</w:t>
      </w:r>
      <w:r>
        <w:rPr>
          <w:rFonts w:ascii="Sylfaen" w:hAnsi="Sylfaen" w:cs="Sylfaen"/>
          <w:sz w:val="20"/>
          <w:szCs w:val="24"/>
          <w:lang w:val="af-ZA"/>
        </w:rPr>
        <w:t xml:space="preserve"> </w:t>
      </w:r>
      <w:r>
        <w:rPr>
          <w:rFonts w:ascii="Sylfaen" w:hAnsi="Sylfaen" w:cs="Sylfaen"/>
          <w:sz w:val="20"/>
          <w:szCs w:val="24"/>
          <w:lang w:val="ru-RU"/>
        </w:rPr>
        <w:t>ներկայացման</w:t>
      </w:r>
      <w:r>
        <w:rPr>
          <w:rFonts w:ascii="Sylfaen" w:hAnsi="Sylfaen" w:cs="Sylfaen"/>
          <w:sz w:val="20"/>
          <w:szCs w:val="24"/>
          <w:lang w:val="af-ZA"/>
        </w:rPr>
        <w:t xml:space="preserve"> </w:t>
      </w:r>
      <w:r>
        <w:rPr>
          <w:rFonts w:ascii="Sylfaen" w:hAnsi="Sylfaen" w:cs="Sylfaen"/>
          <w:sz w:val="20"/>
          <w:szCs w:val="24"/>
          <w:lang w:val="ru-RU"/>
        </w:rPr>
        <w:t>վերջնաժամկետը</w:t>
      </w:r>
      <w:r>
        <w:rPr>
          <w:rFonts w:ascii="Sylfaen" w:hAnsi="Sylfaen" w:cs="Sylfaen"/>
          <w:sz w:val="20"/>
          <w:szCs w:val="24"/>
          <w:lang w:val="af-ZA"/>
        </w:rPr>
        <w:t xml:space="preserve">, </w:t>
      </w:r>
      <w:r>
        <w:rPr>
          <w:rFonts w:ascii="Sylfaen" w:hAnsi="Sylfaen" w:cs="Sylfaen"/>
          <w:sz w:val="20"/>
          <w:szCs w:val="24"/>
          <w:lang w:val="ru-RU"/>
        </w:rPr>
        <w:t>կարող</w:t>
      </w:r>
      <w:r>
        <w:rPr>
          <w:rFonts w:ascii="Sylfaen" w:hAnsi="Sylfaen" w:cs="Sylfaen"/>
          <w:sz w:val="20"/>
          <w:szCs w:val="24"/>
          <w:lang w:val="af-ZA"/>
        </w:rPr>
        <w:t xml:space="preserve"> </w:t>
      </w:r>
      <w:r>
        <w:rPr>
          <w:rFonts w:ascii="Sylfaen" w:hAnsi="Sylfaen" w:cs="Sylfaen"/>
          <w:sz w:val="20"/>
          <w:szCs w:val="24"/>
          <w:lang w:val="ru-RU"/>
        </w:rPr>
        <w:t>է</w:t>
      </w:r>
      <w:r>
        <w:rPr>
          <w:rFonts w:ascii="Sylfaen" w:hAnsi="Sylfaen" w:cs="Sylfaen"/>
          <w:sz w:val="20"/>
          <w:szCs w:val="24"/>
          <w:lang w:val="af-ZA"/>
        </w:rPr>
        <w:t xml:space="preserve"> </w:t>
      </w:r>
      <w:r>
        <w:rPr>
          <w:rFonts w:ascii="Sylfaen" w:hAnsi="Sylfaen" w:cs="Sylfaen"/>
          <w:sz w:val="20"/>
          <w:szCs w:val="24"/>
          <w:lang w:val="ru-RU"/>
        </w:rPr>
        <w:t>փոփոխել</w:t>
      </w:r>
      <w:r>
        <w:rPr>
          <w:rFonts w:ascii="Sylfaen" w:hAnsi="Sylfaen" w:cs="Sylfaen"/>
          <w:sz w:val="20"/>
          <w:szCs w:val="24"/>
          <w:lang w:val="af-ZA"/>
        </w:rPr>
        <w:t xml:space="preserve"> </w:t>
      </w:r>
      <w:r>
        <w:rPr>
          <w:rFonts w:ascii="Sylfaen" w:hAnsi="Sylfaen" w:cs="Sylfaen"/>
          <w:sz w:val="20"/>
          <w:szCs w:val="24"/>
          <w:lang w:val="ru-RU"/>
        </w:rPr>
        <w:t>կամ</w:t>
      </w:r>
      <w:r>
        <w:rPr>
          <w:rFonts w:ascii="Sylfaen" w:hAnsi="Sylfaen" w:cs="Sylfaen"/>
          <w:sz w:val="20"/>
          <w:szCs w:val="24"/>
          <w:lang w:val="af-ZA"/>
        </w:rPr>
        <w:t xml:space="preserve"> </w:t>
      </w:r>
      <w:r>
        <w:rPr>
          <w:rFonts w:ascii="Sylfaen" w:hAnsi="Sylfaen" w:cs="Sylfaen"/>
          <w:sz w:val="20"/>
          <w:szCs w:val="24"/>
          <w:lang w:val="ru-RU"/>
        </w:rPr>
        <w:t>հետ</w:t>
      </w:r>
      <w:r>
        <w:rPr>
          <w:rFonts w:ascii="Sylfaen" w:hAnsi="Sylfaen" w:cs="Sylfaen"/>
          <w:sz w:val="20"/>
          <w:szCs w:val="24"/>
          <w:lang w:val="af-ZA"/>
        </w:rPr>
        <w:t xml:space="preserve"> </w:t>
      </w:r>
      <w:r>
        <w:rPr>
          <w:rFonts w:ascii="Sylfaen" w:hAnsi="Sylfaen" w:cs="Sylfaen"/>
          <w:sz w:val="20"/>
          <w:szCs w:val="24"/>
          <w:lang w:val="ru-RU"/>
        </w:rPr>
        <w:t>վերցնել</w:t>
      </w:r>
      <w:r>
        <w:rPr>
          <w:rFonts w:ascii="Sylfaen" w:hAnsi="Sylfaen" w:cs="Sylfaen"/>
          <w:sz w:val="20"/>
          <w:szCs w:val="24"/>
          <w:lang w:val="af-ZA"/>
        </w:rPr>
        <w:t xml:space="preserve"> </w:t>
      </w:r>
      <w:r>
        <w:rPr>
          <w:rFonts w:ascii="Sylfaen" w:hAnsi="Sylfaen" w:cs="Sylfaen"/>
          <w:sz w:val="20"/>
          <w:szCs w:val="24"/>
          <w:lang w:val="ru-RU"/>
        </w:rPr>
        <w:t>իր</w:t>
      </w:r>
      <w:r>
        <w:rPr>
          <w:rFonts w:ascii="Sylfaen" w:hAnsi="Sylfaen" w:cs="Sylfaen"/>
          <w:sz w:val="20"/>
          <w:szCs w:val="24"/>
          <w:lang w:val="af-ZA"/>
        </w:rPr>
        <w:t xml:space="preserve"> </w:t>
      </w:r>
      <w:r>
        <w:rPr>
          <w:rFonts w:ascii="Sylfaen" w:hAnsi="Sylfaen" w:cs="Sylfaen"/>
          <w:sz w:val="20"/>
          <w:szCs w:val="24"/>
          <w:lang w:val="ru-RU"/>
        </w:rPr>
        <w:t>հայտը։</w:t>
      </w:r>
    </w:p>
    <w:p w:rsidR="00A5723E" w:rsidRDefault="00A5723E" w:rsidP="00A5723E">
      <w:pPr>
        <w:ind w:firstLine="567"/>
        <w:jc w:val="center"/>
        <w:rPr>
          <w:rFonts w:ascii="Sylfaen" w:hAnsi="Sylfaen"/>
          <w:b/>
          <w:sz w:val="20"/>
          <w:lang w:val="af-ZA"/>
        </w:rPr>
      </w:pPr>
    </w:p>
    <w:p w:rsidR="00A5723E" w:rsidRDefault="00A5723E" w:rsidP="00A5723E">
      <w:pPr>
        <w:ind w:firstLine="567"/>
        <w:jc w:val="both"/>
        <w:rPr>
          <w:rFonts w:ascii="Sylfaen" w:hAnsi="Sylfaen" w:cs="Sylfaen"/>
          <w:sz w:val="20"/>
          <w:lang w:val="af-ZA"/>
        </w:rPr>
      </w:pPr>
    </w:p>
    <w:p w:rsidR="00A5723E" w:rsidRDefault="00A5723E" w:rsidP="00A5723E">
      <w:pPr>
        <w:ind w:firstLine="567"/>
        <w:jc w:val="both"/>
        <w:rPr>
          <w:rFonts w:ascii="Sylfaen" w:hAnsi="Sylfaen" w:cs="Sylfaen"/>
          <w:sz w:val="20"/>
          <w:lang w:val="af-ZA"/>
        </w:rPr>
      </w:pPr>
    </w:p>
    <w:p w:rsidR="00A5723E" w:rsidRDefault="00A5723E" w:rsidP="00A5723E">
      <w:pPr>
        <w:ind w:firstLine="567"/>
        <w:jc w:val="center"/>
        <w:rPr>
          <w:rFonts w:ascii="Sylfaen" w:hAnsi="Sylfaen"/>
          <w:b/>
          <w:sz w:val="20"/>
          <w:lang w:val="hy-AM"/>
        </w:rPr>
      </w:pPr>
      <w:r>
        <w:rPr>
          <w:rFonts w:ascii="Sylfaen" w:hAnsi="Sylfaen"/>
          <w:b/>
          <w:sz w:val="20"/>
          <w:lang w:val="af-ZA"/>
        </w:rPr>
        <w:lastRenderedPageBreak/>
        <w:t>8.  ՀԱՅՏԵՐԻ ԲԱՑՈՒՄԸ</w:t>
      </w:r>
      <w:r>
        <w:rPr>
          <w:rFonts w:ascii="Sylfaen" w:hAnsi="Sylfaen"/>
          <w:b/>
          <w:sz w:val="20"/>
          <w:lang w:val="hy-AM"/>
        </w:rPr>
        <w:t xml:space="preserve">, </w:t>
      </w:r>
      <w:r>
        <w:rPr>
          <w:rFonts w:ascii="Sylfaen" w:hAnsi="Sylfaen"/>
          <w:b/>
          <w:sz w:val="20"/>
          <w:lang w:val="af-ZA"/>
        </w:rPr>
        <w:t xml:space="preserve">ԳՆԱՀԱՏՈՒՄԸ  ԵՎ  </w:t>
      </w:r>
    </w:p>
    <w:p w:rsidR="00A5723E" w:rsidRPr="00883BDC" w:rsidRDefault="00A5723E" w:rsidP="00A5723E">
      <w:pPr>
        <w:ind w:firstLine="567"/>
        <w:jc w:val="center"/>
        <w:rPr>
          <w:rFonts w:ascii="Sylfaen" w:hAnsi="Sylfaen"/>
          <w:b/>
          <w:i/>
          <w:sz w:val="20"/>
          <w:lang w:val="af-ZA"/>
        </w:rPr>
      </w:pPr>
      <w:r w:rsidRPr="00883BDC">
        <w:rPr>
          <w:rFonts w:ascii="Sylfaen" w:hAnsi="Sylfaen"/>
          <w:b/>
          <w:i/>
          <w:sz w:val="20"/>
          <w:lang w:val="af-ZA"/>
        </w:rPr>
        <w:t xml:space="preserve">ԱՐԴՅՈՒՆՔՆԵՐԻ ԱՄՓՈՓՈՒՄԸ </w:t>
      </w:r>
    </w:p>
    <w:p w:rsidR="00A5723E" w:rsidRPr="00883BDC" w:rsidRDefault="00A5723E" w:rsidP="00A5723E">
      <w:pPr>
        <w:ind w:firstLine="567"/>
        <w:jc w:val="both"/>
        <w:rPr>
          <w:rFonts w:ascii="Sylfaen" w:hAnsi="Sylfaen"/>
          <w:b/>
          <w:i/>
          <w:sz w:val="20"/>
          <w:lang w:val="af-ZA"/>
        </w:rPr>
      </w:pPr>
    </w:p>
    <w:p w:rsidR="00A5723E" w:rsidRPr="00883BDC" w:rsidRDefault="00A5723E" w:rsidP="00A5723E">
      <w:pPr>
        <w:pStyle w:val="BodyTextIndent2"/>
        <w:spacing w:line="240" w:lineRule="auto"/>
        <w:ind w:firstLine="567"/>
        <w:rPr>
          <w:rFonts w:ascii="Sylfaen" w:hAnsi="Sylfaen" w:cs="Tahoma"/>
          <w:i/>
        </w:rPr>
      </w:pPr>
      <w:r w:rsidRPr="00883BDC">
        <w:rPr>
          <w:rFonts w:ascii="Sylfaen" w:hAnsi="Sylfaen"/>
          <w:i/>
        </w:rPr>
        <w:t xml:space="preserve">8.1 </w:t>
      </w:r>
      <w:r w:rsidRPr="00883BDC">
        <w:rPr>
          <w:rFonts w:ascii="Sylfaen" w:hAnsi="Sylfaen" w:cs="Sylfaen"/>
          <w:i/>
          <w:lang w:val="ru-RU"/>
        </w:rPr>
        <w:t>Հայտերի</w:t>
      </w:r>
      <w:r w:rsidRPr="00883BDC">
        <w:rPr>
          <w:rFonts w:ascii="Sylfaen" w:hAnsi="Sylfaen" w:cs="Sylfaen"/>
          <w:i/>
        </w:rPr>
        <w:t xml:space="preserve"> </w:t>
      </w:r>
      <w:r w:rsidRPr="00883BDC">
        <w:rPr>
          <w:rFonts w:ascii="Sylfaen" w:hAnsi="Sylfaen" w:cs="Sylfaen"/>
          <w:i/>
          <w:lang w:val="ru-RU"/>
        </w:rPr>
        <w:t>բացումը</w:t>
      </w:r>
      <w:r w:rsidRPr="00883BDC">
        <w:rPr>
          <w:rFonts w:ascii="Sylfaen" w:hAnsi="Sylfaen" w:cs="Sylfaen"/>
          <w:i/>
        </w:rPr>
        <w:t xml:space="preserve"> </w:t>
      </w:r>
      <w:r w:rsidRPr="00883BDC">
        <w:rPr>
          <w:rFonts w:ascii="Sylfaen" w:hAnsi="Sylfaen" w:cs="Sylfaen"/>
          <w:i/>
          <w:lang w:val="ru-RU"/>
        </w:rPr>
        <w:t>կկատարվի</w:t>
      </w:r>
      <w:r w:rsidRPr="00883BDC">
        <w:rPr>
          <w:rFonts w:ascii="Sylfaen" w:hAnsi="Sylfaen" w:cs="Sylfaen"/>
          <w:i/>
        </w:rPr>
        <w:t xml:space="preserve"> հանձնաժողովի՝ հայտերի բացման և գնահատման նիստում՝ </w:t>
      </w:r>
      <w:r w:rsidRPr="00883BDC">
        <w:rPr>
          <w:rFonts w:ascii="Sylfaen" w:hAnsi="Sylfaen" w:cs="Sylfaen"/>
          <w:i/>
          <w:szCs w:val="24"/>
          <w:lang w:val="ru-RU"/>
        </w:rPr>
        <w:t>սույն</w:t>
      </w:r>
      <w:r w:rsidRPr="00883BDC">
        <w:rPr>
          <w:rFonts w:ascii="Sylfaen" w:hAnsi="Sylfaen" w:cs="Sylfaen"/>
          <w:i/>
          <w:szCs w:val="24"/>
        </w:rPr>
        <w:t xml:space="preserve"> </w:t>
      </w:r>
      <w:r w:rsidRPr="00883BDC">
        <w:rPr>
          <w:rFonts w:ascii="Sylfaen" w:hAnsi="Sylfaen" w:cs="Sylfaen"/>
          <w:i/>
          <w:szCs w:val="24"/>
          <w:lang w:val="ru-RU"/>
        </w:rPr>
        <w:t>ընթացակարգի</w:t>
      </w:r>
      <w:r w:rsidRPr="00883BDC">
        <w:rPr>
          <w:rFonts w:ascii="Sylfaen" w:hAnsi="Sylfaen" w:cs="Sylfaen"/>
          <w:i/>
          <w:szCs w:val="24"/>
        </w:rPr>
        <w:t xml:space="preserve"> </w:t>
      </w:r>
      <w:r w:rsidRPr="00883BDC">
        <w:rPr>
          <w:rFonts w:ascii="Sylfaen" w:hAnsi="Sylfaen" w:cs="Sylfaen"/>
          <w:i/>
          <w:szCs w:val="24"/>
          <w:lang w:val="ru-RU"/>
        </w:rPr>
        <w:t>հայտարարությունը</w:t>
      </w:r>
      <w:r w:rsidRPr="00883BDC">
        <w:rPr>
          <w:rFonts w:ascii="Sylfaen" w:hAnsi="Sylfaen" w:cs="Sylfaen"/>
          <w:i/>
          <w:szCs w:val="24"/>
        </w:rPr>
        <w:t xml:space="preserve"> </w:t>
      </w:r>
      <w:r w:rsidRPr="00883BDC">
        <w:rPr>
          <w:rFonts w:ascii="Sylfaen" w:hAnsi="Sylfaen" w:cs="Sylfaen"/>
          <w:i/>
          <w:szCs w:val="24"/>
          <w:lang w:val="ru-RU"/>
        </w:rPr>
        <w:t>և</w:t>
      </w:r>
      <w:r w:rsidRPr="00883BDC">
        <w:rPr>
          <w:rFonts w:ascii="Sylfaen" w:hAnsi="Sylfaen" w:cs="Sylfaen"/>
          <w:i/>
          <w:szCs w:val="24"/>
        </w:rPr>
        <w:t xml:space="preserve"> </w:t>
      </w:r>
      <w:r w:rsidRPr="00883BDC">
        <w:rPr>
          <w:rFonts w:ascii="Sylfaen" w:hAnsi="Sylfaen" w:cs="Sylfaen"/>
          <w:i/>
          <w:szCs w:val="24"/>
          <w:lang w:val="ru-RU"/>
        </w:rPr>
        <w:t>հրավերը</w:t>
      </w:r>
      <w:r w:rsidRPr="00883BDC">
        <w:rPr>
          <w:rFonts w:ascii="Sylfaen" w:hAnsi="Sylfaen" w:cs="Sylfaen"/>
          <w:i/>
          <w:szCs w:val="24"/>
        </w:rPr>
        <w:t xml:space="preserve"> </w:t>
      </w:r>
      <w:r w:rsidRPr="00883BDC">
        <w:rPr>
          <w:rFonts w:ascii="Sylfaen" w:hAnsi="Sylfaen" w:cs="Sylfaen"/>
          <w:i/>
          <w:szCs w:val="24"/>
          <w:lang w:val="ru-RU"/>
        </w:rPr>
        <w:t>համակարգում</w:t>
      </w:r>
      <w:r w:rsidRPr="00883BDC">
        <w:rPr>
          <w:rFonts w:ascii="Sylfaen" w:hAnsi="Sylfaen" w:cs="Sylfaen"/>
          <w:i/>
          <w:szCs w:val="24"/>
        </w:rPr>
        <w:t xml:space="preserve"> </w:t>
      </w:r>
      <w:r w:rsidRPr="00883BDC">
        <w:rPr>
          <w:rFonts w:ascii="Sylfaen" w:hAnsi="Sylfaen" w:cs="Sylfaen"/>
          <w:i/>
          <w:szCs w:val="24"/>
          <w:lang w:val="en-US"/>
        </w:rPr>
        <w:t>հ</w:t>
      </w:r>
      <w:r w:rsidRPr="00883BDC">
        <w:rPr>
          <w:rFonts w:ascii="Sylfaen" w:hAnsi="Sylfaen" w:cs="Sylfaen"/>
          <w:i/>
          <w:szCs w:val="24"/>
          <w:lang w:val="ru-RU"/>
        </w:rPr>
        <w:t>րապարակվելու</w:t>
      </w:r>
      <w:r w:rsidRPr="00883BDC">
        <w:rPr>
          <w:rFonts w:ascii="Sylfaen" w:hAnsi="Sylfaen" w:cs="Sylfaen"/>
          <w:i/>
          <w:szCs w:val="24"/>
        </w:rPr>
        <w:t xml:space="preserve"> </w:t>
      </w:r>
      <w:r w:rsidRPr="00883BDC">
        <w:rPr>
          <w:rFonts w:ascii="Sylfaen" w:hAnsi="Sylfaen" w:cs="Sylfaen"/>
          <w:i/>
          <w:szCs w:val="24"/>
          <w:lang w:val="en-US"/>
        </w:rPr>
        <w:t>օրվանից</w:t>
      </w:r>
      <w:r w:rsidRPr="00883BDC">
        <w:rPr>
          <w:rFonts w:ascii="Sylfaen" w:hAnsi="Sylfaen" w:cs="Sylfaen"/>
          <w:i/>
          <w:szCs w:val="24"/>
        </w:rPr>
        <w:t xml:space="preserve"> </w:t>
      </w:r>
      <w:r w:rsidRPr="00883BDC">
        <w:rPr>
          <w:rFonts w:ascii="Sylfaen" w:hAnsi="Sylfaen" w:cs="Sylfaen"/>
          <w:i/>
          <w:szCs w:val="24"/>
          <w:lang w:val="ru-RU"/>
        </w:rPr>
        <w:t>հաշված</w:t>
      </w:r>
      <w:r w:rsidRPr="00883BDC">
        <w:rPr>
          <w:rFonts w:ascii="Sylfaen" w:hAnsi="Sylfaen" w:cs="Sylfaen"/>
          <w:i/>
          <w:szCs w:val="24"/>
        </w:rPr>
        <w:t xml:space="preserve"> «7»-</w:t>
      </w:r>
      <w:r w:rsidRPr="00883BDC">
        <w:rPr>
          <w:rFonts w:ascii="Sylfaen" w:hAnsi="Sylfaen" w:cs="Sylfaen"/>
          <w:i/>
          <w:szCs w:val="24"/>
          <w:lang w:val="ru-RU"/>
        </w:rPr>
        <w:t>րդ</w:t>
      </w:r>
      <w:r w:rsidRPr="00883BDC">
        <w:rPr>
          <w:rFonts w:ascii="Sylfaen" w:hAnsi="Sylfaen" w:cs="Sylfaen"/>
          <w:i/>
          <w:szCs w:val="24"/>
        </w:rPr>
        <w:t xml:space="preserve"> </w:t>
      </w:r>
      <w:r w:rsidRPr="00883BDC">
        <w:rPr>
          <w:rFonts w:ascii="Sylfaen" w:hAnsi="Sylfaen" w:cs="Sylfaen"/>
          <w:i/>
          <w:szCs w:val="24"/>
          <w:lang w:val="ru-RU"/>
        </w:rPr>
        <w:t>օրվա</w:t>
      </w:r>
      <w:r w:rsidRPr="00883BDC">
        <w:rPr>
          <w:rFonts w:ascii="Sylfaen" w:hAnsi="Sylfaen" w:cs="Sylfaen"/>
          <w:i/>
          <w:szCs w:val="24"/>
        </w:rPr>
        <w:t xml:space="preserve"> </w:t>
      </w:r>
      <w:r w:rsidRPr="00883BDC">
        <w:rPr>
          <w:rFonts w:ascii="Sylfaen" w:hAnsi="Sylfaen" w:cs="Sylfaen"/>
          <w:i/>
          <w:szCs w:val="24"/>
          <w:lang w:val="ru-RU"/>
        </w:rPr>
        <w:t>ժամը</w:t>
      </w:r>
      <w:r w:rsidRPr="00883BDC">
        <w:rPr>
          <w:rFonts w:ascii="Sylfaen" w:hAnsi="Sylfaen" w:cs="Sylfaen"/>
          <w:i/>
          <w:szCs w:val="24"/>
        </w:rPr>
        <w:t xml:space="preserve"> «</w:t>
      </w:r>
      <w:r w:rsidRPr="00883BDC">
        <w:rPr>
          <w:rFonts w:ascii="Sylfaen" w:hAnsi="Sylfaen" w:cs="Sylfaen"/>
          <w:i/>
          <w:sz w:val="24"/>
          <w:szCs w:val="24"/>
          <w:lang w:val="hy-AM"/>
        </w:rPr>
        <w:t>1</w:t>
      </w:r>
      <w:r w:rsidR="00736129" w:rsidRPr="00736129">
        <w:rPr>
          <w:rFonts w:ascii="Sylfaen" w:hAnsi="Sylfaen" w:cs="Sylfaen"/>
          <w:i/>
          <w:sz w:val="24"/>
          <w:szCs w:val="24"/>
        </w:rPr>
        <w:t>1:</w:t>
      </w:r>
      <w:r w:rsidRPr="00883BDC">
        <w:rPr>
          <w:rFonts w:ascii="Sylfaen" w:hAnsi="Sylfaen" w:cs="Sylfaen"/>
          <w:i/>
          <w:sz w:val="24"/>
          <w:szCs w:val="24"/>
        </w:rPr>
        <w:t>00</w:t>
      </w:r>
      <w:r w:rsidRPr="00883BDC">
        <w:rPr>
          <w:rFonts w:ascii="Sylfaen" w:hAnsi="Sylfaen" w:cs="Sylfaen"/>
          <w:i/>
          <w:szCs w:val="24"/>
        </w:rPr>
        <w:t xml:space="preserve"> »-</w:t>
      </w:r>
      <w:r w:rsidRPr="00883BDC">
        <w:rPr>
          <w:rFonts w:ascii="Sylfaen" w:hAnsi="Sylfaen" w:cs="Sylfaen"/>
          <w:i/>
          <w:szCs w:val="24"/>
          <w:lang w:val="en-US"/>
        </w:rPr>
        <w:t>ի</w:t>
      </w:r>
      <w:r w:rsidRPr="00883BDC">
        <w:rPr>
          <w:rFonts w:ascii="Sylfaen" w:hAnsi="Sylfaen" w:cs="Sylfaen"/>
          <w:i/>
          <w:szCs w:val="24"/>
          <w:lang w:val="ru-RU"/>
        </w:rPr>
        <w:t>ն։</w:t>
      </w:r>
      <w:r w:rsidRPr="00883BDC">
        <w:rPr>
          <w:rFonts w:ascii="Sylfaen" w:hAnsi="Sylfaen" w:cs="Sylfaen"/>
          <w:i/>
          <w:szCs w:val="24"/>
        </w:rPr>
        <w:t xml:space="preserve"> </w:t>
      </w:r>
    </w:p>
    <w:p w:rsidR="00A5723E" w:rsidRPr="00883BDC" w:rsidRDefault="00A5723E" w:rsidP="00A5723E">
      <w:pPr>
        <w:ind w:firstLine="567"/>
        <w:jc w:val="both"/>
        <w:rPr>
          <w:rFonts w:ascii="Sylfaen" w:hAnsi="Sylfaen" w:cs="Sylfaen"/>
          <w:i/>
          <w:sz w:val="20"/>
          <w:lang w:val="af-ZA"/>
        </w:rPr>
      </w:pPr>
      <w:r w:rsidRPr="00883BDC">
        <w:rPr>
          <w:rFonts w:ascii="Sylfaen" w:hAnsi="Sylfaen" w:cs="Sylfaen"/>
          <w:i/>
          <w:sz w:val="20"/>
          <w:lang w:val="ru-RU"/>
        </w:rPr>
        <w:t>Հայտերի</w:t>
      </w:r>
      <w:r w:rsidRPr="00883BDC">
        <w:rPr>
          <w:rFonts w:ascii="Sylfaen" w:hAnsi="Sylfaen" w:cs="Sylfaen"/>
          <w:i/>
          <w:sz w:val="20"/>
          <w:lang w:val="af-ZA"/>
        </w:rPr>
        <w:t xml:space="preserve"> </w:t>
      </w:r>
      <w:r w:rsidRPr="00883BDC">
        <w:rPr>
          <w:rFonts w:ascii="Sylfaen" w:hAnsi="Sylfaen" w:cs="Sylfaen"/>
          <w:i/>
          <w:sz w:val="20"/>
          <w:lang w:val="ru-RU"/>
        </w:rPr>
        <w:t>բացման</w:t>
      </w:r>
      <w:r w:rsidRPr="00883BDC">
        <w:rPr>
          <w:rFonts w:ascii="Sylfaen" w:hAnsi="Sylfaen" w:cs="Sylfaen"/>
          <w:i/>
          <w:sz w:val="20"/>
          <w:lang w:val="af-ZA"/>
        </w:rPr>
        <w:t xml:space="preserve"> </w:t>
      </w:r>
      <w:r w:rsidRPr="00883BDC">
        <w:rPr>
          <w:rFonts w:ascii="Sylfaen" w:hAnsi="Sylfaen" w:cs="Sylfaen"/>
          <w:i/>
          <w:sz w:val="20"/>
        </w:rPr>
        <w:t>և</w:t>
      </w:r>
      <w:r w:rsidRPr="00883BDC">
        <w:rPr>
          <w:rFonts w:ascii="Sylfaen" w:hAnsi="Sylfaen" w:cs="Sylfaen"/>
          <w:i/>
          <w:sz w:val="20"/>
          <w:lang w:val="af-ZA"/>
        </w:rPr>
        <w:t xml:space="preserve"> </w:t>
      </w:r>
      <w:r w:rsidRPr="00883BDC">
        <w:rPr>
          <w:rFonts w:ascii="Sylfaen" w:hAnsi="Sylfaen" w:cs="Sylfaen"/>
          <w:i/>
          <w:sz w:val="20"/>
        </w:rPr>
        <w:t>գնահատման</w:t>
      </w:r>
      <w:r w:rsidRPr="00883BDC">
        <w:rPr>
          <w:rFonts w:ascii="Sylfaen" w:hAnsi="Sylfaen" w:cs="Sylfaen"/>
          <w:i/>
          <w:sz w:val="20"/>
          <w:lang w:val="af-ZA"/>
        </w:rPr>
        <w:t xml:space="preserve"> </w:t>
      </w:r>
      <w:r w:rsidRPr="00883BDC">
        <w:rPr>
          <w:rFonts w:ascii="Sylfaen" w:hAnsi="Sylfaen" w:cs="Sylfaen"/>
          <w:i/>
          <w:sz w:val="20"/>
          <w:lang w:val="ru-RU"/>
        </w:rPr>
        <w:t>նիստում</w:t>
      </w:r>
      <w:r w:rsidRPr="00883BDC">
        <w:rPr>
          <w:rFonts w:ascii="Sylfaen" w:hAnsi="Sylfaen" w:cs="Sylfaen"/>
          <w:i/>
          <w:sz w:val="20"/>
        </w:rPr>
        <w:t>՝</w:t>
      </w:r>
    </w:p>
    <w:p w:rsidR="00A5723E" w:rsidRPr="00883BDC" w:rsidRDefault="00A5723E" w:rsidP="00A5723E">
      <w:pPr>
        <w:ind w:firstLine="567"/>
        <w:jc w:val="both"/>
        <w:rPr>
          <w:rFonts w:ascii="Sylfaen" w:hAnsi="Sylfaen" w:cs="Sylfaen"/>
          <w:i/>
          <w:sz w:val="20"/>
          <w:lang w:val="af-ZA"/>
        </w:rPr>
      </w:pPr>
      <w:r w:rsidRPr="00883BDC">
        <w:rPr>
          <w:rFonts w:ascii="Sylfaen" w:hAnsi="Sylfaen" w:cs="Sylfaen"/>
          <w:i/>
          <w:sz w:val="20"/>
          <w:lang w:val="af-ZA"/>
        </w:rPr>
        <w:t xml:space="preserve">1) </w:t>
      </w:r>
      <w:r w:rsidRPr="00883BDC">
        <w:rPr>
          <w:rFonts w:ascii="Sylfaen" w:hAnsi="Sylfaen" w:cs="Sylfaen"/>
          <w:i/>
          <w:sz w:val="20"/>
        </w:rPr>
        <w:t>հանձնաժողովի</w:t>
      </w:r>
      <w:r w:rsidRPr="00883BDC">
        <w:rPr>
          <w:rFonts w:ascii="Sylfaen" w:hAnsi="Sylfaen" w:cs="Sylfaen"/>
          <w:i/>
          <w:sz w:val="20"/>
          <w:lang w:val="af-ZA"/>
        </w:rPr>
        <w:t xml:space="preserve"> </w:t>
      </w:r>
      <w:r w:rsidRPr="00883BDC">
        <w:rPr>
          <w:rFonts w:ascii="Sylfaen" w:hAnsi="Sylfaen" w:cs="Sylfaen"/>
          <w:i/>
          <w:sz w:val="20"/>
        </w:rPr>
        <w:t>նախագահը</w:t>
      </w:r>
      <w:r w:rsidRPr="00883BDC">
        <w:rPr>
          <w:rFonts w:ascii="Sylfaen" w:hAnsi="Sylfaen" w:cs="Sylfaen"/>
          <w:i/>
          <w:sz w:val="20"/>
          <w:lang w:val="af-ZA"/>
        </w:rPr>
        <w:t xml:space="preserve"> (</w:t>
      </w:r>
      <w:r w:rsidRPr="00883BDC">
        <w:rPr>
          <w:rFonts w:ascii="Sylfaen" w:hAnsi="Sylfaen" w:cs="Sylfaen"/>
          <w:i/>
          <w:sz w:val="20"/>
          <w:lang w:val="hy-AM"/>
        </w:rPr>
        <w:t>նիստը</w:t>
      </w:r>
      <w:r w:rsidRPr="00883BDC">
        <w:rPr>
          <w:rFonts w:ascii="Sylfaen" w:hAnsi="Sylfaen" w:cs="Sylfaen"/>
          <w:i/>
          <w:sz w:val="20"/>
          <w:lang w:val="af-ZA"/>
        </w:rPr>
        <w:t xml:space="preserve"> </w:t>
      </w:r>
      <w:r w:rsidRPr="00883BDC">
        <w:rPr>
          <w:rFonts w:ascii="Sylfaen" w:hAnsi="Sylfaen" w:cs="Sylfaen"/>
          <w:i/>
          <w:sz w:val="20"/>
          <w:lang w:val="hy-AM"/>
        </w:rPr>
        <w:t>նախագահողը</w:t>
      </w:r>
      <w:r w:rsidRPr="00883BDC">
        <w:rPr>
          <w:rFonts w:ascii="Sylfaen" w:hAnsi="Sylfaen" w:cs="Sylfaen"/>
          <w:i/>
          <w:sz w:val="20"/>
          <w:lang w:val="af-ZA"/>
        </w:rPr>
        <w:t xml:space="preserve">) </w:t>
      </w:r>
      <w:r w:rsidRPr="00883BDC">
        <w:rPr>
          <w:rFonts w:ascii="Sylfaen" w:hAnsi="Sylfaen" w:cs="Sylfaen"/>
          <w:i/>
          <w:sz w:val="20"/>
          <w:lang w:val="hy-AM"/>
        </w:rPr>
        <w:t>նիստը</w:t>
      </w:r>
      <w:r w:rsidRPr="00883BDC">
        <w:rPr>
          <w:rFonts w:ascii="Sylfaen" w:hAnsi="Sylfaen" w:cs="Sylfaen"/>
          <w:i/>
          <w:sz w:val="20"/>
          <w:lang w:val="af-ZA"/>
        </w:rPr>
        <w:t xml:space="preserve"> </w:t>
      </w:r>
      <w:r w:rsidRPr="00883BDC">
        <w:rPr>
          <w:rFonts w:ascii="Sylfaen" w:hAnsi="Sylfaen" w:cs="Sylfaen"/>
          <w:i/>
          <w:sz w:val="20"/>
          <w:lang w:val="hy-AM"/>
        </w:rPr>
        <w:t>հայտարարում</w:t>
      </w:r>
      <w:r w:rsidRPr="00883BDC">
        <w:rPr>
          <w:rFonts w:ascii="Sylfaen" w:hAnsi="Sylfaen" w:cs="Sylfaen"/>
          <w:i/>
          <w:sz w:val="20"/>
          <w:lang w:val="af-ZA"/>
        </w:rPr>
        <w:t xml:space="preserve"> </w:t>
      </w:r>
      <w:r w:rsidRPr="00883BDC">
        <w:rPr>
          <w:rFonts w:ascii="Sylfaen" w:hAnsi="Sylfaen" w:cs="Sylfaen"/>
          <w:i/>
          <w:sz w:val="20"/>
          <w:lang w:val="hy-AM"/>
        </w:rPr>
        <w:t>է</w:t>
      </w:r>
      <w:r w:rsidRPr="00883BDC">
        <w:rPr>
          <w:rFonts w:ascii="Sylfaen" w:hAnsi="Sylfaen" w:cs="Sylfaen"/>
          <w:i/>
          <w:sz w:val="20"/>
          <w:lang w:val="af-ZA"/>
        </w:rPr>
        <w:t xml:space="preserve"> </w:t>
      </w:r>
      <w:r w:rsidRPr="00883BDC">
        <w:rPr>
          <w:rFonts w:ascii="Sylfaen" w:hAnsi="Sylfaen" w:cs="Sylfaen"/>
          <w:i/>
          <w:sz w:val="20"/>
          <w:lang w:val="hy-AM"/>
        </w:rPr>
        <w:t>բացված</w:t>
      </w:r>
      <w:r w:rsidRPr="00883BDC">
        <w:rPr>
          <w:rFonts w:ascii="Sylfaen" w:hAnsi="Sylfaen" w:cs="Sylfaen"/>
          <w:i/>
          <w:sz w:val="20"/>
          <w:lang w:val="af-ZA"/>
        </w:rPr>
        <w:t xml:space="preserve"> </w:t>
      </w:r>
      <w:r w:rsidRPr="00883BDC">
        <w:rPr>
          <w:rFonts w:ascii="Sylfaen" w:hAnsi="Sylfaen" w:cs="Sylfaen"/>
          <w:i/>
          <w:sz w:val="20"/>
          <w:lang w:val="hy-AM"/>
        </w:rPr>
        <w:t>և</w:t>
      </w:r>
      <w:r w:rsidRPr="00883BDC">
        <w:rPr>
          <w:rFonts w:ascii="Sylfaen" w:hAnsi="Sylfaen" w:cs="Sylfaen"/>
          <w:i/>
          <w:sz w:val="20"/>
          <w:lang w:val="af-ZA"/>
        </w:rPr>
        <w:t xml:space="preserve"> </w:t>
      </w:r>
      <w:r w:rsidRPr="00883BDC">
        <w:rPr>
          <w:rFonts w:ascii="Sylfaen" w:hAnsi="Sylfaen" w:cs="Sylfaen"/>
          <w:i/>
          <w:sz w:val="20"/>
          <w:lang w:val="hy-AM"/>
        </w:rPr>
        <w:t>հրապա</w:t>
      </w:r>
      <w:r w:rsidRPr="00883BDC">
        <w:rPr>
          <w:rFonts w:ascii="Sylfaen" w:hAnsi="Sylfaen" w:cs="Sylfaen"/>
          <w:i/>
          <w:sz w:val="20"/>
          <w:lang w:val="hy-AM"/>
        </w:rPr>
        <w:softHyphen/>
        <w:t>րակում է գնման հայտով սահմանված</w:t>
      </w:r>
      <w:r w:rsidRPr="00883BDC">
        <w:rPr>
          <w:rFonts w:ascii="Sylfaen" w:hAnsi="Sylfaen" w:cs="Sylfaen"/>
          <w:i/>
          <w:sz w:val="20"/>
          <w:lang w:val="af-ZA"/>
        </w:rPr>
        <w:t>`</w:t>
      </w:r>
      <w:r w:rsidRPr="00883BDC">
        <w:rPr>
          <w:rFonts w:ascii="Sylfaen" w:hAnsi="Sylfaen" w:cs="Sylfaen"/>
          <w:i/>
          <w:sz w:val="20"/>
          <w:lang w:val="hy-AM"/>
        </w:rPr>
        <w:t xml:space="preserve"> </w:t>
      </w:r>
      <w:r w:rsidRPr="00883BDC">
        <w:rPr>
          <w:rFonts w:ascii="Sylfaen" w:hAnsi="Sylfaen" w:cs="Sylfaen"/>
          <w:i/>
          <w:sz w:val="20"/>
        </w:rPr>
        <w:t>սույն</w:t>
      </w:r>
      <w:r w:rsidRPr="00883BDC">
        <w:rPr>
          <w:rFonts w:ascii="Sylfaen" w:hAnsi="Sylfaen" w:cs="Sylfaen"/>
          <w:i/>
          <w:sz w:val="20"/>
          <w:lang w:val="af-ZA"/>
        </w:rPr>
        <w:t xml:space="preserve"> </w:t>
      </w:r>
      <w:r w:rsidRPr="00883BDC">
        <w:rPr>
          <w:rFonts w:ascii="Sylfaen" w:hAnsi="Sylfaen" w:cs="Sylfaen"/>
          <w:i/>
          <w:sz w:val="20"/>
        </w:rPr>
        <w:t>ընթացակարգի</w:t>
      </w:r>
      <w:r w:rsidRPr="00883BDC">
        <w:rPr>
          <w:rFonts w:ascii="Sylfaen" w:hAnsi="Sylfaen" w:cs="Sylfaen"/>
          <w:i/>
          <w:sz w:val="20"/>
          <w:lang w:val="af-ZA"/>
        </w:rPr>
        <w:t xml:space="preserve"> </w:t>
      </w:r>
      <w:r w:rsidRPr="00883BDC">
        <w:rPr>
          <w:rFonts w:ascii="Sylfaen" w:hAnsi="Sylfaen" w:cs="Sylfaen"/>
          <w:i/>
          <w:sz w:val="20"/>
        </w:rPr>
        <w:t>շրջանակում</w:t>
      </w:r>
      <w:r w:rsidRPr="00883BDC">
        <w:rPr>
          <w:rFonts w:ascii="Sylfaen" w:hAnsi="Sylfaen" w:cs="Sylfaen"/>
          <w:i/>
          <w:sz w:val="20"/>
          <w:lang w:val="af-ZA"/>
        </w:rPr>
        <w:t xml:space="preserve"> </w:t>
      </w:r>
      <w:r w:rsidRPr="00883BDC">
        <w:rPr>
          <w:rFonts w:ascii="Sylfaen" w:hAnsi="Sylfaen" w:cs="Sylfaen"/>
          <w:i/>
          <w:sz w:val="20"/>
        </w:rPr>
        <w:t>գնվելիք</w:t>
      </w:r>
      <w:r w:rsidRPr="00883BDC">
        <w:rPr>
          <w:rFonts w:ascii="Sylfaen" w:hAnsi="Sylfaen" w:cs="Sylfaen"/>
          <w:i/>
          <w:sz w:val="20"/>
          <w:lang w:val="af-ZA"/>
        </w:rPr>
        <w:t xml:space="preserve"> </w:t>
      </w:r>
      <w:r w:rsidRPr="00883BDC">
        <w:rPr>
          <w:rFonts w:ascii="Sylfaen" w:hAnsi="Sylfaen" w:cs="Sylfaen"/>
          <w:i/>
          <w:sz w:val="20"/>
        </w:rPr>
        <w:t>ապրանքների</w:t>
      </w:r>
      <w:r w:rsidRPr="00883BDC">
        <w:rPr>
          <w:rFonts w:ascii="Sylfaen" w:hAnsi="Sylfaen" w:cs="Sylfaen"/>
          <w:i/>
          <w:sz w:val="20"/>
          <w:lang w:val="af-ZA"/>
        </w:rPr>
        <w:t xml:space="preserve"> </w:t>
      </w:r>
      <w:r w:rsidRPr="00883BDC">
        <w:rPr>
          <w:rFonts w:ascii="Sylfaen" w:hAnsi="Sylfaen" w:cs="Sylfaen"/>
          <w:i/>
          <w:sz w:val="20"/>
          <w:lang w:val="hy-AM"/>
        </w:rPr>
        <w:t>գինը՝</w:t>
      </w:r>
      <w:r w:rsidRPr="00883BDC">
        <w:rPr>
          <w:rFonts w:ascii="Sylfaen" w:hAnsi="Sylfaen" w:cs="Sylfaen"/>
          <w:i/>
          <w:sz w:val="20"/>
          <w:lang w:val="af-ZA"/>
        </w:rPr>
        <w:t xml:space="preserve"> </w:t>
      </w:r>
      <w:r w:rsidRPr="00883BDC">
        <w:rPr>
          <w:rFonts w:ascii="Sylfaen" w:hAnsi="Sylfaen" w:cs="Sylfaen"/>
          <w:i/>
          <w:sz w:val="20"/>
          <w:lang w:val="hy-AM"/>
        </w:rPr>
        <w:t>մեկ</w:t>
      </w:r>
      <w:r w:rsidRPr="00883BDC">
        <w:rPr>
          <w:rFonts w:ascii="Sylfaen" w:hAnsi="Sylfaen" w:cs="Sylfaen"/>
          <w:i/>
          <w:sz w:val="20"/>
          <w:lang w:val="af-ZA"/>
        </w:rPr>
        <w:t xml:space="preserve"> </w:t>
      </w:r>
      <w:r w:rsidRPr="00883BDC">
        <w:rPr>
          <w:rFonts w:ascii="Sylfaen" w:hAnsi="Sylfaen" w:cs="Sylfaen"/>
          <w:i/>
          <w:sz w:val="20"/>
          <w:lang w:val="hy-AM"/>
        </w:rPr>
        <w:t>թվով</w:t>
      </w:r>
      <w:r w:rsidRPr="00883BDC">
        <w:rPr>
          <w:rFonts w:ascii="Sylfaen" w:hAnsi="Sylfaen" w:cs="Sylfaen"/>
          <w:i/>
          <w:sz w:val="20"/>
          <w:lang w:val="af-ZA"/>
        </w:rPr>
        <w:t xml:space="preserve"> </w:t>
      </w:r>
      <w:r w:rsidRPr="00883BDC">
        <w:rPr>
          <w:rFonts w:ascii="Sylfaen" w:hAnsi="Sylfaen" w:cs="Sylfaen"/>
          <w:i/>
          <w:sz w:val="20"/>
          <w:lang w:val="hy-AM"/>
        </w:rPr>
        <w:t>արտահայտված</w:t>
      </w:r>
      <w:r w:rsidRPr="00883BDC">
        <w:rPr>
          <w:rFonts w:ascii="Sylfaen" w:hAnsi="Sylfaen" w:cs="Sylfaen"/>
          <w:i/>
          <w:sz w:val="20"/>
          <w:lang w:val="af-ZA"/>
        </w:rPr>
        <w:t xml:space="preserve">, </w:t>
      </w:r>
      <w:r w:rsidRPr="00883BDC">
        <w:rPr>
          <w:rFonts w:ascii="Sylfaen" w:hAnsi="Sylfaen" w:cs="Sylfaen"/>
          <w:i/>
          <w:sz w:val="20"/>
        </w:rPr>
        <w:t>ինչպես</w:t>
      </w:r>
      <w:r w:rsidRPr="00883BDC">
        <w:rPr>
          <w:rFonts w:ascii="Sylfaen" w:hAnsi="Sylfaen" w:cs="Sylfaen"/>
          <w:i/>
          <w:sz w:val="20"/>
          <w:lang w:val="af-ZA"/>
        </w:rPr>
        <w:t xml:space="preserve"> </w:t>
      </w:r>
      <w:r w:rsidRPr="00883BDC">
        <w:rPr>
          <w:rFonts w:ascii="Sylfaen" w:hAnsi="Sylfaen" w:cs="Sylfaen"/>
          <w:i/>
          <w:sz w:val="20"/>
        </w:rPr>
        <w:t>նաև</w:t>
      </w:r>
      <w:r w:rsidRPr="00883BDC">
        <w:rPr>
          <w:rFonts w:ascii="Sylfaen" w:hAnsi="Sylfaen" w:cs="Sylfaen"/>
          <w:i/>
          <w:sz w:val="20"/>
          <w:lang w:val="af-ZA"/>
        </w:rPr>
        <w:t xml:space="preserve"> </w:t>
      </w:r>
      <w:r w:rsidRPr="00883BDC">
        <w:rPr>
          <w:rFonts w:ascii="Sylfaen" w:hAnsi="Sylfaen" w:cs="Sylfaen"/>
          <w:i/>
          <w:sz w:val="20"/>
          <w:lang w:val="hy-AM"/>
        </w:rPr>
        <w:t>հայտեր ներկայացրած մասնակիցների գնային առաջարկները՝ մեկ թվով արտահայտված, հիմք ընդունելով տառերով գրվածը</w:t>
      </w:r>
      <w:r w:rsidRPr="00883BDC">
        <w:rPr>
          <w:rFonts w:ascii="Sylfaen" w:hAnsi="Sylfaen" w:cs="Sylfaen"/>
          <w:i/>
          <w:sz w:val="20"/>
          <w:lang w:val="af-ZA"/>
        </w:rPr>
        <w:t>.</w:t>
      </w:r>
    </w:p>
    <w:p w:rsidR="00A5723E" w:rsidRPr="00883BDC" w:rsidRDefault="00A5723E" w:rsidP="00A5723E">
      <w:pPr>
        <w:ind w:firstLine="567"/>
        <w:jc w:val="both"/>
        <w:rPr>
          <w:rFonts w:ascii="Sylfaen" w:hAnsi="Sylfaen"/>
          <w:i/>
          <w:sz w:val="20"/>
          <w:szCs w:val="20"/>
          <w:lang w:val="hy-AM"/>
        </w:rPr>
      </w:pPr>
      <w:r w:rsidRPr="00883BDC">
        <w:rPr>
          <w:rFonts w:ascii="Sylfaen" w:hAnsi="Sylfaen"/>
          <w:i/>
          <w:sz w:val="20"/>
          <w:szCs w:val="20"/>
          <w:lang w:val="hy-AM"/>
        </w:rPr>
        <w:t xml:space="preserve">2) </w:t>
      </w:r>
      <w:r w:rsidRPr="00883BDC">
        <w:rPr>
          <w:rFonts w:ascii="Sylfaen" w:hAnsi="Sylfaen" w:cs="Sylfaen"/>
          <w:i/>
          <w:sz w:val="20"/>
          <w:szCs w:val="20"/>
          <w:lang w:val="hy-AM"/>
        </w:rPr>
        <w:t>սույն</w:t>
      </w:r>
      <w:r w:rsidRPr="00883BDC">
        <w:rPr>
          <w:rFonts w:ascii="Sylfaen" w:hAnsi="Sylfaen"/>
          <w:i/>
          <w:sz w:val="20"/>
          <w:szCs w:val="20"/>
          <w:lang w:val="hy-AM"/>
        </w:rPr>
        <w:t xml:space="preserve"> </w:t>
      </w:r>
      <w:r w:rsidRPr="00883BDC">
        <w:rPr>
          <w:rFonts w:ascii="Sylfaen" w:hAnsi="Sylfaen" w:cs="Sylfaen"/>
          <w:i/>
          <w:sz w:val="20"/>
          <w:szCs w:val="20"/>
          <w:lang w:val="hy-AM"/>
        </w:rPr>
        <w:t>կետի</w:t>
      </w:r>
      <w:r w:rsidRPr="00883BDC">
        <w:rPr>
          <w:rFonts w:ascii="Sylfaen" w:hAnsi="Sylfaen"/>
          <w:i/>
          <w:sz w:val="20"/>
          <w:szCs w:val="20"/>
          <w:lang w:val="hy-AM"/>
        </w:rPr>
        <w:t xml:space="preserve"> 1-</w:t>
      </w:r>
      <w:r w:rsidRPr="00883BDC">
        <w:rPr>
          <w:rFonts w:ascii="Sylfaen" w:hAnsi="Sylfaen" w:cs="Sylfaen"/>
          <w:i/>
          <w:sz w:val="20"/>
          <w:szCs w:val="20"/>
          <w:lang w:val="hy-AM"/>
        </w:rPr>
        <w:t>ին</w:t>
      </w:r>
      <w:r w:rsidRPr="00883BDC">
        <w:rPr>
          <w:rFonts w:ascii="Sylfaen" w:hAnsi="Sylfaen"/>
          <w:i/>
          <w:sz w:val="20"/>
          <w:szCs w:val="20"/>
          <w:lang w:val="hy-AM"/>
        </w:rPr>
        <w:t xml:space="preserve"> </w:t>
      </w:r>
      <w:r w:rsidRPr="00883BDC">
        <w:rPr>
          <w:rFonts w:ascii="Sylfaen" w:hAnsi="Sylfaen" w:cs="Sylfaen"/>
          <w:i/>
          <w:sz w:val="20"/>
          <w:szCs w:val="20"/>
          <w:lang w:val="hy-AM"/>
        </w:rPr>
        <w:t>ենթակետում</w:t>
      </w:r>
      <w:r w:rsidRPr="00883BDC">
        <w:rPr>
          <w:rFonts w:ascii="Sylfaen" w:hAnsi="Sylfaen"/>
          <w:i/>
          <w:sz w:val="20"/>
          <w:szCs w:val="20"/>
          <w:lang w:val="hy-AM"/>
        </w:rPr>
        <w:t xml:space="preserve"> </w:t>
      </w:r>
      <w:r w:rsidRPr="00883BDC">
        <w:rPr>
          <w:rFonts w:ascii="Sylfaen" w:hAnsi="Sylfaen" w:cs="Sylfaen"/>
          <w:i/>
          <w:sz w:val="20"/>
          <w:szCs w:val="20"/>
          <w:lang w:val="hy-AM"/>
        </w:rPr>
        <w:t>նշված</w:t>
      </w:r>
      <w:r w:rsidRPr="00883BDC">
        <w:rPr>
          <w:rFonts w:ascii="Sylfaen" w:hAnsi="Sylfaen"/>
          <w:i/>
          <w:sz w:val="20"/>
          <w:szCs w:val="20"/>
          <w:lang w:val="hy-AM"/>
        </w:rPr>
        <w:t xml:space="preserve"> </w:t>
      </w:r>
      <w:r w:rsidRPr="00883BDC">
        <w:rPr>
          <w:rFonts w:ascii="Sylfaen" w:hAnsi="Sylfaen" w:cs="Sylfaen"/>
          <w:i/>
          <w:sz w:val="20"/>
          <w:szCs w:val="20"/>
          <w:lang w:val="hy-AM"/>
        </w:rPr>
        <w:t>փաստաթղթերը</w:t>
      </w:r>
      <w:r w:rsidRPr="00883BDC">
        <w:rPr>
          <w:rFonts w:ascii="Sylfaen" w:hAnsi="Sylfaen"/>
          <w:i/>
          <w:sz w:val="20"/>
          <w:szCs w:val="20"/>
          <w:lang w:val="hy-AM"/>
        </w:rPr>
        <w:t xml:space="preserve"> </w:t>
      </w:r>
      <w:r w:rsidRPr="00883BDC">
        <w:rPr>
          <w:rFonts w:ascii="Sylfaen" w:hAnsi="Sylfaen" w:cs="Sylfaen"/>
          <w:i/>
          <w:sz w:val="20"/>
          <w:szCs w:val="20"/>
          <w:lang w:val="hy-AM"/>
        </w:rPr>
        <w:t>նախագահին</w:t>
      </w:r>
      <w:r w:rsidRPr="00883BDC">
        <w:rPr>
          <w:rFonts w:ascii="Sylfaen" w:hAnsi="Sylfaen"/>
          <w:i/>
          <w:sz w:val="20"/>
          <w:szCs w:val="20"/>
          <w:lang w:val="hy-AM"/>
        </w:rPr>
        <w:t xml:space="preserve"> (նիստը նախագահողին) </w:t>
      </w:r>
      <w:r w:rsidRPr="00883BDC">
        <w:rPr>
          <w:rFonts w:ascii="Sylfaen" w:hAnsi="Sylfaen" w:cs="Sylfaen"/>
          <w:i/>
          <w:sz w:val="20"/>
          <w:szCs w:val="20"/>
          <w:lang w:val="hy-AM"/>
        </w:rPr>
        <w:t>փոխանցվելուց</w:t>
      </w:r>
      <w:r w:rsidRPr="00883BDC">
        <w:rPr>
          <w:rFonts w:ascii="Sylfaen" w:hAnsi="Sylfaen"/>
          <w:i/>
          <w:sz w:val="20"/>
          <w:szCs w:val="20"/>
          <w:lang w:val="hy-AM"/>
        </w:rPr>
        <w:t xml:space="preserve"> </w:t>
      </w:r>
      <w:r w:rsidRPr="00883BDC">
        <w:rPr>
          <w:rFonts w:ascii="Sylfaen" w:hAnsi="Sylfaen" w:cs="Sylfaen"/>
          <w:i/>
          <w:sz w:val="20"/>
          <w:szCs w:val="20"/>
          <w:lang w:val="hy-AM"/>
        </w:rPr>
        <w:t>հետո</w:t>
      </w:r>
      <w:r w:rsidRPr="00883BDC">
        <w:rPr>
          <w:rFonts w:ascii="Sylfaen" w:hAnsi="Sylfaen"/>
          <w:i/>
          <w:sz w:val="20"/>
          <w:szCs w:val="20"/>
          <w:lang w:val="hy-AM"/>
        </w:rPr>
        <w:t xml:space="preserve"> </w:t>
      </w:r>
      <w:r w:rsidRPr="00883BDC">
        <w:rPr>
          <w:rFonts w:ascii="Sylfaen" w:hAnsi="Sylfaen" w:cs="Sylfaen"/>
          <w:i/>
          <w:sz w:val="20"/>
          <w:szCs w:val="20"/>
          <w:lang w:val="hy-AM"/>
        </w:rPr>
        <w:t>հանձնաժողովը</w:t>
      </w:r>
      <w:r w:rsidRPr="00883BDC">
        <w:rPr>
          <w:rFonts w:ascii="Sylfaen" w:hAnsi="Sylfaen"/>
          <w:i/>
          <w:sz w:val="20"/>
          <w:szCs w:val="20"/>
          <w:lang w:val="hy-AM"/>
        </w:rPr>
        <w:t xml:space="preserve"> </w:t>
      </w:r>
      <w:r w:rsidRPr="00883BDC">
        <w:rPr>
          <w:rFonts w:ascii="Sylfaen" w:hAnsi="Sylfaen" w:cs="Sylfaen"/>
          <w:i/>
          <w:sz w:val="20"/>
          <w:szCs w:val="20"/>
          <w:lang w:val="hy-AM"/>
        </w:rPr>
        <w:t>գնահատում</w:t>
      </w:r>
      <w:r w:rsidRPr="00883BDC">
        <w:rPr>
          <w:rFonts w:ascii="Sylfaen" w:hAnsi="Sylfaen"/>
          <w:i/>
          <w:sz w:val="20"/>
          <w:szCs w:val="20"/>
          <w:lang w:val="hy-AM"/>
        </w:rPr>
        <w:t xml:space="preserve"> </w:t>
      </w:r>
      <w:r w:rsidRPr="00883BDC">
        <w:rPr>
          <w:rFonts w:ascii="Sylfaen" w:hAnsi="Sylfaen" w:cs="Sylfaen"/>
          <w:i/>
          <w:sz w:val="20"/>
          <w:szCs w:val="20"/>
          <w:lang w:val="hy-AM"/>
        </w:rPr>
        <w:t>է</w:t>
      </w:r>
      <w:r w:rsidRPr="00883BDC">
        <w:rPr>
          <w:rFonts w:ascii="Sylfaen" w:hAnsi="Sylfaen"/>
          <w:i/>
          <w:sz w:val="20"/>
          <w:szCs w:val="20"/>
          <w:lang w:val="hy-AM"/>
        </w:rPr>
        <w:t>`</w:t>
      </w:r>
    </w:p>
    <w:p w:rsidR="00A5723E" w:rsidRPr="00883BDC" w:rsidRDefault="00A5723E" w:rsidP="00A5723E">
      <w:pPr>
        <w:ind w:firstLine="567"/>
        <w:jc w:val="both"/>
        <w:rPr>
          <w:rFonts w:ascii="Sylfaen" w:hAnsi="Sylfaen"/>
          <w:i/>
          <w:sz w:val="20"/>
          <w:szCs w:val="20"/>
          <w:lang w:val="hy-AM"/>
        </w:rPr>
      </w:pPr>
      <w:r w:rsidRPr="00883BDC">
        <w:rPr>
          <w:rFonts w:ascii="Sylfaen" w:hAnsi="Sylfaen" w:cs="Sylfaen"/>
          <w:i/>
          <w:sz w:val="20"/>
          <w:szCs w:val="20"/>
          <w:lang w:val="hy-AM"/>
        </w:rPr>
        <w:t>ա</w:t>
      </w:r>
      <w:r w:rsidRPr="00883BDC">
        <w:rPr>
          <w:rFonts w:ascii="Sylfaen" w:hAnsi="Sylfaen"/>
          <w:i/>
          <w:sz w:val="20"/>
          <w:szCs w:val="20"/>
          <w:lang w:val="hy-AM"/>
        </w:rPr>
        <w:t xml:space="preserve">. </w:t>
      </w:r>
      <w:r w:rsidRPr="00883BDC">
        <w:rPr>
          <w:rFonts w:ascii="Sylfaen" w:hAnsi="Sylfaen" w:cs="Sylfaen"/>
          <w:i/>
          <w:sz w:val="20"/>
          <w:szCs w:val="20"/>
          <w:lang w:val="hy-AM"/>
        </w:rPr>
        <w:t>հայտեր</w:t>
      </w:r>
      <w:r w:rsidRPr="00883BDC">
        <w:rPr>
          <w:rFonts w:ascii="Sylfaen" w:hAnsi="Sylfaen"/>
          <w:i/>
          <w:sz w:val="20"/>
          <w:szCs w:val="20"/>
          <w:lang w:val="hy-AM"/>
        </w:rPr>
        <w:t xml:space="preserve"> </w:t>
      </w:r>
      <w:r w:rsidRPr="00883BDC">
        <w:rPr>
          <w:rFonts w:ascii="Sylfaen" w:hAnsi="Sylfaen" w:cs="Sylfaen"/>
          <w:i/>
          <w:sz w:val="20"/>
          <w:szCs w:val="20"/>
          <w:lang w:val="hy-AM"/>
        </w:rPr>
        <w:t>պարունակող</w:t>
      </w:r>
      <w:r w:rsidRPr="00883BDC">
        <w:rPr>
          <w:rFonts w:ascii="Sylfaen" w:hAnsi="Sylfaen"/>
          <w:i/>
          <w:sz w:val="20"/>
          <w:szCs w:val="20"/>
          <w:lang w:val="hy-AM"/>
        </w:rPr>
        <w:t xml:space="preserve"> </w:t>
      </w:r>
      <w:r w:rsidRPr="00883BDC">
        <w:rPr>
          <w:rFonts w:ascii="Sylfaen" w:hAnsi="Sylfaen" w:cs="Sylfaen"/>
          <w:i/>
          <w:sz w:val="20"/>
          <w:szCs w:val="20"/>
          <w:lang w:val="hy-AM"/>
        </w:rPr>
        <w:t>ծրարները</w:t>
      </w:r>
      <w:r w:rsidRPr="00883BDC">
        <w:rPr>
          <w:rFonts w:ascii="Sylfaen" w:hAnsi="Sylfaen"/>
          <w:i/>
          <w:sz w:val="20"/>
          <w:szCs w:val="20"/>
          <w:lang w:val="hy-AM"/>
        </w:rPr>
        <w:t xml:space="preserve"> </w:t>
      </w:r>
      <w:r w:rsidRPr="00883BDC">
        <w:rPr>
          <w:rFonts w:ascii="Sylfaen" w:hAnsi="Sylfaen" w:cs="Sylfaen"/>
          <w:i/>
          <w:sz w:val="20"/>
          <w:szCs w:val="20"/>
          <w:lang w:val="hy-AM"/>
        </w:rPr>
        <w:t>կազմելու</w:t>
      </w:r>
      <w:r w:rsidRPr="00883BDC">
        <w:rPr>
          <w:rFonts w:ascii="Sylfaen" w:hAnsi="Sylfaen"/>
          <w:i/>
          <w:sz w:val="20"/>
          <w:szCs w:val="20"/>
          <w:lang w:val="hy-AM"/>
        </w:rPr>
        <w:t xml:space="preserve"> </w:t>
      </w:r>
      <w:r w:rsidRPr="00883BDC">
        <w:rPr>
          <w:rFonts w:ascii="Sylfaen" w:hAnsi="Sylfaen" w:cs="Sylfaen"/>
          <w:i/>
          <w:sz w:val="20"/>
          <w:szCs w:val="20"/>
          <w:lang w:val="hy-AM"/>
        </w:rPr>
        <w:t>և</w:t>
      </w:r>
      <w:r w:rsidRPr="00883BDC">
        <w:rPr>
          <w:rFonts w:ascii="Sylfaen" w:hAnsi="Sylfaen"/>
          <w:i/>
          <w:sz w:val="20"/>
          <w:szCs w:val="20"/>
          <w:lang w:val="hy-AM"/>
        </w:rPr>
        <w:t xml:space="preserve"> </w:t>
      </w:r>
      <w:r w:rsidRPr="00883BDC">
        <w:rPr>
          <w:rFonts w:ascii="Sylfaen" w:hAnsi="Sylfaen" w:cs="Sylfaen"/>
          <w:i/>
          <w:sz w:val="20"/>
          <w:szCs w:val="20"/>
          <w:lang w:val="hy-AM"/>
        </w:rPr>
        <w:t>ներկայացնելու</w:t>
      </w:r>
      <w:r w:rsidRPr="00883BDC">
        <w:rPr>
          <w:rFonts w:ascii="Sylfaen" w:hAnsi="Sylfaen"/>
          <w:i/>
          <w:sz w:val="20"/>
          <w:szCs w:val="20"/>
          <w:lang w:val="hy-AM"/>
        </w:rPr>
        <w:t xml:space="preserve"> </w:t>
      </w:r>
      <w:r w:rsidRPr="00883BDC">
        <w:rPr>
          <w:rFonts w:ascii="Sylfaen" w:hAnsi="Sylfaen" w:cs="Sylfaen"/>
          <w:i/>
          <w:sz w:val="20"/>
          <w:szCs w:val="20"/>
          <w:lang w:val="hy-AM"/>
        </w:rPr>
        <w:t>համապատասխանությունը</w:t>
      </w:r>
      <w:r w:rsidRPr="00883BDC">
        <w:rPr>
          <w:rFonts w:ascii="Sylfaen" w:hAnsi="Sylfaen"/>
          <w:i/>
          <w:sz w:val="20"/>
          <w:szCs w:val="20"/>
          <w:lang w:val="hy-AM"/>
        </w:rPr>
        <w:t xml:space="preserve"> </w:t>
      </w:r>
      <w:r w:rsidRPr="00883BDC">
        <w:rPr>
          <w:rFonts w:ascii="Sylfaen" w:hAnsi="Sylfaen" w:cs="Sylfaen"/>
          <w:i/>
          <w:sz w:val="20"/>
          <w:szCs w:val="20"/>
          <w:lang w:val="hy-AM"/>
        </w:rPr>
        <w:t>սահմանված</w:t>
      </w:r>
      <w:r w:rsidRPr="00883BDC">
        <w:rPr>
          <w:rFonts w:ascii="Sylfaen" w:hAnsi="Sylfaen"/>
          <w:i/>
          <w:sz w:val="20"/>
          <w:szCs w:val="20"/>
          <w:lang w:val="hy-AM"/>
        </w:rPr>
        <w:t xml:space="preserve"> </w:t>
      </w:r>
      <w:r w:rsidRPr="00883BDC">
        <w:rPr>
          <w:rFonts w:ascii="Sylfaen" w:hAnsi="Sylfaen" w:cs="Sylfaen"/>
          <w:i/>
          <w:sz w:val="20"/>
          <w:szCs w:val="20"/>
          <w:lang w:val="hy-AM"/>
        </w:rPr>
        <w:t>կարգին</w:t>
      </w:r>
      <w:r w:rsidRPr="00883BDC">
        <w:rPr>
          <w:rFonts w:ascii="Sylfaen" w:hAnsi="Sylfaen"/>
          <w:i/>
          <w:sz w:val="20"/>
          <w:szCs w:val="20"/>
          <w:lang w:val="hy-AM"/>
        </w:rPr>
        <w:t xml:space="preserve"> </w:t>
      </w:r>
      <w:r w:rsidRPr="00883BDC">
        <w:rPr>
          <w:rFonts w:ascii="Sylfaen" w:hAnsi="Sylfaen" w:cs="Sylfaen"/>
          <w:i/>
          <w:sz w:val="20"/>
          <w:szCs w:val="20"/>
          <w:lang w:val="hy-AM"/>
        </w:rPr>
        <w:t>և</w:t>
      </w:r>
      <w:r w:rsidRPr="00883BDC">
        <w:rPr>
          <w:rFonts w:ascii="Sylfaen" w:hAnsi="Sylfaen"/>
          <w:i/>
          <w:sz w:val="20"/>
          <w:szCs w:val="20"/>
          <w:lang w:val="hy-AM"/>
        </w:rPr>
        <w:t xml:space="preserve"> </w:t>
      </w:r>
      <w:r w:rsidRPr="00883BDC">
        <w:rPr>
          <w:rFonts w:ascii="Sylfaen" w:hAnsi="Sylfaen" w:cs="Sylfaen"/>
          <w:i/>
          <w:sz w:val="20"/>
          <w:szCs w:val="20"/>
          <w:lang w:val="hy-AM"/>
        </w:rPr>
        <w:t>բացում</w:t>
      </w:r>
      <w:r w:rsidRPr="00883BDC">
        <w:rPr>
          <w:rFonts w:ascii="Sylfaen" w:hAnsi="Sylfaen"/>
          <w:i/>
          <w:sz w:val="20"/>
          <w:szCs w:val="20"/>
          <w:lang w:val="hy-AM"/>
        </w:rPr>
        <w:t xml:space="preserve"> </w:t>
      </w:r>
      <w:r w:rsidRPr="00883BDC">
        <w:rPr>
          <w:rFonts w:ascii="Sylfaen" w:hAnsi="Sylfaen" w:cs="Sylfaen"/>
          <w:i/>
          <w:sz w:val="20"/>
          <w:szCs w:val="20"/>
          <w:lang w:val="hy-AM"/>
        </w:rPr>
        <w:t>համապատասխանող</w:t>
      </w:r>
      <w:r w:rsidRPr="00883BDC">
        <w:rPr>
          <w:rFonts w:ascii="Sylfaen" w:hAnsi="Sylfaen"/>
          <w:i/>
          <w:sz w:val="20"/>
          <w:szCs w:val="20"/>
          <w:lang w:val="hy-AM"/>
        </w:rPr>
        <w:t xml:space="preserve"> </w:t>
      </w:r>
      <w:r w:rsidRPr="00883BDC">
        <w:rPr>
          <w:rFonts w:ascii="Sylfaen" w:hAnsi="Sylfaen" w:cs="Sylfaen"/>
          <w:i/>
          <w:sz w:val="20"/>
          <w:szCs w:val="20"/>
          <w:lang w:val="hy-AM"/>
        </w:rPr>
        <w:t>գնահատված</w:t>
      </w:r>
      <w:r w:rsidRPr="00883BDC">
        <w:rPr>
          <w:rFonts w:ascii="Sylfaen" w:hAnsi="Sylfaen"/>
          <w:i/>
          <w:sz w:val="20"/>
          <w:szCs w:val="20"/>
          <w:lang w:val="hy-AM"/>
        </w:rPr>
        <w:t xml:space="preserve"> </w:t>
      </w:r>
      <w:r w:rsidRPr="00883BDC">
        <w:rPr>
          <w:rFonts w:ascii="Sylfaen" w:hAnsi="Sylfaen" w:cs="Sylfaen"/>
          <w:i/>
          <w:sz w:val="20"/>
          <w:szCs w:val="20"/>
          <w:lang w:val="hy-AM"/>
        </w:rPr>
        <w:t>հայտերը</w:t>
      </w:r>
      <w:r w:rsidRPr="00883BDC">
        <w:rPr>
          <w:rFonts w:ascii="Sylfaen" w:hAnsi="Sylfaen"/>
          <w:i/>
          <w:sz w:val="20"/>
          <w:szCs w:val="20"/>
          <w:lang w:val="hy-AM"/>
        </w:rPr>
        <w:t>,</w:t>
      </w:r>
    </w:p>
    <w:p w:rsidR="00A5723E" w:rsidRPr="00883BDC" w:rsidRDefault="00A5723E" w:rsidP="00A5723E">
      <w:pPr>
        <w:ind w:firstLine="567"/>
        <w:jc w:val="both"/>
        <w:rPr>
          <w:rFonts w:ascii="Sylfaen" w:hAnsi="Sylfaen"/>
          <w:i/>
          <w:sz w:val="20"/>
          <w:szCs w:val="20"/>
          <w:lang w:val="hy-AM"/>
        </w:rPr>
      </w:pPr>
      <w:r w:rsidRPr="00883BDC">
        <w:rPr>
          <w:rFonts w:ascii="Sylfaen" w:hAnsi="Sylfaen" w:cs="Sylfaen"/>
          <w:i/>
          <w:sz w:val="20"/>
          <w:szCs w:val="20"/>
          <w:lang w:val="hy-AM"/>
        </w:rPr>
        <w:t>բ</w:t>
      </w:r>
      <w:r w:rsidRPr="00883BDC">
        <w:rPr>
          <w:rFonts w:ascii="Sylfaen" w:hAnsi="Sylfaen"/>
          <w:i/>
          <w:sz w:val="20"/>
          <w:szCs w:val="20"/>
          <w:lang w:val="hy-AM"/>
        </w:rPr>
        <w:t xml:space="preserve">. </w:t>
      </w:r>
      <w:r w:rsidRPr="00883BDC">
        <w:rPr>
          <w:rFonts w:ascii="Sylfaen" w:hAnsi="Sylfaen" w:cs="Sylfaen"/>
          <w:i/>
          <w:sz w:val="20"/>
          <w:szCs w:val="20"/>
          <w:lang w:val="hy-AM"/>
        </w:rPr>
        <w:t>բացված</w:t>
      </w:r>
      <w:r w:rsidRPr="00883BDC">
        <w:rPr>
          <w:rFonts w:ascii="Sylfaen" w:hAnsi="Sylfaen"/>
          <w:i/>
          <w:sz w:val="20"/>
          <w:szCs w:val="20"/>
          <w:lang w:val="hy-AM"/>
        </w:rPr>
        <w:t xml:space="preserve"> </w:t>
      </w:r>
      <w:r w:rsidRPr="00883BDC">
        <w:rPr>
          <w:rFonts w:ascii="Sylfaen" w:hAnsi="Sylfaen" w:cs="Sylfaen"/>
          <w:i/>
          <w:sz w:val="20"/>
          <w:szCs w:val="20"/>
          <w:lang w:val="hy-AM"/>
        </w:rPr>
        <w:t>յուրաքանչյուր</w:t>
      </w:r>
      <w:r w:rsidRPr="00883BDC">
        <w:rPr>
          <w:rFonts w:ascii="Sylfaen" w:hAnsi="Sylfaen"/>
          <w:i/>
          <w:sz w:val="20"/>
          <w:szCs w:val="20"/>
          <w:lang w:val="hy-AM"/>
        </w:rPr>
        <w:t xml:space="preserve"> </w:t>
      </w:r>
      <w:r w:rsidRPr="00883BDC">
        <w:rPr>
          <w:rFonts w:ascii="Sylfaen" w:hAnsi="Sylfaen" w:cs="Sylfaen"/>
          <w:i/>
          <w:sz w:val="20"/>
          <w:szCs w:val="20"/>
          <w:lang w:val="hy-AM"/>
        </w:rPr>
        <w:t>ծրարում</w:t>
      </w:r>
      <w:r w:rsidRPr="00883BDC">
        <w:rPr>
          <w:rFonts w:ascii="Sylfaen" w:hAnsi="Sylfaen"/>
          <w:i/>
          <w:sz w:val="20"/>
          <w:szCs w:val="20"/>
          <w:lang w:val="hy-AM"/>
        </w:rPr>
        <w:t xml:space="preserve"> </w:t>
      </w:r>
      <w:r w:rsidRPr="00883BDC">
        <w:rPr>
          <w:rFonts w:ascii="Sylfaen" w:hAnsi="Sylfaen" w:cs="Sylfaen"/>
          <w:i/>
          <w:sz w:val="20"/>
          <w:szCs w:val="20"/>
          <w:lang w:val="hy-AM"/>
        </w:rPr>
        <w:t>պահանջվող</w:t>
      </w:r>
      <w:r w:rsidRPr="00883BDC">
        <w:rPr>
          <w:rFonts w:ascii="Sylfaen" w:hAnsi="Sylfaen"/>
          <w:i/>
          <w:sz w:val="20"/>
          <w:szCs w:val="20"/>
          <w:lang w:val="hy-AM"/>
        </w:rPr>
        <w:t xml:space="preserve"> (</w:t>
      </w:r>
      <w:r w:rsidRPr="00883BDC">
        <w:rPr>
          <w:rFonts w:ascii="Sylfaen" w:hAnsi="Sylfaen" w:cs="Sylfaen"/>
          <w:i/>
          <w:sz w:val="20"/>
          <w:szCs w:val="20"/>
          <w:lang w:val="hy-AM"/>
        </w:rPr>
        <w:t>նախատեսված</w:t>
      </w:r>
      <w:r w:rsidRPr="00883BDC">
        <w:rPr>
          <w:rFonts w:ascii="Sylfaen" w:hAnsi="Sylfaen"/>
          <w:i/>
          <w:sz w:val="20"/>
          <w:szCs w:val="20"/>
          <w:lang w:val="hy-AM"/>
        </w:rPr>
        <w:t xml:space="preserve">) </w:t>
      </w:r>
      <w:r w:rsidRPr="00883BDC">
        <w:rPr>
          <w:rFonts w:ascii="Sylfaen" w:hAnsi="Sylfaen" w:cs="Sylfaen"/>
          <w:i/>
          <w:sz w:val="20"/>
          <w:szCs w:val="20"/>
          <w:lang w:val="hy-AM"/>
        </w:rPr>
        <w:t>փաստաթղթերի</w:t>
      </w:r>
      <w:r w:rsidRPr="00883BDC">
        <w:rPr>
          <w:rFonts w:ascii="Sylfaen" w:hAnsi="Sylfaen"/>
          <w:i/>
          <w:sz w:val="20"/>
          <w:szCs w:val="20"/>
          <w:lang w:val="hy-AM"/>
        </w:rPr>
        <w:t xml:space="preserve"> </w:t>
      </w:r>
      <w:r w:rsidRPr="00883BDC">
        <w:rPr>
          <w:rFonts w:ascii="Sylfaen" w:hAnsi="Sylfaen" w:cs="Sylfaen"/>
          <w:i/>
          <w:sz w:val="20"/>
          <w:szCs w:val="20"/>
          <w:lang w:val="hy-AM"/>
        </w:rPr>
        <w:t>առկայությունը</w:t>
      </w:r>
      <w:r w:rsidRPr="00883BDC">
        <w:rPr>
          <w:rFonts w:ascii="Sylfaen" w:hAnsi="Sylfaen"/>
          <w:i/>
          <w:sz w:val="20"/>
          <w:szCs w:val="20"/>
          <w:lang w:val="hy-AM"/>
        </w:rPr>
        <w:t xml:space="preserve"> </w:t>
      </w:r>
      <w:r w:rsidRPr="00883BDC">
        <w:rPr>
          <w:rFonts w:ascii="Sylfaen" w:hAnsi="Sylfaen" w:cs="Sylfaen"/>
          <w:i/>
          <w:sz w:val="20"/>
          <w:szCs w:val="20"/>
          <w:lang w:val="hy-AM"/>
        </w:rPr>
        <w:t>և</w:t>
      </w:r>
      <w:r w:rsidRPr="00883BDC">
        <w:rPr>
          <w:rFonts w:ascii="Sylfaen" w:hAnsi="Sylfaen"/>
          <w:i/>
          <w:sz w:val="20"/>
          <w:szCs w:val="20"/>
          <w:lang w:val="hy-AM"/>
        </w:rPr>
        <w:t xml:space="preserve"> </w:t>
      </w:r>
      <w:r w:rsidRPr="00883BDC">
        <w:rPr>
          <w:rFonts w:ascii="Sylfaen" w:hAnsi="Sylfaen" w:cs="Sylfaen"/>
          <w:i/>
          <w:sz w:val="20"/>
          <w:szCs w:val="20"/>
          <w:lang w:val="hy-AM"/>
        </w:rPr>
        <w:t>դրանց</w:t>
      </w:r>
      <w:r w:rsidRPr="00883BDC">
        <w:rPr>
          <w:rFonts w:ascii="Sylfaen" w:hAnsi="Sylfaen"/>
          <w:i/>
          <w:sz w:val="20"/>
          <w:szCs w:val="20"/>
          <w:lang w:val="hy-AM"/>
        </w:rPr>
        <w:t xml:space="preserve"> </w:t>
      </w:r>
      <w:r w:rsidRPr="00883BDC">
        <w:rPr>
          <w:rFonts w:ascii="Sylfaen" w:hAnsi="Sylfaen" w:cs="Sylfaen"/>
          <w:i/>
          <w:sz w:val="20"/>
          <w:szCs w:val="20"/>
          <w:lang w:val="hy-AM"/>
        </w:rPr>
        <w:t>կազմման</w:t>
      </w:r>
      <w:r w:rsidRPr="00883BDC">
        <w:rPr>
          <w:rFonts w:ascii="Sylfaen" w:hAnsi="Sylfaen"/>
          <w:i/>
          <w:sz w:val="20"/>
          <w:szCs w:val="20"/>
          <w:lang w:val="hy-AM"/>
        </w:rPr>
        <w:t xml:space="preserve"> </w:t>
      </w:r>
      <w:r w:rsidRPr="00883BDC">
        <w:rPr>
          <w:rFonts w:ascii="Sylfaen" w:hAnsi="Sylfaen" w:cs="Sylfaen"/>
          <w:i/>
          <w:sz w:val="20"/>
          <w:szCs w:val="20"/>
          <w:lang w:val="hy-AM"/>
        </w:rPr>
        <w:t>համապատասխանությունը</w:t>
      </w:r>
      <w:r w:rsidRPr="00883BDC">
        <w:rPr>
          <w:rFonts w:ascii="Sylfaen" w:hAnsi="Sylfaen"/>
          <w:i/>
          <w:sz w:val="20"/>
          <w:szCs w:val="20"/>
          <w:lang w:val="hy-AM"/>
        </w:rPr>
        <w:t xml:space="preserve"> </w:t>
      </w:r>
      <w:r w:rsidRPr="00883BDC">
        <w:rPr>
          <w:rFonts w:ascii="Sylfaen" w:hAnsi="Sylfaen" w:cs="Sylfaen"/>
          <w:i/>
          <w:sz w:val="20"/>
          <w:szCs w:val="20"/>
          <w:lang w:val="hy-AM"/>
        </w:rPr>
        <w:t>հրավերով</w:t>
      </w:r>
      <w:r w:rsidRPr="00883BDC">
        <w:rPr>
          <w:rFonts w:ascii="Sylfaen" w:hAnsi="Sylfaen"/>
          <w:i/>
          <w:sz w:val="20"/>
          <w:szCs w:val="20"/>
          <w:lang w:val="hy-AM"/>
        </w:rPr>
        <w:t xml:space="preserve"> </w:t>
      </w:r>
      <w:r w:rsidRPr="00883BDC">
        <w:rPr>
          <w:rFonts w:ascii="Sylfaen" w:hAnsi="Sylfaen" w:cs="Sylfaen"/>
          <w:i/>
          <w:sz w:val="20"/>
          <w:szCs w:val="20"/>
          <w:lang w:val="hy-AM"/>
        </w:rPr>
        <w:t>սահմանված</w:t>
      </w:r>
      <w:r w:rsidRPr="00883BDC">
        <w:rPr>
          <w:rFonts w:ascii="Sylfaen" w:hAnsi="Sylfaen"/>
          <w:i/>
          <w:sz w:val="20"/>
          <w:szCs w:val="20"/>
          <w:lang w:val="hy-AM"/>
        </w:rPr>
        <w:t xml:space="preserve"> </w:t>
      </w:r>
      <w:r w:rsidRPr="00883BDC">
        <w:rPr>
          <w:rFonts w:ascii="Sylfaen" w:hAnsi="Sylfaen" w:cs="Sylfaen"/>
          <w:i/>
          <w:sz w:val="20"/>
          <w:szCs w:val="20"/>
          <w:lang w:val="hy-AM"/>
        </w:rPr>
        <w:t>վավերապայմաններին</w:t>
      </w:r>
      <w:r w:rsidRPr="00883BDC">
        <w:rPr>
          <w:rFonts w:ascii="Sylfaen" w:hAnsi="Sylfaen"/>
          <w:i/>
          <w:sz w:val="20"/>
          <w:szCs w:val="20"/>
          <w:lang w:val="hy-AM"/>
        </w:rPr>
        <w:t>.</w:t>
      </w:r>
    </w:p>
    <w:p w:rsidR="00A5723E" w:rsidRPr="00883BDC" w:rsidRDefault="00A5723E" w:rsidP="00A5723E">
      <w:pPr>
        <w:ind w:firstLine="567"/>
        <w:jc w:val="both"/>
        <w:rPr>
          <w:rFonts w:ascii="Sylfaen" w:hAnsi="Sylfaen" w:cs="Sylfaen"/>
          <w:i/>
          <w:sz w:val="20"/>
          <w:lang w:val="hy-AM"/>
        </w:rPr>
      </w:pPr>
      <w:r w:rsidRPr="00883BDC">
        <w:rPr>
          <w:rFonts w:ascii="Sylfaen" w:hAnsi="Sylfaen"/>
          <w:i/>
          <w:sz w:val="20"/>
          <w:szCs w:val="20"/>
          <w:lang w:val="hy-AM"/>
        </w:rPr>
        <w:t xml:space="preserve">3) </w:t>
      </w:r>
      <w:r w:rsidRPr="00883BDC">
        <w:rPr>
          <w:rFonts w:ascii="Sylfaen" w:hAnsi="Sylfaen" w:cs="Sylfaen"/>
          <w:i/>
          <w:sz w:val="20"/>
          <w:szCs w:val="20"/>
          <w:lang w:val="hy-AM"/>
        </w:rPr>
        <w:t>հանձնաժողովի</w:t>
      </w:r>
      <w:r w:rsidRPr="00883BDC">
        <w:rPr>
          <w:rFonts w:ascii="Sylfaen" w:hAnsi="Sylfaen"/>
          <w:i/>
          <w:sz w:val="20"/>
          <w:szCs w:val="20"/>
          <w:lang w:val="hy-AM"/>
        </w:rPr>
        <w:t xml:space="preserve"> </w:t>
      </w:r>
      <w:r w:rsidRPr="00883BDC">
        <w:rPr>
          <w:rFonts w:ascii="Sylfaen" w:hAnsi="Sylfaen" w:cs="Sylfaen"/>
          <w:i/>
          <w:sz w:val="20"/>
          <w:szCs w:val="20"/>
          <w:lang w:val="hy-AM"/>
        </w:rPr>
        <w:t>նախագահը</w:t>
      </w:r>
      <w:r w:rsidRPr="00883BDC">
        <w:rPr>
          <w:rFonts w:ascii="Sylfaen" w:hAnsi="Sylfaen"/>
          <w:i/>
          <w:sz w:val="20"/>
          <w:szCs w:val="20"/>
          <w:lang w:val="hy-AM"/>
        </w:rPr>
        <w:t xml:space="preserve"> </w:t>
      </w:r>
      <w:r w:rsidRPr="00883BDC">
        <w:rPr>
          <w:rFonts w:ascii="Sylfaen" w:hAnsi="Sylfaen" w:cs="Sylfaen"/>
          <w:i/>
          <w:sz w:val="20"/>
          <w:szCs w:val="20"/>
          <w:lang w:val="hy-AM"/>
        </w:rPr>
        <w:t>հայտարարում</w:t>
      </w:r>
      <w:r w:rsidRPr="00883BDC">
        <w:rPr>
          <w:rFonts w:ascii="Sylfaen" w:hAnsi="Sylfaen"/>
          <w:i/>
          <w:sz w:val="20"/>
          <w:szCs w:val="20"/>
          <w:lang w:val="hy-AM"/>
        </w:rPr>
        <w:t xml:space="preserve"> </w:t>
      </w:r>
      <w:r w:rsidRPr="00883BDC">
        <w:rPr>
          <w:rFonts w:ascii="Sylfaen" w:hAnsi="Sylfaen" w:cs="Sylfaen"/>
          <w:i/>
          <w:sz w:val="20"/>
          <w:szCs w:val="20"/>
          <w:lang w:val="hy-AM"/>
        </w:rPr>
        <w:t>է</w:t>
      </w:r>
      <w:r w:rsidRPr="00883BDC">
        <w:rPr>
          <w:rFonts w:ascii="Sylfaen" w:hAnsi="Sylfaen"/>
          <w:i/>
          <w:sz w:val="20"/>
          <w:szCs w:val="20"/>
          <w:lang w:val="hy-AM"/>
        </w:rPr>
        <w:t xml:space="preserve"> </w:t>
      </w:r>
      <w:r w:rsidRPr="00883BDC">
        <w:rPr>
          <w:rFonts w:ascii="Sylfaen" w:hAnsi="Sylfaen" w:cs="Sylfaen"/>
          <w:i/>
          <w:sz w:val="20"/>
          <w:szCs w:val="20"/>
          <w:lang w:val="hy-AM"/>
        </w:rPr>
        <w:t>հայտեր</w:t>
      </w:r>
      <w:r w:rsidRPr="00883BDC">
        <w:rPr>
          <w:rFonts w:ascii="Sylfaen" w:hAnsi="Sylfaen"/>
          <w:i/>
          <w:sz w:val="20"/>
          <w:szCs w:val="20"/>
          <w:lang w:val="hy-AM"/>
        </w:rPr>
        <w:t xml:space="preserve"> </w:t>
      </w:r>
      <w:r w:rsidRPr="00883BDC">
        <w:rPr>
          <w:rFonts w:ascii="Sylfaen" w:hAnsi="Sylfaen" w:cs="Sylfaen"/>
          <w:i/>
          <w:sz w:val="20"/>
          <w:szCs w:val="20"/>
          <w:lang w:val="hy-AM"/>
        </w:rPr>
        <w:t>ներկայացրած</w:t>
      </w:r>
      <w:r w:rsidRPr="00883BDC">
        <w:rPr>
          <w:rFonts w:ascii="Sylfaen" w:hAnsi="Sylfaen"/>
          <w:i/>
          <w:sz w:val="20"/>
          <w:szCs w:val="20"/>
          <w:lang w:val="hy-AM"/>
        </w:rPr>
        <w:t xml:space="preserve"> </w:t>
      </w:r>
      <w:r w:rsidRPr="00883BDC">
        <w:rPr>
          <w:rFonts w:ascii="Sylfaen" w:hAnsi="Sylfaen" w:cs="Sylfaen"/>
          <w:i/>
          <w:sz w:val="20"/>
          <w:szCs w:val="20"/>
          <w:lang w:val="hy-AM"/>
        </w:rPr>
        <w:t>մասնակիցների</w:t>
      </w:r>
      <w:r w:rsidRPr="00883BDC">
        <w:rPr>
          <w:rFonts w:ascii="Sylfaen" w:hAnsi="Sylfaen"/>
          <w:i/>
          <w:sz w:val="20"/>
          <w:szCs w:val="20"/>
          <w:lang w:val="hy-AM"/>
        </w:rPr>
        <w:t xml:space="preserve"> </w:t>
      </w:r>
      <w:r w:rsidRPr="00883BDC">
        <w:rPr>
          <w:rFonts w:ascii="Sylfaen" w:hAnsi="Sylfaen" w:cs="Sylfaen"/>
          <w:i/>
          <w:sz w:val="20"/>
          <w:szCs w:val="20"/>
          <w:lang w:val="hy-AM"/>
        </w:rPr>
        <w:t>գնային</w:t>
      </w:r>
      <w:r w:rsidRPr="00883BDC">
        <w:rPr>
          <w:rFonts w:ascii="Sylfaen" w:hAnsi="Sylfaen"/>
          <w:i/>
          <w:sz w:val="20"/>
          <w:szCs w:val="20"/>
          <w:lang w:val="hy-AM"/>
        </w:rPr>
        <w:t xml:space="preserve"> </w:t>
      </w:r>
      <w:r w:rsidRPr="00883BDC">
        <w:rPr>
          <w:rFonts w:ascii="Sylfaen" w:hAnsi="Sylfaen" w:cs="Sylfaen"/>
          <w:i/>
          <w:sz w:val="20"/>
          <w:szCs w:val="20"/>
          <w:lang w:val="hy-AM"/>
        </w:rPr>
        <w:t>առաջարկները՝</w:t>
      </w:r>
      <w:r w:rsidRPr="00883BDC">
        <w:rPr>
          <w:rFonts w:ascii="Sylfaen" w:hAnsi="Sylfaen"/>
          <w:i/>
          <w:sz w:val="20"/>
          <w:szCs w:val="20"/>
          <w:lang w:val="hy-AM"/>
        </w:rPr>
        <w:t xml:space="preserve"> </w:t>
      </w:r>
      <w:r w:rsidRPr="00883BDC">
        <w:rPr>
          <w:rFonts w:ascii="Sylfaen" w:hAnsi="Sylfaen" w:cs="Sylfaen"/>
          <w:i/>
          <w:sz w:val="20"/>
          <w:szCs w:val="20"/>
          <w:lang w:val="hy-AM"/>
        </w:rPr>
        <w:t>մեկ</w:t>
      </w:r>
      <w:r w:rsidRPr="00883BDC">
        <w:rPr>
          <w:rFonts w:ascii="Sylfaen" w:hAnsi="Sylfaen"/>
          <w:i/>
          <w:sz w:val="20"/>
          <w:szCs w:val="20"/>
          <w:lang w:val="hy-AM"/>
        </w:rPr>
        <w:t xml:space="preserve"> </w:t>
      </w:r>
      <w:r w:rsidRPr="00883BDC">
        <w:rPr>
          <w:rFonts w:ascii="Sylfaen" w:hAnsi="Sylfaen" w:cs="Sylfaen"/>
          <w:i/>
          <w:sz w:val="20"/>
          <w:szCs w:val="20"/>
          <w:lang w:val="hy-AM"/>
        </w:rPr>
        <w:t>թվով</w:t>
      </w:r>
      <w:r w:rsidRPr="00883BDC">
        <w:rPr>
          <w:rFonts w:ascii="Sylfaen" w:hAnsi="Sylfaen"/>
          <w:i/>
          <w:sz w:val="20"/>
          <w:szCs w:val="20"/>
          <w:lang w:val="hy-AM"/>
        </w:rPr>
        <w:t xml:space="preserve"> </w:t>
      </w:r>
      <w:r w:rsidRPr="00883BDC">
        <w:rPr>
          <w:rFonts w:ascii="Sylfaen" w:hAnsi="Sylfaen" w:cs="Sylfaen"/>
          <w:i/>
          <w:sz w:val="20"/>
          <w:szCs w:val="20"/>
          <w:lang w:val="hy-AM"/>
        </w:rPr>
        <w:t>արտահայտված,</w:t>
      </w:r>
      <w:r w:rsidRPr="00883BDC">
        <w:rPr>
          <w:rFonts w:ascii="Sylfaen" w:hAnsi="Sylfaen"/>
          <w:i/>
          <w:sz w:val="20"/>
          <w:szCs w:val="20"/>
          <w:lang w:val="hy-AM"/>
        </w:rPr>
        <w:t xml:space="preserve"> </w:t>
      </w:r>
      <w:r w:rsidRPr="00883BDC">
        <w:rPr>
          <w:rFonts w:ascii="Sylfaen" w:hAnsi="Sylfaen" w:cs="Sylfaen"/>
          <w:i/>
          <w:sz w:val="20"/>
          <w:szCs w:val="20"/>
          <w:lang w:val="hy-AM"/>
        </w:rPr>
        <w:t>հիմք</w:t>
      </w:r>
      <w:r w:rsidRPr="00883BDC">
        <w:rPr>
          <w:rFonts w:ascii="Sylfaen" w:hAnsi="Sylfaen"/>
          <w:i/>
          <w:sz w:val="20"/>
          <w:szCs w:val="20"/>
          <w:lang w:val="hy-AM"/>
        </w:rPr>
        <w:t xml:space="preserve"> </w:t>
      </w:r>
      <w:r w:rsidRPr="00883BDC">
        <w:rPr>
          <w:rFonts w:ascii="Sylfaen" w:hAnsi="Sylfaen" w:cs="Sylfaen"/>
          <w:i/>
          <w:sz w:val="20"/>
          <w:szCs w:val="20"/>
          <w:lang w:val="hy-AM"/>
        </w:rPr>
        <w:t>ընդունելով</w:t>
      </w:r>
      <w:r w:rsidRPr="00883BDC">
        <w:rPr>
          <w:rFonts w:ascii="Sylfaen" w:hAnsi="Sylfaen"/>
          <w:i/>
          <w:sz w:val="20"/>
          <w:szCs w:val="20"/>
          <w:lang w:val="hy-AM"/>
        </w:rPr>
        <w:t xml:space="preserve"> </w:t>
      </w:r>
      <w:r w:rsidRPr="00883BDC">
        <w:rPr>
          <w:rFonts w:ascii="Sylfaen" w:hAnsi="Sylfaen" w:cs="Sylfaen"/>
          <w:i/>
          <w:sz w:val="20"/>
          <w:szCs w:val="20"/>
          <w:lang w:val="hy-AM"/>
        </w:rPr>
        <w:t>տառերով</w:t>
      </w:r>
      <w:r w:rsidRPr="00883BDC">
        <w:rPr>
          <w:rFonts w:ascii="Sylfaen" w:hAnsi="Sylfaen"/>
          <w:i/>
          <w:sz w:val="20"/>
          <w:szCs w:val="20"/>
          <w:lang w:val="hy-AM"/>
        </w:rPr>
        <w:t xml:space="preserve"> </w:t>
      </w:r>
      <w:r w:rsidRPr="00883BDC">
        <w:rPr>
          <w:rFonts w:ascii="Sylfaen" w:hAnsi="Sylfaen" w:cs="Sylfaen"/>
          <w:i/>
          <w:sz w:val="20"/>
          <w:szCs w:val="20"/>
          <w:lang w:val="hy-AM"/>
        </w:rPr>
        <w:t>գրվածը:</w:t>
      </w:r>
    </w:p>
    <w:p w:rsidR="00A5723E" w:rsidRPr="00883BDC" w:rsidRDefault="00A5723E" w:rsidP="00A5723E">
      <w:pPr>
        <w:ind w:firstLine="567"/>
        <w:jc w:val="both"/>
        <w:rPr>
          <w:rFonts w:ascii="Sylfaen" w:hAnsi="Sylfaen" w:cs="Sylfaen"/>
          <w:i/>
          <w:sz w:val="20"/>
          <w:lang w:val="af-ZA"/>
        </w:rPr>
      </w:pPr>
      <w:r w:rsidRPr="00883BDC">
        <w:rPr>
          <w:rFonts w:ascii="Sylfaen" w:hAnsi="Sylfaen" w:cs="Sylfaen"/>
          <w:i/>
          <w:sz w:val="20"/>
          <w:lang w:val="af-ZA"/>
        </w:rPr>
        <w:t xml:space="preserve">8.2 </w:t>
      </w:r>
      <w:r w:rsidRPr="00883BDC">
        <w:rPr>
          <w:rFonts w:ascii="Sylfaen" w:hAnsi="Sylfaen" w:cs="Sylfaen"/>
          <w:i/>
          <w:sz w:val="20"/>
          <w:lang w:val="hy-AM"/>
        </w:rPr>
        <w:t>Հայտերը</w:t>
      </w:r>
      <w:r w:rsidRPr="00883BDC">
        <w:rPr>
          <w:rFonts w:ascii="Sylfaen" w:hAnsi="Sylfaen" w:cs="Sylfaen"/>
          <w:i/>
          <w:sz w:val="20"/>
          <w:lang w:val="af-ZA"/>
        </w:rPr>
        <w:t xml:space="preserve"> </w:t>
      </w:r>
      <w:r w:rsidRPr="00883BDC">
        <w:rPr>
          <w:rFonts w:ascii="Sylfaen" w:hAnsi="Sylfaen" w:cs="Sylfaen"/>
          <w:i/>
          <w:sz w:val="20"/>
          <w:lang w:val="hy-AM"/>
        </w:rPr>
        <w:t>գնահատվում</w:t>
      </w:r>
      <w:r w:rsidRPr="00883BDC">
        <w:rPr>
          <w:rFonts w:ascii="Sylfaen" w:hAnsi="Sylfaen" w:cs="Sylfaen"/>
          <w:i/>
          <w:sz w:val="20"/>
          <w:lang w:val="af-ZA"/>
        </w:rPr>
        <w:t xml:space="preserve"> </w:t>
      </w:r>
      <w:r w:rsidRPr="00883BDC">
        <w:rPr>
          <w:rFonts w:ascii="Sylfaen" w:hAnsi="Sylfaen" w:cs="Sylfaen"/>
          <w:i/>
          <w:sz w:val="20"/>
          <w:lang w:val="hy-AM"/>
        </w:rPr>
        <w:t>են</w:t>
      </w:r>
      <w:r w:rsidRPr="00883BDC">
        <w:rPr>
          <w:rFonts w:ascii="Sylfaen" w:hAnsi="Sylfaen" w:cs="Sylfaen"/>
          <w:i/>
          <w:sz w:val="20"/>
          <w:lang w:val="af-ZA"/>
        </w:rPr>
        <w:t xml:space="preserve"> </w:t>
      </w:r>
      <w:r w:rsidRPr="00883BDC">
        <w:rPr>
          <w:rFonts w:ascii="Sylfaen" w:hAnsi="Sylfaen" w:cs="Sylfaen"/>
          <w:i/>
          <w:sz w:val="20"/>
          <w:lang w:val="hy-AM"/>
        </w:rPr>
        <w:t>սույն</w:t>
      </w:r>
      <w:r w:rsidRPr="00883BDC">
        <w:rPr>
          <w:rFonts w:ascii="Sylfaen" w:hAnsi="Sylfaen" w:cs="Sylfaen"/>
          <w:i/>
          <w:sz w:val="20"/>
          <w:lang w:val="af-ZA"/>
        </w:rPr>
        <w:t xml:space="preserve"> </w:t>
      </w:r>
      <w:r w:rsidRPr="00883BDC">
        <w:rPr>
          <w:rFonts w:ascii="Sylfaen" w:hAnsi="Sylfaen" w:cs="Sylfaen"/>
          <w:i/>
          <w:sz w:val="20"/>
          <w:lang w:val="hy-AM"/>
        </w:rPr>
        <w:t>հրավերով</w:t>
      </w:r>
      <w:r w:rsidRPr="00883BDC">
        <w:rPr>
          <w:rFonts w:ascii="Sylfaen" w:hAnsi="Sylfaen" w:cs="Sylfaen"/>
          <w:i/>
          <w:sz w:val="20"/>
          <w:lang w:val="af-ZA"/>
        </w:rPr>
        <w:t xml:space="preserve"> </w:t>
      </w:r>
      <w:r w:rsidRPr="00883BDC">
        <w:rPr>
          <w:rFonts w:ascii="Sylfaen" w:hAnsi="Sylfaen" w:cs="Sylfaen"/>
          <w:i/>
          <w:sz w:val="20"/>
          <w:lang w:val="hy-AM"/>
        </w:rPr>
        <w:t>սահմանված</w:t>
      </w:r>
      <w:r w:rsidRPr="00883BDC">
        <w:rPr>
          <w:rFonts w:ascii="Sylfaen" w:hAnsi="Sylfaen" w:cs="Sylfaen"/>
          <w:i/>
          <w:sz w:val="20"/>
          <w:lang w:val="af-ZA"/>
        </w:rPr>
        <w:t xml:space="preserve"> </w:t>
      </w:r>
      <w:r w:rsidRPr="00883BDC">
        <w:rPr>
          <w:rFonts w:ascii="Sylfaen" w:hAnsi="Sylfaen" w:cs="Sylfaen"/>
          <w:i/>
          <w:sz w:val="20"/>
          <w:lang w:val="hy-AM"/>
        </w:rPr>
        <w:t>կարգով</w:t>
      </w:r>
      <w:r w:rsidRPr="00883BDC">
        <w:rPr>
          <w:rFonts w:ascii="Sylfaen" w:hAnsi="Sylfaen" w:cs="Sylfaen"/>
          <w:i/>
          <w:sz w:val="20"/>
          <w:lang w:val="af-ZA"/>
        </w:rPr>
        <w:t xml:space="preserve">: </w:t>
      </w:r>
    </w:p>
    <w:p w:rsidR="00A5723E" w:rsidRPr="00883BDC" w:rsidRDefault="00A5723E" w:rsidP="00A5723E">
      <w:pPr>
        <w:ind w:firstLine="567"/>
        <w:jc w:val="both"/>
        <w:rPr>
          <w:rFonts w:ascii="Sylfaen" w:hAnsi="Sylfaen" w:cs="Sylfaen"/>
          <w:i/>
          <w:sz w:val="20"/>
          <w:lang w:val="af-ZA"/>
        </w:rPr>
      </w:pPr>
      <w:r w:rsidRPr="00883BDC">
        <w:rPr>
          <w:rFonts w:ascii="Sylfaen" w:hAnsi="Sylfaen" w:cs="Sylfaen"/>
          <w:i/>
          <w:sz w:val="20"/>
        </w:rPr>
        <w:t>Գնման</w:t>
      </w:r>
      <w:r w:rsidRPr="00883BDC">
        <w:rPr>
          <w:rFonts w:ascii="Sylfaen" w:hAnsi="Sylfaen" w:cs="Sylfaen"/>
          <w:i/>
          <w:sz w:val="20"/>
          <w:lang w:val="af-ZA"/>
        </w:rPr>
        <w:t xml:space="preserve"> </w:t>
      </w:r>
      <w:r w:rsidRPr="00883BDC">
        <w:rPr>
          <w:rFonts w:ascii="Sylfaen" w:hAnsi="Sylfaen" w:cs="Sylfaen"/>
          <w:i/>
          <w:sz w:val="20"/>
        </w:rPr>
        <w:t>ընթացակարգի</w:t>
      </w:r>
      <w:r w:rsidRPr="00883BDC">
        <w:rPr>
          <w:rFonts w:ascii="Sylfaen" w:hAnsi="Sylfaen" w:cs="Sylfaen"/>
          <w:i/>
          <w:sz w:val="20"/>
          <w:lang w:val="af-ZA"/>
        </w:rPr>
        <w:t xml:space="preserve"> </w:t>
      </w:r>
      <w:r w:rsidRPr="00883BDC">
        <w:rPr>
          <w:rFonts w:ascii="Sylfaen" w:hAnsi="Sylfaen" w:cs="Sylfaen"/>
          <w:i/>
          <w:sz w:val="20"/>
        </w:rPr>
        <w:t>չափաբաժինների</w:t>
      </w:r>
      <w:r w:rsidRPr="00883BDC">
        <w:rPr>
          <w:rFonts w:ascii="Sylfaen" w:hAnsi="Sylfaen" w:cs="Sylfaen"/>
          <w:i/>
          <w:sz w:val="20"/>
          <w:lang w:val="af-ZA"/>
        </w:rPr>
        <w:t xml:space="preserve"> </w:t>
      </w:r>
      <w:r w:rsidRPr="00883BDC">
        <w:rPr>
          <w:rFonts w:ascii="Sylfaen" w:hAnsi="Sylfaen" w:cs="Sylfaen"/>
          <w:i/>
          <w:sz w:val="20"/>
        </w:rPr>
        <w:t>քանակը</w:t>
      </w:r>
      <w:r w:rsidRPr="00883BDC">
        <w:rPr>
          <w:rFonts w:ascii="Sylfaen" w:hAnsi="Sylfaen" w:cs="Sylfaen"/>
          <w:i/>
          <w:sz w:val="20"/>
          <w:lang w:val="af-ZA"/>
        </w:rPr>
        <w:t xml:space="preserve"> </w:t>
      </w:r>
      <w:r w:rsidRPr="00883BDC">
        <w:rPr>
          <w:rFonts w:ascii="Sylfaen" w:hAnsi="Sylfaen" w:cs="Sylfaen"/>
          <w:i/>
          <w:sz w:val="20"/>
        </w:rPr>
        <w:t>յոթանասունհինգը</w:t>
      </w:r>
      <w:r w:rsidRPr="00883BDC">
        <w:rPr>
          <w:rFonts w:ascii="Sylfaen" w:hAnsi="Sylfaen" w:cs="Sylfaen"/>
          <w:i/>
          <w:sz w:val="20"/>
          <w:lang w:val="af-ZA"/>
        </w:rPr>
        <w:t xml:space="preserve"> </w:t>
      </w:r>
      <w:r w:rsidRPr="00883BDC">
        <w:rPr>
          <w:rFonts w:ascii="Sylfaen" w:hAnsi="Sylfaen" w:cs="Sylfaen"/>
          <w:i/>
          <w:sz w:val="20"/>
        </w:rPr>
        <w:t>չգերազանցելու</w:t>
      </w:r>
      <w:r w:rsidRPr="00883BDC">
        <w:rPr>
          <w:rFonts w:ascii="Sylfaen" w:hAnsi="Sylfaen" w:cs="Sylfaen"/>
          <w:i/>
          <w:sz w:val="20"/>
          <w:lang w:val="af-ZA"/>
        </w:rPr>
        <w:t xml:space="preserve"> </w:t>
      </w:r>
      <w:r w:rsidRPr="00883BDC">
        <w:rPr>
          <w:rFonts w:ascii="Sylfaen" w:hAnsi="Sylfaen" w:cs="Sylfaen"/>
          <w:i/>
          <w:sz w:val="20"/>
        </w:rPr>
        <w:t>դեպքում</w:t>
      </w:r>
      <w:r w:rsidRPr="00883BDC">
        <w:rPr>
          <w:rFonts w:ascii="Sylfaen" w:hAnsi="Sylfaen" w:cs="Sylfaen"/>
          <w:i/>
          <w:sz w:val="20"/>
          <w:lang w:val="af-ZA"/>
        </w:rPr>
        <w:t xml:space="preserve"> </w:t>
      </w:r>
      <w:r w:rsidRPr="00883BDC">
        <w:rPr>
          <w:rFonts w:ascii="Sylfaen" w:hAnsi="Sylfaen" w:cs="Sylfaen"/>
          <w:i/>
          <w:sz w:val="20"/>
        </w:rPr>
        <w:t>հայտերի</w:t>
      </w:r>
      <w:r w:rsidRPr="00883BDC">
        <w:rPr>
          <w:rFonts w:ascii="Sylfaen" w:hAnsi="Sylfaen" w:cs="Sylfaen"/>
          <w:i/>
          <w:sz w:val="20"/>
          <w:lang w:val="af-ZA"/>
        </w:rPr>
        <w:t xml:space="preserve"> </w:t>
      </w:r>
      <w:r w:rsidRPr="00883BDC">
        <w:rPr>
          <w:rFonts w:ascii="Sylfaen" w:hAnsi="Sylfaen" w:cs="Sylfaen"/>
          <w:i/>
          <w:sz w:val="20"/>
        </w:rPr>
        <w:t>գնահատումն</w:t>
      </w:r>
      <w:r w:rsidRPr="00883BDC">
        <w:rPr>
          <w:rFonts w:ascii="Sylfaen" w:hAnsi="Sylfaen" w:cs="Sylfaen"/>
          <w:i/>
          <w:sz w:val="20"/>
          <w:lang w:val="af-ZA"/>
        </w:rPr>
        <w:t xml:space="preserve"> </w:t>
      </w:r>
      <w:r w:rsidRPr="00883BDC">
        <w:rPr>
          <w:rFonts w:ascii="Sylfaen" w:hAnsi="Sylfaen" w:cs="Sylfaen"/>
          <w:i/>
          <w:sz w:val="20"/>
        </w:rPr>
        <w:t>իրականացվում</w:t>
      </w:r>
      <w:r w:rsidRPr="00883BDC">
        <w:rPr>
          <w:rFonts w:ascii="Sylfaen" w:hAnsi="Sylfaen" w:cs="Sylfaen"/>
          <w:i/>
          <w:sz w:val="20"/>
          <w:lang w:val="af-ZA"/>
        </w:rPr>
        <w:t xml:space="preserve"> </w:t>
      </w:r>
      <w:r w:rsidRPr="00883BDC">
        <w:rPr>
          <w:rFonts w:ascii="Sylfaen" w:hAnsi="Sylfaen" w:cs="Sylfaen"/>
          <w:i/>
          <w:sz w:val="20"/>
        </w:rPr>
        <w:t>է</w:t>
      </w:r>
      <w:r w:rsidRPr="00883BDC">
        <w:rPr>
          <w:rFonts w:ascii="Sylfaen" w:hAnsi="Sylfaen" w:cs="Sylfaen"/>
          <w:i/>
          <w:sz w:val="20"/>
          <w:lang w:val="af-ZA"/>
        </w:rPr>
        <w:t xml:space="preserve"> </w:t>
      </w:r>
      <w:r w:rsidRPr="00883BDC">
        <w:rPr>
          <w:rFonts w:ascii="Sylfaen" w:hAnsi="Sylfaen" w:cs="Sylfaen"/>
          <w:i/>
          <w:sz w:val="20"/>
        </w:rPr>
        <w:t>դրանց</w:t>
      </w:r>
      <w:r w:rsidRPr="00883BDC">
        <w:rPr>
          <w:rFonts w:ascii="Sylfaen" w:hAnsi="Sylfaen" w:cs="Sylfaen"/>
          <w:i/>
          <w:sz w:val="20"/>
          <w:lang w:val="af-ZA"/>
        </w:rPr>
        <w:t xml:space="preserve"> </w:t>
      </w:r>
      <w:r w:rsidRPr="00883BDC">
        <w:rPr>
          <w:rFonts w:ascii="Sylfaen" w:hAnsi="Sylfaen" w:cs="Sylfaen"/>
          <w:i/>
          <w:sz w:val="20"/>
        </w:rPr>
        <w:t>ներկայացման</w:t>
      </w:r>
      <w:r w:rsidRPr="00883BDC">
        <w:rPr>
          <w:rFonts w:ascii="Sylfaen" w:hAnsi="Sylfaen" w:cs="Sylfaen"/>
          <w:i/>
          <w:sz w:val="20"/>
          <w:lang w:val="af-ZA"/>
        </w:rPr>
        <w:t xml:space="preserve"> </w:t>
      </w:r>
      <w:r w:rsidRPr="00883BDC">
        <w:rPr>
          <w:rFonts w:ascii="Sylfaen" w:hAnsi="Sylfaen" w:cs="Sylfaen"/>
          <w:i/>
          <w:sz w:val="20"/>
        </w:rPr>
        <w:t>վերջնաժամկետը</w:t>
      </w:r>
      <w:r w:rsidRPr="00883BDC">
        <w:rPr>
          <w:rFonts w:ascii="Sylfaen" w:hAnsi="Sylfaen" w:cs="Sylfaen"/>
          <w:i/>
          <w:sz w:val="20"/>
          <w:lang w:val="af-ZA"/>
        </w:rPr>
        <w:t xml:space="preserve"> </w:t>
      </w:r>
      <w:r w:rsidRPr="00883BDC">
        <w:rPr>
          <w:rFonts w:ascii="Sylfaen" w:hAnsi="Sylfaen" w:cs="Sylfaen"/>
          <w:i/>
          <w:sz w:val="20"/>
        </w:rPr>
        <w:t>լրանալու</w:t>
      </w:r>
      <w:r w:rsidRPr="00883BDC">
        <w:rPr>
          <w:rFonts w:ascii="Sylfaen" w:hAnsi="Sylfaen" w:cs="Sylfaen"/>
          <w:i/>
          <w:sz w:val="20"/>
          <w:lang w:val="af-ZA"/>
        </w:rPr>
        <w:t xml:space="preserve"> </w:t>
      </w:r>
      <w:r w:rsidRPr="00883BDC">
        <w:rPr>
          <w:rFonts w:ascii="Sylfaen" w:hAnsi="Sylfaen" w:cs="Sylfaen"/>
          <w:i/>
          <w:sz w:val="20"/>
        </w:rPr>
        <w:t>օրվանից</w:t>
      </w:r>
      <w:r w:rsidRPr="00883BDC">
        <w:rPr>
          <w:rFonts w:ascii="Sylfaen" w:hAnsi="Sylfaen" w:cs="Sylfaen"/>
          <w:i/>
          <w:sz w:val="20"/>
          <w:lang w:val="af-ZA"/>
        </w:rPr>
        <w:t xml:space="preserve"> </w:t>
      </w:r>
      <w:r w:rsidRPr="00883BDC">
        <w:rPr>
          <w:rFonts w:ascii="Sylfaen" w:hAnsi="Sylfaen" w:cs="Sylfaen"/>
          <w:i/>
          <w:sz w:val="20"/>
        </w:rPr>
        <w:t>հաշված</w:t>
      </w:r>
      <w:r w:rsidRPr="00883BDC">
        <w:rPr>
          <w:rFonts w:ascii="Sylfaen" w:hAnsi="Sylfaen" w:cs="Sylfaen"/>
          <w:i/>
          <w:sz w:val="20"/>
          <w:lang w:val="af-ZA"/>
        </w:rPr>
        <w:t xml:space="preserve">  </w:t>
      </w:r>
      <w:r w:rsidRPr="00883BDC">
        <w:rPr>
          <w:rFonts w:ascii="Sylfaen" w:hAnsi="Sylfaen" w:cs="Sylfaen"/>
          <w:i/>
          <w:sz w:val="20"/>
        </w:rPr>
        <w:t>տաս</w:t>
      </w:r>
      <w:r w:rsidRPr="00883BDC">
        <w:rPr>
          <w:rFonts w:ascii="Sylfaen" w:hAnsi="Sylfaen" w:cs="Sylfaen"/>
          <w:i/>
          <w:sz w:val="20"/>
          <w:lang w:val="af-ZA"/>
        </w:rPr>
        <w:t xml:space="preserve">, </w:t>
      </w:r>
      <w:r w:rsidRPr="00883BDC">
        <w:rPr>
          <w:rFonts w:ascii="Sylfaen" w:hAnsi="Sylfaen" w:cs="Sylfaen"/>
          <w:i/>
          <w:sz w:val="20"/>
        </w:rPr>
        <w:t>իսկ</w:t>
      </w:r>
      <w:r w:rsidRPr="00883BDC">
        <w:rPr>
          <w:rFonts w:ascii="Sylfaen" w:hAnsi="Sylfaen" w:cs="Sylfaen"/>
          <w:i/>
          <w:sz w:val="20"/>
          <w:lang w:val="af-ZA"/>
        </w:rPr>
        <w:t xml:space="preserve"> </w:t>
      </w:r>
      <w:r w:rsidRPr="00883BDC">
        <w:rPr>
          <w:rFonts w:ascii="Sylfaen" w:hAnsi="Sylfaen" w:cs="Sylfaen"/>
          <w:i/>
          <w:sz w:val="20"/>
        </w:rPr>
        <w:t>գերազանցելու</w:t>
      </w:r>
      <w:r w:rsidRPr="00883BDC">
        <w:rPr>
          <w:rFonts w:ascii="Sylfaen" w:hAnsi="Sylfaen" w:cs="Sylfaen"/>
          <w:i/>
          <w:sz w:val="20"/>
          <w:lang w:val="af-ZA"/>
        </w:rPr>
        <w:t xml:space="preserve"> </w:t>
      </w:r>
      <w:r w:rsidRPr="00883BDC">
        <w:rPr>
          <w:rFonts w:ascii="Sylfaen" w:hAnsi="Sylfaen" w:cs="Sylfaen"/>
          <w:i/>
          <w:sz w:val="20"/>
        </w:rPr>
        <w:t>դեպքում՝</w:t>
      </w:r>
      <w:r w:rsidRPr="00883BDC">
        <w:rPr>
          <w:rFonts w:ascii="Sylfaen" w:hAnsi="Sylfaen" w:cs="Sylfaen"/>
          <w:i/>
          <w:sz w:val="20"/>
          <w:lang w:val="af-ZA"/>
        </w:rPr>
        <w:t xml:space="preserve"> տասնհինգ </w:t>
      </w:r>
      <w:r w:rsidRPr="00883BDC">
        <w:rPr>
          <w:rFonts w:ascii="Sylfaen" w:hAnsi="Sylfaen" w:cs="Sylfaen"/>
          <w:i/>
          <w:sz w:val="20"/>
        </w:rPr>
        <w:t>աշխատանքային</w:t>
      </w:r>
      <w:r w:rsidRPr="00883BDC">
        <w:rPr>
          <w:rFonts w:ascii="Sylfaen" w:hAnsi="Sylfaen" w:cs="Sylfaen"/>
          <w:i/>
          <w:sz w:val="20"/>
          <w:lang w:val="af-ZA"/>
        </w:rPr>
        <w:t xml:space="preserve"> </w:t>
      </w:r>
      <w:r w:rsidRPr="00883BDC">
        <w:rPr>
          <w:rFonts w:ascii="Sylfaen" w:hAnsi="Sylfaen" w:cs="Sylfaen"/>
          <w:i/>
          <w:sz w:val="20"/>
        </w:rPr>
        <w:t>օրվա</w:t>
      </w:r>
      <w:r w:rsidRPr="00883BDC">
        <w:rPr>
          <w:rFonts w:ascii="Sylfaen" w:hAnsi="Sylfaen" w:cs="Sylfaen"/>
          <w:i/>
          <w:sz w:val="20"/>
          <w:lang w:val="af-ZA"/>
        </w:rPr>
        <w:t xml:space="preserve"> </w:t>
      </w:r>
      <w:r w:rsidRPr="00883BDC">
        <w:rPr>
          <w:rFonts w:ascii="Sylfaen" w:hAnsi="Sylfaen" w:cs="Sylfaen"/>
          <w:i/>
          <w:sz w:val="20"/>
        </w:rPr>
        <w:t>ընթացքում</w:t>
      </w:r>
      <w:r w:rsidRPr="00883BDC">
        <w:rPr>
          <w:rFonts w:ascii="Sylfaen" w:hAnsi="Sylfaen" w:cs="Sylfaen"/>
          <w:i/>
          <w:sz w:val="20"/>
          <w:lang w:val="af-ZA"/>
        </w:rPr>
        <w:t xml:space="preserve">: </w:t>
      </w:r>
    </w:p>
    <w:p w:rsidR="00A5723E" w:rsidRPr="00883BDC" w:rsidRDefault="00A5723E" w:rsidP="00A5723E">
      <w:pPr>
        <w:ind w:firstLine="567"/>
        <w:jc w:val="both"/>
        <w:rPr>
          <w:rFonts w:ascii="Sylfaen" w:hAnsi="Sylfaen" w:cs="Sylfaen"/>
          <w:i/>
          <w:sz w:val="20"/>
          <w:lang w:val="af-ZA"/>
        </w:rPr>
      </w:pPr>
      <w:r w:rsidRPr="00883BDC">
        <w:rPr>
          <w:rFonts w:ascii="Sylfaen" w:hAnsi="Sylfaen" w:cs="Sylfaen"/>
          <w:i/>
          <w:sz w:val="20"/>
        </w:rPr>
        <w:t>Բավարար</w:t>
      </w:r>
      <w:r w:rsidRPr="00883BDC">
        <w:rPr>
          <w:rFonts w:ascii="Sylfaen" w:hAnsi="Sylfaen" w:cs="Sylfaen"/>
          <w:i/>
          <w:sz w:val="20"/>
          <w:lang w:val="af-ZA"/>
        </w:rPr>
        <w:t xml:space="preserve"> </w:t>
      </w:r>
      <w:r w:rsidRPr="00883BDC">
        <w:rPr>
          <w:rFonts w:ascii="Sylfaen" w:hAnsi="Sylfaen" w:cs="Sylfaen"/>
          <w:i/>
          <w:sz w:val="20"/>
        </w:rPr>
        <w:t>են</w:t>
      </w:r>
      <w:r w:rsidRPr="00883BDC">
        <w:rPr>
          <w:rFonts w:ascii="Sylfaen" w:hAnsi="Sylfaen" w:cs="Sylfaen"/>
          <w:i/>
          <w:sz w:val="20"/>
          <w:lang w:val="af-ZA"/>
        </w:rPr>
        <w:t xml:space="preserve"> </w:t>
      </w:r>
      <w:r w:rsidRPr="00883BDC">
        <w:rPr>
          <w:rFonts w:ascii="Sylfaen" w:hAnsi="Sylfaen" w:cs="Sylfaen"/>
          <w:i/>
          <w:sz w:val="20"/>
        </w:rPr>
        <w:t>գնահատվում</w:t>
      </w:r>
      <w:r w:rsidRPr="00883BDC">
        <w:rPr>
          <w:rFonts w:ascii="Sylfaen" w:hAnsi="Sylfaen" w:cs="Sylfaen"/>
          <w:i/>
          <w:sz w:val="20"/>
          <w:lang w:val="af-ZA"/>
        </w:rPr>
        <w:t xml:space="preserve"> </w:t>
      </w:r>
      <w:r w:rsidRPr="00883BDC">
        <w:rPr>
          <w:rFonts w:ascii="Sylfaen" w:hAnsi="Sylfaen" w:cs="Sylfaen"/>
          <w:i/>
          <w:sz w:val="20"/>
        </w:rPr>
        <w:t>սույն</w:t>
      </w:r>
      <w:r w:rsidRPr="00883BDC">
        <w:rPr>
          <w:rFonts w:ascii="Sylfaen" w:hAnsi="Sylfaen" w:cs="Sylfaen"/>
          <w:i/>
          <w:sz w:val="20"/>
          <w:lang w:val="af-ZA"/>
        </w:rPr>
        <w:t xml:space="preserve"> </w:t>
      </w:r>
      <w:r w:rsidRPr="00883BDC">
        <w:rPr>
          <w:rFonts w:ascii="Sylfaen" w:hAnsi="Sylfaen" w:cs="Sylfaen"/>
          <w:i/>
          <w:sz w:val="20"/>
        </w:rPr>
        <w:t>հրավերով</w:t>
      </w:r>
      <w:r w:rsidRPr="00883BDC">
        <w:rPr>
          <w:rFonts w:ascii="Sylfaen" w:hAnsi="Sylfaen" w:cs="Sylfaen"/>
          <w:i/>
          <w:sz w:val="20"/>
          <w:lang w:val="af-ZA"/>
        </w:rPr>
        <w:t xml:space="preserve"> </w:t>
      </w:r>
      <w:r w:rsidRPr="00883BDC">
        <w:rPr>
          <w:rFonts w:ascii="Sylfaen" w:hAnsi="Sylfaen" w:cs="Sylfaen"/>
          <w:i/>
          <w:sz w:val="20"/>
        </w:rPr>
        <w:t>նախատեսված</w:t>
      </w:r>
      <w:r w:rsidRPr="00883BDC">
        <w:rPr>
          <w:rFonts w:ascii="Sylfaen" w:hAnsi="Sylfaen" w:cs="Sylfaen"/>
          <w:i/>
          <w:sz w:val="20"/>
          <w:lang w:val="af-ZA"/>
        </w:rPr>
        <w:t xml:space="preserve"> </w:t>
      </w:r>
      <w:r w:rsidRPr="00883BDC">
        <w:rPr>
          <w:rFonts w:ascii="Sylfaen" w:hAnsi="Sylfaen" w:cs="Sylfaen"/>
          <w:i/>
          <w:sz w:val="20"/>
        </w:rPr>
        <w:t>պայմաններին</w:t>
      </w:r>
      <w:r w:rsidRPr="00883BDC">
        <w:rPr>
          <w:rFonts w:ascii="Sylfaen" w:hAnsi="Sylfaen" w:cs="Sylfaen"/>
          <w:i/>
          <w:sz w:val="20"/>
          <w:lang w:val="af-ZA"/>
        </w:rPr>
        <w:t xml:space="preserve"> </w:t>
      </w:r>
      <w:r w:rsidRPr="00883BDC">
        <w:rPr>
          <w:rFonts w:ascii="Sylfaen" w:hAnsi="Sylfaen" w:cs="Sylfaen"/>
          <w:i/>
          <w:sz w:val="20"/>
        </w:rPr>
        <w:t>համապատասխանող</w:t>
      </w:r>
      <w:r w:rsidRPr="00883BDC">
        <w:rPr>
          <w:rFonts w:ascii="Sylfaen" w:hAnsi="Sylfaen" w:cs="Sylfaen"/>
          <w:i/>
          <w:sz w:val="20"/>
          <w:lang w:val="af-ZA"/>
        </w:rPr>
        <w:t xml:space="preserve"> </w:t>
      </w:r>
      <w:r w:rsidRPr="00883BDC">
        <w:rPr>
          <w:rFonts w:ascii="Sylfaen" w:hAnsi="Sylfaen" w:cs="Sylfaen"/>
          <w:i/>
          <w:sz w:val="20"/>
        </w:rPr>
        <w:t>հայտերը</w:t>
      </w:r>
      <w:r w:rsidRPr="00883BDC">
        <w:rPr>
          <w:rFonts w:ascii="Sylfaen" w:hAnsi="Sylfaen" w:cs="Sylfaen"/>
          <w:i/>
          <w:sz w:val="20"/>
          <w:lang w:val="af-ZA"/>
        </w:rPr>
        <w:t xml:space="preserve">, </w:t>
      </w:r>
      <w:r w:rsidRPr="00883BDC">
        <w:rPr>
          <w:rFonts w:ascii="Sylfaen" w:hAnsi="Sylfaen" w:cs="Sylfaen"/>
          <w:i/>
          <w:sz w:val="20"/>
        </w:rPr>
        <w:t>հակառակ</w:t>
      </w:r>
      <w:r w:rsidRPr="00883BDC">
        <w:rPr>
          <w:rFonts w:ascii="Sylfaen" w:hAnsi="Sylfaen" w:cs="Sylfaen"/>
          <w:i/>
          <w:sz w:val="20"/>
          <w:lang w:val="af-ZA"/>
        </w:rPr>
        <w:t xml:space="preserve"> </w:t>
      </w:r>
      <w:r w:rsidRPr="00883BDC">
        <w:rPr>
          <w:rFonts w:ascii="Sylfaen" w:hAnsi="Sylfaen" w:cs="Sylfaen"/>
          <w:i/>
          <w:sz w:val="20"/>
        </w:rPr>
        <w:t>դեպքում</w:t>
      </w:r>
      <w:r w:rsidRPr="00883BDC">
        <w:rPr>
          <w:rFonts w:ascii="Sylfaen" w:hAnsi="Sylfaen" w:cs="Sylfaen"/>
          <w:i/>
          <w:sz w:val="20"/>
          <w:lang w:val="af-ZA"/>
        </w:rPr>
        <w:t xml:space="preserve"> </w:t>
      </w:r>
      <w:r w:rsidRPr="00883BDC">
        <w:rPr>
          <w:rFonts w:ascii="Sylfaen" w:hAnsi="Sylfaen" w:cs="Sylfaen"/>
          <w:i/>
          <w:sz w:val="20"/>
        </w:rPr>
        <w:t>հայտերը</w:t>
      </w:r>
      <w:r w:rsidRPr="00883BDC">
        <w:rPr>
          <w:rFonts w:ascii="Sylfaen" w:hAnsi="Sylfaen" w:cs="Sylfaen"/>
          <w:i/>
          <w:sz w:val="20"/>
          <w:lang w:val="af-ZA"/>
        </w:rPr>
        <w:t xml:space="preserve"> </w:t>
      </w:r>
      <w:r w:rsidRPr="00883BDC">
        <w:rPr>
          <w:rFonts w:ascii="Sylfaen" w:hAnsi="Sylfaen" w:cs="Sylfaen"/>
          <w:i/>
          <w:sz w:val="20"/>
        </w:rPr>
        <w:t>գնահատվում</w:t>
      </w:r>
      <w:r w:rsidRPr="00883BDC">
        <w:rPr>
          <w:rFonts w:ascii="Sylfaen" w:hAnsi="Sylfaen" w:cs="Sylfaen"/>
          <w:i/>
          <w:sz w:val="20"/>
          <w:lang w:val="af-ZA"/>
        </w:rPr>
        <w:t xml:space="preserve"> </w:t>
      </w:r>
      <w:r w:rsidRPr="00883BDC">
        <w:rPr>
          <w:rFonts w:ascii="Sylfaen" w:hAnsi="Sylfaen" w:cs="Sylfaen"/>
          <w:i/>
          <w:sz w:val="20"/>
        </w:rPr>
        <w:t>են</w:t>
      </w:r>
      <w:r w:rsidRPr="00883BDC">
        <w:rPr>
          <w:rFonts w:ascii="Sylfaen" w:hAnsi="Sylfaen" w:cs="Sylfaen"/>
          <w:i/>
          <w:sz w:val="20"/>
          <w:lang w:val="af-ZA"/>
        </w:rPr>
        <w:t xml:space="preserve"> </w:t>
      </w:r>
      <w:r w:rsidRPr="00883BDC">
        <w:rPr>
          <w:rFonts w:ascii="Sylfaen" w:hAnsi="Sylfaen" w:cs="Sylfaen"/>
          <w:i/>
          <w:sz w:val="20"/>
        </w:rPr>
        <w:t>անբավարար</w:t>
      </w:r>
      <w:r w:rsidRPr="00883BDC">
        <w:rPr>
          <w:rFonts w:ascii="Sylfaen" w:hAnsi="Sylfaen" w:cs="Sylfaen"/>
          <w:i/>
          <w:sz w:val="20"/>
          <w:lang w:val="af-ZA"/>
        </w:rPr>
        <w:t xml:space="preserve"> </w:t>
      </w:r>
      <w:r w:rsidRPr="00883BDC">
        <w:rPr>
          <w:rFonts w:ascii="Sylfaen" w:hAnsi="Sylfaen" w:cs="Sylfaen"/>
          <w:i/>
          <w:sz w:val="20"/>
        </w:rPr>
        <w:t>և</w:t>
      </w:r>
      <w:r w:rsidRPr="00883BDC">
        <w:rPr>
          <w:rFonts w:ascii="Sylfaen" w:hAnsi="Sylfaen" w:cs="Sylfaen"/>
          <w:i/>
          <w:sz w:val="20"/>
          <w:lang w:val="af-ZA"/>
        </w:rPr>
        <w:t xml:space="preserve"> </w:t>
      </w:r>
      <w:r w:rsidRPr="00883BDC">
        <w:rPr>
          <w:rFonts w:ascii="Sylfaen" w:hAnsi="Sylfaen" w:cs="Sylfaen"/>
          <w:i/>
          <w:sz w:val="20"/>
        </w:rPr>
        <w:t>մերժվում</w:t>
      </w:r>
      <w:r w:rsidRPr="00883BDC">
        <w:rPr>
          <w:rFonts w:ascii="Sylfaen" w:hAnsi="Sylfaen" w:cs="Sylfaen"/>
          <w:i/>
          <w:sz w:val="20"/>
          <w:lang w:val="af-ZA"/>
        </w:rPr>
        <w:t xml:space="preserve"> </w:t>
      </w:r>
      <w:r w:rsidRPr="00883BDC">
        <w:rPr>
          <w:rFonts w:ascii="Sylfaen" w:hAnsi="Sylfaen" w:cs="Sylfaen"/>
          <w:i/>
          <w:sz w:val="20"/>
        </w:rPr>
        <w:t>են</w:t>
      </w:r>
      <w:r w:rsidRPr="00883BDC">
        <w:rPr>
          <w:rFonts w:ascii="Sylfaen" w:hAnsi="Sylfaen" w:cs="Sylfaen"/>
          <w:i/>
          <w:sz w:val="20"/>
          <w:lang w:val="af-ZA"/>
        </w:rPr>
        <w:t xml:space="preserve">: </w:t>
      </w:r>
      <w:r w:rsidRPr="00883BDC">
        <w:rPr>
          <w:rFonts w:ascii="Sylfaen" w:hAnsi="Sylfaen" w:cs="Sylfaen"/>
          <w:i/>
          <w:sz w:val="20"/>
        </w:rPr>
        <w:t>Ընդ</w:t>
      </w:r>
      <w:r w:rsidRPr="00883BDC">
        <w:rPr>
          <w:rFonts w:ascii="Sylfaen" w:hAnsi="Sylfaen" w:cs="Sylfaen"/>
          <w:i/>
          <w:sz w:val="20"/>
          <w:lang w:val="af-ZA"/>
        </w:rPr>
        <w:t xml:space="preserve"> որում հայտերի բացման և գնահատման նիստում հանձնաժողովը մերժում է այն հայտերը, </w:t>
      </w:r>
      <w:r w:rsidRPr="00883BDC">
        <w:rPr>
          <w:rFonts w:ascii="Sylfaen" w:hAnsi="Sylfaen" w:cs="Sylfaen"/>
          <w:i/>
          <w:sz w:val="20"/>
        </w:rPr>
        <w:t>որոնցում</w:t>
      </w:r>
      <w:r w:rsidRPr="00883BDC">
        <w:rPr>
          <w:rFonts w:ascii="Sylfaen" w:hAnsi="Sylfaen" w:cs="Sylfaen"/>
          <w:i/>
          <w:sz w:val="20"/>
          <w:lang w:val="af-ZA"/>
        </w:rPr>
        <w:t xml:space="preserve"> </w:t>
      </w:r>
      <w:r w:rsidRPr="00883BDC">
        <w:rPr>
          <w:rFonts w:ascii="Sylfaen" w:hAnsi="Sylfaen" w:cs="Sylfaen"/>
          <w:i/>
          <w:sz w:val="20"/>
        </w:rPr>
        <w:t>բացակայում</w:t>
      </w:r>
      <w:r w:rsidRPr="00883BDC">
        <w:rPr>
          <w:rFonts w:ascii="Sylfaen" w:hAnsi="Sylfaen" w:cs="Sylfaen"/>
          <w:i/>
          <w:sz w:val="20"/>
          <w:lang w:val="af-ZA"/>
        </w:rPr>
        <w:t xml:space="preserve"> </w:t>
      </w:r>
      <w:r w:rsidRPr="00883BDC">
        <w:rPr>
          <w:rFonts w:ascii="Sylfaen" w:hAnsi="Sylfaen" w:cs="Sylfaen"/>
          <w:i/>
          <w:sz w:val="20"/>
          <w:lang w:val="hy-AM"/>
        </w:rPr>
        <w:t>է</w:t>
      </w:r>
      <w:r w:rsidRPr="00883BDC">
        <w:rPr>
          <w:rFonts w:ascii="Sylfaen" w:hAnsi="Sylfaen" w:cs="Sylfaen"/>
          <w:i/>
          <w:sz w:val="20"/>
          <w:lang w:val="af-ZA"/>
        </w:rPr>
        <w:t xml:space="preserve"> </w:t>
      </w:r>
      <w:r w:rsidRPr="00883BDC">
        <w:rPr>
          <w:rFonts w:ascii="Sylfaen" w:hAnsi="Sylfaen" w:cs="Sylfaen"/>
          <w:i/>
          <w:sz w:val="20"/>
        </w:rPr>
        <w:t>գնային</w:t>
      </w:r>
      <w:r w:rsidRPr="00883BDC">
        <w:rPr>
          <w:rFonts w:ascii="Sylfaen" w:hAnsi="Sylfaen" w:cs="Sylfaen"/>
          <w:i/>
          <w:sz w:val="20"/>
          <w:lang w:val="af-ZA"/>
        </w:rPr>
        <w:t xml:space="preserve"> </w:t>
      </w:r>
      <w:r w:rsidRPr="00883BDC">
        <w:rPr>
          <w:rFonts w:ascii="Sylfaen" w:hAnsi="Sylfaen" w:cs="Sylfaen"/>
          <w:i/>
          <w:sz w:val="20"/>
        </w:rPr>
        <w:t>առաջարկները</w:t>
      </w:r>
      <w:r w:rsidRPr="00883BDC">
        <w:rPr>
          <w:rFonts w:ascii="Sylfaen" w:hAnsi="Sylfaen" w:cs="Sylfaen"/>
          <w:i/>
          <w:sz w:val="20"/>
          <w:lang w:val="af-ZA"/>
        </w:rPr>
        <w:t xml:space="preserve"> </w:t>
      </w:r>
      <w:r w:rsidRPr="00883BDC">
        <w:rPr>
          <w:rFonts w:ascii="Sylfaen" w:hAnsi="Sylfaen" w:cs="Sylfaen"/>
          <w:i/>
          <w:sz w:val="20"/>
        </w:rPr>
        <w:t>կամ</w:t>
      </w:r>
      <w:r w:rsidRPr="00883BDC">
        <w:rPr>
          <w:rFonts w:ascii="Sylfaen" w:hAnsi="Sylfaen" w:cs="Sylfaen"/>
          <w:i/>
          <w:sz w:val="20"/>
          <w:lang w:val="af-ZA"/>
        </w:rPr>
        <w:t xml:space="preserve"> դրանք </w:t>
      </w:r>
      <w:r w:rsidRPr="00883BDC">
        <w:rPr>
          <w:rFonts w:ascii="Sylfaen" w:hAnsi="Sylfaen" w:cs="Sylfaen"/>
          <w:i/>
          <w:sz w:val="20"/>
        </w:rPr>
        <w:t>ներկայացված</w:t>
      </w:r>
      <w:r w:rsidRPr="00883BDC">
        <w:rPr>
          <w:rFonts w:ascii="Sylfaen" w:hAnsi="Sylfaen" w:cs="Sylfaen"/>
          <w:i/>
          <w:sz w:val="20"/>
          <w:lang w:val="af-ZA"/>
        </w:rPr>
        <w:t xml:space="preserve"> </w:t>
      </w:r>
      <w:r w:rsidRPr="00883BDC">
        <w:rPr>
          <w:rFonts w:ascii="Sylfaen" w:hAnsi="Sylfaen" w:cs="Sylfaen"/>
          <w:i/>
          <w:sz w:val="20"/>
        </w:rPr>
        <w:t>են</w:t>
      </w:r>
      <w:r w:rsidRPr="00883BDC">
        <w:rPr>
          <w:rFonts w:ascii="Sylfaen" w:hAnsi="Sylfaen" w:cs="Sylfaen"/>
          <w:i/>
          <w:sz w:val="20"/>
          <w:lang w:val="af-ZA"/>
        </w:rPr>
        <w:t xml:space="preserve"> </w:t>
      </w:r>
      <w:r w:rsidRPr="00883BDC">
        <w:rPr>
          <w:rFonts w:ascii="Sylfaen" w:hAnsi="Sylfaen" w:cs="Sylfaen"/>
          <w:i/>
          <w:sz w:val="20"/>
        </w:rPr>
        <w:t>հրավերի</w:t>
      </w:r>
      <w:r w:rsidRPr="00883BDC">
        <w:rPr>
          <w:rFonts w:ascii="Sylfaen" w:hAnsi="Sylfaen" w:cs="Sylfaen"/>
          <w:i/>
          <w:sz w:val="20"/>
          <w:lang w:val="af-ZA"/>
        </w:rPr>
        <w:t xml:space="preserve"> </w:t>
      </w:r>
      <w:r w:rsidRPr="00883BDC">
        <w:rPr>
          <w:rFonts w:ascii="Sylfaen" w:hAnsi="Sylfaen" w:cs="Sylfaen"/>
          <w:i/>
          <w:sz w:val="20"/>
        </w:rPr>
        <w:t>պահանջներին</w:t>
      </w:r>
      <w:r w:rsidRPr="00883BDC">
        <w:rPr>
          <w:rFonts w:ascii="Sylfaen" w:hAnsi="Sylfaen" w:cs="Sylfaen"/>
          <w:i/>
          <w:sz w:val="20"/>
          <w:lang w:val="af-ZA"/>
        </w:rPr>
        <w:t xml:space="preserve"> </w:t>
      </w:r>
      <w:r w:rsidRPr="00883BDC">
        <w:rPr>
          <w:rFonts w:ascii="Sylfaen" w:hAnsi="Sylfaen" w:cs="Sylfaen"/>
          <w:i/>
          <w:sz w:val="20"/>
        </w:rPr>
        <w:t>անհամապատասխան</w:t>
      </w:r>
      <w:r w:rsidRPr="00883BDC">
        <w:rPr>
          <w:rFonts w:ascii="Sylfaen" w:hAnsi="Sylfaen" w:cs="Sylfaen"/>
          <w:i/>
          <w:sz w:val="20"/>
          <w:lang w:val="af-ZA"/>
        </w:rPr>
        <w:t>:</w:t>
      </w:r>
    </w:p>
    <w:p w:rsidR="00A5723E" w:rsidRPr="00883BDC" w:rsidRDefault="00A5723E" w:rsidP="00A5723E">
      <w:pPr>
        <w:pStyle w:val="BodyTextIndent2"/>
        <w:spacing w:line="240" w:lineRule="auto"/>
        <w:ind w:firstLine="567"/>
        <w:rPr>
          <w:rFonts w:ascii="Sylfaen" w:hAnsi="Sylfaen" w:cs="Sylfaen"/>
          <w:i/>
          <w:szCs w:val="24"/>
          <w:lang w:val="hy-AM"/>
        </w:rPr>
      </w:pPr>
      <w:r w:rsidRPr="00883BDC">
        <w:rPr>
          <w:rFonts w:ascii="Sylfaen" w:hAnsi="Sylfaen" w:cs="Sylfaen"/>
          <w:i/>
          <w:szCs w:val="24"/>
        </w:rPr>
        <w:t xml:space="preserve">8.3 </w:t>
      </w:r>
      <w:r w:rsidRPr="00883BDC">
        <w:rPr>
          <w:rFonts w:ascii="Sylfaen" w:hAnsi="Sylfaen" w:cs="Sylfaen"/>
          <w:i/>
          <w:szCs w:val="24"/>
          <w:lang w:val="hy-AM"/>
        </w:rPr>
        <w:t xml:space="preserve">Ընտրված </w:t>
      </w:r>
      <w:r w:rsidRPr="00883BDC">
        <w:rPr>
          <w:rFonts w:ascii="Sylfaen" w:hAnsi="Sylfaen" w:cs="Sylfaen"/>
          <w:i/>
          <w:szCs w:val="24"/>
          <w:lang w:val="ru-RU"/>
        </w:rPr>
        <w:t>մասնակիցը</w:t>
      </w:r>
      <w:r w:rsidRPr="00883BDC">
        <w:rPr>
          <w:rFonts w:ascii="Sylfaen" w:hAnsi="Sylfaen" w:cs="Sylfaen"/>
          <w:i/>
          <w:szCs w:val="24"/>
        </w:rPr>
        <w:t xml:space="preserve"> </w:t>
      </w:r>
      <w:r w:rsidRPr="00883BDC">
        <w:rPr>
          <w:rFonts w:ascii="Sylfaen" w:hAnsi="Sylfaen" w:cs="Sylfaen"/>
          <w:i/>
          <w:szCs w:val="24"/>
          <w:lang w:val="ru-RU"/>
        </w:rPr>
        <w:t>որոշվում</w:t>
      </w:r>
      <w:r w:rsidRPr="00883BDC">
        <w:rPr>
          <w:rFonts w:ascii="Sylfaen" w:hAnsi="Sylfaen" w:cs="Sylfaen"/>
          <w:i/>
          <w:szCs w:val="24"/>
        </w:rPr>
        <w:t xml:space="preserve"> </w:t>
      </w:r>
      <w:r w:rsidRPr="00883BDC">
        <w:rPr>
          <w:rFonts w:ascii="Sylfaen" w:hAnsi="Sylfaen" w:cs="Sylfaen"/>
          <w:i/>
          <w:szCs w:val="24"/>
          <w:lang w:val="ru-RU"/>
        </w:rPr>
        <w:t>է</w:t>
      </w:r>
      <w:r w:rsidRPr="00883BDC">
        <w:rPr>
          <w:rFonts w:ascii="Sylfaen" w:hAnsi="Sylfaen" w:cs="Sylfaen"/>
          <w:i/>
          <w:szCs w:val="24"/>
        </w:rPr>
        <w:t xml:space="preserve">` </w:t>
      </w:r>
      <w:r w:rsidRPr="00883BDC">
        <w:rPr>
          <w:rFonts w:ascii="Sylfaen" w:hAnsi="Sylfaen" w:cs="Sylfaen"/>
          <w:i/>
          <w:szCs w:val="24"/>
          <w:lang w:val="ru-RU"/>
        </w:rPr>
        <w:t>բավարար</w:t>
      </w:r>
      <w:r w:rsidRPr="00883BDC">
        <w:rPr>
          <w:rFonts w:ascii="Sylfaen" w:hAnsi="Sylfaen" w:cs="Sylfaen"/>
          <w:i/>
          <w:szCs w:val="24"/>
        </w:rPr>
        <w:t xml:space="preserve"> </w:t>
      </w:r>
      <w:r w:rsidRPr="00883BDC">
        <w:rPr>
          <w:rFonts w:ascii="Sylfaen" w:hAnsi="Sylfaen" w:cs="Sylfaen"/>
          <w:i/>
          <w:szCs w:val="24"/>
          <w:lang w:val="ru-RU"/>
        </w:rPr>
        <w:t>գնահատված</w:t>
      </w:r>
      <w:r w:rsidRPr="00883BDC">
        <w:rPr>
          <w:rFonts w:ascii="Sylfaen" w:hAnsi="Sylfaen" w:cs="Sylfaen"/>
          <w:i/>
          <w:szCs w:val="24"/>
        </w:rPr>
        <w:t xml:space="preserve"> </w:t>
      </w:r>
      <w:r w:rsidRPr="00883BDC">
        <w:rPr>
          <w:rFonts w:ascii="Sylfaen" w:hAnsi="Sylfaen" w:cs="Sylfaen"/>
          <w:i/>
          <w:szCs w:val="24"/>
          <w:lang w:val="ru-RU"/>
        </w:rPr>
        <w:t>հայտեր</w:t>
      </w:r>
      <w:r w:rsidRPr="00883BDC">
        <w:rPr>
          <w:rFonts w:ascii="Sylfaen" w:hAnsi="Sylfaen" w:cs="Sylfaen"/>
          <w:i/>
          <w:szCs w:val="24"/>
        </w:rPr>
        <w:t xml:space="preserve"> </w:t>
      </w:r>
      <w:r w:rsidRPr="00883BDC">
        <w:rPr>
          <w:rFonts w:ascii="Sylfaen" w:hAnsi="Sylfaen" w:cs="Sylfaen"/>
          <w:i/>
          <w:szCs w:val="24"/>
          <w:lang w:val="ru-RU"/>
        </w:rPr>
        <w:t>ներկայացրած</w:t>
      </w:r>
      <w:r w:rsidRPr="00883BDC">
        <w:rPr>
          <w:rFonts w:ascii="Sylfaen" w:hAnsi="Sylfaen" w:cs="Sylfaen"/>
          <w:i/>
          <w:szCs w:val="24"/>
        </w:rPr>
        <w:t xml:space="preserve"> </w:t>
      </w:r>
      <w:r w:rsidRPr="00883BDC">
        <w:rPr>
          <w:rFonts w:ascii="Sylfaen" w:hAnsi="Sylfaen" w:cs="Sylfaen"/>
          <w:i/>
          <w:szCs w:val="24"/>
          <w:lang w:val="ru-RU"/>
        </w:rPr>
        <w:t>մասնակիցների</w:t>
      </w:r>
      <w:r w:rsidRPr="00883BDC">
        <w:rPr>
          <w:rFonts w:ascii="Sylfaen" w:hAnsi="Sylfaen" w:cs="Sylfaen"/>
          <w:i/>
          <w:szCs w:val="24"/>
        </w:rPr>
        <w:t xml:space="preserve"> </w:t>
      </w:r>
      <w:r w:rsidRPr="00883BDC">
        <w:rPr>
          <w:rFonts w:ascii="Sylfaen" w:hAnsi="Sylfaen" w:cs="Sylfaen"/>
          <w:i/>
          <w:szCs w:val="24"/>
          <w:lang w:val="ru-RU"/>
        </w:rPr>
        <w:t>թվից</w:t>
      </w:r>
      <w:r w:rsidRPr="00883BDC">
        <w:rPr>
          <w:rFonts w:ascii="Sylfaen" w:hAnsi="Sylfaen" w:cs="Sylfaen"/>
          <w:i/>
          <w:szCs w:val="24"/>
        </w:rPr>
        <w:t xml:space="preserve">` </w:t>
      </w:r>
      <w:r w:rsidRPr="00883BDC">
        <w:rPr>
          <w:rFonts w:ascii="Sylfaen" w:hAnsi="Sylfaen" w:cs="Sylfaen"/>
          <w:i/>
          <w:szCs w:val="24"/>
          <w:lang w:val="ru-RU"/>
        </w:rPr>
        <w:t>նվազագույն</w:t>
      </w:r>
      <w:r w:rsidRPr="00883BDC">
        <w:rPr>
          <w:rFonts w:ascii="Sylfaen" w:hAnsi="Sylfaen" w:cs="Sylfaen"/>
          <w:i/>
          <w:szCs w:val="24"/>
        </w:rPr>
        <w:t xml:space="preserve"> </w:t>
      </w:r>
      <w:r w:rsidRPr="00883BDC">
        <w:rPr>
          <w:rFonts w:ascii="Sylfaen" w:hAnsi="Sylfaen" w:cs="Sylfaen"/>
          <w:i/>
          <w:szCs w:val="24"/>
          <w:lang w:val="ru-RU"/>
        </w:rPr>
        <w:t>գնային</w:t>
      </w:r>
      <w:r w:rsidRPr="00883BDC">
        <w:rPr>
          <w:rFonts w:ascii="Sylfaen" w:hAnsi="Sylfaen" w:cs="Sylfaen"/>
          <w:i/>
          <w:szCs w:val="24"/>
        </w:rPr>
        <w:t xml:space="preserve"> </w:t>
      </w:r>
      <w:r w:rsidRPr="00883BDC">
        <w:rPr>
          <w:rFonts w:ascii="Sylfaen" w:hAnsi="Sylfaen" w:cs="Sylfaen"/>
          <w:i/>
          <w:szCs w:val="24"/>
          <w:lang w:val="ru-RU"/>
        </w:rPr>
        <w:t>առաջարկ</w:t>
      </w:r>
      <w:r w:rsidRPr="00883BDC">
        <w:rPr>
          <w:rFonts w:ascii="Sylfaen" w:hAnsi="Sylfaen" w:cs="Sylfaen"/>
          <w:i/>
          <w:szCs w:val="24"/>
        </w:rPr>
        <w:t xml:space="preserve"> </w:t>
      </w:r>
      <w:r w:rsidRPr="00883BDC">
        <w:rPr>
          <w:rFonts w:ascii="Sylfaen" w:hAnsi="Sylfaen" w:cs="Sylfaen"/>
          <w:i/>
          <w:szCs w:val="24"/>
          <w:lang w:val="ru-RU"/>
        </w:rPr>
        <w:t>ներկայացրած</w:t>
      </w:r>
      <w:r w:rsidRPr="00883BDC">
        <w:rPr>
          <w:rFonts w:ascii="Sylfaen" w:hAnsi="Sylfaen" w:cs="Sylfaen"/>
          <w:i/>
          <w:szCs w:val="24"/>
        </w:rPr>
        <w:t xml:space="preserve"> </w:t>
      </w:r>
      <w:r w:rsidRPr="00883BDC">
        <w:rPr>
          <w:rFonts w:ascii="Sylfaen" w:hAnsi="Sylfaen" w:cs="Sylfaen"/>
          <w:i/>
          <w:szCs w:val="24"/>
          <w:lang w:val="en-US"/>
        </w:rPr>
        <w:t>մ</w:t>
      </w:r>
      <w:r w:rsidRPr="00883BDC">
        <w:rPr>
          <w:rFonts w:ascii="Sylfaen" w:hAnsi="Sylfaen" w:cs="Sylfaen"/>
          <w:i/>
          <w:szCs w:val="24"/>
          <w:lang w:val="ru-RU"/>
        </w:rPr>
        <w:t>ասնակցին</w:t>
      </w:r>
      <w:r w:rsidRPr="00883BDC">
        <w:rPr>
          <w:rFonts w:ascii="Sylfaen" w:hAnsi="Sylfaen" w:cs="Sylfaen"/>
          <w:i/>
          <w:szCs w:val="24"/>
        </w:rPr>
        <w:t xml:space="preserve"> </w:t>
      </w:r>
      <w:r w:rsidRPr="00883BDC">
        <w:rPr>
          <w:rFonts w:ascii="Sylfaen" w:hAnsi="Sylfaen" w:cs="Sylfaen"/>
          <w:i/>
          <w:szCs w:val="24"/>
          <w:lang w:val="ru-RU"/>
        </w:rPr>
        <w:t>նախապատվություն</w:t>
      </w:r>
      <w:r w:rsidRPr="00883BDC">
        <w:rPr>
          <w:rFonts w:ascii="Sylfaen" w:hAnsi="Sylfaen" w:cs="Sylfaen"/>
          <w:i/>
          <w:szCs w:val="24"/>
        </w:rPr>
        <w:t xml:space="preserve"> </w:t>
      </w:r>
      <w:r w:rsidRPr="00883BDC">
        <w:rPr>
          <w:rFonts w:ascii="Sylfaen" w:hAnsi="Sylfaen" w:cs="Sylfaen"/>
          <w:i/>
          <w:szCs w:val="24"/>
          <w:lang w:val="ru-RU"/>
        </w:rPr>
        <w:t>տալու</w:t>
      </w:r>
      <w:r w:rsidRPr="00883BDC">
        <w:rPr>
          <w:rFonts w:ascii="Sylfaen" w:hAnsi="Sylfaen" w:cs="Sylfaen"/>
          <w:i/>
          <w:szCs w:val="24"/>
        </w:rPr>
        <w:t xml:space="preserve"> </w:t>
      </w:r>
      <w:r w:rsidRPr="00883BDC">
        <w:rPr>
          <w:rFonts w:ascii="Sylfaen" w:hAnsi="Sylfaen" w:cs="Sylfaen"/>
          <w:i/>
          <w:szCs w:val="24"/>
          <w:lang w:val="ru-RU"/>
        </w:rPr>
        <w:t>սկզբունքով։</w:t>
      </w:r>
      <w:r w:rsidRPr="00883BDC">
        <w:rPr>
          <w:rFonts w:ascii="Sylfaen" w:hAnsi="Sylfaen" w:cs="Sylfaen"/>
          <w:i/>
          <w:szCs w:val="24"/>
        </w:rPr>
        <w:t xml:space="preserve"> </w:t>
      </w:r>
      <w:r w:rsidRPr="00883BDC">
        <w:rPr>
          <w:rFonts w:ascii="Sylfaen" w:hAnsi="Sylfaen" w:cs="Sylfaen"/>
          <w:i/>
          <w:szCs w:val="24"/>
          <w:lang w:val="ru-RU"/>
        </w:rPr>
        <w:t>Ընդ</w:t>
      </w:r>
      <w:r w:rsidRPr="00883BDC">
        <w:rPr>
          <w:rFonts w:ascii="Sylfaen" w:hAnsi="Sylfaen" w:cs="Sylfaen"/>
          <w:i/>
          <w:szCs w:val="24"/>
        </w:rPr>
        <w:t xml:space="preserve"> </w:t>
      </w:r>
      <w:r w:rsidRPr="00883BDC">
        <w:rPr>
          <w:rFonts w:ascii="Sylfaen" w:hAnsi="Sylfaen" w:cs="Sylfaen"/>
          <w:i/>
          <w:szCs w:val="24"/>
          <w:lang w:val="ru-RU"/>
        </w:rPr>
        <w:t>որում</w:t>
      </w:r>
      <w:r w:rsidRPr="00883BDC">
        <w:rPr>
          <w:rFonts w:ascii="Sylfaen" w:hAnsi="Sylfaen" w:cs="Sylfaen"/>
          <w:i/>
          <w:szCs w:val="24"/>
        </w:rPr>
        <w:t xml:space="preserve">, </w:t>
      </w:r>
      <w:r w:rsidRPr="00883BDC">
        <w:rPr>
          <w:rFonts w:ascii="Sylfaen" w:hAnsi="Sylfaen" w:cs="Sylfaen"/>
          <w:i/>
          <w:szCs w:val="24"/>
          <w:lang w:val="ru-RU"/>
        </w:rPr>
        <w:t>հանձնաժողովի</w:t>
      </w:r>
      <w:r w:rsidRPr="00883BDC">
        <w:rPr>
          <w:rFonts w:ascii="Sylfaen" w:hAnsi="Sylfaen" w:cs="Sylfaen"/>
          <w:i/>
          <w:szCs w:val="24"/>
        </w:rPr>
        <w:t xml:space="preserve"> </w:t>
      </w:r>
      <w:r w:rsidRPr="00883BDC">
        <w:rPr>
          <w:rFonts w:ascii="Sylfaen" w:hAnsi="Sylfaen" w:cs="Sylfaen"/>
          <w:i/>
          <w:szCs w:val="24"/>
          <w:lang w:val="ru-RU"/>
        </w:rPr>
        <w:t>կողմից</w:t>
      </w:r>
      <w:r w:rsidRPr="00883BDC">
        <w:rPr>
          <w:rFonts w:ascii="Sylfaen" w:hAnsi="Sylfaen" w:cs="Sylfaen"/>
          <w:i/>
          <w:szCs w:val="24"/>
        </w:rPr>
        <w:t xml:space="preserve"> </w:t>
      </w:r>
      <w:r w:rsidRPr="00883BDC">
        <w:rPr>
          <w:rFonts w:ascii="Sylfaen" w:hAnsi="Sylfaen" w:cs="Sylfaen"/>
          <w:i/>
          <w:szCs w:val="24"/>
          <w:lang w:val="hy-AM"/>
        </w:rPr>
        <w:t xml:space="preserve">ընտրված </w:t>
      </w:r>
      <w:r w:rsidRPr="00883BDC">
        <w:rPr>
          <w:rFonts w:ascii="Sylfaen" w:hAnsi="Sylfaen" w:cs="Sylfaen"/>
          <w:i/>
          <w:szCs w:val="24"/>
          <w:lang w:val="en-US"/>
        </w:rPr>
        <w:t>և</w:t>
      </w:r>
      <w:r w:rsidRPr="00883BDC">
        <w:rPr>
          <w:rFonts w:ascii="Sylfaen" w:hAnsi="Sylfaen" w:cs="Sylfaen"/>
          <w:i/>
          <w:szCs w:val="24"/>
        </w:rPr>
        <w:t xml:space="preserve"> </w:t>
      </w:r>
      <w:r w:rsidRPr="00883BDC">
        <w:rPr>
          <w:rFonts w:ascii="Sylfaen" w:hAnsi="Sylfaen" w:cs="Sylfaen"/>
          <w:i/>
          <w:szCs w:val="24"/>
          <w:lang w:val="en-US"/>
        </w:rPr>
        <w:t>հաջորդաբար</w:t>
      </w:r>
      <w:r w:rsidRPr="00883BDC">
        <w:rPr>
          <w:rFonts w:ascii="Sylfaen" w:hAnsi="Sylfaen" w:cs="Sylfaen"/>
          <w:i/>
          <w:szCs w:val="24"/>
        </w:rPr>
        <w:t xml:space="preserve"> </w:t>
      </w:r>
      <w:r w:rsidRPr="00883BDC">
        <w:rPr>
          <w:rFonts w:ascii="Sylfaen" w:hAnsi="Sylfaen" w:cs="Sylfaen"/>
          <w:i/>
          <w:szCs w:val="24"/>
          <w:lang w:val="en-US"/>
        </w:rPr>
        <w:t>տեղեր</w:t>
      </w:r>
      <w:r w:rsidRPr="00883BDC">
        <w:rPr>
          <w:rFonts w:ascii="Sylfaen" w:hAnsi="Sylfaen" w:cs="Sylfaen"/>
          <w:i/>
          <w:szCs w:val="24"/>
        </w:rPr>
        <w:t xml:space="preserve"> </w:t>
      </w:r>
      <w:r w:rsidRPr="00883BDC">
        <w:rPr>
          <w:rFonts w:ascii="Sylfaen" w:hAnsi="Sylfaen" w:cs="Sylfaen"/>
          <w:i/>
          <w:szCs w:val="24"/>
          <w:lang w:val="ru-RU"/>
        </w:rPr>
        <w:t>զբաղեցրած</w:t>
      </w:r>
      <w:r w:rsidRPr="00883BDC">
        <w:rPr>
          <w:rFonts w:ascii="Sylfaen" w:hAnsi="Sylfaen" w:cs="Sylfaen"/>
          <w:i/>
          <w:szCs w:val="24"/>
        </w:rPr>
        <w:t xml:space="preserve"> </w:t>
      </w:r>
      <w:r w:rsidRPr="00883BDC">
        <w:rPr>
          <w:rFonts w:ascii="Sylfaen" w:hAnsi="Sylfaen" w:cs="Sylfaen"/>
          <w:i/>
          <w:szCs w:val="24"/>
          <w:lang w:val="ru-RU"/>
        </w:rPr>
        <w:t>մասնակիցներին</w:t>
      </w:r>
      <w:r w:rsidRPr="00883BDC">
        <w:rPr>
          <w:rFonts w:ascii="Sylfaen" w:hAnsi="Sylfaen" w:cs="Sylfaen"/>
          <w:i/>
          <w:szCs w:val="24"/>
        </w:rPr>
        <w:t xml:space="preserve"> </w:t>
      </w:r>
      <w:r w:rsidRPr="00883BDC">
        <w:rPr>
          <w:rFonts w:ascii="Sylfaen" w:hAnsi="Sylfaen" w:cs="Sylfaen"/>
          <w:i/>
          <w:szCs w:val="24"/>
          <w:lang w:val="ru-RU"/>
        </w:rPr>
        <w:t>որոշելիս</w:t>
      </w:r>
      <w:r w:rsidRPr="00883BDC">
        <w:rPr>
          <w:rFonts w:ascii="Sylfaen" w:hAnsi="Sylfaen" w:cs="Sylfaen"/>
          <w:i/>
          <w:szCs w:val="24"/>
        </w:rPr>
        <w:t xml:space="preserve"> </w:t>
      </w:r>
      <w:r w:rsidRPr="00883BDC">
        <w:rPr>
          <w:rFonts w:ascii="Sylfaen" w:hAnsi="Sylfaen" w:cs="Sylfaen"/>
          <w:i/>
          <w:szCs w:val="24"/>
          <w:lang w:val="ru-RU"/>
        </w:rPr>
        <w:t>գնային</w:t>
      </w:r>
      <w:r w:rsidRPr="00883BDC">
        <w:rPr>
          <w:rFonts w:ascii="Sylfaen" w:hAnsi="Sylfaen" w:cs="Sylfaen"/>
          <w:i/>
          <w:szCs w:val="24"/>
        </w:rPr>
        <w:t xml:space="preserve"> </w:t>
      </w:r>
      <w:r w:rsidRPr="00883BDC">
        <w:rPr>
          <w:rFonts w:ascii="Sylfaen" w:hAnsi="Sylfaen" w:cs="Sylfaen"/>
          <w:i/>
          <w:szCs w:val="24"/>
          <w:lang w:val="ru-RU"/>
        </w:rPr>
        <w:t>առաջարկների</w:t>
      </w:r>
      <w:r w:rsidRPr="00883BDC">
        <w:rPr>
          <w:rFonts w:ascii="Sylfaen" w:hAnsi="Sylfaen" w:cs="Sylfaen"/>
          <w:i/>
          <w:szCs w:val="24"/>
        </w:rPr>
        <w:t xml:space="preserve"> գնահատումը և </w:t>
      </w:r>
      <w:r w:rsidRPr="00883BDC">
        <w:rPr>
          <w:rFonts w:ascii="Sylfaen" w:hAnsi="Sylfaen" w:cs="Sylfaen"/>
          <w:i/>
          <w:szCs w:val="24"/>
          <w:lang w:val="ru-RU"/>
        </w:rPr>
        <w:t>համեմատումն</w:t>
      </w:r>
      <w:r w:rsidRPr="00883BDC">
        <w:rPr>
          <w:rFonts w:ascii="Sylfaen" w:hAnsi="Sylfaen" w:cs="Sylfaen"/>
          <w:i/>
          <w:szCs w:val="24"/>
        </w:rPr>
        <w:t xml:space="preserve"> </w:t>
      </w:r>
      <w:r w:rsidRPr="00883BDC">
        <w:rPr>
          <w:rFonts w:ascii="Sylfaen" w:hAnsi="Sylfaen" w:cs="Sylfaen"/>
          <w:i/>
          <w:szCs w:val="24"/>
          <w:lang w:val="ru-RU"/>
        </w:rPr>
        <w:t>իրականացվում</w:t>
      </w:r>
      <w:r w:rsidRPr="00883BDC">
        <w:rPr>
          <w:rFonts w:ascii="Sylfaen" w:hAnsi="Sylfaen" w:cs="Sylfaen"/>
          <w:i/>
          <w:szCs w:val="24"/>
        </w:rPr>
        <w:t xml:space="preserve"> </w:t>
      </w:r>
      <w:r w:rsidRPr="00883BDC">
        <w:rPr>
          <w:rFonts w:ascii="Sylfaen" w:hAnsi="Sylfaen" w:cs="Sylfaen"/>
          <w:i/>
          <w:szCs w:val="24"/>
          <w:lang w:val="ru-RU"/>
        </w:rPr>
        <w:t>է</w:t>
      </w:r>
      <w:r w:rsidRPr="00883BDC">
        <w:rPr>
          <w:rFonts w:ascii="Sylfaen" w:hAnsi="Sylfaen" w:cs="Sylfaen"/>
          <w:i/>
          <w:szCs w:val="24"/>
        </w:rPr>
        <w:t xml:space="preserve"> </w:t>
      </w:r>
      <w:r w:rsidRPr="00883BDC">
        <w:rPr>
          <w:rFonts w:ascii="Sylfaen" w:hAnsi="Sylfaen" w:cs="Sylfaen"/>
          <w:i/>
          <w:szCs w:val="24"/>
          <w:lang w:val="ru-RU"/>
        </w:rPr>
        <w:t>առանց</w:t>
      </w:r>
      <w:r w:rsidRPr="00883BDC">
        <w:rPr>
          <w:rFonts w:ascii="Sylfaen" w:hAnsi="Sylfaen" w:cs="Sylfaen"/>
          <w:i/>
          <w:szCs w:val="24"/>
        </w:rPr>
        <w:t xml:space="preserve"> </w:t>
      </w:r>
      <w:r w:rsidRPr="00883BDC">
        <w:rPr>
          <w:rFonts w:ascii="Sylfaen" w:hAnsi="Sylfaen" w:cs="Sylfaen"/>
          <w:i/>
          <w:szCs w:val="24"/>
          <w:lang w:val="ru-RU"/>
        </w:rPr>
        <w:t>սույն</w:t>
      </w:r>
      <w:r w:rsidRPr="00883BDC">
        <w:rPr>
          <w:rFonts w:ascii="Sylfaen" w:hAnsi="Sylfaen" w:cs="Sylfaen"/>
          <w:i/>
          <w:szCs w:val="24"/>
        </w:rPr>
        <w:t xml:space="preserve"> </w:t>
      </w:r>
      <w:r w:rsidRPr="00883BDC">
        <w:rPr>
          <w:rFonts w:ascii="Sylfaen" w:hAnsi="Sylfaen" w:cs="Sylfaen"/>
          <w:i/>
          <w:szCs w:val="24"/>
          <w:lang w:val="ru-RU"/>
        </w:rPr>
        <w:t>հրավերի</w:t>
      </w:r>
      <w:r w:rsidRPr="00883BDC">
        <w:rPr>
          <w:rFonts w:ascii="Sylfaen" w:hAnsi="Sylfaen" w:cs="Sylfaen"/>
          <w:i/>
          <w:szCs w:val="24"/>
        </w:rPr>
        <w:t xml:space="preserve"> 1-ին </w:t>
      </w:r>
      <w:r w:rsidRPr="00883BDC">
        <w:rPr>
          <w:rFonts w:ascii="Sylfaen" w:hAnsi="Sylfaen" w:cs="Sylfaen"/>
          <w:i/>
          <w:szCs w:val="24"/>
          <w:lang w:val="ru-RU"/>
        </w:rPr>
        <w:t>մասի</w:t>
      </w:r>
      <w:r w:rsidRPr="00883BDC">
        <w:rPr>
          <w:rFonts w:ascii="Sylfaen" w:hAnsi="Sylfaen" w:cs="Sylfaen"/>
          <w:i/>
          <w:szCs w:val="24"/>
        </w:rPr>
        <w:t xml:space="preserve"> 5.2-րդ </w:t>
      </w:r>
      <w:r w:rsidRPr="00883BDC">
        <w:rPr>
          <w:rFonts w:ascii="Sylfaen" w:hAnsi="Sylfaen" w:cs="Sylfaen"/>
          <w:i/>
          <w:szCs w:val="24"/>
          <w:lang w:val="ru-RU"/>
        </w:rPr>
        <w:t>կետում</w:t>
      </w:r>
      <w:r w:rsidRPr="00883BDC">
        <w:rPr>
          <w:rFonts w:ascii="Sylfaen" w:hAnsi="Sylfaen" w:cs="Sylfaen"/>
          <w:i/>
          <w:szCs w:val="24"/>
        </w:rPr>
        <w:t xml:space="preserve"> </w:t>
      </w:r>
      <w:r w:rsidRPr="00883BDC">
        <w:rPr>
          <w:rFonts w:ascii="Sylfaen" w:hAnsi="Sylfaen" w:cs="Sylfaen"/>
          <w:i/>
          <w:szCs w:val="24"/>
          <w:lang w:val="ru-RU"/>
        </w:rPr>
        <w:t>նշված</w:t>
      </w:r>
      <w:r w:rsidRPr="00883BDC">
        <w:rPr>
          <w:rFonts w:ascii="Sylfaen" w:hAnsi="Sylfaen" w:cs="Sylfaen"/>
          <w:i/>
          <w:szCs w:val="24"/>
        </w:rPr>
        <w:t xml:space="preserve"> </w:t>
      </w:r>
      <w:r w:rsidRPr="00883BDC">
        <w:rPr>
          <w:rFonts w:ascii="Sylfaen" w:hAnsi="Sylfaen" w:cs="Sylfaen"/>
          <w:i/>
          <w:szCs w:val="24"/>
          <w:lang w:val="ru-RU"/>
        </w:rPr>
        <w:t>հարկի</w:t>
      </w:r>
      <w:r w:rsidRPr="00883BDC">
        <w:rPr>
          <w:rFonts w:ascii="Sylfaen" w:hAnsi="Sylfaen" w:cs="Sylfaen"/>
          <w:i/>
          <w:szCs w:val="24"/>
        </w:rPr>
        <w:t xml:space="preserve"> </w:t>
      </w:r>
      <w:r w:rsidRPr="00883BDC">
        <w:rPr>
          <w:rFonts w:ascii="Sylfaen" w:hAnsi="Sylfaen" w:cs="Sylfaen"/>
          <w:i/>
          <w:szCs w:val="24"/>
          <w:lang w:val="ru-RU"/>
        </w:rPr>
        <w:t>գումարի</w:t>
      </w:r>
      <w:r w:rsidRPr="00883BDC">
        <w:rPr>
          <w:rFonts w:ascii="Sylfaen" w:hAnsi="Sylfaen" w:cs="Sylfaen"/>
          <w:i/>
          <w:szCs w:val="24"/>
        </w:rPr>
        <w:t xml:space="preserve"> </w:t>
      </w:r>
      <w:r w:rsidRPr="00883BDC">
        <w:rPr>
          <w:rFonts w:ascii="Sylfaen" w:hAnsi="Sylfaen" w:cs="Sylfaen"/>
          <w:i/>
          <w:szCs w:val="24"/>
          <w:lang w:val="ru-RU"/>
        </w:rPr>
        <w:t>հաշվարկման</w:t>
      </w:r>
      <w:r w:rsidRPr="00883BDC">
        <w:rPr>
          <w:rFonts w:ascii="Sylfaen" w:hAnsi="Sylfaen" w:cs="Sylfaen"/>
          <w:i/>
          <w:lang w:val="hy-AM"/>
        </w:rPr>
        <w:t>:</w:t>
      </w:r>
    </w:p>
    <w:p w:rsidR="00A5723E" w:rsidRDefault="00A5723E" w:rsidP="00A5723E">
      <w:pPr>
        <w:pStyle w:val="BodyTextIndent"/>
        <w:spacing w:after="0" w:line="240" w:lineRule="auto"/>
        <w:ind w:firstLine="567"/>
        <w:rPr>
          <w:rFonts w:ascii="Sylfaen" w:hAnsi="Sylfaen" w:cs="Sylfaen"/>
          <w:sz w:val="20"/>
          <w:szCs w:val="24"/>
          <w:lang w:val="af-ZA"/>
        </w:rPr>
      </w:pPr>
      <w:r>
        <w:rPr>
          <w:rFonts w:ascii="Sylfaen" w:hAnsi="Sylfaen" w:cs="Sylfaen"/>
          <w:sz w:val="20"/>
          <w:szCs w:val="24"/>
          <w:lang w:val="af-ZA"/>
        </w:rPr>
        <w:t xml:space="preserve">8.4 </w:t>
      </w:r>
      <w:r>
        <w:rPr>
          <w:rFonts w:ascii="Sylfaen" w:hAnsi="Sylfaen" w:cs="Sylfaen"/>
          <w:sz w:val="20"/>
          <w:szCs w:val="24"/>
          <w:lang w:val="hy-AM"/>
        </w:rPr>
        <w:t>Եթե</w:t>
      </w:r>
      <w:r>
        <w:rPr>
          <w:rFonts w:ascii="Sylfaen" w:hAnsi="Sylfaen" w:cs="Sylfaen"/>
          <w:sz w:val="20"/>
          <w:szCs w:val="24"/>
          <w:lang w:val="af-ZA"/>
        </w:rPr>
        <w:t xml:space="preserve"> </w:t>
      </w:r>
      <w:r>
        <w:rPr>
          <w:rFonts w:ascii="Sylfaen" w:hAnsi="Sylfaen" w:cs="Sylfaen"/>
          <w:sz w:val="20"/>
          <w:szCs w:val="24"/>
          <w:lang w:val="hy-AM"/>
        </w:rPr>
        <w:t>հայտում</w:t>
      </w:r>
      <w:r>
        <w:rPr>
          <w:rFonts w:ascii="Sylfaen" w:hAnsi="Sylfaen" w:cs="Sylfaen"/>
          <w:sz w:val="20"/>
          <w:szCs w:val="24"/>
          <w:lang w:val="af-ZA"/>
        </w:rPr>
        <w:t xml:space="preserve"> </w:t>
      </w:r>
      <w:r>
        <w:rPr>
          <w:rFonts w:ascii="Sylfaen" w:hAnsi="Sylfaen" w:cs="Sylfaen"/>
          <w:sz w:val="20"/>
          <w:szCs w:val="24"/>
          <w:lang w:val="hy-AM"/>
        </w:rPr>
        <w:t>անհամապատասխանություն</w:t>
      </w:r>
      <w:r>
        <w:rPr>
          <w:rFonts w:ascii="Sylfaen" w:hAnsi="Sylfaen" w:cs="Sylfaen"/>
          <w:sz w:val="20"/>
          <w:szCs w:val="24"/>
          <w:lang w:val="af-ZA"/>
        </w:rPr>
        <w:t xml:space="preserve"> </w:t>
      </w:r>
      <w:r>
        <w:rPr>
          <w:rFonts w:ascii="Sylfaen" w:hAnsi="Sylfaen" w:cs="Sylfaen"/>
          <w:sz w:val="20"/>
          <w:szCs w:val="24"/>
          <w:lang w:val="hy-AM"/>
        </w:rPr>
        <w:t>է</w:t>
      </w:r>
      <w:r>
        <w:rPr>
          <w:rFonts w:ascii="Sylfaen" w:hAnsi="Sylfaen" w:cs="Sylfaen"/>
          <w:sz w:val="20"/>
          <w:szCs w:val="24"/>
          <w:lang w:val="af-ZA"/>
        </w:rPr>
        <w:t xml:space="preserve"> </w:t>
      </w:r>
      <w:r>
        <w:rPr>
          <w:rFonts w:ascii="Sylfaen" w:hAnsi="Sylfaen" w:cs="Sylfaen"/>
          <w:sz w:val="20"/>
          <w:szCs w:val="24"/>
          <w:lang w:val="hy-AM"/>
        </w:rPr>
        <w:t>տեղ</w:t>
      </w:r>
      <w:r>
        <w:rPr>
          <w:rFonts w:ascii="Sylfaen" w:hAnsi="Sylfaen" w:cs="Sylfaen"/>
          <w:sz w:val="20"/>
          <w:szCs w:val="24"/>
          <w:lang w:val="af-ZA"/>
        </w:rPr>
        <w:t xml:space="preserve"> </w:t>
      </w:r>
      <w:r>
        <w:rPr>
          <w:rFonts w:ascii="Sylfaen" w:hAnsi="Sylfaen" w:cs="Sylfaen"/>
          <w:sz w:val="20"/>
          <w:szCs w:val="24"/>
          <w:lang w:val="hy-AM"/>
        </w:rPr>
        <w:t>գտել</w:t>
      </w:r>
      <w:r>
        <w:rPr>
          <w:rFonts w:ascii="Sylfaen" w:hAnsi="Sylfaen" w:cs="Sylfaen"/>
          <w:sz w:val="20"/>
          <w:szCs w:val="24"/>
          <w:lang w:val="af-ZA"/>
        </w:rPr>
        <w:t xml:space="preserve"> </w:t>
      </w:r>
      <w:r>
        <w:rPr>
          <w:rFonts w:ascii="Sylfaen" w:hAnsi="Sylfaen" w:cs="Sylfaen"/>
          <w:sz w:val="20"/>
          <w:szCs w:val="24"/>
          <w:lang w:val="hy-AM"/>
        </w:rPr>
        <w:t>տառերով</w:t>
      </w:r>
      <w:r>
        <w:rPr>
          <w:rFonts w:ascii="Sylfaen" w:hAnsi="Sylfaen" w:cs="Sylfaen"/>
          <w:sz w:val="20"/>
          <w:szCs w:val="24"/>
          <w:lang w:val="af-ZA"/>
        </w:rPr>
        <w:t xml:space="preserve"> </w:t>
      </w:r>
      <w:r>
        <w:rPr>
          <w:rFonts w:ascii="Sylfaen" w:hAnsi="Sylfaen" w:cs="Sylfaen"/>
          <w:sz w:val="20"/>
          <w:szCs w:val="24"/>
          <w:lang w:val="hy-AM"/>
        </w:rPr>
        <w:t>և</w:t>
      </w:r>
      <w:r>
        <w:rPr>
          <w:rFonts w:ascii="Sylfaen" w:hAnsi="Sylfaen" w:cs="Sylfaen"/>
          <w:sz w:val="20"/>
          <w:szCs w:val="24"/>
          <w:lang w:val="af-ZA"/>
        </w:rPr>
        <w:t xml:space="preserve"> </w:t>
      </w:r>
      <w:r>
        <w:rPr>
          <w:rFonts w:ascii="Sylfaen" w:hAnsi="Sylfaen" w:cs="Sylfaen"/>
          <w:sz w:val="20"/>
          <w:szCs w:val="24"/>
          <w:lang w:val="hy-AM"/>
        </w:rPr>
        <w:t>թվերով</w:t>
      </w:r>
      <w:r>
        <w:rPr>
          <w:rFonts w:ascii="Sylfaen" w:hAnsi="Sylfaen" w:cs="Sylfaen"/>
          <w:sz w:val="20"/>
          <w:szCs w:val="24"/>
          <w:lang w:val="af-ZA"/>
        </w:rPr>
        <w:t xml:space="preserve"> </w:t>
      </w:r>
      <w:r>
        <w:rPr>
          <w:rFonts w:ascii="Sylfaen" w:hAnsi="Sylfaen" w:cs="Sylfaen"/>
          <w:sz w:val="20"/>
          <w:szCs w:val="24"/>
          <w:lang w:val="hy-AM"/>
        </w:rPr>
        <w:t>գրված</w:t>
      </w:r>
      <w:r>
        <w:rPr>
          <w:rFonts w:ascii="Sylfaen" w:hAnsi="Sylfaen" w:cs="Sylfaen"/>
          <w:sz w:val="20"/>
          <w:szCs w:val="24"/>
          <w:lang w:val="af-ZA"/>
        </w:rPr>
        <w:t xml:space="preserve"> </w:t>
      </w:r>
      <w:r>
        <w:rPr>
          <w:rFonts w:ascii="Sylfaen" w:hAnsi="Sylfaen" w:cs="Sylfaen"/>
          <w:sz w:val="20"/>
          <w:szCs w:val="24"/>
          <w:lang w:val="hy-AM"/>
        </w:rPr>
        <w:t>գումարների</w:t>
      </w:r>
      <w:r>
        <w:rPr>
          <w:rFonts w:ascii="Sylfaen" w:hAnsi="Sylfaen" w:cs="Sylfaen"/>
          <w:sz w:val="20"/>
          <w:szCs w:val="24"/>
          <w:lang w:val="af-ZA"/>
        </w:rPr>
        <w:t xml:space="preserve"> </w:t>
      </w:r>
      <w:r>
        <w:rPr>
          <w:rFonts w:ascii="Sylfaen" w:hAnsi="Sylfaen" w:cs="Sylfaen"/>
          <w:sz w:val="20"/>
          <w:szCs w:val="24"/>
          <w:lang w:val="hy-AM"/>
        </w:rPr>
        <w:t>միջև</w:t>
      </w:r>
      <w:r>
        <w:rPr>
          <w:rFonts w:ascii="Sylfaen" w:hAnsi="Sylfaen" w:cs="Sylfaen"/>
          <w:sz w:val="20"/>
          <w:szCs w:val="24"/>
          <w:lang w:val="af-ZA"/>
        </w:rPr>
        <w:t xml:space="preserve">, </w:t>
      </w:r>
      <w:r>
        <w:rPr>
          <w:rFonts w:ascii="Sylfaen" w:hAnsi="Sylfaen" w:cs="Sylfaen"/>
          <w:sz w:val="20"/>
          <w:szCs w:val="24"/>
          <w:lang w:val="hy-AM"/>
        </w:rPr>
        <w:t>ապա</w:t>
      </w:r>
      <w:r>
        <w:rPr>
          <w:rFonts w:ascii="Sylfaen" w:hAnsi="Sylfaen" w:cs="Sylfaen"/>
          <w:sz w:val="20"/>
          <w:szCs w:val="24"/>
          <w:lang w:val="af-ZA"/>
        </w:rPr>
        <w:t xml:space="preserve"> </w:t>
      </w:r>
      <w:r>
        <w:rPr>
          <w:rFonts w:ascii="Sylfaen" w:hAnsi="Sylfaen" w:cs="Sylfaen"/>
          <w:sz w:val="20"/>
          <w:szCs w:val="24"/>
          <w:lang w:val="hy-AM"/>
        </w:rPr>
        <w:t>հիմք</w:t>
      </w:r>
      <w:r>
        <w:rPr>
          <w:rFonts w:ascii="Sylfaen" w:hAnsi="Sylfaen" w:cs="Sylfaen"/>
          <w:sz w:val="20"/>
          <w:szCs w:val="24"/>
          <w:lang w:val="af-ZA"/>
        </w:rPr>
        <w:t xml:space="preserve"> </w:t>
      </w:r>
      <w:r>
        <w:rPr>
          <w:rFonts w:ascii="Sylfaen" w:hAnsi="Sylfaen" w:cs="Sylfaen"/>
          <w:sz w:val="20"/>
          <w:szCs w:val="24"/>
          <w:lang w:val="hy-AM"/>
        </w:rPr>
        <w:t>է</w:t>
      </w:r>
      <w:r>
        <w:rPr>
          <w:rFonts w:ascii="Sylfaen" w:hAnsi="Sylfaen" w:cs="Sylfaen"/>
          <w:sz w:val="20"/>
          <w:szCs w:val="24"/>
          <w:lang w:val="af-ZA"/>
        </w:rPr>
        <w:t xml:space="preserve"> </w:t>
      </w:r>
      <w:r>
        <w:rPr>
          <w:rFonts w:ascii="Sylfaen" w:hAnsi="Sylfaen" w:cs="Sylfaen"/>
          <w:sz w:val="20"/>
          <w:szCs w:val="24"/>
          <w:lang w:val="hy-AM"/>
        </w:rPr>
        <w:t>ընդունվում</w:t>
      </w:r>
      <w:r>
        <w:rPr>
          <w:rFonts w:ascii="Sylfaen" w:hAnsi="Sylfaen" w:cs="Sylfaen"/>
          <w:sz w:val="20"/>
          <w:szCs w:val="24"/>
          <w:lang w:val="af-ZA"/>
        </w:rPr>
        <w:t xml:space="preserve"> </w:t>
      </w:r>
      <w:r>
        <w:rPr>
          <w:rFonts w:ascii="Sylfaen" w:hAnsi="Sylfaen" w:cs="Sylfaen"/>
          <w:sz w:val="20"/>
          <w:szCs w:val="24"/>
          <w:lang w:val="hy-AM"/>
        </w:rPr>
        <w:t>տառերով</w:t>
      </w:r>
      <w:r>
        <w:rPr>
          <w:rFonts w:ascii="Sylfaen" w:hAnsi="Sylfaen" w:cs="Sylfaen"/>
          <w:sz w:val="20"/>
          <w:szCs w:val="24"/>
          <w:lang w:val="af-ZA"/>
        </w:rPr>
        <w:t xml:space="preserve"> </w:t>
      </w:r>
      <w:r>
        <w:rPr>
          <w:rFonts w:ascii="Sylfaen" w:hAnsi="Sylfaen" w:cs="Sylfaen"/>
          <w:sz w:val="20"/>
          <w:szCs w:val="24"/>
          <w:lang w:val="hy-AM"/>
        </w:rPr>
        <w:t>գրված</w:t>
      </w:r>
      <w:r>
        <w:rPr>
          <w:rFonts w:ascii="Sylfaen" w:hAnsi="Sylfaen" w:cs="Sylfaen"/>
          <w:sz w:val="20"/>
          <w:szCs w:val="24"/>
          <w:lang w:val="af-ZA"/>
        </w:rPr>
        <w:t xml:space="preserve"> </w:t>
      </w:r>
      <w:r>
        <w:rPr>
          <w:rFonts w:ascii="Sylfaen" w:hAnsi="Sylfaen" w:cs="Sylfaen"/>
          <w:sz w:val="20"/>
          <w:szCs w:val="24"/>
          <w:lang w:val="hy-AM"/>
        </w:rPr>
        <w:t>գումարը։</w:t>
      </w:r>
      <w:r>
        <w:rPr>
          <w:rFonts w:ascii="Sylfaen" w:hAnsi="Sylfaen" w:cs="Sylfaen"/>
          <w:sz w:val="20"/>
          <w:szCs w:val="24"/>
          <w:lang w:val="af-ZA"/>
        </w:rPr>
        <w:t xml:space="preserve"> </w:t>
      </w:r>
      <w:r>
        <w:rPr>
          <w:rFonts w:ascii="Sylfaen" w:hAnsi="Sylfaen" w:cs="Sylfaen"/>
          <w:sz w:val="20"/>
          <w:szCs w:val="24"/>
          <w:lang w:val="ru-RU"/>
        </w:rPr>
        <w:t>Եթե</w:t>
      </w:r>
      <w:r>
        <w:rPr>
          <w:rFonts w:ascii="Sylfaen" w:hAnsi="Sylfaen" w:cs="Sylfaen"/>
          <w:sz w:val="20"/>
          <w:szCs w:val="24"/>
          <w:lang w:val="af-ZA"/>
        </w:rPr>
        <w:t xml:space="preserve"> </w:t>
      </w:r>
      <w:r>
        <w:rPr>
          <w:rFonts w:ascii="Sylfaen" w:hAnsi="Sylfaen" w:cs="Sylfaen"/>
          <w:sz w:val="20"/>
          <w:szCs w:val="24"/>
          <w:lang w:val="ru-RU"/>
        </w:rPr>
        <w:t>առաջարկվող</w:t>
      </w:r>
      <w:r>
        <w:rPr>
          <w:rFonts w:ascii="Sylfaen" w:hAnsi="Sylfaen" w:cs="Sylfaen"/>
          <w:sz w:val="20"/>
          <w:szCs w:val="24"/>
          <w:lang w:val="af-ZA"/>
        </w:rPr>
        <w:t xml:space="preserve"> </w:t>
      </w:r>
      <w:r>
        <w:rPr>
          <w:rFonts w:ascii="Sylfaen" w:hAnsi="Sylfaen" w:cs="Sylfaen"/>
          <w:sz w:val="20"/>
          <w:szCs w:val="24"/>
          <w:lang w:val="ru-RU"/>
        </w:rPr>
        <w:t>գները</w:t>
      </w:r>
      <w:r>
        <w:rPr>
          <w:rFonts w:ascii="Sylfaen" w:hAnsi="Sylfaen" w:cs="Sylfaen"/>
          <w:sz w:val="20"/>
          <w:szCs w:val="24"/>
          <w:lang w:val="af-ZA"/>
        </w:rPr>
        <w:t xml:space="preserve"> </w:t>
      </w:r>
      <w:r>
        <w:rPr>
          <w:rFonts w:ascii="Sylfaen" w:hAnsi="Sylfaen" w:cs="Sylfaen"/>
          <w:sz w:val="20"/>
          <w:szCs w:val="24"/>
          <w:lang w:val="ru-RU"/>
        </w:rPr>
        <w:t>ներկայացված</w:t>
      </w:r>
      <w:r>
        <w:rPr>
          <w:rFonts w:ascii="Sylfaen" w:hAnsi="Sylfaen" w:cs="Sylfaen"/>
          <w:sz w:val="20"/>
          <w:szCs w:val="24"/>
          <w:lang w:val="af-ZA"/>
        </w:rPr>
        <w:t xml:space="preserve"> </w:t>
      </w:r>
      <w:r>
        <w:rPr>
          <w:rFonts w:ascii="Sylfaen" w:hAnsi="Sylfaen" w:cs="Sylfaen"/>
          <w:sz w:val="20"/>
          <w:szCs w:val="24"/>
          <w:lang w:val="ru-RU"/>
        </w:rPr>
        <w:t>են</w:t>
      </w:r>
      <w:r>
        <w:rPr>
          <w:rFonts w:ascii="Sylfaen" w:hAnsi="Sylfaen" w:cs="Sylfaen"/>
          <w:sz w:val="20"/>
          <w:szCs w:val="24"/>
          <w:lang w:val="af-ZA"/>
        </w:rPr>
        <w:t xml:space="preserve"> </w:t>
      </w:r>
      <w:r>
        <w:rPr>
          <w:rFonts w:ascii="Sylfaen" w:hAnsi="Sylfaen" w:cs="Sylfaen"/>
          <w:sz w:val="20"/>
          <w:szCs w:val="24"/>
          <w:lang w:val="ru-RU"/>
        </w:rPr>
        <w:t>երկու</w:t>
      </w:r>
      <w:r>
        <w:rPr>
          <w:rFonts w:ascii="Sylfaen" w:hAnsi="Sylfaen" w:cs="Sylfaen"/>
          <w:sz w:val="20"/>
          <w:szCs w:val="24"/>
          <w:lang w:val="af-ZA"/>
        </w:rPr>
        <w:t xml:space="preserve"> </w:t>
      </w:r>
      <w:r>
        <w:rPr>
          <w:rFonts w:ascii="Sylfaen" w:hAnsi="Sylfaen" w:cs="Sylfaen"/>
          <w:sz w:val="20"/>
          <w:szCs w:val="24"/>
          <w:lang w:val="ru-RU"/>
        </w:rPr>
        <w:t>կամ</w:t>
      </w:r>
      <w:r>
        <w:rPr>
          <w:rFonts w:ascii="Sylfaen" w:hAnsi="Sylfaen" w:cs="Sylfaen"/>
          <w:sz w:val="20"/>
          <w:szCs w:val="24"/>
          <w:lang w:val="af-ZA"/>
        </w:rPr>
        <w:t xml:space="preserve"> </w:t>
      </w:r>
      <w:r>
        <w:rPr>
          <w:rFonts w:ascii="Sylfaen" w:hAnsi="Sylfaen" w:cs="Sylfaen"/>
          <w:sz w:val="20"/>
          <w:szCs w:val="24"/>
          <w:lang w:val="ru-RU"/>
        </w:rPr>
        <w:t>ավելի</w:t>
      </w:r>
      <w:r>
        <w:rPr>
          <w:rFonts w:ascii="Sylfaen" w:hAnsi="Sylfaen" w:cs="Sylfaen"/>
          <w:sz w:val="20"/>
          <w:szCs w:val="24"/>
          <w:lang w:val="af-ZA"/>
        </w:rPr>
        <w:t xml:space="preserve"> </w:t>
      </w:r>
      <w:r>
        <w:rPr>
          <w:rFonts w:ascii="Sylfaen" w:hAnsi="Sylfaen" w:cs="Sylfaen"/>
          <w:sz w:val="20"/>
          <w:szCs w:val="24"/>
          <w:lang w:val="ru-RU"/>
        </w:rPr>
        <w:t>արժույթներով</w:t>
      </w:r>
      <w:r>
        <w:rPr>
          <w:rFonts w:ascii="Sylfaen" w:hAnsi="Sylfaen" w:cs="Sylfaen"/>
          <w:sz w:val="20"/>
          <w:szCs w:val="24"/>
          <w:lang w:val="af-ZA"/>
        </w:rPr>
        <w:t xml:space="preserve">, </w:t>
      </w:r>
      <w:r>
        <w:rPr>
          <w:rFonts w:ascii="Sylfaen" w:hAnsi="Sylfaen" w:cs="Sylfaen"/>
          <w:sz w:val="20"/>
          <w:szCs w:val="24"/>
          <w:lang w:val="ru-RU"/>
        </w:rPr>
        <w:t>ապա</w:t>
      </w:r>
      <w:r>
        <w:rPr>
          <w:rFonts w:ascii="Sylfaen" w:hAnsi="Sylfaen" w:cs="Sylfaen"/>
          <w:sz w:val="20"/>
          <w:szCs w:val="24"/>
          <w:lang w:val="af-ZA"/>
        </w:rPr>
        <w:t xml:space="preserve"> </w:t>
      </w:r>
      <w:r>
        <w:rPr>
          <w:rFonts w:ascii="Sylfaen" w:hAnsi="Sylfaen" w:cs="Sylfaen"/>
          <w:sz w:val="20"/>
          <w:szCs w:val="24"/>
          <w:lang w:val="ru-RU"/>
        </w:rPr>
        <w:t>դրանք</w:t>
      </w:r>
      <w:r>
        <w:rPr>
          <w:rFonts w:ascii="Sylfaen" w:hAnsi="Sylfaen" w:cs="Sylfaen"/>
          <w:sz w:val="20"/>
          <w:szCs w:val="24"/>
          <w:lang w:val="af-ZA"/>
        </w:rPr>
        <w:t xml:space="preserve"> </w:t>
      </w:r>
      <w:r>
        <w:rPr>
          <w:rFonts w:ascii="Sylfaen" w:hAnsi="Sylfaen" w:cs="Sylfaen"/>
          <w:sz w:val="20"/>
          <w:szCs w:val="24"/>
          <w:lang w:val="ru-RU"/>
        </w:rPr>
        <w:t>համեմատվում</w:t>
      </w:r>
      <w:r>
        <w:rPr>
          <w:rFonts w:ascii="Sylfaen" w:hAnsi="Sylfaen" w:cs="Sylfaen"/>
          <w:sz w:val="20"/>
          <w:szCs w:val="24"/>
          <w:lang w:val="af-ZA"/>
        </w:rPr>
        <w:t xml:space="preserve"> </w:t>
      </w:r>
      <w:r>
        <w:rPr>
          <w:rFonts w:ascii="Sylfaen" w:hAnsi="Sylfaen" w:cs="Sylfaen"/>
          <w:sz w:val="20"/>
          <w:szCs w:val="24"/>
          <w:lang w:val="ru-RU"/>
        </w:rPr>
        <w:t>են</w:t>
      </w:r>
      <w:r>
        <w:rPr>
          <w:rFonts w:ascii="Sylfaen" w:hAnsi="Sylfaen" w:cs="Sylfaen"/>
          <w:sz w:val="20"/>
          <w:szCs w:val="24"/>
          <w:lang w:val="af-ZA"/>
        </w:rPr>
        <w:t xml:space="preserve"> </w:t>
      </w:r>
      <w:r>
        <w:rPr>
          <w:rFonts w:ascii="Sylfaen" w:hAnsi="Sylfaen" w:cs="Sylfaen"/>
          <w:sz w:val="20"/>
          <w:szCs w:val="24"/>
          <w:lang w:val="ru-RU"/>
        </w:rPr>
        <w:t>Հայաստանի</w:t>
      </w:r>
      <w:r>
        <w:rPr>
          <w:rFonts w:ascii="Sylfaen" w:hAnsi="Sylfaen" w:cs="Sylfaen"/>
          <w:sz w:val="20"/>
          <w:szCs w:val="24"/>
          <w:lang w:val="af-ZA"/>
        </w:rPr>
        <w:t xml:space="preserve"> </w:t>
      </w:r>
      <w:r>
        <w:rPr>
          <w:rFonts w:ascii="Sylfaen" w:hAnsi="Sylfaen" w:cs="Sylfaen"/>
          <w:sz w:val="20"/>
          <w:szCs w:val="24"/>
          <w:lang w:val="ru-RU"/>
        </w:rPr>
        <w:t>Հանրապետության</w:t>
      </w:r>
      <w:r>
        <w:rPr>
          <w:rFonts w:ascii="Sylfaen" w:hAnsi="Sylfaen" w:cs="Sylfaen"/>
          <w:sz w:val="20"/>
          <w:szCs w:val="24"/>
          <w:lang w:val="af-ZA"/>
        </w:rPr>
        <w:t xml:space="preserve"> </w:t>
      </w:r>
      <w:r>
        <w:rPr>
          <w:rFonts w:ascii="Sylfaen" w:hAnsi="Sylfaen" w:cs="Sylfaen"/>
          <w:sz w:val="20"/>
          <w:szCs w:val="24"/>
          <w:lang w:val="ru-RU"/>
        </w:rPr>
        <w:t>դրամով</w:t>
      </w:r>
      <w:r>
        <w:rPr>
          <w:rFonts w:ascii="Sylfaen" w:hAnsi="Sylfaen" w:cs="Sylfaen"/>
          <w:sz w:val="20"/>
          <w:szCs w:val="24"/>
          <w:lang w:val="af-ZA"/>
        </w:rPr>
        <w:t xml:space="preserve">` </w:t>
      </w:r>
      <w:r>
        <w:rPr>
          <w:rFonts w:ascii="Sylfaen" w:hAnsi="Sylfaen" w:cs="Sylfaen"/>
          <w:sz w:val="20"/>
          <w:szCs w:val="24"/>
          <w:lang w:val="hy-AM"/>
        </w:rPr>
        <w:t>ՀՀ ԿԲ-ի այդ օրվա սահմանած</w:t>
      </w:r>
      <w:r>
        <w:rPr>
          <w:rFonts w:ascii="Sylfaen" w:hAnsi="Sylfaen" w:cs="Sylfaen"/>
          <w:sz w:val="20"/>
          <w:szCs w:val="24"/>
          <w:lang w:val="af-ZA"/>
        </w:rPr>
        <w:t xml:space="preserve"> </w:t>
      </w:r>
      <w:r>
        <w:rPr>
          <w:rFonts w:ascii="Sylfaen" w:hAnsi="Sylfaen" w:cs="Sylfaen"/>
          <w:sz w:val="20"/>
          <w:szCs w:val="24"/>
          <w:lang w:val="ru-RU"/>
        </w:rPr>
        <w:t>փոխարժեքով։</w:t>
      </w:r>
      <w:r>
        <w:rPr>
          <w:rFonts w:ascii="Sylfaen" w:hAnsi="Sylfaen" w:cs="Sylfaen"/>
          <w:sz w:val="20"/>
          <w:szCs w:val="24"/>
          <w:lang w:val="af-ZA"/>
        </w:rPr>
        <w:t xml:space="preserve"> </w:t>
      </w:r>
    </w:p>
    <w:p w:rsidR="00A5723E" w:rsidRDefault="00A5723E" w:rsidP="00A5723E">
      <w:pPr>
        <w:pStyle w:val="BodyTextIndent"/>
        <w:spacing w:after="0" w:line="240" w:lineRule="auto"/>
        <w:ind w:firstLine="567"/>
        <w:rPr>
          <w:rFonts w:ascii="Sylfaen" w:hAnsi="Sylfaen" w:cs="Sylfaen"/>
          <w:sz w:val="20"/>
          <w:szCs w:val="24"/>
          <w:lang w:val="af-ZA"/>
        </w:rPr>
      </w:pPr>
      <w:r>
        <w:rPr>
          <w:rFonts w:ascii="Sylfaen" w:hAnsi="Sylfaen" w:cs="Sylfaen"/>
          <w:sz w:val="20"/>
          <w:szCs w:val="24"/>
          <w:lang w:val="af-ZA"/>
        </w:rPr>
        <w:t>8.5 Հ</w:t>
      </w:r>
      <w:r>
        <w:rPr>
          <w:rFonts w:ascii="Sylfaen" w:hAnsi="Sylfaen" w:cs="Sylfaen"/>
          <w:sz w:val="20"/>
          <w:szCs w:val="24"/>
          <w:lang w:val="ru-RU"/>
        </w:rPr>
        <w:t>անձնաժողովի</w:t>
      </w:r>
      <w:r>
        <w:rPr>
          <w:rFonts w:ascii="Sylfaen" w:hAnsi="Sylfaen" w:cs="Sylfaen"/>
          <w:sz w:val="20"/>
          <w:szCs w:val="24"/>
          <w:lang w:val="af-ZA"/>
        </w:rPr>
        <w:t xml:space="preserve">, </w:t>
      </w:r>
      <w:r>
        <w:rPr>
          <w:rFonts w:ascii="Sylfaen" w:hAnsi="Sylfaen" w:cs="Sylfaen"/>
          <w:sz w:val="20"/>
          <w:szCs w:val="24"/>
        </w:rPr>
        <w:t>պ</w:t>
      </w:r>
      <w:r>
        <w:rPr>
          <w:rFonts w:ascii="Sylfaen" w:hAnsi="Sylfaen" w:cs="Sylfaen"/>
          <w:sz w:val="20"/>
          <w:szCs w:val="24"/>
          <w:lang w:val="ru-RU"/>
        </w:rPr>
        <w:t>ատվիրատուի</w:t>
      </w:r>
      <w:r>
        <w:rPr>
          <w:rFonts w:ascii="Sylfaen" w:hAnsi="Sylfaen" w:cs="Sylfaen"/>
          <w:sz w:val="20"/>
          <w:szCs w:val="24"/>
          <w:lang w:val="af-ZA"/>
        </w:rPr>
        <w:t xml:space="preserve"> </w:t>
      </w:r>
      <w:r>
        <w:rPr>
          <w:rFonts w:ascii="Sylfaen" w:hAnsi="Sylfaen" w:cs="Sylfaen"/>
          <w:sz w:val="20"/>
          <w:szCs w:val="24"/>
          <w:lang w:val="ru-RU"/>
        </w:rPr>
        <w:t>և</w:t>
      </w:r>
      <w:r>
        <w:rPr>
          <w:rFonts w:ascii="Sylfaen" w:hAnsi="Sylfaen" w:cs="Sylfaen"/>
          <w:sz w:val="20"/>
          <w:szCs w:val="24"/>
          <w:lang w:val="af-ZA"/>
        </w:rPr>
        <w:t xml:space="preserve"> </w:t>
      </w:r>
      <w:r>
        <w:rPr>
          <w:rFonts w:ascii="Sylfaen" w:hAnsi="Sylfaen" w:cs="Sylfaen"/>
          <w:sz w:val="20"/>
          <w:szCs w:val="24"/>
        </w:rPr>
        <w:t>մ</w:t>
      </w:r>
      <w:r>
        <w:rPr>
          <w:rFonts w:ascii="Sylfaen" w:hAnsi="Sylfaen" w:cs="Sylfaen"/>
          <w:sz w:val="20"/>
          <w:szCs w:val="24"/>
          <w:lang w:val="ru-RU"/>
        </w:rPr>
        <w:t>ասնակիցների</w:t>
      </w:r>
      <w:r>
        <w:rPr>
          <w:rFonts w:ascii="Sylfaen" w:hAnsi="Sylfaen" w:cs="Sylfaen"/>
          <w:sz w:val="20"/>
          <w:szCs w:val="24"/>
          <w:lang w:val="af-ZA"/>
        </w:rPr>
        <w:t xml:space="preserve"> </w:t>
      </w:r>
      <w:r>
        <w:rPr>
          <w:rFonts w:ascii="Sylfaen" w:hAnsi="Sylfaen" w:cs="Sylfaen"/>
          <w:sz w:val="20"/>
          <w:szCs w:val="24"/>
          <w:lang w:val="ru-RU"/>
        </w:rPr>
        <w:t>միջև</w:t>
      </w:r>
      <w:r>
        <w:rPr>
          <w:rFonts w:ascii="Sylfaen" w:hAnsi="Sylfaen" w:cs="Sylfaen"/>
          <w:sz w:val="20"/>
          <w:szCs w:val="24"/>
          <w:lang w:val="af-ZA"/>
        </w:rPr>
        <w:t xml:space="preserve"> </w:t>
      </w:r>
      <w:r>
        <w:rPr>
          <w:rFonts w:ascii="Sylfaen" w:hAnsi="Sylfaen" w:cs="Sylfaen"/>
          <w:sz w:val="20"/>
          <w:szCs w:val="24"/>
          <w:lang w:val="ru-RU"/>
        </w:rPr>
        <w:t>բանակցություններն</w:t>
      </w:r>
      <w:r>
        <w:rPr>
          <w:rFonts w:ascii="Sylfaen" w:hAnsi="Sylfaen" w:cs="Sylfaen"/>
          <w:sz w:val="20"/>
          <w:szCs w:val="24"/>
          <w:lang w:val="af-ZA"/>
        </w:rPr>
        <w:t xml:space="preserve"> </w:t>
      </w:r>
      <w:r>
        <w:rPr>
          <w:rFonts w:ascii="Sylfaen" w:hAnsi="Sylfaen" w:cs="Sylfaen"/>
          <w:sz w:val="20"/>
          <w:szCs w:val="24"/>
          <w:lang w:val="ru-RU"/>
        </w:rPr>
        <w:t>արգելվում</w:t>
      </w:r>
      <w:r>
        <w:rPr>
          <w:rFonts w:ascii="Sylfaen" w:hAnsi="Sylfaen" w:cs="Sylfaen"/>
          <w:sz w:val="20"/>
          <w:szCs w:val="24"/>
          <w:lang w:val="af-ZA"/>
        </w:rPr>
        <w:t xml:space="preserve"> </w:t>
      </w:r>
      <w:r>
        <w:rPr>
          <w:rFonts w:ascii="Sylfaen" w:hAnsi="Sylfaen" w:cs="Sylfaen"/>
          <w:sz w:val="20"/>
          <w:szCs w:val="24"/>
          <w:lang w:val="ru-RU"/>
        </w:rPr>
        <w:t>են</w:t>
      </w:r>
      <w:r>
        <w:rPr>
          <w:rFonts w:ascii="Sylfaen" w:hAnsi="Sylfaen" w:cs="Sylfaen"/>
          <w:sz w:val="20"/>
          <w:szCs w:val="24"/>
          <w:lang w:val="af-ZA"/>
        </w:rPr>
        <w:t xml:space="preserve">, </w:t>
      </w:r>
      <w:r>
        <w:rPr>
          <w:rFonts w:ascii="Sylfaen" w:hAnsi="Sylfaen" w:cs="Sylfaen"/>
          <w:sz w:val="20"/>
          <w:szCs w:val="24"/>
          <w:lang w:val="ru-RU"/>
        </w:rPr>
        <w:t>բացառությամբ</w:t>
      </w:r>
      <w:r>
        <w:rPr>
          <w:rFonts w:ascii="Sylfaen" w:hAnsi="Sylfaen" w:cs="Sylfaen"/>
          <w:sz w:val="20"/>
          <w:szCs w:val="24"/>
          <w:lang w:val="af-ZA"/>
        </w:rPr>
        <w:t>`</w:t>
      </w:r>
    </w:p>
    <w:p w:rsidR="00A5723E" w:rsidRDefault="00A5723E" w:rsidP="00A5723E">
      <w:pPr>
        <w:pStyle w:val="BodyTextIndent"/>
        <w:spacing w:after="0" w:line="240" w:lineRule="auto"/>
        <w:ind w:firstLine="720"/>
        <w:rPr>
          <w:rFonts w:ascii="Sylfaen" w:hAnsi="Sylfaen" w:cs="Sylfaen"/>
          <w:sz w:val="20"/>
          <w:szCs w:val="24"/>
          <w:lang w:val="af-ZA"/>
        </w:rPr>
      </w:pPr>
      <w:r>
        <w:rPr>
          <w:rFonts w:ascii="Sylfaen" w:hAnsi="Sylfaen" w:cs="Sylfaen"/>
          <w:sz w:val="20"/>
          <w:szCs w:val="24"/>
          <w:lang w:val="af-ZA"/>
        </w:rPr>
        <w:t xml:space="preserve">1) </w:t>
      </w:r>
      <w:r>
        <w:rPr>
          <w:rFonts w:ascii="Sylfaen" w:hAnsi="Sylfaen" w:cs="Sylfaen"/>
          <w:sz w:val="20"/>
          <w:szCs w:val="24"/>
          <w:lang w:val="ru-RU"/>
        </w:rPr>
        <w:t>երբ</w:t>
      </w:r>
      <w:r>
        <w:rPr>
          <w:rFonts w:ascii="Sylfaen" w:hAnsi="Sylfaen" w:cs="Sylfaen"/>
          <w:sz w:val="20"/>
          <w:szCs w:val="24"/>
          <w:lang w:val="af-ZA"/>
        </w:rPr>
        <w:t xml:space="preserve"> </w:t>
      </w:r>
      <w:r>
        <w:rPr>
          <w:rFonts w:ascii="Sylfaen" w:hAnsi="Sylfaen" w:cs="Sylfaen"/>
          <w:sz w:val="20"/>
          <w:szCs w:val="24"/>
          <w:lang w:val="ru-RU"/>
        </w:rPr>
        <w:t>ընթացակարգին</w:t>
      </w:r>
      <w:r>
        <w:rPr>
          <w:rFonts w:ascii="Sylfaen" w:hAnsi="Sylfaen" w:cs="Sylfaen"/>
          <w:sz w:val="20"/>
          <w:szCs w:val="24"/>
          <w:lang w:val="af-ZA"/>
        </w:rPr>
        <w:t xml:space="preserve"> </w:t>
      </w:r>
      <w:r>
        <w:rPr>
          <w:rFonts w:ascii="Sylfaen" w:hAnsi="Sylfaen" w:cs="Sylfaen"/>
          <w:sz w:val="20"/>
          <w:szCs w:val="24"/>
          <w:lang w:val="ru-RU"/>
        </w:rPr>
        <w:t>մասնակցել</w:t>
      </w:r>
      <w:r>
        <w:rPr>
          <w:rFonts w:ascii="Sylfaen" w:hAnsi="Sylfaen" w:cs="Sylfaen"/>
          <w:sz w:val="20"/>
          <w:szCs w:val="24"/>
          <w:lang w:val="af-ZA"/>
        </w:rPr>
        <w:t xml:space="preserve"> </w:t>
      </w:r>
      <w:r>
        <w:rPr>
          <w:rFonts w:ascii="Sylfaen" w:hAnsi="Sylfaen" w:cs="Sylfaen"/>
          <w:sz w:val="20"/>
          <w:szCs w:val="24"/>
          <w:lang w:val="ru-RU"/>
        </w:rPr>
        <w:t>է</w:t>
      </w:r>
      <w:r>
        <w:rPr>
          <w:rFonts w:ascii="Sylfaen" w:hAnsi="Sylfaen" w:cs="Sylfaen"/>
          <w:sz w:val="20"/>
          <w:szCs w:val="24"/>
          <w:lang w:val="af-ZA"/>
        </w:rPr>
        <w:t xml:space="preserve"> </w:t>
      </w:r>
      <w:r>
        <w:rPr>
          <w:rFonts w:ascii="Sylfaen" w:hAnsi="Sylfaen" w:cs="Sylfaen"/>
          <w:sz w:val="20"/>
          <w:szCs w:val="24"/>
          <w:lang w:val="ru-RU"/>
        </w:rPr>
        <w:t>մեկ</w:t>
      </w:r>
      <w:r>
        <w:rPr>
          <w:rFonts w:ascii="Sylfaen" w:hAnsi="Sylfaen" w:cs="Sylfaen"/>
          <w:sz w:val="20"/>
          <w:szCs w:val="24"/>
          <w:lang w:val="af-ZA"/>
        </w:rPr>
        <w:t xml:space="preserve"> մ</w:t>
      </w:r>
      <w:r>
        <w:rPr>
          <w:rFonts w:ascii="Sylfaen" w:hAnsi="Sylfaen" w:cs="Sylfaen"/>
          <w:sz w:val="20"/>
          <w:szCs w:val="24"/>
          <w:lang w:val="ru-RU"/>
        </w:rPr>
        <w:t>ասնակից</w:t>
      </w:r>
      <w:r>
        <w:rPr>
          <w:rFonts w:ascii="Sylfaen" w:hAnsi="Sylfaen" w:cs="Sylfaen"/>
          <w:sz w:val="20"/>
          <w:szCs w:val="24"/>
          <w:lang w:val="af-ZA"/>
        </w:rPr>
        <w:t xml:space="preserve">, </w:t>
      </w:r>
      <w:r>
        <w:rPr>
          <w:rFonts w:ascii="Sylfaen" w:hAnsi="Sylfaen" w:cs="Sylfaen"/>
          <w:sz w:val="20"/>
          <w:szCs w:val="24"/>
          <w:lang w:val="ru-RU"/>
        </w:rPr>
        <w:t>որի</w:t>
      </w:r>
      <w:r>
        <w:rPr>
          <w:rFonts w:ascii="Sylfaen" w:hAnsi="Sylfaen" w:cs="Sylfaen"/>
          <w:sz w:val="20"/>
          <w:szCs w:val="24"/>
          <w:lang w:val="af-ZA"/>
        </w:rPr>
        <w:t xml:space="preserve"> </w:t>
      </w:r>
      <w:r>
        <w:rPr>
          <w:rFonts w:ascii="Sylfaen" w:hAnsi="Sylfaen" w:cs="Sylfaen"/>
          <w:sz w:val="20"/>
          <w:szCs w:val="24"/>
          <w:lang w:val="ru-RU"/>
        </w:rPr>
        <w:t>ներկայացրած</w:t>
      </w:r>
      <w:r>
        <w:rPr>
          <w:rFonts w:ascii="Sylfaen" w:hAnsi="Sylfaen" w:cs="Sylfaen"/>
          <w:sz w:val="20"/>
          <w:szCs w:val="24"/>
          <w:lang w:val="af-ZA"/>
        </w:rPr>
        <w:t xml:space="preserve"> </w:t>
      </w:r>
      <w:r>
        <w:rPr>
          <w:rFonts w:ascii="Sylfaen" w:hAnsi="Sylfaen" w:cs="Sylfaen"/>
          <w:sz w:val="20"/>
          <w:szCs w:val="24"/>
          <w:lang w:val="ru-RU"/>
        </w:rPr>
        <w:t>հայտը</w:t>
      </w:r>
      <w:r>
        <w:rPr>
          <w:rFonts w:ascii="Sylfaen" w:hAnsi="Sylfaen" w:cs="Sylfaen"/>
          <w:sz w:val="20"/>
          <w:szCs w:val="24"/>
          <w:lang w:val="af-ZA"/>
        </w:rPr>
        <w:t xml:space="preserve"> </w:t>
      </w:r>
      <w:r>
        <w:rPr>
          <w:rFonts w:ascii="Sylfaen" w:hAnsi="Sylfaen" w:cs="Sylfaen"/>
          <w:sz w:val="20"/>
          <w:szCs w:val="24"/>
          <w:lang w:val="ru-RU"/>
        </w:rPr>
        <w:t>համապատասխանում</w:t>
      </w:r>
      <w:r>
        <w:rPr>
          <w:rFonts w:ascii="Sylfaen" w:hAnsi="Sylfaen" w:cs="Sylfaen"/>
          <w:sz w:val="20"/>
          <w:szCs w:val="24"/>
          <w:lang w:val="af-ZA"/>
        </w:rPr>
        <w:t xml:space="preserve"> </w:t>
      </w:r>
      <w:r>
        <w:rPr>
          <w:rFonts w:ascii="Sylfaen" w:hAnsi="Sylfaen" w:cs="Sylfaen"/>
          <w:sz w:val="20"/>
          <w:szCs w:val="24"/>
          <w:lang w:val="ru-RU"/>
        </w:rPr>
        <w:t>է</w:t>
      </w:r>
      <w:r>
        <w:rPr>
          <w:rFonts w:ascii="Sylfaen" w:hAnsi="Sylfaen" w:cs="Sylfaen"/>
          <w:sz w:val="20"/>
          <w:szCs w:val="24"/>
          <w:lang w:val="af-ZA"/>
        </w:rPr>
        <w:t xml:space="preserve"> </w:t>
      </w:r>
      <w:r>
        <w:rPr>
          <w:rFonts w:ascii="Sylfaen" w:hAnsi="Sylfaen" w:cs="Sylfaen"/>
          <w:sz w:val="20"/>
          <w:szCs w:val="24"/>
          <w:lang w:val="ru-RU"/>
        </w:rPr>
        <w:t>հրավերի</w:t>
      </w:r>
      <w:r>
        <w:rPr>
          <w:rFonts w:ascii="Sylfaen" w:hAnsi="Sylfaen" w:cs="Sylfaen"/>
          <w:sz w:val="20"/>
          <w:szCs w:val="24"/>
          <w:lang w:val="af-ZA"/>
        </w:rPr>
        <w:t xml:space="preserve"> </w:t>
      </w:r>
      <w:r>
        <w:rPr>
          <w:rFonts w:ascii="Sylfaen" w:hAnsi="Sylfaen" w:cs="Sylfaen"/>
          <w:sz w:val="20"/>
          <w:szCs w:val="24"/>
          <w:lang w:val="ru-RU"/>
        </w:rPr>
        <w:t>պահանջներին</w:t>
      </w:r>
      <w:r>
        <w:rPr>
          <w:rFonts w:ascii="Sylfaen" w:hAnsi="Sylfaen" w:cs="Sylfaen"/>
          <w:sz w:val="20"/>
          <w:szCs w:val="24"/>
          <w:lang w:val="af-ZA"/>
        </w:rPr>
        <w:t xml:space="preserve"> </w:t>
      </w:r>
      <w:r>
        <w:rPr>
          <w:rFonts w:ascii="Sylfaen" w:hAnsi="Sylfaen" w:cs="Sylfaen"/>
          <w:sz w:val="20"/>
          <w:szCs w:val="24"/>
          <w:lang w:val="ru-RU"/>
        </w:rPr>
        <w:t>կամ</w:t>
      </w:r>
      <w:r>
        <w:rPr>
          <w:rFonts w:ascii="Sylfaen" w:hAnsi="Sylfaen" w:cs="Sylfaen"/>
          <w:sz w:val="20"/>
          <w:szCs w:val="24"/>
          <w:lang w:val="af-ZA"/>
        </w:rPr>
        <w:t xml:space="preserve"> </w:t>
      </w:r>
      <w:r>
        <w:rPr>
          <w:rFonts w:ascii="Sylfaen" w:hAnsi="Sylfaen" w:cs="Sylfaen"/>
          <w:sz w:val="20"/>
          <w:szCs w:val="24"/>
          <w:lang w:val="ru-RU"/>
        </w:rPr>
        <w:t>հայտերի</w:t>
      </w:r>
      <w:r>
        <w:rPr>
          <w:rFonts w:ascii="Sylfaen" w:hAnsi="Sylfaen" w:cs="Sylfaen"/>
          <w:sz w:val="20"/>
          <w:szCs w:val="24"/>
          <w:lang w:val="af-ZA"/>
        </w:rPr>
        <w:t xml:space="preserve"> </w:t>
      </w:r>
      <w:r>
        <w:rPr>
          <w:rFonts w:ascii="Sylfaen" w:hAnsi="Sylfaen" w:cs="Sylfaen"/>
          <w:sz w:val="20"/>
          <w:szCs w:val="24"/>
          <w:lang w:val="ru-RU"/>
        </w:rPr>
        <w:t>գնահատման</w:t>
      </w:r>
      <w:r>
        <w:rPr>
          <w:rFonts w:ascii="Sylfaen" w:hAnsi="Sylfaen" w:cs="Sylfaen"/>
          <w:sz w:val="20"/>
          <w:szCs w:val="24"/>
          <w:lang w:val="af-ZA"/>
        </w:rPr>
        <w:t xml:space="preserve"> </w:t>
      </w:r>
      <w:r>
        <w:rPr>
          <w:rFonts w:ascii="Sylfaen" w:hAnsi="Sylfaen" w:cs="Sylfaen"/>
          <w:sz w:val="20"/>
          <w:szCs w:val="24"/>
          <w:lang w:val="ru-RU"/>
        </w:rPr>
        <w:t>արդյունքում</w:t>
      </w:r>
      <w:r>
        <w:rPr>
          <w:rFonts w:ascii="Sylfaen" w:hAnsi="Sylfaen" w:cs="Sylfaen"/>
          <w:sz w:val="20"/>
          <w:szCs w:val="24"/>
          <w:lang w:val="af-ZA"/>
        </w:rPr>
        <w:t xml:space="preserve"> </w:t>
      </w:r>
      <w:r>
        <w:rPr>
          <w:rFonts w:ascii="Sylfaen" w:hAnsi="Sylfaen" w:cs="Sylfaen"/>
          <w:sz w:val="20"/>
          <w:szCs w:val="24"/>
          <w:lang w:val="ru-RU"/>
        </w:rPr>
        <w:t>հրավերի</w:t>
      </w:r>
      <w:r>
        <w:rPr>
          <w:rFonts w:ascii="Sylfaen" w:hAnsi="Sylfaen" w:cs="Sylfaen"/>
          <w:sz w:val="20"/>
          <w:szCs w:val="24"/>
          <w:lang w:val="af-ZA"/>
        </w:rPr>
        <w:t xml:space="preserve"> </w:t>
      </w:r>
      <w:r>
        <w:rPr>
          <w:rFonts w:ascii="Sylfaen" w:hAnsi="Sylfaen" w:cs="Sylfaen"/>
          <w:sz w:val="20"/>
          <w:szCs w:val="24"/>
          <w:lang w:val="ru-RU"/>
        </w:rPr>
        <w:t>պահանջներին</w:t>
      </w:r>
      <w:r>
        <w:rPr>
          <w:rFonts w:ascii="Sylfaen" w:hAnsi="Sylfaen" w:cs="Sylfaen"/>
          <w:sz w:val="20"/>
          <w:szCs w:val="24"/>
          <w:lang w:val="af-ZA"/>
        </w:rPr>
        <w:t xml:space="preserve"> </w:t>
      </w:r>
      <w:r>
        <w:rPr>
          <w:rFonts w:ascii="Sylfaen" w:hAnsi="Sylfaen" w:cs="Sylfaen"/>
          <w:sz w:val="20"/>
          <w:szCs w:val="24"/>
          <w:lang w:val="ru-RU"/>
        </w:rPr>
        <w:t>համապատասխան</w:t>
      </w:r>
      <w:r>
        <w:rPr>
          <w:rFonts w:ascii="Sylfaen" w:hAnsi="Sylfaen" w:cs="Sylfaen"/>
          <w:sz w:val="20"/>
          <w:szCs w:val="24"/>
          <w:lang w:val="af-ZA"/>
        </w:rPr>
        <w:t xml:space="preserve"> </w:t>
      </w:r>
      <w:r>
        <w:rPr>
          <w:rFonts w:ascii="Sylfaen" w:hAnsi="Sylfaen" w:cs="Sylfaen"/>
          <w:sz w:val="20"/>
          <w:szCs w:val="24"/>
          <w:lang w:val="ru-RU"/>
        </w:rPr>
        <w:t>է</w:t>
      </w:r>
      <w:r>
        <w:rPr>
          <w:rFonts w:ascii="Sylfaen" w:hAnsi="Sylfaen" w:cs="Sylfaen"/>
          <w:sz w:val="20"/>
          <w:szCs w:val="24"/>
          <w:lang w:val="af-ZA"/>
        </w:rPr>
        <w:t xml:space="preserve"> </w:t>
      </w:r>
      <w:r>
        <w:rPr>
          <w:rFonts w:ascii="Sylfaen" w:hAnsi="Sylfaen" w:cs="Sylfaen"/>
          <w:sz w:val="20"/>
          <w:szCs w:val="24"/>
          <w:lang w:val="ru-RU"/>
        </w:rPr>
        <w:t>գնահատվել</w:t>
      </w:r>
      <w:r>
        <w:rPr>
          <w:rFonts w:ascii="Sylfaen" w:hAnsi="Sylfaen" w:cs="Sylfaen"/>
          <w:sz w:val="20"/>
          <w:szCs w:val="24"/>
          <w:lang w:val="af-ZA"/>
        </w:rPr>
        <w:t xml:space="preserve"> </w:t>
      </w:r>
      <w:r>
        <w:rPr>
          <w:rFonts w:ascii="Sylfaen" w:hAnsi="Sylfaen" w:cs="Sylfaen"/>
          <w:sz w:val="20"/>
          <w:szCs w:val="24"/>
          <w:lang w:val="ru-RU"/>
        </w:rPr>
        <w:t>միայն</w:t>
      </w:r>
      <w:r>
        <w:rPr>
          <w:rFonts w:ascii="Sylfaen" w:hAnsi="Sylfaen" w:cs="Sylfaen"/>
          <w:sz w:val="20"/>
          <w:szCs w:val="24"/>
          <w:lang w:val="af-ZA"/>
        </w:rPr>
        <w:t xml:space="preserve"> </w:t>
      </w:r>
      <w:r>
        <w:rPr>
          <w:rFonts w:ascii="Sylfaen" w:hAnsi="Sylfaen" w:cs="Sylfaen"/>
          <w:sz w:val="20"/>
          <w:szCs w:val="24"/>
          <w:lang w:val="ru-RU"/>
        </w:rPr>
        <w:t>մեկ</w:t>
      </w:r>
      <w:r>
        <w:rPr>
          <w:rFonts w:ascii="Sylfaen" w:hAnsi="Sylfaen" w:cs="Sylfaen"/>
          <w:sz w:val="20"/>
          <w:szCs w:val="24"/>
          <w:lang w:val="af-ZA"/>
        </w:rPr>
        <w:t xml:space="preserve"> մ</w:t>
      </w:r>
      <w:r>
        <w:rPr>
          <w:rFonts w:ascii="Sylfaen" w:hAnsi="Sylfaen" w:cs="Sylfaen"/>
          <w:sz w:val="20"/>
          <w:szCs w:val="24"/>
          <w:lang w:val="ru-RU"/>
        </w:rPr>
        <w:t>ասնակցի</w:t>
      </w:r>
      <w:r>
        <w:rPr>
          <w:rFonts w:ascii="Sylfaen" w:hAnsi="Sylfaen" w:cs="Sylfaen"/>
          <w:sz w:val="20"/>
          <w:szCs w:val="24"/>
          <w:lang w:val="af-ZA"/>
        </w:rPr>
        <w:t xml:space="preserve"> </w:t>
      </w:r>
      <w:r>
        <w:rPr>
          <w:rFonts w:ascii="Sylfaen" w:hAnsi="Sylfaen" w:cs="Sylfaen"/>
          <w:sz w:val="20"/>
          <w:szCs w:val="24"/>
          <w:lang w:val="ru-RU"/>
        </w:rPr>
        <w:t>հայտ</w:t>
      </w:r>
      <w:r>
        <w:rPr>
          <w:rFonts w:ascii="Sylfaen" w:hAnsi="Sylfaen" w:cs="Sylfaen"/>
          <w:sz w:val="20"/>
          <w:szCs w:val="24"/>
          <w:lang w:val="af-ZA"/>
        </w:rPr>
        <w:t xml:space="preserve"> </w:t>
      </w:r>
      <w:r>
        <w:rPr>
          <w:rFonts w:ascii="Sylfaen" w:hAnsi="Sylfaen" w:cs="Sylfaen"/>
          <w:sz w:val="20"/>
          <w:szCs w:val="24"/>
          <w:lang w:val="ru-RU"/>
        </w:rPr>
        <w:t>կամ</w:t>
      </w:r>
      <w:r>
        <w:rPr>
          <w:rFonts w:ascii="Sylfaen" w:hAnsi="Sylfaen" w:cs="Sylfaen"/>
          <w:sz w:val="20"/>
          <w:szCs w:val="24"/>
          <w:lang w:val="af-ZA"/>
        </w:rPr>
        <w:t xml:space="preserve"> </w:t>
      </w:r>
      <w:r>
        <w:rPr>
          <w:rFonts w:ascii="Sylfaen" w:hAnsi="Sylfaen" w:cs="Sylfaen"/>
          <w:sz w:val="20"/>
          <w:szCs w:val="24"/>
          <w:lang w:val="ru-RU"/>
        </w:rPr>
        <w:t>առաջարկված</w:t>
      </w:r>
      <w:r>
        <w:rPr>
          <w:rFonts w:ascii="Sylfaen" w:hAnsi="Sylfaen" w:cs="Sylfaen"/>
          <w:sz w:val="20"/>
          <w:szCs w:val="24"/>
          <w:lang w:val="af-ZA"/>
        </w:rPr>
        <w:t xml:space="preserve"> </w:t>
      </w:r>
      <w:r>
        <w:rPr>
          <w:rFonts w:ascii="Sylfaen" w:hAnsi="Sylfaen" w:cs="Sylfaen"/>
          <w:sz w:val="20"/>
          <w:szCs w:val="24"/>
          <w:lang w:val="ru-RU"/>
        </w:rPr>
        <w:t>նվազագույն</w:t>
      </w:r>
      <w:r>
        <w:rPr>
          <w:rFonts w:ascii="Sylfaen" w:hAnsi="Sylfaen" w:cs="Sylfaen"/>
          <w:sz w:val="20"/>
          <w:szCs w:val="24"/>
          <w:lang w:val="af-ZA"/>
        </w:rPr>
        <w:t xml:space="preserve"> </w:t>
      </w:r>
      <w:r>
        <w:rPr>
          <w:rFonts w:ascii="Sylfaen" w:hAnsi="Sylfaen" w:cs="Sylfaen"/>
          <w:sz w:val="20"/>
          <w:szCs w:val="24"/>
          <w:lang w:val="ru-RU"/>
        </w:rPr>
        <w:t>գների</w:t>
      </w:r>
      <w:r>
        <w:rPr>
          <w:rFonts w:ascii="Sylfaen" w:hAnsi="Sylfaen" w:cs="Sylfaen"/>
          <w:sz w:val="20"/>
          <w:szCs w:val="24"/>
          <w:lang w:val="af-ZA"/>
        </w:rPr>
        <w:t xml:space="preserve"> </w:t>
      </w:r>
      <w:r>
        <w:rPr>
          <w:rFonts w:ascii="Sylfaen" w:hAnsi="Sylfaen" w:cs="Sylfaen"/>
          <w:sz w:val="20"/>
          <w:szCs w:val="24"/>
          <w:lang w:val="ru-RU"/>
        </w:rPr>
        <w:t>հավասարության</w:t>
      </w:r>
      <w:r>
        <w:rPr>
          <w:rFonts w:ascii="Sylfaen" w:hAnsi="Sylfaen" w:cs="Sylfaen"/>
          <w:sz w:val="20"/>
          <w:szCs w:val="24"/>
          <w:lang w:val="af-ZA"/>
        </w:rPr>
        <w:t xml:space="preserve"> </w:t>
      </w:r>
      <w:r>
        <w:rPr>
          <w:rFonts w:ascii="Sylfaen" w:hAnsi="Sylfaen" w:cs="Sylfaen"/>
          <w:sz w:val="20"/>
          <w:szCs w:val="24"/>
          <w:lang w:val="ru-RU"/>
        </w:rPr>
        <w:t>դեպքում</w:t>
      </w:r>
      <w:r>
        <w:rPr>
          <w:rFonts w:ascii="Sylfaen" w:hAnsi="Sylfaen" w:cs="Sylfaen"/>
          <w:sz w:val="20"/>
          <w:szCs w:val="24"/>
          <w:lang w:val="af-ZA"/>
        </w:rPr>
        <w:t xml:space="preserve">, </w:t>
      </w:r>
      <w:r>
        <w:rPr>
          <w:rFonts w:ascii="Sylfaen" w:hAnsi="Sylfaen" w:cs="Sylfaen"/>
          <w:sz w:val="20"/>
          <w:szCs w:val="24"/>
          <w:lang w:val="ru-RU"/>
        </w:rPr>
        <w:t>կամ</w:t>
      </w:r>
      <w:r>
        <w:rPr>
          <w:rFonts w:ascii="Sylfaen" w:hAnsi="Sylfaen" w:cs="Sylfaen"/>
          <w:sz w:val="20"/>
          <w:szCs w:val="24"/>
          <w:lang w:val="af-ZA"/>
        </w:rPr>
        <w:t xml:space="preserve"> </w:t>
      </w:r>
      <w:r>
        <w:rPr>
          <w:rFonts w:ascii="Sylfaen" w:hAnsi="Sylfaen" w:cs="Sylfaen"/>
          <w:sz w:val="20"/>
          <w:szCs w:val="24"/>
          <w:lang w:val="ru-RU"/>
        </w:rPr>
        <w:t>եթե</w:t>
      </w:r>
      <w:r>
        <w:rPr>
          <w:rFonts w:ascii="Sylfaen" w:hAnsi="Sylfaen" w:cs="Sylfaen"/>
          <w:sz w:val="20"/>
          <w:szCs w:val="24"/>
          <w:lang w:val="af-ZA"/>
        </w:rPr>
        <w:t xml:space="preserve"> </w:t>
      </w:r>
      <w:r>
        <w:rPr>
          <w:rFonts w:ascii="Sylfaen" w:hAnsi="Sylfaen" w:cs="Sylfaen"/>
          <w:sz w:val="20"/>
          <w:szCs w:val="24"/>
          <w:lang w:val="ru-RU"/>
        </w:rPr>
        <w:t>ոչ</w:t>
      </w:r>
      <w:r>
        <w:rPr>
          <w:rFonts w:ascii="Sylfaen" w:hAnsi="Sylfaen" w:cs="Sylfaen"/>
          <w:sz w:val="20"/>
          <w:szCs w:val="24"/>
          <w:lang w:val="af-ZA"/>
        </w:rPr>
        <w:t xml:space="preserve"> </w:t>
      </w:r>
      <w:r>
        <w:rPr>
          <w:rFonts w:ascii="Sylfaen" w:hAnsi="Sylfaen" w:cs="Sylfaen"/>
          <w:sz w:val="20"/>
          <w:szCs w:val="24"/>
          <w:lang w:val="ru-RU"/>
        </w:rPr>
        <w:t>գնային</w:t>
      </w:r>
      <w:r>
        <w:rPr>
          <w:rFonts w:ascii="Sylfaen" w:hAnsi="Sylfaen" w:cs="Sylfaen"/>
          <w:sz w:val="20"/>
          <w:szCs w:val="24"/>
          <w:lang w:val="af-ZA"/>
        </w:rPr>
        <w:t xml:space="preserve"> </w:t>
      </w:r>
      <w:r>
        <w:rPr>
          <w:rFonts w:ascii="Sylfaen" w:hAnsi="Sylfaen" w:cs="Sylfaen"/>
          <w:sz w:val="20"/>
          <w:szCs w:val="24"/>
          <w:lang w:val="ru-RU"/>
        </w:rPr>
        <w:t>պայմանները</w:t>
      </w:r>
      <w:r>
        <w:rPr>
          <w:rFonts w:ascii="Sylfaen" w:hAnsi="Sylfaen" w:cs="Sylfaen"/>
          <w:sz w:val="20"/>
          <w:szCs w:val="24"/>
          <w:lang w:val="af-ZA"/>
        </w:rPr>
        <w:t xml:space="preserve"> </w:t>
      </w:r>
      <w:r>
        <w:rPr>
          <w:rFonts w:ascii="Sylfaen" w:hAnsi="Sylfaen" w:cs="Sylfaen"/>
          <w:sz w:val="20"/>
          <w:szCs w:val="24"/>
          <w:lang w:val="ru-RU"/>
        </w:rPr>
        <w:t>բավարարող</w:t>
      </w:r>
      <w:r>
        <w:rPr>
          <w:rFonts w:ascii="Sylfaen" w:hAnsi="Sylfaen" w:cs="Sylfaen"/>
          <w:sz w:val="20"/>
          <w:szCs w:val="24"/>
          <w:lang w:val="af-ZA"/>
        </w:rPr>
        <w:t xml:space="preserve"> </w:t>
      </w:r>
      <w:r>
        <w:rPr>
          <w:rFonts w:ascii="Sylfaen" w:hAnsi="Sylfaen" w:cs="Sylfaen"/>
          <w:sz w:val="20"/>
          <w:szCs w:val="24"/>
          <w:lang w:val="ru-RU"/>
        </w:rPr>
        <w:t>գնահատված</w:t>
      </w:r>
      <w:r>
        <w:rPr>
          <w:rFonts w:ascii="Sylfaen" w:hAnsi="Sylfaen" w:cs="Sylfaen"/>
          <w:sz w:val="20"/>
          <w:szCs w:val="24"/>
          <w:lang w:val="af-ZA"/>
        </w:rPr>
        <w:t xml:space="preserve"> </w:t>
      </w:r>
      <w:r>
        <w:rPr>
          <w:rFonts w:ascii="Sylfaen" w:hAnsi="Sylfaen" w:cs="Sylfaen"/>
          <w:sz w:val="20"/>
          <w:szCs w:val="24"/>
          <w:lang w:val="ru-RU"/>
        </w:rPr>
        <w:t>հայտեր</w:t>
      </w:r>
      <w:r>
        <w:rPr>
          <w:rFonts w:ascii="Sylfaen" w:hAnsi="Sylfaen" w:cs="Sylfaen"/>
          <w:sz w:val="20"/>
          <w:szCs w:val="24"/>
          <w:lang w:val="af-ZA"/>
        </w:rPr>
        <w:t xml:space="preserve"> </w:t>
      </w:r>
      <w:r>
        <w:rPr>
          <w:rFonts w:ascii="Sylfaen" w:hAnsi="Sylfaen" w:cs="Sylfaen"/>
          <w:sz w:val="20"/>
          <w:szCs w:val="24"/>
          <w:lang w:val="ru-RU"/>
        </w:rPr>
        <w:t>ներկայացրած</w:t>
      </w:r>
      <w:r>
        <w:rPr>
          <w:rFonts w:ascii="Sylfaen" w:hAnsi="Sylfaen" w:cs="Sylfaen"/>
          <w:sz w:val="20"/>
          <w:szCs w:val="24"/>
          <w:lang w:val="af-ZA"/>
        </w:rPr>
        <w:t xml:space="preserve"> </w:t>
      </w:r>
      <w:r>
        <w:rPr>
          <w:rFonts w:ascii="Sylfaen" w:hAnsi="Sylfaen" w:cs="Sylfaen"/>
          <w:sz w:val="20"/>
          <w:szCs w:val="24"/>
          <w:lang w:val="ru-RU"/>
        </w:rPr>
        <w:t>բոլոր</w:t>
      </w:r>
      <w:r>
        <w:rPr>
          <w:rFonts w:ascii="Sylfaen" w:hAnsi="Sylfaen" w:cs="Sylfaen"/>
          <w:sz w:val="20"/>
          <w:szCs w:val="24"/>
          <w:lang w:val="af-ZA"/>
        </w:rPr>
        <w:t xml:space="preserve"> </w:t>
      </w:r>
      <w:r>
        <w:rPr>
          <w:rFonts w:ascii="Sylfaen" w:hAnsi="Sylfaen" w:cs="Sylfaen"/>
          <w:sz w:val="20"/>
          <w:szCs w:val="24"/>
          <w:lang w:val="ru-RU"/>
        </w:rPr>
        <w:t>մասնակիցների</w:t>
      </w:r>
      <w:r>
        <w:rPr>
          <w:rFonts w:ascii="Sylfaen" w:hAnsi="Sylfaen" w:cs="Sylfaen"/>
          <w:sz w:val="20"/>
          <w:szCs w:val="24"/>
          <w:lang w:val="af-ZA"/>
        </w:rPr>
        <w:t xml:space="preserve"> </w:t>
      </w:r>
      <w:r>
        <w:rPr>
          <w:rFonts w:ascii="Sylfaen" w:hAnsi="Sylfaen" w:cs="Sylfaen"/>
          <w:sz w:val="20"/>
          <w:szCs w:val="24"/>
          <w:lang w:val="ru-RU"/>
        </w:rPr>
        <w:t>ներկայացրած</w:t>
      </w:r>
      <w:r>
        <w:rPr>
          <w:rFonts w:ascii="Sylfaen" w:hAnsi="Sylfaen" w:cs="Sylfaen"/>
          <w:sz w:val="20"/>
          <w:szCs w:val="24"/>
          <w:lang w:val="af-ZA"/>
        </w:rPr>
        <w:t xml:space="preserve"> </w:t>
      </w:r>
      <w:r>
        <w:rPr>
          <w:rFonts w:ascii="Sylfaen" w:hAnsi="Sylfaen" w:cs="Sylfaen"/>
          <w:sz w:val="20"/>
          <w:szCs w:val="24"/>
          <w:lang w:val="ru-RU"/>
        </w:rPr>
        <w:t>գնային</w:t>
      </w:r>
      <w:r>
        <w:rPr>
          <w:rFonts w:ascii="Sylfaen" w:hAnsi="Sylfaen" w:cs="Sylfaen"/>
          <w:sz w:val="20"/>
          <w:szCs w:val="24"/>
          <w:lang w:val="af-ZA"/>
        </w:rPr>
        <w:t xml:space="preserve"> </w:t>
      </w:r>
      <w:r>
        <w:rPr>
          <w:rFonts w:ascii="Sylfaen" w:hAnsi="Sylfaen" w:cs="Sylfaen"/>
          <w:sz w:val="20"/>
          <w:szCs w:val="24"/>
          <w:lang w:val="ru-RU"/>
        </w:rPr>
        <w:t>առաջարկները</w:t>
      </w:r>
      <w:r>
        <w:rPr>
          <w:rFonts w:ascii="Sylfaen" w:hAnsi="Sylfaen" w:cs="Sylfaen"/>
          <w:sz w:val="20"/>
          <w:szCs w:val="24"/>
          <w:lang w:val="af-ZA"/>
        </w:rPr>
        <w:t xml:space="preserve"> </w:t>
      </w:r>
      <w:r>
        <w:rPr>
          <w:rFonts w:ascii="Sylfaen" w:hAnsi="Sylfaen" w:cs="Sylfaen"/>
          <w:sz w:val="20"/>
          <w:szCs w:val="24"/>
          <w:lang w:val="ru-RU"/>
        </w:rPr>
        <w:t>գերազանցում</w:t>
      </w:r>
      <w:r>
        <w:rPr>
          <w:rFonts w:ascii="Sylfaen" w:hAnsi="Sylfaen" w:cs="Sylfaen"/>
          <w:sz w:val="20"/>
          <w:szCs w:val="24"/>
          <w:lang w:val="af-ZA"/>
        </w:rPr>
        <w:t xml:space="preserve"> </w:t>
      </w:r>
      <w:r>
        <w:rPr>
          <w:rFonts w:ascii="Sylfaen" w:hAnsi="Sylfaen" w:cs="Sylfaen"/>
          <w:sz w:val="20"/>
          <w:szCs w:val="24"/>
          <w:lang w:val="ru-RU"/>
        </w:rPr>
        <w:t>են</w:t>
      </w:r>
      <w:r>
        <w:rPr>
          <w:rFonts w:ascii="Sylfaen" w:hAnsi="Sylfaen" w:cs="Sylfaen"/>
          <w:sz w:val="20"/>
          <w:szCs w:val="24"/>
          <w:lang w:val="af-ZA"/>
        </w:rPr>
        <w:t xml:space="preserve"> </w:t>
      </w:r>
      <w:r>
        <w:rPr>
          <w:rFonts w:ascii="Sylfaen" w:hAnsi="Sylfaen" w:cs="Sylfaen"/>
          <w:sz w:val="20"/>
          <w:szCs w:val="24"/>
          <w:lang w:val="ru-RU"/>
        </w:rPr>
        <w:t>այդ</w:t>
      </w:r>
      <w:r>
        <w:rPr>
          <w:rFonts w:ascii="Sylfaen" w:hAnsi="Sylfaen" w:cs="Sylfaen"/>
          <w:sz w:val="20"/>
          <w:szCs w:val="24"/>
          <w:lang w:val="af-ZA"/>
        </w:rPr>
        <w:t xml:space="preserve"> </w:t>
      </w:r>
      <w:r>
        <w:rPr>
          <w:rFonts w:ascii="Sylfaen" w:hAnsi="Sylfaen" w:cs="Sylfaen"/>
          <w:sz w:val="20"/>
          <w:szCs w:val="24"/>
          <w:lang w:val="ru-RU"/>
        </w:rPr>
        <w:t>գնումը</w:t>
      </w:r>
      <w:r>
        <w:rPr>
          <w:rFonts w:ascii="Sylfaen" w:hAnsi="Sylfaen" w:cs="Sylfaen"/>
          <w:sz w:val="20"/>
          <w:szCs w:val="24"/>
          <w:lang w:val="af-ZA"/>
        </w:rPr>
        <w:t xml:space="preserve"> </w:t>
      </w:r>
      <w:r>
        <w:rPr>
          <w:rFonts w:ascii="Sylfaen" w:hAnsi="Sylfaen" w:cs="Sylfaen"/>
          <w:sz w:val="20"/>
          <w:szCs w:val="24"/>
          <w:lang w:val="ru-RU"/>
        </w:rPr>
        <w:t>կատարելու</w:t>
      </w:r>
      <w:r>
        <w:rPr>
          <w:rFonts w:ascii="Sylfaen" w:hAnsi="Sylfaen" w:cs="Sylfaen"/>
          <w:sz w:val="20"/>
          <w:szCs w:val="24"/>
          <w:lang w:val="af-ZA"/>
        </w:rPr>
        <w:t xml:space="preserve"> </w:t>
      </w:r>
      <w:r>
        <w:rPr>
          <w:rFonts w:ascii="Sylfaen" w:hAnsi="Sylfaen" w:cs="Sylfaen"/>
          <w:sz w:val="20"/>
          <w:szCs w:val="24"/>
          <w:lang w:val="ru-RU"/>
        </w:rPr>
        <w:t>համար</w:t>
      </w:r>
      <w:r>
        <w:rPr>
          <w:rFonts w:ascii="Sylfaen" w:hAnsi="Sylfaen" w:cs="Sylfaen"/>
          <w:sz w:val="20"/>
          <w:szCs w:val="24"/>
          <w:lang w:val="af-ZA"/>
        </w:rPr>
        <w:t xml:space="preserve"> </w:t>
      </w:r>
      <w:r>
        <w:rPr>
          <w:rFonts w:ascii="Sylfaen" w:hAnsi="Sylfaen" w:cs="Sylfaen"/>
          <w:sz w:val="20"/>
          <w:szCs w:val="24"/>
          <w:lang w:val="ru-RU"/>
        </w:rPr>
        <w:t>նախատեսված</w:t>
      </w:r>
      <w:r>
        <w:rPr>
          <w:rFonts w:ascii="Sylfaen" w:hAnsi="Sylfaen" w:cs="Sylfaen"/>
          <w:sz w:val="20"/>
          <w:szCs w:val="24"/>
          <w:lang w:val="af-ZA"/>
        </w:rPr>
        <w:t xml:space="preserve">` </w:t>
      </w:r>
      <w:r>
        <w:rPr>
          <w:rFonts w:ascii="Sylfaen" w:hAnsi="Sylfaen" w:cs="Sylfaen"/>
          <w:sz w:val="20"/>
          <w:szCs w:val="24"/>
        </w:rPr>
        <w:t>սույն</w:t>
      </w:r>
      <w:r>
        <w:rPr>
          <w:rFonts w:ascii="Sylfaen" w:hAnsi="Sylfaen" w:cs="Sylfaen"/>
          <w:sz w:val="20"/>
          <w:szCs w:val="24"/>
          <w:lang w:val="af-ZA"/>
        </w:rPr>
        <w:t xml:space="preserve"> </w:t>
      </w:r>
      <w:r>
        <w:rPr>
          <w:rFonts w:ascii="Sylfaen" w:hAnsi="Sylfaen" w:cs="Sylfaen"/>
          <w:sz w:val="20"/>
          <w:szCs w:val="24"/>
        </w:rPr>
        <w:t>հրավերի</w:t>
      </w:r>
      <w:r>
        <w:rPr>
          <w:rFonts w:ascii="Sylfaen" w:hAnsi="Sylfaen" w:cs="Sylfaen"/>
          <w:sz w:val="20"/>
          <w:szCs w:val="24"/>
          <w:lang w:val="af-ZA"/>
        </w:rPr>
        <w:t xml:space="preserve"> 1-</w:t>
      </w:r>
      <w:r>
        <w:rPr>
          <w:rFonts w:ascii="Sylfaen" w:hAnsi="Sylfaen" w:cs="Sylfaen"/>
          <w:sz w:val="20"/>
          <w:szCs w:val="24"/>
        </w:rPr>
        <w:t>ին</w:t>
      </w:r>
      <w:r>
        <w:rPr>
          <w:rFonts w:ascii="Sylfaen" w:hAnsi="Sylfaen" w:cs="Sylfaen"/>
          <w:sz w:val="20"/>
          <w:szCs w:val="24"/>
          <w:lang w:val="af-ZA"/>
        </w:rPr>
        <w:t xml:space="preserve"> </w:t>
      </w:r>
      <w:r>
        <w:rPr>
          <w:rFonts w:ascii="Sylfaen" w:hAnsi="Sylfaen" w:cs="Sylfaen"/>
          <w:sz w:val="20"/>
          <w:szCs w:val="24"/>
        </w:rPr>
        <w:t>մասի</w:t>
      </w:r>
      <w:r>
        <w:rPr>
          <w:rFonts w:ascii="Sylfaen" w:hAnsi="Sylfaen" w:cs="Sylfaen"/>
          <w:sz w:val="20"/>
          <w:szCs w:val="24"/>
          <w:lang w:val="af-ZA"/>
        </w:rPr>
        <w:t xml:space="preserve"> 8.1 </w:t>
      </w:r>
      <w:r>
        <w:rPr>
          <w:rFonts w:ascii="Sylfaen" w:hAnsi="Sylfaen" w:cs="Sylfaen"/>
          <w:sz w:val="20"/>
          <w:szCs w:val="24"/>
        </w:rPr>
        <w:t>կետի</w:t>
      </w:r>
      <w:r>
        <w:rPr>
          <w:rFonts w:ascii="Sylfaen" w:hAnsi="Sylfaen" w:cs="Sylfaen"/>
          <w:sz w:val="20"/>
          <w:szCs w:val="24"/>
          <w:lang w:val="af-ZA"/>
        </w:rPr>
        <w:t xml:space="preserve"> 2-</w:t>
      </w:r>
      <w:r>
        <w:rPr>
          <w:rFonts w:ascii="Sylfaen" w:hAnsi="Sylfaen" w:cs="Sylfaen"/>
          <w:sz w:val="20"/>
          <w:szCs w:val="24"/>
        </w:rPr>
        <w:t>րդ</w:t>
      </w:r>
      <w:r>
        <w:rPr>
          <w:rFonts w:ascii="Sylfaen" w:hAnsi="Sylfaen" w:cs="Sylfaen"/>
          <w:sz w:val="20"/>
          <w:szCs w:val="24"/>
          <w:lang w:val="af-ZA"/>
        </w:rPr>
        <w:t xml:space="preserve"> </w:t>
      </w:r>
      <w:r>
        <w:rPr>
          <w:rFonts w:ascii="Sylfaen" w:hAnsi="Sylfaen" w:cs="Sylfaen"/>
          <w:sz w:val="20"/>
          <w:szCs w:val="24"/>
        </w:rPr>
        <w:t>պարբերությամբ</w:t>
      </w:r>
      <w:r>
        <w:rPr>
          <w:rFonts w:ascii="Sylfaen" w:hAnsi="Sylfaen" w:cs="Sylfaen"/>
          <w:sz w:val="20"/>
          <w:szCs w:val="24"/>
          <w:lang w:val="af-ZA"/>
        </w:rPr>
        <w:t xml:space="preserve"> </w:t>
      </w:r>
      <w:r>
        <w:rPr>
          <w:rFonts w:ascii="Sylfaen" w:hAnsi="Sylfaen" w:cs="Sylfaen"/>
          <w:sz w:val="20"/>
          <w:szCs w:val="24"/>
        </w:rPr>
        <w:t>նախատեսված</w:t>
      </w:r>
      <w:r>
        <w:rPr>
          <w:rFonts w:ascii="Sylfaen" w:hAnsi="Sylfaen" w:cs="Sylfaen"/>
          <w:sz w:val="20"/>
          <w:szCs w:val="24"/>
          <w:lang w:val="af-ZA"/>
        </w:rPr>
        <w:t xml:space="preserve"> </w:t>
      </w:r>
      <w:r>
        <w:rPr>
          <w:rFonts w:ascii="Sylfaen" w:hAnsi="Sylfaen" w:cs="Sylfaen"/>
          <w:sz w:val="20"/>
          <w:szCs w:val="24"/>
          <w:lang w:val="ru-RU"/>
        </w:rPr>
        <w:t>ֆինանսական</w:t>
      </w:r>
      <w:r>
        <w:rPr>
          <w:rFonts w:ascii="Sylfaen" w:hAnsi="Sylfaen" w:cs="Sylfaen"/>
          <w:sz w:val="20"/>
          <w:szCs w:val="24"/>
          <w:lang w:val="af-ZA"/>
        </w:rPr>
        <w:t xml:space="preserve"> </w:t>
      </w:r>
      <w:r>
        <w:rPr>
          <w:rFonts w:ascii="Sylfaen" w:hAnsi="Sylfaen" w:cs="Sylfaen"/>
          <w:sz w:val="20"/>
          <w:szCs w:val="24"/>
          <w:lang w:val="ru-RU"/>
        </w:rPr>
        <w:t>միջոցները</w:t>
      </w:r>
      <w:r>
        <w:rPr>
          <w:rFonts w:ascii="Sylfaen" w:hAnsi="Sylfaen" w:cs="Sylfaen"/>
          <w:sz w:val="20"/>
          <w:szCs w:val="24"/>
          <w:lang w:val="af-ZA"/>
        </w:rPr>
        <w:t xml:space="preserve"> </w:t>
      </w:r>
      <w:r>
        <w:rPr>
          <w:rFonts w:ascii="Sylfaen" w:hAnsi="Sylfaen" w:cs="Sylfaen"/>
          <w:sz w:val="20"/>
          <w:szCs w:val="24"/>
          <w:lang w:val="ru-RU"/>
        </w:rPr>
        <w:t>կամ</w:t>
      </w:r>
      <w:r>
        <w:rPr>
          <w:rFonts w:ascii="Sylfaen" w:hAnsi="Sylfaen" w:cs="Sylfaen"/>
          <w:sz w:val="20"/>
          <w:szCs w:val="24"/>
          <w:lang w:val="af-ZA"/>
        </w:rPr>
        <w:t xml:space="preserve"> </w:t>
      </w:r>
      <w:r>
        <w:rPr>
          <w:rFonts w:ascii="Sylfaen" w:hAnsi="Sylfaen" w:cs="Sylfaen"/>
          <w:sz w:val="20"/>
          <w:szCs w:val="24"/>
          <w:lang w:val="ru-RU"/>
        </w:rPr>
        <w:t>գնումն</w:t>
      </w:r>
      <w:r>
        <w:rPr>
          <w:rFonts w:ascii="Sylfaen" w:hAnsi="Sylfaen" w:cs="Sylfaen"/>
          <w:sz w:val="20"/>
          <w:szCs w:val="24"/>
          <w:lang w:val="af-ZA"/>
        </w:rPr>
        <w:t xml:space="preserve"> </w:t>
      </w:r>
      <w:r>
        <w:rPr>
          <w:rFonts w:ascii="Sylfaen" w:hAnsi="Sylfaen" w:cs="Sylfaen"/>
          <w:sz w:val="20"/>
          <w:szCs w:val="24"/>
          <w:lang w:val="ru-RU"/>
        </w:rPr>
        <w:t>իրականացվում</w:t>
      </w:r>
      <w:r>
        <w:rPr>
          <w:rFonts w:ascii="Sylfaen" w:hAnsi="Sylfaen" w:cs="Sylfaen"/>
          <w:sz w:val="20"/>
          <w:szCs w:val="24"/>
          <w:lang w:val="af-ZA"/>
        </w:rPr>
        <w:t xml:space="preserve"> </w:t>
      </w:r>
      <w:r>
        <w:rPr>
          <w:rFonts w:ascii="Sylfaen" w:hAnsi="Sylfaen" w:cs="Sylfaen"/>
          <w:sz w:val="20"/>
          <w:szCs w:val="24"/>
          <w:lang w:val="ru-RU"/>
        </w:rPr>
        <w:t>է</w:t>
      </w:r>
      <w:r>
        <w:rPr>
          <w:rFonts w:ascii="Sylfaen" w:hAnsi="Sylfaen" w:cs="Sylfaen"/>
          <w:sz w:val="20"/>
          <w:szCs w:val="24"/>
          <w:lang w:val="af-ZA"/>
        </w:rPr>
        <w:t xml:space="preserve"> </w:t>
      </w:r>
      <w:r>
        <w:rPr>
          <w:rFonts w:ascii="Sylfaen" w:hAnsi="Sylfaen" w:cs="Sylfaen"/>
          <w:sz w:val="20"/>
          <w:szCs w:val="24"/>
          <w:lang w:val="ru-RU"/>
        </w:rPr>
        <w:t>Օրենքի</w:t>
      </w:r>
      <w:r>
        <w:rPr>
          <w:rFonts w:ascii="Sylfaen" w:hAnsi="Sylfaen" w:cs="Sylfaen"/>
          <w:sz w:val="20"/>
          <w:szCs w:val="24"/>
          <w:lang w:val="af-ZA"/>
        </w:rPr>
        <w:t xml:space="preserve"> 15-</w:t>
      </w:r>
      <w:r>
        <w:rPr>
          <w:rFonts w:ascii="Sylfaen" w:hAnsi="Sylfaen" w:cs="Sylfaen"/>
          <w:sz w:val="20"/>
          <w:szCs w:val="24"/>
          <w:lang w:val="ru-RU"/>
        </w:rPr>
        <w:t>րդ</w:t>
      </w:r>
      <w:r>
        <w:rPr>
          <w:rFonts w:ascii="Sylfaen" w:hAnsi="Sylfaen" w:cs="Sylfaen"/>
          <w:sz w:val="20"/>
          <w:szCs w:val="24"/>
          <w:lang w:val="af-ZA"/>
        </w:rPr>
        <w:t xml:space="preserve"> </w:t>
      </w:r>
      <w:r>
        <w:rPr>
          <w:rFonts w:ascii="Sylfaen" w:hAnsi="Sylfaen" w:cs="Sylfaen"/>
          <w:sz w:val="20"/>
          <w:szCs w:val="24"/>
          <w:lang w:val="ru-RU"/>
        </w:rPr>
        <w:t>հոդվածի</w:t>
      </w:r>
      <w:r>
        <w:rPr>
          <w:rFonts w:ascii="Sylfaen" w:hAnsi="Sylfaen" w:cs="Sylfaen"/>
          <w:sz w:val="20"/>
          <w:szCs w:val="24"/>
          <w:lang w:val="af-ZA"/>
        </w:rPr>
        <w:t xml:space="preserve"> 6-</w:t>
      </w:r>
      <w:r>
        <w:rPr>
          <w:rFonts w:ascii="Sylfaen" w:hAnsi="Sylfaen" w:cs="Sylfaen"/>
          <w:sz w:val="20"/>
          <w:szCs w:val="24"/>
          <w:lang w:val="ru-RU"/>
        </w:rPr>
        <w:t>րդ</w:t>
      </w:r>
      <w:r>
        <w:rPr>
          <w:rFonts w:ascii="Sylfaen" w:hAnsi="Sylfaen" w:cs="Sylfaen"/>
          <w:sz w:val="20"/>
          <w:szCs w:val="24"/>
          <w:lang w:val="af-ZA"/>
        </w:rPr>
        <w:t xml:space="preserve"> </w:t>
      </w:r>
      <w:r>
        <w:rPr>
          <w:rFonts w:ascii="Sylfaen" w:hAnsi="Sylfaen" w:cs="Sylfaen"/>
          <w:sz w:val="20"/>
          <w:szCs w:val="24"/>
          <w:lang w:val="ru-RU"/>
        </w:rPr>
        <w:t>մասի</w:t>
      </w:r>
      <w:r>
        <w:rPr>
          <w:rFonts w:ascii="Sylfaen" w:hAnsi="Sylfaen" w:cs="Sylfaen"/>
          <w:sz w:val="20"/>
          <w:szCs w:val="24"/>
          <w:lang w:val="af-ZA"/>
        </w:rPr>
        <w:t xml:space="preserve"> </w:t>
      </w:r>
      <w:r>
        <w:rPr>
          <w:rFonts w:ascii="Sylfaen" w:hAnsi="Sylfaen" w:cs="Sylfaen"/>
          <w:sz w:val="20"/>
          <w:szCs w:val="24"/>
          <w:lang w:val="ru-RU"/>
        </w:rPr>
        <w:t>հիման</w:t>
      </w:r>
      <w:r>
        <w:rPr>
          <w:rFonts w:ascii="Sylfaen" w:hAnsi="Sylfaen" w:cs="Sylfaen"/>
          <w:sz w:val="20"/>
          <w:szCs w:val="24"/>
          <w:lang w:val="af-ZA"/>
        </w:rPr>
        <w:t xml:space="preserve"> </w:t>
      </w:r>
      <w:r>
        <w:rPr>
          <w:rFonts w:ascii="Sylfaen" w:hAnsi="Sylfaen" w:cs="Sylfaen"/>
          <w:sz w:val="20"/>
          <w:szCs w:val="24"/>
          <w:lang w:val="ru-RU"/>
        </w:rPr>
        <w:t>վրա։</w:t>
      </w:r>
      <w:r>
        <w:rPr>
          <w:rFonts w:ascii="Sylfaen" w:hAnsi="Sylfaen" w:cs="Sylfaen"/>
          <w:sz w:val="20"/>
          <w:szCs w:val="24"/>
          <w:lang w:val="af-ZA"/>
        </w:rPr>
        <w:t xml:space="preserve"> </w:t>
      </w:r>
      <w:r>
        <w:rPr>
          <w:rFonts w:ascii="Sylfaen" w:hAnsi="Sylfaen" w:cs="Sylfaen"/>
          <w:sz w:val="20"/>
          <w:szCs w:val="24"/>
          <w:lang w:val="ru-RU"/>
        </w:rPr>
        <w:t>Սույն</w:t>
      </w:r>
      <w:r>
        <w:rPr>
          <w:rFonts w:ascii="Sylfaen" w:hAnsi="Sylfaen" w:cs="Sylfaen"/>
          <w:sz w:val="20"/>
          <w:szCs w:val="24"/>
          <w:lang w:val="af-ZA"/>
        </w:rPr>
        <w:t xml:space="preserve"> </w:t>
      </w:r>
      <w:r>
        <w:rPr>
          <w:rFonts w:ascii="Sylfaen" w:hAnsi="Sylfaen" w:cs="Sylfaen"/>
          <w:sz w:val="20"/>
          <w:szCs w:val="24"/>
          <w:lang w:val="ru-RU"/>
        </w:rPr>
        <w:t>կետի</w:t>
      </w:r>
      <w:r>
        <w:rPr>
          <w:rFonts w:ascii="Sylfaen" w:hAnsi="Sylfaen" w:cs="Sylfaen"/>
          <w:sz w:val="20"/>
          <w:szCs w:val="24"/>
          <w:lang w:val="af-ZA"/>
        </w:rPr>
        <w:t xml:space="preserve"> </w:t>
      </w:r>
      <w:r>
        <w:rPr>
          <w:rFonts w:ascii="Sylfaen" w:hAnsi="Sylfaen" w:cs="Sylfaen"/>
          <w:sz w:val="20"/>
          <w:szCs w:val="24"/>
          <w:lang w:val="ru-RU"/>
        </w:rPr>
        <w:t>համաձայն</w:t>
      </w:r>
      <w:r>
        <w:rPr>
          <w:rFonts w:ascii="Sylfaen" w:hAnsi="Sylfaen" w:cs="Sylfaen"/>
          <w:sz w:val="20"/>
          <w:szCs w:val="24"/>
          <w:lang w:val="af-ZA"/>
        </w:rPr>
        <w:t xml:space="preserve"> </w:t>
      </w:r>
      <w:r>
        <w:rPr>
          <w:rFonts w:ascii="Sylfaen" w:hAnsi="Sylfaen" w:cs="Sylfaen"/>
          <w:sz w:val="20"/>
          <w:szCs w:val="24"/>
          <w:lang w:val="ru-RU"/>
        </w:rPr>
        <w:t>վարվող</w:t>
      </w:r>
      <w:r>
        <w:rPr>
          <w:rFonts w:ascii="Sylfaen" w:hAnsi="Sylfaen" w:cs="Sylfaen"/>
          <w:sz w:val="20"/>
          <w:szCs w:val="24"/>
          <w:lang w:val="af-ZA"/>
        </w:rPr>
        <w:t xml:space="preserve"> </w:t>
      </w:r>
      <w:r>
        <w:rPr>
          <w:rFonts w:ascii="Sylfaen" w:hAnsi="Sylfaen" w:cs="Sylfaen"/>
          <w:sz w:val="20"/>
          <w:szCs w:val="24"/>
          <w:lang w:val="ru-RU"/>
        </w:rPr>
        <w:t>բանակցությունները</w:t>
      </w:r>
      <w:r>
        <w:rPr>
          <w:rFonts w:ascii="Sylfaen" w:hAnsi="Sylfaen" w:cs="Sylfaen"/>
          <w:sz w:val="20"/>
          <w:szCs w:val="24"/>
          <w:lang w:val="af-ZA"/>
        </w:rPr>
        <w:t xml:space="preserve"> </w:t>
      </w:r>
      <w:r>
        <w:rPr>
          <w:rFonts w:ascii="Sylfaen" w:hAnsi="Sylfaen" w:cs="Sylfaen"/>
          <w:sz w:val="20"/>
          <w:szCs w:val="24"/>
          <w:lang w:val="ru-RU"/>
        </w:rPr>
        <w:t>կարող</w:t>
      </w:r>
      <w:r>
        <w:rPr>
          <w:rFonts w:ascii="Sylfaen" w:hAnsi="Sylfaen" w:cs="Sylfaen"/>
          <w:sz w:val="20"/>
          <w:szCs w:val="24"/>
          <w:lang w:val="af-ZA"/>
        </w:rPr>
        <w:t xml:space="preserve"> </w:t>
      </w:r>
      <w:r>
        <w:rPr>
          <w:rFonts w:ascii="Sylfaen" w:hAnsi="Sylfaen" w:cs="Sylfaen"/>
          <w:sz w:val="20"/>
          <w:szCs w:val="24"/>
          <w:lang w:val="ru-RU"/>
        </w:rPr>
        <w:t>են</w:t>
      </w:r>
      <w:r>
        <w:rPr>
          <w:rFonts w:ascii="Sylfaen" w:hAnsi="Sylfaen" w:cs="Sylfaen"/>
          <w:sz w:val="20"/>
          <w:szCs w:val="24"/>
          <w:lang w:val="af-ZA"/>
        </w:rPr>
        <w:t xml:space="preserve"> </w:t>
      </w:r>
      <w:r>
        <w:rPr>
          <w:rFonts w:ascii="Sylfaen" w:hAnsi="Sylfaen" w:cs="Sylfaen"/>
          <w:sz w:val="20"/>
          <w:szCs w:val="24"/>
          <w:lang w:val="ru-RU"/>
        </w:rPr>
        <w:t>հանգեցնել</w:t>
      </w:r>
      <w:r>
        <w:rPr>
          <w:rFonts w:ascii="Sylfaen" w:hAnsi="Sylfaen" w:cs="Sylfaen"/>
          <w:sz w:val="20"/>
          <w:szCs w:val="24"/>
          <w:lang w:val="af-ZA"/>
        </w:rPr>
        <w:t xml:space="preserve"> </w:t>
      </w:r>
      <w:r>
        <w:rPr>
          <w:rFonts w:ascii="Sylfaen" w:hAnsi="Sylfaen" w:cs="Sylfaen"/>
          <w:sz w:val="20"/>
          <w:szCs w:val="24"/>
          <w:lang w:val="ru-RU"/>
        </w:rPr>
        <w:t>միայն</w:t>
      </w:r>
      <w:r>
        <w:rPr>
          <w:rFonts w:ascii="Sylfaen" w:hAnsi="Sylfaen" w:cs="Sylfaen"/>
          <w:sz w:val="20"/>
          <w:szCs w:val="24"/>
          <w:lang w:val="af-ZA"/>
        </w:rPr>
        <w:t xml:space="preserve"> </w:t>
      </w:r>
      <w:r>
        <w:rPr>
          <w:rFonts w:ascii="Sylfaen" w:hAnsi="Sylfaen" w:cs="Sylfaen"/>
          <w:sz w:val="20"/>
          <w:szCs w:val="24"/>
          <w:lang w:val="ru-RU"/>
        </w:rPr>
        <w:t>առաջարկված</w:t>
      </w:r>
      <w:r>
        <w:rPr>
          <w:rFonts w:ascii="Sylfaen" w:hAnsi="Sylfaen" w:cs="Sylfaen"/>
          <w:sz w:val="20"/>
          <w:szCs w:val="24"/>
          <w:lang w:val="af-ZA"/>
        </w:rPr>
        <w:t xml:space="preserve"> </w:t>
      </w:r>
      <w:r>
        <w:rPr>
          <w:rFonts w:ascii="Sylfaen" w:hAnsi="Sylfaen" w:cs="Sylfaen"/>
          <w:sz w:val="20"/>
          <w:szCs w:val="24"/>
          <w:lang w:val="ru-RU"/>
        </w:rPr>
        <w:t>գնի</w:t>
      </w:r>
      <w:r>
        <w:rPr>
          <w:rFonts w:ascii="Sylfaen" w:hAnsi="Sylfaen" w:cs="Sylfaen"/>
          <w:sz w:val="20"/>
          <w:szCs w:val="24"/>
          <w:lang w:val="af-ZA"/>
        </w:rPr>
        <w:t xml:space="preserve"> </w:t>
      </w:r>
      <w:r>
        <w:rPr>
          <w:rFonts w:ascii="Sylfaen" w:hAnsi="Sylfaen" w:cs="Sylfaen"/>
          <w:sz w:val="20"/>
          <w:szCs w:val="24"/>
          <w:lang w:val="ru-RU"/>
        </w:rPr>
        <w:t>նվազեցմանը</w:t>
      </w:r>
      <w:r>
        <w:rPr>
          <w:rFonts w:ascii="Sylfaen" w:hAnsi="Sylfaen" w:cs="Sylfaen"/>
          <w:sz w:val="20"/>
          <w:szCs w:val="24"/>
          <w:lang w:val="af-ZA"/>
        </w:rPr>
        <w:t xml:space="preserve"> </w:t>
      </w:r>
      <w:r>
        <w:rPr>
          <w:rFonts w:ascii="Sylfaen" w:hAnsi="Sylfaen" w:cs="Sylfaen"/>
          <w:sz w:val="20"/>
          <w:szCs w:val="24"/>
          <w:lang w:val="ru-RU"/>
        </w:rPr>
        <w:t>կամ</w:t>
      </w:r>
      <w:r>
        <w:rPr>
          <w:rFonts w:ascii="Sylfaen" w:hAnsi="Sylfaen" w:cs="Sylfaen"/>
          <w:sz w:val="20"/>
          <w:szCs w:val="24"/>
          <w:lang w:val="af-ZA"/>
        </w:rPr>
        <w:t xml:space="preserve"> </w:t>
      </w:r>
      <w:r>
        <w:rPr>
          <w:rFonts w:ascii="Sylfaen" w:hAnsi="Sylfaen" w:cs="Sylfaen"/>
          <w:sz w:val="20"/>
          <w:szCs w:val="24"/>
          <w:lang w:val="ru-RU"/>
        </w:rPr>
        <w:t>վճարման</w:t>
      </w:r>
      <w:r>
        <w:rPr>
          <w:rFonts w:ascii="Sylfaen" w:hAnsi="Sylfaen" w:cs="Sylfaen"/>
          <w:sz w:val="20"/>
          <w:szCs w:val="24"/>
          <w:lang w:val="af-ZA"/>
        </w:rPr>
        <w:t xml:space="preserve"> </w:t>
      </w:r>
      <w:r>
        <w:rPr>
          <w:rFonts w:ascii="Sylfaen" w:hAnsi="Sylfaen" w:cs="Sylfaen"/>
          <w:sz w:val="20"/>
          <w:szCs w:val="24"/>
          <w:lang w:val="ru-RU"/>
        </w:rPr>
        <w:t>պայմանների</w:t>
      </w:r>
      <w:r>
        <w:rPr>
          <w:rFonts w:ascii="Sylfaen" w:hAnsi="Sylfaen" w:cs="Sylfaen"/>
          <w:sz w:val="20"/>
          <w:szCs w:val="24"/>
          <w:lang w:val="af-ZA"/>
        </w:rPr>
        <w:t xml:space="preserve"> </w:t>
      </w:r>
      <w:r>
        <w:rPr>
          <w:rFonts w:ascii="Sylfaen" w:hAnsi="Sylfaen" w:cs="Sylfaen"/>
          <w:sz w:val="20"/>
          <w:szCs w:val="24"/>
          <w:lang w:val="ru-RU"/>
        </w:rPr>
        <w:t>փոփոխությանը</w:t>
      </w:r>
      <w:r>
        <w:rPr>
          <w:rFonts w:ascii="Sylfaen" w:hAnsi="Sylfaen" w:cs="Sylfaen"/>
          <w:sz w:val="20"/>
          <w:szCs w:val="24"/>
          <w:lang w:val="af-ZA"/>
        </w:rPr>
        <w:t xml:space="preserve">, </w:t>
      </w:r>
      <w:r>
        <w:rPr>
          <w:rFonts w:ascii="Sylfaen" w:hAnsi="Sylfaen" w:cs="Sylfaen"/>
          <w:sz w:val="20"/>
          <w:szCs w:val="24"/>
          <w:lang w:val="ru-RU"/>
        </w:rPr>
        <w:t>իսկ</w:t>
      </w:r>
      <w:r>
        <w:rPr>
          <w:rFonts w:ascii="Sylfaen" w:hAnsi="Sylfaen" w:cs="Sylfaen"/>
          <w:sz w:val="20"/>
          <w:szCs w:val="24"/>
          <w:lang w:val="af-ZA"/>
        </w:rPr>
        <w:t xml:space="preserve"> </w:t>
      </w:r>
      <w:r>
        <w:rPr>
          <w:rFonts w:ascii="Sylfaen" w:hAnsi="Sylfaen" w:cs="Sylfaen"/>
          <w:sz w:val="20"/>
          <w:szCs w:val="24"/>
          <w:lang w:val="ru-RU"/>
        </w:rPr>
        <w:t>բանակցությունները</w:t>
      </w:r>
      <w:r>
        <w:rPr>
          <w:rFonts w:ascii="Sylfaen" w:hAnsi="Sylfaen" w:cs="Sylfaen"/>
          <w:sz w:val="20"/>
          <w:szCs w:val="24"/>
          <w:lang w:val="af-ZA"/>
        </w:rPr>
        <w:t xml:space="preserve"> </w:t>
      </w:r>
      <w:r>
        <w:rPr>
          <w:rFonts w:ascii="Sylfaen" w:hAnsi="Sylfaen" w:cs="Sylfaen"/>
          <w:sz w:val="20"/>
          <w:szCs w:val="24"/>
          <w:lang w:val="ru-RU"/>
        </w:rPr>
        <w:t>վարվում</w:t>
      </w:r>
      <w:r>
        <w:rPr>
          <w:rFonts w:ascii="Sylfaen" w:hAnsi="Sylfaen" w:cs="Sylfaen"/>
          <w:sz w:val="20"/>
          <w:szCs w:val="24"/>
          <w:lang w:val="af-ZA"/>
        </w:rPr>
        <w:t xml:space="preserve"> </w:t>
      </w:r>
      <w:r>
        <w:rPr>
          <w:rFonts w:ascii="Sylfaen" w:hAnsi="Sylfaen" w:cs="Sylfaen"/>
          <w:sz w:val="20"/>
          <w:szCs w:val="24"/>
          <w:lang w:val="ru-RU"/>
        </w:rPr>
        <w:t>են</w:t>
      </w:r>
      <w:r>
        <w:rPr>
          <w:rFonts w:ascii="Sylfaen" w:hAnsi="Sylfaen" w:cs="Sylfaen"/>
          <w:sz w:val="20"/>
          <w:szCs w:val="24"/>
          <w:lang w:val="af-ZA"/>
        </w:rPr>
        <w:t xml:space="preserve"> </w:t>
      </w:r>
      <w:r>
        <w:rPr>
          <w:rFonts w:ascii="Sylfaen" w:hAnsi="Sylfaen" w:cs="Sylfaen"/>
          <w:sz w:val="20"/>
          <w:szCs w:val="24"/>
          <w:lang w:val="ru-RU"/>
        </w:rPr>
        <w:t>միաժամանակյա</w:t>
      </w:r>
      <w:r>
        <w:rPr>
          <w:rFonts w:ascii="Sylfaen" w:hAnsi="Sylfaen" w:cs="Sylfaen"/>
          <w:sz w:val="20"/>
          <w:szCs w:val="24"/>
          <w:lang w:val="af-ZA"/>
        </w:rPr>
        <w:t xml:space="preserve">` </w:t>
      </w:r>
      <w:r>
        <w:rPr>
          <w:rFonts w:ascii="Sylfaen" w:hAnsi="Sylfaen" w:cs="Sylfaen"/>
          <w:sz w:val="20"/>
          <w:szCs w:val="24"/>
          <w:lang w:val="ru-RU"/>
        </w:rPr>
        <w:t>բոլոր</w:t>
      </w:r>
      <w:r>
        <w:rPr>
          <w:rFonts w:ascii="Sylfaen" w:hAnsi="Sylfaen" w:cs="Sylfaen"/>
          <w:sz w:val="20"/>
          <w:szCs w:val="24"/>
          <w:lang w:val="af-ZA"/>
        </w:rPr>
        <w:t xml:space="preserve"> </w:t>
      </w:r>
      <w:r>
        <w:rPr>
          <w:rFonts w:ascii="Sylfaen" w:hAnsi="Sylfaen" w:cs="Sylfaen"/>
          <w:sz w:val="20"/>
          <w:szCs w:val="24"/>
          <w:lang w:val="ru-RU"/>
        </w:rPr>
        <w:t>մասնակիցների</w:t>
      </w:r>
      <w:r>
        <w:rPr>
          <w:rFonts w:ascii="Sylfaen" w:hAnsi="Sylfaen" w:cs="Sylfaen"/>
          <w:sz w:val="20"/>
          <w:szCs w:val="24"/>
          <w:lang w:val="af-ZA"/>
        </w:rPr>
        <w:t xml:space="preserve"> </w:t>
      </w:r>
      <w:r>
        <w:rPr>
          <w:rFonts w:ascii="Sylfaen" w:hAnsi="Sylfaen" w:cs="Sylfaen"/>
          <w:sz w:val="20"/>
          <w:szCs w:val="24"/>
          <w:lang w:val="ru-RU"/>
        </w:rPr>
        <w:t>հետ</w:t>
      </w:r>
      <w:r>
        <w:rPr>
          <w:rFonts w:ascii="Sylfaen" w:hAnsi="Sylfaen" w:cs="Sylfaen"/>
          <w:sz w:val="20"/>
          <w:szCs w:val="24"/>
          <w:lang w:val="af-ZA"/>
        </w:rPr>
        <w:t>.</w:t>
      </w:r>
    </w:p>
    <w:p w:rsidR="00A5723E" w:rsidRPr="00883BDC" w:rsidRDefault="00A5723E" w:rsidP="00A5723E">
      <w:pPr>
        <w:pStyle w:val="BodyTextIndent2"/>
        <w:spacing w:line="240" w:lineRule="auto"/>
        <w:ind w:firstLine="567"/>
        <w:rPr>
          <w:rFonts w:ascii="Sylfaen" w:hAnsi="Sylfaen" w:cs="Sylfaen"/>
          <w:i/>
          <w:szCs w:val="24"/>
        </w:rPr>
      </w:pPr>
      <w:r w:rsidRPr="00883BDC">
        <w:rPr>
          <w:rFonts w:ascii="Sylfaen" w:hAnsi="Sylfaen" w:cs="Sylfaen"/>
          <w:i/>
          <w:szCs w:val="24"/>
        </w:rPr>
        <w:t xml:space="preserve">2)  </w:t>
      </w:r>
      <w:r w:rsidRPr="00883BDC">
        <w:rPr>
          <w:rFonts w:ascii="Sylfaen" w:hAnsi="Sylfaen" w:cs="Sylfaen"/>
          <w:i/>
          <w:szCs w:val="24"/>
          <w:lang w:val="ru-RU"/>
        </w:rPr>
        <w:t>Օրենքով</w:t>
      </w:r>
      <w:r w:rsidRPr="00883BDC">
        <w:rPr>
          <w:rFonts w:ascii="Sylfaen" w:hAnsi="Sylfaen" w:cs="Sylfaen"/>
          <w:i/>
          <w:szCs w:val="24"/>
        </w:rPr>
        <w:t xml:space="preserve"> </w:t>
      </w:r>
      <w:r w:rsidRPr="00883BDC">
        <w:rPr>
          <w:rFonts w:ascii="Sylfaen" w:hAnsi="Sylfaen" w:cs="Sylfaen"/>
          <w:i/>
          <w:szCs w:val="24"/>
          <w:lang w:val="ru-RU"/>
        </w:rPr>
        <w:t>նախատեսված</w:t>
      </w:r>
      <w:r w:rsidRPr="00883BDC">
        <w:rPr>
          <w:rFonts w:ascii="Sylfaen" w:hAnsi="Sylfaen" w:cs="Sylfaen"/>
          <w:i/>
          <w:szCs w:val="24"/>
        </w:rPr>
        <w:t xml:space="preserve"> </w:t>
      </w:r>
      <w:r w:rsidRPr="00883BDC">
        <w:rPr>
          <w:rFonts w:ascii="Sylfaen" w:hAnsi="Sylfaen" w:cs="Sylfaen"/>
          <w:i/>
          <w:szCs w:val="24"/>
          <w:lang w:val="ru-RU"/>
        </w:rPr>
        <w:t>այլ</w:t>
      </w:r>
      <w:r w:rsidRPr="00883BDC">
        <w:rPr>
          <w:rFonts w:ascii="Sylfaen" w:hAnsi="Sylfaen" w:cs="Sylfaen"/>
          <w:i/>
          <w:szCs w:val="24"/>
        </w:rPr>
        <w:t xml:space="preserve"> </w:t>
      </w:r>
      <w:r w:rsidRPr="00883BDC">
        <w:rPr>
          <w:rFonts w:ascii="Sylfaen" w:hAnsi="Sylfaen" w:cs="Sylfaen"/>
          <w:i/>
          <w:szCs w:val="24"/>
          <w:lang w:val="ru-RU"/>
        </w:rPr>
        <w:t>դեպքերի։</w:t>
      </w:r>
    </w:p>
    <w:p w:rsidR="00A5723E" w:rsidRPr="00883BDC" w:rsidRDefault="00A5723E" w:rsidP="00A5723E">
      <w:pPr>
        <w:pStyle w:val="norm"/>
        <w:spacing w:line="240" w:lineRule="auto"/>
        <w:rPr>
          <w:rFonts w:ascii="Sylfaen" w:hAnsi="Sylfaen" w:cs="Sylfaen"/>
          <w:i/>
          <w:sz w:val="20"/>
          <w:szCs w:val="24"/>
          <w:lang w:val="af-ZA" w:eastAsia="en-US"/>
        </w:rPr>
      </w:pPr>
      <w:r w:rsidRPr="00883BDC">
        <w:rPr>
          <w:rFonts w:ascii="Sylfaen" w:hAnsi="Sylfaen"/>
          <w:i/>
          <w:sz w:val="20"/>
          <w:lang w:val="af-ZA"/>
        </w:rPr>
        <w:t>8.6 Հ</w:t>
      </w:r>
      <w:r w:rsidRPr="00883BDC">
        <w:rPr>
          <w:rFonts w:ascii="Sylfaen" w:hAnsi="Sylfaen" w:cs="Sylfaen"/>
          <w:i/>
          <w:sz w:val="20"/>
          <w:szCs w:val="24"/>
          <w:lang w:val="ru-RU" w:eastAsia="en-US"/>
        </w:rPr>
        <w:t>անձնաժողովը</w:t>
      </w:r>
      <w:r w:rsidRPr="00883BDC">
        <w:rPr>
          <w:rFonts w:ascii="Sylfaen" w:hAnsi="Sylfaen" w:cs="Sylfaen"/>
          <w:i/>
          <w:sz w:val="20"/>
          <w:szCs w:val="24"/>
          <w:lang w:val="af-ZA" w:eastAsia="en-US"/>
        </w:rPr>
        <w:t xml:space="preserve"> </w:t>
      </w:r>
      <w:r w:rsidRPr="00883BDC">
        <w:rPr>
          <w:rFonts w:ascii="Sylfaen" w:hAnsi="Sylfaen" w:cs="Sylfaen"/>
          <w:i/>
          <w:sz w:val="20"/>
          <w:szCs w:val="24"/>
          <w:lang w:val="ru-RU" w:eastAsia="en-US"/>
        </w:rPr>
        <w:t>հրավերի</w:t>
      </w:r>
      <w:r w:rsidRPr="00883BDC">
        <w:rPr>
          <w:rFonts w:ascii="Sylfaen" w:hAnsi="Sylfaen" w:cs="Sylfaen"/>
          <w:i/>
          <w:sz w:val="20"/>
          <w:szCs w:val="24"/>
          <w:lang w:val="af-ZA" w:eastAsia="en-US"/>
        </w:rPr>
        <w:t xml:space="preserve"> </w:t>
      </w:r>
      <w:r w:rsidRPr="00883BDC">
        <w:rPr>
          <w:rFonts w:ascii="Sylfaen" w:hAnsi="Sylfaen" w:cs="Sylfaen"/>
          <w:i/>
          <w:sz w:val="20"/>
          <w:szCs w:val="24"/>
          <w:lang w:val="ru-RU" w:eastAsia="en-US"/>
        </w:rPr>
        <w:t>պահանջների</w:t>
      </w:r>
      <w:r w:rsidRPr="00883BDC">
        <w:rPr>
          <w:rFonts w:ascii="Sylfaen" w:hAnsi="Sylfaen" w:cs="Sylfaen"/>
          <w:i/>
          <w:sz w:val="20"/>
          <w:szCs w:val="24"/>
          <w:lang w:val="af-ZA" w:eastAsia="en-US"/>
        </w:rPr>
        <w:t xml:space="preserve"> </w:t>
      </w:r>
      <w:r w:rsidRPr="00883BDC">
        <w:rPr>
          <w:rFonts w:ascii="Sylfaen" w:hAnsi="Sylfaen" w:cs="Sylfaen"/>
          <w:i/>
          <w:sz w:val="20"/>
          <w:szCs w:val="24"/>
          <w:lang w:val="ru-RU" w:eastAsia="en-US"/>
        </w:rPr>
        <w:t>նկատմամբ</w:t>
      </w:r>
      <w:r w:rsidRPr="00883BDC">
        <w:rPr>
          <w:rFonts w:ascii="Sylfaen" w:hAnsi="Sylfaen" w:cs="Sylfaen"/>
          <w:i/>
          <w:sz w:val="20"/>
          <w:szCs w:val="24"/>
          <w:lang w:val="af-ZA" w:eastAsia="en-US"/>
        </w:rPr>
        <w:t xml:space="preserve"> </w:t>
      </w:r>
      <w:r w:rsidRPr="00883BDC">
        <w:rPr>
          <w:rFonts w:ascii="Sylfaen" w:hAnsi="Sylfaen" w:cs="Sylfaen"/>
          <w:i/>
          <w:sz w:val="20"/>
          <w:szCs w:val="24"/>
          <w:lang w:val="ru-RU" w:eastAsia="en-US"/>
        </w:rPr>
        <w:t>բավարար</w:t>
      </w:r>
      <w:r w:rsidRPr="00883BDC">
        <w:rPr>
          <w:rFonts w:ascii="Sylfaen" w:hAnsi="Sylfaen" w:cs="Sylfaen"/>
          <w:i/>
          <w:sz w:val="20"/>
          <w:szCs w:val="24"/>
          <w:lang w:val="af-ZA" w:eastAsia="en-US"/>
        </w:rPr>
        <w:t xml:space="preserve"> </w:t>
      </w:r>
      <w:r w:rsidRPr="00883BDC">
        <w:rPr>
          <w:rFonts w:ascii="Sylfaen" w:hAnsi="Sylfaen" w:cs="Sylfaen"/>
          <w:i/>
          <w:sz w:val="20"/>
          <w:szCs w:val="24"/>
          <w:lang w:val="ru-RU" w:eastAsia="en-US"/>
        </w:rPr>
        <w:t>գնահատված</w:t>
      </w:r>
      <w:r w:rsidRPr="00883BDC">
        <w:rPr>
          <w:rFonts w:ascii="Sylfaen" w:hAnsi="Sylfaen" w:cs="Sylfaen"/>
          <w:i/>
          <w:sz w:val="20"/>
          <w:szCs w:val="24"/>
          <w:lang w:val="af-ZA" w:eastAsia="en-US"/>
        </w:rPr>
        <w:t xml:space="preserve"> </w:t>
      </w:r>
      <w:r w:rsidRPr="00883BDC">
        <w:rPr>
          <w:rFonts w:ascii="Sylfaen" w:hAnsi="Sylfaen" w:cs="Sylfaen"/>
          <w:i/>
          <w:sz w:val="20"/>
          <w:szCs w:val="24"/>
          <w:lang w:val="ru-RU" w:eastAsia="en-US"/>
        </w:rPr>
        <w:t>հայտեր</w:t>
      </w:r>
      <w:r w:rsidRPr="00883BDC">
        <w:rPr>
          <w:rFonts w:ascii="Sylfaen" w:hAnsi="Sylfaen" w:cs="Sylfaen"/>
          <w:i/>
          <w:sz w:val="20"/>
          <w:szCs w:val="24"/>
          <w:lang w:val="af-ZA" w:eastAsia="en-US"/>
        </w:rPr>
        <w:t xml:space="preserve"> </w:t>
      </w:r>
      <w:r w:rsidRPr="00883BDC">
        <w:rPr>
          <w:rFonts w:ascii="Sylfaen" w:hAnsi="Sylfaen" w:cs="Sylfaen"/>
          <w:i/>
          <w:sz w:val="20"/>
          <w:szCs w:val="24"/>
          <w:lang w:val="ru-RU" w:eastAsia="en-US"/>
        </w:rPr>
        <w:t>ներկայացրած</w:t>
      </w:r>
      <w:r w:rsidRPr="00883BDC">
        <w:rPr>
          <w:rFonts w:ascii="Sylfaen" w:hAnsi="Sylfaen" w:cs="Sylfaen"/>
          <w:i/>
          <w:sz w:val="20"/>
          <w:szCs w:val="24"/>
          <w:lang w:val="af-ZA" w:eastAsia="en-US"/>
        </w:rPr>
        <w:t xml:space="preserve"> </w:t>
      </w:r>
      <w:r w:rsidRPr="00883BDC">
        <w:rPr>
          <w:rFonts w:ascii="Sylfaen" w:hAnsi="Sylfaen" w:cs="Sylfaen"/>
          <w:i/>
          <w:sz w:val="20"/>
          <w:szCs w:val="24"/>
          <w:lang w:eastAsia="en-US"/>
        </w:rPr>
        <w:t>մ</w:t>
      </w:r>
      <w:r w:rsidRPr="00883BDC">
        <w:rPr>
          <w:rFonts w:ascii="Sylfaen" w:hAnsi="Sylfaen" w:cs="Sylfaen"/>
          <w:i/>
          <w:sz w:val="20"/>
          <w:szCs w:val="24"/>
          <w:lang w:val="ru-RU" w:eastAsia="en-US"/>
        </w:rPr>
        <w:t>ասնակիցներից</w:t>
      </w:r>
      <w:r w:rsidRPr="00883BDC">
        <w:rPr>
          <w:rFonts w:ascii="Sylfaen" w:hAnsi="Sylfaen" w:cs="Sylfaen"/>
          <w:i/>
          <w:sz w:val="20"/>
          <w:szCs w:val="24"/>
          <w:lang w:val="af-ZA" w:eastAsia="en-US"/>
        </w:rPr>
        <w:t xml:space="preserve"> </w:t>
      </w:r>
      <w:r w:rsidRPr="00883BDC">
        <w:rPr>
          <w:rFonts w:ascii="Sylfaen" w:hAnsi="Sylfaen" w:cs="Sylfaen"/>
          <w:i/>
          <w:sz w:val="20"/>
          <w:szCs w:val="24"/>
          <w:lang w:val="ru-RU" w:eastAsia="en-US"/>
        </w:rPr>
        <w:t>որոշում</w:t>
      </w:r>
      <w:r w:rsidRPr="00883BDC">
        <w:rPr>
          <w:rFonts w:ascii="Sylfaen" w:hAnsi="Sylfaen" w:cs="Sylfaen"/>
          <w:i/>
          <w:sz w:val="20"/>
          <w:szCs w:val="24"/>
          <w:lang w:val="af-ZA" w:eastAsia="en-US"/>
        </w:rPr>
        <w:t xml:space="preserve"> </w:t>
      </w:r>
      <w:r w:rsidRPr="00883BDC">
        <w:rPr>
          <w:rFonts w:ascii="Sylfaen" w:hAnsi="Sylfaen" w:cs="Sylfaen"/>
          <w:i/>
          <w:sz w:val="20"/>
          <w:szCs w:val="24"/>
          <w:lang w:val="ru-RU" w:eastAsia="en-US"/>
        </w:rPr>
        <w:t>և</w:t>
      </w:r>
      <w:r w:rsidRPr="00883BDC">
        <w:rPr>
          <w:rFonts w:ascii="Sylfaen" w:hAnsi="Sylfaen" w:cs="Sylfaen"/>
          <w:i/>
          <w:sz w:val="20"/>
          <w:szCs w:val="24"/>
          <w:lang w:val="af-ZA" w:eastAsia="en-US"/>
        </w:rPr>
        <w:t xml:space="preserve"> </w:t>
      </w:r>
      <w:r w:rsidRPr="00883BDC">
        <w:rPr>
          <w:rFonts w:ascii="Sylfaen" w:hAnsi="Sylfaen" w:cs="Sylfaen"/>
          <w:i/>
          <w:sz w:val="20"/>
          <w:szCs w:val="24"/>
          <w:lang w:val="ru-RU" w:eastAsia="en-US"/>
        </w:rPr>
        <w:t>հայտարարում</w:t>
      </w:r>
      <w:r w:rsidRPr="00883BDC">
        <w:rPr>
          <w:rFonts w:ascii="Sylfaen" w:hAnsi="Sylfaen" w:cs="Sylfaen"/>
          <w:i/>
          <w:sz w:val="20"/>
          <w:szCs w:val="24"/>
          <w:lang w:val="af-ZA" w:eastAsia="en-US"/>
        </w:rPr>
        <w:t xml:space="preserve"> </w:t>
      </w:r>
      <w:r w:rsidRPr="00883BDC">
        <w:rPr>
          <w:rFonts w:ascii="Sylfaen" w:hAnsi="Sylfaen" w:cs="Sylfaen"/>
          <w:i/>
          <w:sz w:val="20"/>
          <w:szCs w:val="24"/>
          <w:lang w:val="ru-RU" w:eastAsia="en-US"/>
        </w:rPr>
        <w:t>է</w:t>
      </w:r>
      <w:r w:rsidRPr="00883BDC">
        <w:rPr>
          <w:rFonts w:ascii="Sylfaen" w:hAnsi="Sylfaen" w:cs="Sylfaen"/>
          <w:i/>
          <w:sz w:val="20"/>
          <w:szCs w:val="24"/>
          <w:lang w:val="af-ZA" w:eastAsia="en-US"/>
        </w:rPr>
        <w:t xml:space="preserve"> </w:t>
      </w:r>
      <w:r w:rsidRPr="00883BDC">
        <w:rPr>
          <w:rFonts w:ascii="Sylfaen" w:hAnsi="Sylfaen" w:cs="Sylfaen"/>
          <w:i/>
          <w:sz w:val="20"/>
          <w:szCs w:val="24"/>
          <w:lang w:val="hy-AM" w:eastAsia="en-US"/>
        </w:rPr>
        <w:t>ընտրված</w:t>
      </w:r>
      <w:r w:rsidRPr="00883BDC">
        <w:rPr>
          <w:rFonts w:ascii="Sylfaen" w:hAnsi="Sylfaen" w:cs="Sylfaen"/>
          <w:i/>
          <w:sz w:val="20"/>
          <w:szCs w:val="24"/>
          <w:lang w:val="af-ZA" w:eastAsia="en-US"/>
        </w:rPr>
        <w:t xml:space="preserve"> </w:t>
      </w:r>
      <w:r w:rsidRPr="00883BDC">
        <w:rPr>
          <w:rFonts w:ascii="Sylfaen" w:hAnsi="Sylfaen" w:cs="Sylfaen"/>
          <w:i/>
          <w:sz w:val="20"/>
          <w:szCs w:val="24"/>
          <w:lang w:val="ru-RU" w:eastAsia="en-US"/>
        </w:rPr>
        <w:t>և</w:t>
      </w:r>
      <w:r w:rsidRPr="00883BDC">
        <w:rPr>
          <w:rFonts w:ascii="Sylfaen" w:hAnsi="Sylfaen" w:cs="Sylfaen"/>
          <w:i/>
          <w:sz w:val="20"/>
          <w:szCs w:val="24"/>
          <w:lang w:val="af-ZA" w:eastAsia="en-US"/>
        </w:rPr>
        <w:t xml:space="preserve"> </w:t>
      </w:r>
      <w:r w:rsidRPr="00883BDC">
        <w:rPr>
          <w:rFonts w:ascii="Sylfaen" w:hAnsi="Sylfaen" w:cs="Sylfaen"/>
          <w:i/>
          <w:sz w:val="20"/>
          <w:szCs w:val="24"/>
          <w:lang w:val="ru-RU" w:eastAsia="en-US"/>
        </w:rPr>
        <w:t>հաջորդաբար</w:t>
      </w:r>
      <w:r w:rsidRPr="00883BDC">
        <w:rPr>
          <w:rFonts w:ascii="Sylfaen" w:hAnsi="Sylfaen" w:cs="Sylfaen"/>
          <w:i/>
          <w:sz w:val="20"/>
          <w:szCs w:val="24"/>
          <w:lang w:val="af-ZA" w:eastAsia="en-US"/>
        </w:rPr>
        <w:t xml:space="preserve"> </w:t>
      </w:r>
      <w:r w:rsidRPr="00883BDC">
        <w:rPr>
          <w:rFonts w:ascii="Sylfaen" w:hAnsi="Sylfaen" w:cs="Sylfaen"/>
          <w:i/>
          <w:sz w:val="20"/>
          <w:szCs w:val="24"/>
          <w:lang w:val="ru-RU" w:eastAsia="en-US"/>
        </w:rPr>
        <w:t>տեղեր</w:t>
      </w:r>
      <w:r w:rsidRPr="00883BDC">
        <w:rPr>
          <w:rFonts w:ascii="Sylfaen" w:hAnsi="Sylfaen" w:cs="Sylfaen"/>
          <w:i/>
          <w:sz w:val="20"/>
          <w:szCs w:val="24"/>
          <w:lang w:val="af-ZA" w:eastAsia="en-US"/>
        </w:rPr>
        <w:t xml:space="preserve"> </w:t>
      </w:r>
      <w:r w:rsidRPr="00883BDC">
        <w:rPr>
          <w:rFonts w:ascii="Sylfaen" w:hAnsi="Sylfaen" w:cs="Sylfaen"/>
          <w:i/>
          <w:sz w:val="20"/>
          <w:szCs w:val="24"/>
          <w:lang w:val="ru-RU" w:eastAsia="en-US"/>
        </w:rPr>
        <w:t>զբաղեցրած</w:t>
      </w:r>
      <w:r w:rsidRPr="00883BDC">
        <w:rPr>
          <w:rFonts w:ascii="Sylfaen" w:hAnsi="Sylfaen" w:cs="Sylfaen"/>
          <w:i/>
          <w:sz w:val="20"/>
          <w:szCs w:val="24"/>
          <w:lang w:val="af-ZA" w:eastAsia="en-US"/>
        </w:rPr>
        <w:t xml:space="preserve"> </w:t>
      </w:r>
      <w:r w:rsidRPr="00883BDC">
        <w:rPr>
          <w:rFonts w:ascii="Sylfaen" w:hAnsi="Sylfaen" w:cs="Sylfaen"/>
          <w:i/>
          <w:sz w:val="20"/>
          <w:szCs w:val="24"/>
          <w:lang w:val="ru-RU" w:eastAsia="en-US"/>
        </w:rPr>
        <w:t>մասնակիցներին</w:t>
      </w:r>
      <w:r w:rsidRPr="00883BDC">
        <w:rPr>
          <w:rFonts w:ascii="Sylfaen" w:hAnsi="Sylfaen" w:cs="Sylfaen"/>
          <w:i/>
          <w:sz w:val="20"/>
          <w:szCs w:val="24"/>
          <w:lang w:val="af-ZA" w:eastAsia="en-US"/>
        </w:rPr>
        <w:t xml:space="preserve">: </w:t>
      </w:r>
      <w:r w:rsidRPr="00883BDC">
        <w:rPr>
          <w:rFonts w:ascii="Sylfaen" w:hAnsi="Sylfaen" w:cs="Sylfaen"/>
          <w:i/>
          <w:sz w:val="20"/>
          <w:szCs w:val="24"/>
          <w:lang w:val="ru-RU" w:eastAsia="en-US"/>
        </w:rPr>
        <w:t>Ապրանքների</w:t>
      </w:r>
      <w:r w:rsidRPr="00883BDC">
        <w:rPr>
          <w:rFonts w:ascii="Sylfaen" w:hAnsi="Sylfaen" w:cs="Sylfaen"/>
          <w:i/>
          <w:sz w:val="20"/>
          <w:szCs w:val="24"/>
          <w:lang w:val="af-ZA" w:eastAsia="en-US"/>
        </w:rPr>
        <w:t xml:space="preserve"> </w:t>
      </w:r>
      <w:r w:rsidRPr="00883BDC">
        <w:rPr>
          <w:rFonts w:ascii="Sylfaen" w:hAnsi="Sylfaen" w:cs="Sylfaen"/>
          <w:i/>
          <w:sz w:val="20"/>
          <w:szCs w:val="24"/>
          <w:lang w:val="ru-RU" w:eastAsia="en-US"/>
        </w:rPr>
        <w:t>գնման</w:t>
      </w:r>
      <w:r w:rsidRPr="00883BDC">
        <w:rPr>
          <w:rFonts w:ascii="Sylfaen" w:hAnsi="Sylfaen" w:cs="Sylfaen"/>
          <w:i/>
          <w:sz w:val="20"/>
          <w:szCs w:val="24"/>
          <w:lang w:val="af-ZA" w:eastAsia="en-US"/>
        </w:rPr>
        <w:t xml:space="preserve"> </w:t>
      </w:r>
      <w:r w:rsidRPr="00883BDC">
        <w:rPr>
          <w:rFonts w:ascii="Sylfaen" w:hAnsi="Sylfaen" w:cs="Sylfaen"/>
          <w:i/>
          <w:sz w:val="20"/>
          <w:szCs w:val="24"/>
          <w:lang w:val="ru-RU" w:eastAsia="en-US"/>
        </w:rPr>
        <w:t>դեպքում</w:t>
      </w:r>
      <w:r w:rsidRPr="00883BDC">
        <w:rPr>
          <w:rFonts w:ascii="Sylfaen" w:hAnsi="Sylfaen" w:cs="Sylfaen"/>
          <w:i/>
          <w:sz w:val="20"/>
          <w:szCs w:val="24"/>
          <w:lang w:val="af-ZA" w:eastAsia="en-US"/>
        </w:rPr>
        <w:t xml:space="preserve"> </w:t>
      </w:r>
      <w:r w:rsidRPr="00883BDC">
        <w:rPr>
          <w:rFonts w:ascii="Sylfaen" w:hAnsi="Sylfaen" w:cs="Sylfaen"/>
          <w:i/>
          <w:sz w:val="20"/>
          <w:szCs w:val="24"/>
          <w:lang w:val="ru-RU" w:eastAsia="en-US"/>
        </w:rPr>
        <w:t>հանձնաժողովը</w:t>
      </w:r>
      <w:r w:rsidRPr="00883BDC">
        <w:rPr>
          <w:rFonts w:ascii="Sylfaen" w:hAnsi="Sylfaen" w:cs="Sylfaen"/>
          <w:i/>
          <w:sz w:val="20"/>
          <w:szCs w:val="24"/>
          <w:lang w:val="af-ZA" w:eastAsia="en-US"/>
        </w:rPr>
        <w:t xml:space="preserve"> </w:t>
      </w:r>
      <w:r w:rsidRPr="00883BDC">
        <w:rPr>
          <w:rFonts w:ascii="Sylfaen" w:hAnsi="Sylfaen" w:cs="Sylfaen"/>
          <w:i/>
          <w:sz w:val="20"/>
          <w:szCs w:val="24"/>
          <w:lang w:val="ru-RU" w:eastAsia="en-US"/>
        </w:rPr>
        <w:t>գնահատում</w:t>
      </w:r>
      <w:r w:rsidRPr="00883BDC">
        <w:rPr>
          <w:rFonts w:ascii="Sylfaen" w:hAnsi="Sylfaen" w:cs="Sylfaen"/>
          <w:i/>
          <w:sz w:val="20"/>
          <w:szCs w:val="24"/>
          <w:lang w:val="af-ZA" w:eastAsia="en-US"/>
        </w:rPr>
        <w:t xml:space="preserve"> </w:t>
      </w:r>
      <w:r w:rsidRPr="00883BDC">
        <w:rPr>
          <w:rFonts w:ascii="Sylfaen" w:hAnsi="Sylfaen" w:cs="Sylfaen"/>
          <w:i/>
          <w:sz w:val="20"/>
          <w:szCs w:val="24"/>
          <w:lang w:val="ru-RU" w:eastAsia="en-US"/>
        </w:rPr>
        <w:t>է</w:t>
      </w:r>
      <w:r w:rsidRPr="00883BDC">
        <w:rPr>
          <w:rFonts w:ascii="Sylfaen" w:hAnsi="Sylfaen" w:cs="Sylfaen"/>
          <w:i/>
          <w:sz w:val="20"/>
          <w:szCs w:val="24"/>
          <w:lang w:val="af-ZA" w:eastAsia="en-US"/>
        </w:rPr>
        <w:t xml:space="preserve"> </w:t>
      </w:r>
      <w:r w:rsidRPr="00883BDC">
        <w:rPr>
          <w:rFonts w:ascii="Sylfaen" w:hAnsi="Sylfaen" w:cs="Sylfaen"/>
          <w:i/>
          <w:sz w:val="20"/>
          <w:szCs w:val="24"/>
          <w:lang w:val="ru-RU" w:eastAsia="en-US"/>
        </w:rPr>
        <w:t>նաև</w:t>
      </w:r>
      <w:r w:rsidRPr="00883BDC">
        <w:rPr>
          <w:rFonts w:ascii="Sylfaen" w:hAnsi="Sylfaen" w:cs="Sylfaen"/>
          <w:i/>
          <w:sz w:val="20"/>
          <w:szCs w:val="24"/>
          <w:lang w:val="af-ZA" w:eastAsia="en-US"/>
        </w:rPr>
        <w:t xml:space="preserve"> </w:t>
      </w:r>
      <w:r w:rsidRPr="00883BDC">
        <w:rPr>
          <w:rFonts w:ascii="Sylfaen" w:hAnsi="Sylfaen" w:cs="Sylfaen"/>
          <w:i/>
          <w:sz w:val="20"/>
          <w:szCs w:val="24"/>
          <w:lang w:val="ru-RU" w:eastAsia="en-US"/>
        </w:rPr>
        <w:t>ներկայացված</w:t>
      </w:r>
      <w:r w:rsidRPr="00883BDC">
        <w:rPr>
          <w:rFonts w:ascii="Sylfaen" w:hAnsi="Sylfaen" w:cs="Sylfaen"/>
          <w:i/>
          <w:sz w:val="20"/>
          <w:szCs w:val="24"/>
          <w:lang w:val="af-ZA" w:eastAsia="en-US"/>
        </w:rPr>
        <w:t xml:space="preserve"> </w:t>
      </w:r>
      <w:r w:rsidRPr="00883BDC">
        <w:rPr>
          <w:rFonts w:ascii="Sylfaen" w:hAnsi="Sylfaen" w:cs="Sylfaen"/>
          <w:i/>
          <w:sz w:val="20"/>
          <w:szCs w:val="24"/>
          <w:lang w:val="ru-RU" w:eastAsia="en-US"/>
        </w:rPr>
        <w:t>ապրանքի</w:t>
      </w:r>
      <w:r w:rsidRPr="00883BDC">
        <w:rPr>
          <w:rFonts w:ascii="Sylfaen" w:hAnsi="Sylfaen" w:cs="Sylfaen"/>
          <w:i/>
          <w:sz w:val="20"/>
          <w:szCs w:val="24"/>
          <w:lang w:val="af-ZA" w:eastAsia="en-US"/>
        </w:rPr>
        <w:t xml:space="preserve"> </w:t>
      </w:r>
      <w:r w:rsidRPr="00883BDC">
        <w:rPr>
          <w:rFonts w:ascii="Sylfaen" w:hAnsi="Sylfaen" w:cs="Sylfaen"/>
          <w:i/>
          <w:sz w:val="20"/>
          <w:szCs w:val="24"/>
          <w:lang w:val="ru-RU" w:eastAsia="en-US"/>
        </w:rPr>
        <w:t>ամբողջական</w:t>
      </w:r>
      <w:r w:rsidRPr="00883BDC">
        <w:rPr>
          <w:rFonts w:ascii="Sylfaen" w:hAnsi="Sylfaen" w:cs="Sylfaen"/>
          <w:i/>
          <w:sz w:val="20"/>
          <w:szCs w:val="24"/>
          <w:lang w:val="af-ZA" w:eastAsia="en-US"/>
        </w:rPr>
        <w:t xml:space="preserve"> </w:t>
      </w:r>
      <w:r w:rsidRPr="00883BDC">
        <w:rPr>
          <w:rFonts w:ascii="Sylfaen" w:hAnsi="Sylfaen" w:cs="Sylfaen"/>
          <w:i/>
          <w:sz w:val="20"/>
          <w:szCs w:val="24"/>
          <w:lang w:val="ru-RU" w:eastAsia="en-US"/>
        </w:rPr>
        <w:t>նկարագրերի</w:t>
      </w:r>
      <w:r w:rsidRPr="00883BDC">
        <w:rPr>
          <w:rFonts w:ascii="Sylfaen" w:hAnsi="Sylfaen" w:cs="Sylfaen"/>
          <w:i/>
          <w:sz w:val="20"/>
          <w:szCs w:val="24"/>
          <w:lang w:val="af-ZA" w:eastAsia="en-US"/>
        </w:rPr>
        <w:t xml:space="preserve"> </w:t>
      </w:r>
      <w:r w:rsidRPr="00883BDC">
        <w:rPr>
          <w:rFonts w:ascii="Sylfaen" w:hAnsi="Sylfaen" w:cs="Sylfaen"/>
          <w:i/>
          <w:sz w:val="20"/>
          <w:szCs w:val="24"/>
          <w:lang w:val="ru-RU" w:eastAsia="en-US"/>
        </w:rPr>
        <w:t>համապատասխանությունը</w:t>
      </w:r>
      <w:r w:rsidRPr="00883BDC">
        <w:rPr>
          <w:rFonts w:ascii="Sylfaen" w:hAnsi="Sylfaen" w:cs="Sylfaen"/>
          <w:i/>
          <w:sz w:val="20"/>
          <w:szCs w:val="24"/>
          <w:lang w:val="af-ZA" w:eastAsia="en-US"/>
        </w:rPr>
        <w:t xml:space="preserve"> </w:t>
      </w:r>
      <w:r w:rsidRPr="00883BDC">
        <w:rPr>
          <w:rFonts w:ascii="Sylfaen" w:hAnsi="Sylfaen" w:cs="Sylfaen"/>
          <w:i/>
          <w:sz w:val="20"/>
          <w:szCs w:val="24"/>
          <w:lang w:val="ru-RU" w:eastAsia="en-US"/>
        </w:rPr>
        <w:t>հրավերի</w:t>
      </w:r>
      <w:r w:rsidRPr="00883BDC">
        <w:rPr>
          <w:rFonts w:ascii="Sylfaen" w:hAnsi="Sylfaen" w:cs="Sylfaen"/>
          <w:i/>
          <w:sz w:val="20"/>
          <w:szCs w:val="24"/>
          <w:lang w:val="af-ZA" w:eastAsia="en-US"/>
        </w:rPr>
        <w:t xml:space="preserve"> </w:t>
      </w:r>
      <w:r w:rsidRPr="00883BDC">
        <w:rPr>
          <w:rFonts w:ascii="Sylfaen" w:hAnsi="Sylfaen" w:cs="Sylfaen"/>
          <w:i/>
          <w:sz w:val="20"/>
          <w:szCs w:val="24"/>
          <w:lang w:val="ru-RU" w:eastAsia="en-US"/>
        </w:rPr>
        <w:t>պահանջներին</w:t>
      </w:r>
      <w:r w:rsidRPr="00883BDC">
        <w:rPr>
          <w:rFonts w:ascii="Sylfaen" w:hAnsi="Sylfaen" w:cs="Sylfaen"/>
          <w:i/>
          <w:sz w:val="20"/>
          <w:szCs w:val="24"/>
          <w:lang w:val="af-ZA" w:eastAsia="en-US"/>
        </w:rPr>
        <w:t xml:space="preserve">: </w:t>
      </w:r>
      <w:r w:rsidRPr="00883BDC">
        <w:rPr>
          <w:rFonts w:ascii="Sylfaen" w:hAnsi="Sylfaen" w:cs="Sylfaen"/>
          <w:i/>
          <w:sz w:val="20"/>
          <w:szCs w:val="24"/>
          <w:lang w:val="ru-RU" w:eastAsia="en-US"/>
        </w:rPr>
        <w:t>Առաջարկված</w:t>
      </w:r>
      <w:r w:rsidRPr="00883BDC">
        <w:rPr>
          <w:rFonts w:ascii="Sylfaen" w:hAnsi="Sylfaen" w:cs="Sylfaen"/>
          <w:i/>
          <w:sz w:val="20"/>
          <w:szCs w:val="24"/>
          <w:lang w:val="af-ZA" w:eastAsia="en-US"/>
        </w:rPr>
        <w:t xml:space="preserve"> </w:t>
      </w:r>
      <w:r w:rsidRPr="00883BDC">
        <w:rPr>
          <w:rFonts w:ascii="Sylfaen" w:hAnsi="Sylfaen" w:cs="Sylfaen"/>
          <w:i/>
          <w:sz w:val="20"/>
          <w:szCs w:val="24"/>
          <w:lang w:val="ru-RU" w:eastAsia="en-US"/>
        </w:rPr>
        <w:t>նվազագույն</w:t>
      </w:r>
      <w:r w:rsidRPr="00883BDC">
        <w:rPr>
          <w:rFonts w:ascii="Sylfaen" w:hAnsi="Sylfaen" w:cs="Sylfaen"/>
          <w:i/>
          <w:sz w:val="20"/>
          <w:szCs w:val="24"/>
          <w:lang w:val="af-ZA" w:eastAsia="en-US"/>
        </w:rPr>
        <w:t xml:space="preserve"> </w:t>
      </w:r>
      <w:r w:rsidRPr="00883BDC">
        <w:rPr>
          <w:rFonts w:ascii="Sylfaen" w:hAnsi="Sylfaen" w:cs="Sylfaen"/>
          <w:i/>
          <w:sz w:val="20"/>
          <w:szCs w:val="24"/>
          <w:lang w:val="ru-RU" w:eastAsia="en-US"/>
        </w:rPr>
        <w:t>գների</w:t>
      </w:r>
      <w:r w:rsidRPr="00883BDC">
        <w:rPr>
          <w:rFonts w:ascii="Sylfaen" w:hAnsi="Sylfaen" w:cs="Sylfaen"/>
          <w:i/>
          <w:sz w:val="20"/>
          <w:szCs w:val="24"/>
          <w:lang w:val="af-ZA" w:eastAsia="en-US"/>
        </w:rPr>
        <w:t xml:space="preserve"> </w:t>
      </w:r>
      <w:r w:rsidRPr="00883BDC">
        <w:rPr>
          <w:rFonts w:ascii="Sylfaen" w:hAnsi="Sylfaen" w:cs="Sylfaen"/>
          <w:i/>
          <w:sz w:val="20"/>
          <w:szCs w:val="24"/>
          <w:lang w:val="ru-RU" w:eastAsia="en-US"/>
        </w:rPr>
        <w:t>հավասարության</w:t>
      </w:r>
      <w:r w:rsidRPr="00883BDC">
        <w:rPr>
          <w:rFonts w:ascii="Sylfaen" w:hAnsi="Sylfaen" w:cs="Sylfaen"/>
          <w:i/>
          <w:sz w:val="20"/>
          <w:szCs w:val="24"/>
          <w:lang w:val="af-ZA" w:eastAsia="en-US"/>
        </w:rPr>
        <w:t xml:space="preserve"> </w:t>
      </w:r>
      <w:r w:rsidRPr="00883BDC">
        <w:rPr>
          <w:rFonts w:ascii="Sylfaen" w:hAnsi="Sylfaen" w:cs="Sylfaen"/>
          <w:i/>
          <w:sz w:val="20"/>
          <w:szCs w:val="24"/>
          <w:lang w:val="ru-RU" w:eastAsia="en-US"/>
        </w:rPr>
        <w:t>դեպքում</w:t>
      </w:r>
      <w:r w:rsidRPr="00883BDC">
        <w:rPr>
          <w:rFonts w:ascii="Sylfaen" w:hAnsi="Sylfaen" w:cs="Sylfaen"/>
          <w:i/>
          <w:sz w:val="20"/>
          <w:szCs w:val="24"/>
          <w:lang w:val="af-ZA" w:eastAsia="en-US"/>
        </w:rPr>
        <w:t xml:space="preserve"> </w:t>
      </w:r>
      <w:r w:rsidRPr="00883BDC">
        <w:rPr>
          <w:rFonts w:ascii="Sylfaen" w:hAnsi="Sylfaen" w:cs="Sylfaen"/>
          <w:i/>
          <w:sz w:val="20"/>
          <w:szCs w:val="24"/>
          <w:lang w:val="ru-RU" w:eastAsia="en-US"/>
        </w:rPr>
        <w:t>կամ</w:t>
      </w:r>
      <w:r w:rsidRPr="00883BDC">
        <w:rPr>
          <w:rFonts w:ascii="Sylfaen" w:hAnsi="Sylfaen" w:cs="Sylfaen"/>
          <w:i/>
          <w:sz w:val="20"/>
          <w:szCs w:val="24"/>
          <w:lang w:val="af-ZA" w:eastAsia="en-US"/>
        </w:rPr>
        <w:t xml:space="preserve"> </w:t>
      </w:r>
      <w:r w:rsidRPr="00883BDC">
        <w:rPr>
          <w:rFonts w:ascii="Sylfaen" w:hAnsi="Sylfaen" w:cs="Sylfaen"/>
          <w:i/>
          <w:sz w:val="20"/>
          <w:szCs w:val="24"/>
          <w:lang w:val="ru-RU" w:eastAsia="en-US"/>
        </w:rPr>
        <w:t>եթե</w:t>
      </w:r>
      <w:r w:rsidRPr="00883BDC">
        <w:rPr>
          <w:rFonts w:ascii="Sylfaen" w:hAnsi="Sylfaen" w:cs="Sylfaen"/>
          <w:i/>
          <w:sz w:val="20"/>
          <w:szCs w:val="24"/>
          <w:lang w:val="af-ZA" w:eastAsia="en-US"/>
        </w:rPr>
        <w:t xml:space="preserve"> </w:t>
      </w:r>
      <w:r w:rsidRPr="00883BDC">
        <w:rPr>
          <w:rFonts w:ascii="Sylfaen" w:hAnsi="Sylfaen" w:cs="Sylfaen"/>
          <w:i/>
          <w:sz w:val="20"/>
          <w:szCs w:val="24"/>
          <w:lang w:val="ru-RU" w:eastAsia="en-US"/>
        </w:rPr>
        <w:t>ոչ</w:t>
      </w:r>
      <w:r w:rsidRPr="00883BDC">
        <w:rPr>
          <w:rFonts w:ascii="Sylfaen" w:hAnsi="Sylfaen" w:cs="Sylfaen"/>
          <w:i/>
          <w:sz w:val="20"/>
          <w:szCs w:val="24"/>
          <w:lang w:val="af-ZA" w:eastAsia="en-US"/>
        </w:rPr>
        <w:t xml:space="preserve"> </w:t>
      </w:r>
      <w:r w:rsidRPr="00883BDC">
        <w:rPr>
          <w:rFonts w:ascii="Sylfaen" w:hAnsi="Sylfaen" w:cs="Sylfaen"/>
          <w:i/>
          <w:sz w:val="20"/>
          <w:szCs w:val="24"/>
          <w:lang w:val="ru-RU" w:eastAsia="en-US"/>
        </w:rPr>
        <w:t>գնային</w:t>
      </w:r>
      <w:r w:rsidRPr="00883BDC">
        <w:rPr>
          <w:rFonts w:ascii="Sylfaen" w:hAnsi="Sylfaen" w:cs="Sylfaen"/>
          <w:i/>
          <w:sz w:val="20"/>
          <w:szCs w:val="24"/>
          <w:lang w:val="af-ZA" w:eastAsia="en-US"/>
        </w:rPr>
        <w:t xml:space="preserve"> </w:t>
      </w:r>
      <w:r w:rsidRPr="00883BDC">
        <w:rPr>
          <w:rFonts w:ascii="Sylfaen" w:hAnsi="Sylfaen" w:cs="Sylfaen"/>
          <w:i/>
          <w:sz w:val="20"/>
          <w:szCs w:val="24"/>
          <w:lang w:val="ru-RU" w:eastAsia="en-US"/>
        </w:rPr>
        <w:t>պայմաններին</w:t>
      </w:r>
      <w:r w:rsidRPr="00883BDC">
        <w:rPr>
          <w:rFonts w:ascii="Sylfaen" w:hAnsi="Sylfaen" w:cs="Sylfaen"/>
          <w:i/>
          <w:sz w:val="20"/>
          <w:szCs w:val="24"/>
          <w:lang w:val="af-ZA" w:eastAsia="en-US"/>
        </w:rPr>
        <w:t xml:space="preserve"> </w:t>
      </w:r>
      <w:r w:rsidRPr="00883BDC">
        <w:rPr>
          <w:rFonts w:ascii="Sylfaen" w:hAnsi="Sylfaen" w:cs="Sylfaen"/>
          <w:i/>
          <w:sz w:val="20"/>
          <w:szCs w:val="24"/>
          <w:lang w:val="ru-RU" w:eastAsia="en-US"/>
        </w:rPr>
        <w:t>բավարարող</w:t>
      </w:r>
      <w:r w:rsidRPr="00883BDC">
        <w:rPr>
          <w:rFonts w:ascii="Sylfaen" w:hAnsi="Sylfaen" w:cs="Sylfaen"/>
          <w:i/>
          <w:sz w:val="20"/>
          <w:szCs w:val="24"/>
          <w:lang w:val="af-ZA" w:eastAsia="en-US"/>
        </w:rPr>
        <w:t xml:space="preserve"> </w:t>
      </w:r>
      <w:r w:rsidRPr="00883BDC">
        <w:rPr>
          <w:rFonts w:ascii="Sylfaen" w:hAnsi="Sylfaen" w:cs="Sylfaen"/>
          <w:i/>
          <w:sz w:val="20"/>
          <w:szCs w:val="24"/>
          <w:lang w:val="ru-RU" w:eastAsia="en-US"/>
        </w:rPr>
        <w:t>գնահատված</w:t>
      </w:r>
      <w:r w:rsidRPr="00883BDC">
        <w:rPr>
          <w:rFonts w:ascii="Sylfaen" w:hAnsi="Sylfaen" w:cs="Sylfaen"/>
          <w:i/>
          <w:sz w:val="20"/>
          <w:szCs w:val="24"/>
          <w:lang w:val="af-ZA" w:eastAsia="en-US"/>
        </w:rPr>
        <w:t xml:space="preserve"> </w:t>
      </w:r>
      <w:r w:rsidRPr="00883BDC">
        <w:rPr>
          <w:rFonts w:ascii="Sylfaen" w:hAnsi="Sylfaen" w:cs="Sylfaen"/>
          <w:i/>
          <w:sz w:val="20"/>
          <w:szCs w:val="24"/>
          <w:lang w:val="ru-RU" w:eastAsia="en-US"/>
        </w:rPr>
        <w:t>հայտեր</w:t>
      </w:r>
      <w:r w:rsidRPr="00883BDC">
        <w:rPr>
          <w:rFonts w:ascii="Sylfaen" w:hAnsi="Sylfaen" w:cs="Sylfaen"/>
          <w:i/>
          <w:sz w:val="20"/>
          <w:szCs w:val="24"/>
          <w:lang w:val="af-ZA" w:eastAsia="en-US"/>
        </w:rPr>
        <w:t xml:space="preserve"> </w:t>
      </w:r>
      <w:r w:rsidRPr="00883BDC">
        <w:rPr>
          <w:rFonts w:ascii="Sylfaen" w:hAnsi="Sylfaen" w:cs="Sylfaen"/>
          <w:i/>
          <w:sz w:val="20"/>
          <w:szCs w:val="24"/>
          <w:lang w:val="ru-RU" w:eastAsia="en-US"/>
        </w:rPr>
        <w:t>ներկայացրած</w:t>
      </w:r>
      <w:r w:rsidRPr="00883BDC">
        <w:rPr>
          <w:rFonts w:ascii="Sylfaen" w:hAnsi="Sylfaen" w:cs="Sylfaen"/>
          <w:i/>
          <w:sz w:val="20"/>
          <w:szCs w:val="24"/>
          <w:lang w:val="af-ZA" w:eastAsia="en-US"/>
        </w:rPr>
        <w:t xml:space="preserve"> </w:t>
      </w:r>
      <w:r w:rsidRPr="00883BDC">
        <w:rPr>
          <w:rFonts w:ascii="Sylfaen" w:hAnsi="Sylfaen" w:cs="Sylfaen"/>
          <w:i/>
          <w:sz w:val="20"/>
          <w:szCs w:val="24"/>
          <w:lang w:val="ru-RU" w:eastAsia="en-US"/>
        </w:rPr>
        <w:t>բոլոր</w:t>
      </w:r>
      <w:r w:rsidRPr="00883BDC">
        <w:rPr>
          <w:rFonts w:ascii="Sylfaen" w:hAnsi="Sylfaen" w:cs="Sylfaen"/>
          <w:i/>
          <w:sz w:val="20"/>
          <w:szCs w:val="24"/>
          <w:lang w:val="af-ZA" w:eastAsia="en-US"/>
        </w:rPr>
        <w:t xml:space="preserve"> մ</w:t>
      </w:r>
      <w:r w:rsidRPr="00883BDC">
        <w:rPr>
          <w:rFonts w:ascii="Sylfaen" w:hAnsi="Sylfaen" w:cs="Sylfaen"/>
          <w:i/>
          <w:sz w:val="20"/>
          <w:szCs w:val="24"/>
          <w:lang w:val="ru-RU" w:eastAsia="en-US"/>
        </w:rPr>
        <w:t>ասնակիցների</w:t>
      </w:r>
      <w:r w:rsidRPr="00883BDC">
        <w:rPr>
          <w:rFonts w:ascii="Sylfaen" w:hAnsi="Sylfaen" w:cs="Sylfaen"/>
          <w:i/>
          <w:sz w:val="20"/>
          <w:szCs w:val="24"/>
          <w:lang w:val="af-ZA" w:eastAsia="en-US"/>
        </w:rPr>
        <w:t xml:space="preserve"> </w:t>
      </w:r>
      <w:r w:rsidRPr="00883BDC">
        <w:rPr>
          <w:rFonts w:ascii="Sylfaen" w:hAnsi="Sylfaen" w:cs="Sylfaen"/>
          <w:i/>
          <w:sz w:val="20"/>
          <w:szCs w:val="24"/>
          <w:lang w:val="ru-RU" w:eastAsia="en-US"/>
        </w:rPr>
        <w:t>ներկայացրած</w:t>
      </w:r>
      <w:r w:rsidRPr="00883BDC">
        <w:rPr>
          <w:rFonts w:ascii="Sylfaen" w:hAnsi="Sylfaen" w:cs="Sylfaen"/>
          <w:i/>
          <w:sz w:val="20"/>
          <w:szCs w:val="24"/>
          <w:lang w:val="af-ZA" w:eastAsia="en-US"/>
        </w:rPr>
        <w:t xml:space="preserve"> </w:t>
      </w:r>
      <w:r w:rsidRPr="00883BDC">
        <w:rPr>
          <w:rFonts w:ascii="Sylfaen" w:hAnsi="Sylfaen" w:cs="Sylfaen"/>
          <w:i/>
          <w:sz w:val="20"/>
          <w:szCs w:val="24"/>
          <w:lang w:val="ru-RU" w:eastAsia="en-US"/>
        </w:rPr>
        <w:t>գնային</w:t>
      </w:r>
      <w:r w:rsidRPr="00883BDC">
        <w:rPr>
          <w:rFonts w:ascii="Sylfaen" w:hAnsi="Sylfaen" w:cs="Sylfaen"/>
          <w:i/>
          <w:sz w:val="20"/>
          <w:szCs w:val="24"/>
          <w:lang w:val="af-ZA" w:eastAsia="en-US"/>
        </w:rPr>
        <w:t xml:space="preserve"> </w:t>
      </w:r>
      <w:r w:rsidRPr="00883BDC">
        <w:rPr>
          <w:rFonts w:ascii="Sylfaen" w:hAnsi="Sylfaen" w:cs="Sylfaen"/>
          <w:i/>
          <w:sz w:val="20"/>
          <w:szCs w:val="24"/>
          <w:lang w:val="ru-RU" w:eastAsia="en-US"/>
        </w:rPr>
        <w:t>առաջարկները</w:t>
      </w:r>
      <w:r w:rsidRPr="00883BDC">
        <w:rPr>
          <w:rFonts w:ascii="Sylfaen" w:hAnsi="Sylfaen" w:cs="Sylfaen"/>
          <w:i/>
          <w:sz w:val="20"/>
          <w:szCs w:val="24"/>
          <w:lang w:val="af-ZA" w:eastAsia="en-US"/>
        </w:rPr>
        <w:t xml:space="preserve"> </w:t>
      </w:r>
      <w:r w:rsidRPr="00883BDC">
        <w:rPr>
          <w:rFonts w:ascii="Sylfaen" w:hAnsi="Sylfaen" w:cs="Sylfaen"/>
          <w:i/>
          <w:sz w:val="20"/>
          <w:szCs w:val="24"/>
          <w:lang w:val="ru-RU" w:eastAsia="en-US"/>
        </w:rPr>
        <w:t>գերազանցում</w:t>
      </w:r>
      <w:r w:rsidRPr="00883BDC">
        <w:rPr>
          <w:rFonts w:ascii="Sylfaen" w:hAnsi="Sylfaen" w:cs="Sylfaen"/>
          <w:i/>
          <w:sz w:val="20"/>
          <w:szCs w:val="24"/>
          <w:lang w:val="af-ZA" w:eastAsia="en-US"/>
        </w:rPr>
        <w:t xml:space="preserve"> </w:t>
      </w:r>
      <w:r w:rsidRPr="00883BDC">
        <w:rPr>
          <w:rFonts w:ascii="Sylfaen" w:hAnsi="Sylfaen" w:cs="Sylfaen"/>
          <w:i/>
          <w:sz w:val="20"/>
          <w:szCs w:val="24"/>
          <w:lang w:val="ru-RU" w:eastAsia="en-US"/>
        </w:rPr>
        <w:t>են</w:t>
      </w:r>
      <w:r w:rsidRPr="00883BDC">
        <w:rPr>
          <w:rFonts w:ascii="Sylfaen" w:hAnsi="Sylfaen" w:cs="Sylfaen"/>
          <w:i/>
          <w:sz w:val="20"/>
          <w:szCs w:val="24"/>
          <w:lang w:val="af-ZA" w:eastAsia="en-US"/>
        </w:rPr>
        <w:t xml:space="preserve"> </w:t>
      </w:r>
      <w:r w:rsidRPr="00883BDC">
        <w:rPr>
          <w:rFonts w:ascii="Sylfaen" w:hAnsi="Sylfaen" w:cs="Sylfaen"/>
          <w:i/>
          <w:sz w:val="20"/>
          <w:szCs w:val="24"/>
          <w:lang w:val="ru-RU" w:eastAsia="en-US"/>
        </w:rPr>
        <w:t>սույն</w:t>
      </w:r>
      <w:r w:rsidRPr="00883BDC">
        <w:rPr>
          <w:rFonts w:ascii="Sylfaen" w:hAnsi="Sylfaen" w:cs="Sylfaen"/>
          <w:i/>
          <w:sz w:val="20"/>
          <w:szCs w:val="24"/>
          <w:lang w:val="af-ZA" w:eastAsia="en-US"/>
        </w:rPr>
        <w:t xml:space="preserve"> </w:t>
      </w:r>
      <w:r w:rsidRPr="00883BDC">
        <w:rPr>
          <w:rFonts w:ascii="Sylfaen" w:hAnsi="Sylfaen" w:cs="Sylfaen"/>
          <w:i/>
          <w:sz w:val="20"/>
          <w:szCs w:val="24"/>
          <w:lang w:val="ru-RU" w:eastAsia="en-US"/>
        </w:rPr>
        <w:t>ընթացակարգի</w:t>
      </w:r>
      <w:r w:rsidRPr="00883BDC">
        <w:rPr>
          <w:rFonts w:ascii="Sylfaen" w:hAnsi="Sylfaen" w:cs="Sylfaen"/>
          <w:i/>
          <w:sz w:val="20"/>
          <w:szCs w:val="24"/>
          <w:lang w:val="af-ZA" w:eastAsia="en-US"/>
        </w:rPr>
        <w:t xml:space="preserve"> </w:t>
      </w:r>
      <w:r w:rsidRPr="00883BDC">
        <w:rPr>
          <w:rFonts w:ascii="Sylfaen" w:hAnsi="Sylfaen" w:cs="Sylfaen"/>
          <w:i/>
          <w:sz w:val="20"/>
          <w:szCs w:val="24"/>
          <w:lang w:val="ru-RU" w:eastAsia="en-US"/>
        </w:rPr>
        <w:t>շրջանակում</w:t>
      </w:r>
      <w:r w:rsidRPr="00883BDC">
        <w:rPr>
          <w:rFonts w:ascii="Sylfaen" w:hAnsi="Sylfaen" w:cs="Sylfaen"/>
          <w:i/>
          <w:sz w:val="20"/>
          <w:szCs w:val="24"/>
          <w:lang w:val="af-ZA" w:eastAsia="en-US"/>
        </w:rPr>
        <w:t xml:space="preserve"> </w:t>
      </w:r>
      <w:r w:rsidRPr="00883BDC">
        <w:rPr>
          <w:rFonts w:ascii="Sylfaen" w:hAnsi="Sylfaen" w:cs="Sylfaen"/>
          <w:i/>
          <w:sz w:val="20"/>
          <w:szCs w:val="24"/>
          <w:lang w:val="ru-RU" w:eastAsia="en-US"/>
        </w:rPr>
        <w:t>գնվելիք</w:t>
      </w:r>
      <w:r w:rsidRPr="00883BDC">
        <w:rPr>
          <w:rFonts w:ascii="Sylfaen" w:hAnsi="Sylfaen" w:cs="Sylfaen"/>
          <w:i/>
          <w:sz w:val="20"/>
          <w:szCs w:val="24"/>
          <w:lang w:val="af-ZA" w:eastAsia="en-US"/>
        </w:rPr>
        <w:t xml:space="preserve"> </w:t>
      </w:r>
      <w:r w:rsidRPr="00883BDC">
        <w:rPr>
          <w:rFonts w:ascii="Sylfaen" w:hAnsi="Sylfaen" w:cs="Sylfaen"/>
          <w:i/>
          <w:sz w:val="20"/>
          <w:szCs w:val="24"/>
          <w:lang w:val="ru-RU" w:eastAsia="en-US"/>
        </w:rPr>
        <w:t>ապրանքների</w:t>
      </w:r>
      <w:r w:rsidRPr="00883BDC">
        <w:rPr>
          <w:rFonts w:ascii="Sylfaen" w:hAnsi="Sylfaen" w:cs="Sylfaen"/>
          <w:i/>
          <w:sz w:val="20"/>
          <w:szCs w:val="24"/>
          <w:lang w:val="af-ZA" w:eastAsia="en-US"/>
        </w:rPr>
        <w:t xml:space="preserve"> </w:t>
      </w:r>
      <w:r w:rsidRPr="00883BDC">
        <w:rPr>
          <w:rFonts w:ascii="Sylfaen" w:hAnsi="Sylfaen" w:cs="Sylfaen"/>
          <w:i/>
          <w:sz w:val="20"/>
          <w:szCs w:val="24"/>
          <w:lang w:val="ru-RU" w:eastAsia="en-US"/>
        </w:rPr>
        <w:t>գնման</w:t>
      </w:r>
      <w:r w:rsidRPr="00883BDC">
        <w:rPr>
          <w:rFonts w:ascii="Sylfaen" w:hAnsi="Sylfaen" w:cs="Sylfaen"/>
          <w:i/>
          <w:sz w:val="20"/>
          <w:szCs w:val="24"/>
          <w:lang w:val="af-ZA" w:eastAsia="en-US"/>
        </w:rPr>
        <w:t xml:space="preserve"> </w:t>
      </w:r>
      <w:r w:rsidRPr="00883BDC">
        <w:rPr>
          <w:rFonts w:ascii="Sylfaen" w:hAnsi="Sylfaen" w:cs="Sylfaen"/>
          <w:i/>
          <w:sz w:val="20"/>
          <w:szCs w:val="24"/>
          <w:lang w:val="ru-RU" w:eastAsia="en-US"/>
        </w:rPr>
        <w:t>հայտով</w:t>
      </w:r>
      <w:r w:rsidRPr="00883BDC">
        <w:rPr>
          <w:rFonts w:ascii="Sylfaen" w:hAnsi="Sylfaen" w:cs="Sylfaen"/>
          <w:i/>
          <w:sz w:val="20"/>
          <w:szCs w:val="24"/>
          <w:lang w:val="af-ZA" w:eastAsia="en-US"/>
        </w:rPr>
        <w:t xml:space="preserve"> </w:t>
      </w:r>
      <w:r w:rsidRPr="00883BDC">
        <w:rPr>
          <w:rFonts w:ascii="Sylfaen" w:hAnsi="Sylfaen" w:cs="Sylfaen"/>
          <w:i/>
          <w:sz w:val="20"/>
          <w:szCs w:val="24"/>
          <w:lang w:val="ru-RU" w:eastAsia="en-US"/>
        </w:rPr>
        <w:t>սահմանված</w:t>
      </w:r>
      <w:r w:rsidRPr="00883BDC">
        <w:rPr>
          <w:rFonts w:ascii="Sylfaen" w:hAnsi="Sylfaen" w:cs="Sylfaen"/>
          <w:i/>
          <w:sz w:val="20"/>
          <w:szCs w:val="24"/>
          <w:lang w:val="af-ZA" w:eastAsia="en-US"/>
        </w:rPr>
        <w:t xml:space="preserve"> </w:t>
      </w:r>
      <w:r w:rsidRPr="00883BDC">
        <w:rPr>
          <w:rFonts w:ascii="Sylfaen" w:hAnsi="Sylfaen" w:cs="Sylfaen"/>
          <w:i/>
          <w:sz w:val="20"/>
          <w:szCs w:val="24"/>
          <w:lang w:val="ru-RU" w:eastAsia="en-US"/>
        </w:rPr>
        <w:t>գինը</w:t>
      </w:r>
      <w:r w:rsidRPr="00883BDC">
        <w:rPr>
          <w:rFonts w:ascii="Sylfaen" w:hAnsi="Sylfaen" w:cs="Sylfaen"/>
          <w:i/>
          <w:sz w:val="20"/>
          <w:szCs w:val="24"/>
          <w:lang w:val="af-ZA" w:eastAsia="en-US"/>
        </w:rPr>
        <w:t xml:space="preserve"> </w:t>
      </w:r>
      <w:r w:rsidRPr="00883BDC">
        <w:rPr>
          <w:rFonts w:ascii="Sylfaen" w:hAnsi="Sylfaen" w:cs="Sylfaen"/>
          <w:i/>
          <w:sz w:val="20"/>
          <w:szCs w:val="24"/>
          <w:lang w:val="ru-RU" w:eastAsia="en-US"/>
        </w:rPr>
        <w:t>կամ</w:t>
      </w:r>
      <w:r w:rsidRPr="00883BDC">
        <w:rPr>
          <w:rFonts w:ascii="Sylfaen" w:hAnsi="Sylfaen" w:cs="Sylfaen"/>
          <w:i/>
          <w:sz w:val="20"/>
          <w:szCs w:val="24"/>
          <w:lang w:val="af-ZA" w:eastAsia="en-US"/>
        </w:rPr>
        <w:t xml:space="preserve"> </w:t>
      </w:r>
      <w:r w:rsidRPr="00883BDC">
        <w:rPr>
          <w:rFonts w:ascii="Sylfaen" w:hAnsi="Sylfaen" w:cs="Sylfaen"/>
          <w:i/>
          <w:sz w:val="20"/>
          <w:szCs w:val="24"/>
          <w:lang w:val="ru-RU" w:eastAsia="en-US"/>
        </w:rPr>
        <w:t>գնումն</w:t>
      </w:r>
      <w:r w:rsidRPr="00883BDC">
        <w:rPr>
          <w:rFonts w:ascii="Sylfaen" w:hAnsi="Sylfaen" w:cs="Sylfaen"/>
          <w:i/>
          <w:sz w:val="20"/>
          <w:szCs w:val="24"/>
          <w:lang w:val="af-ZA" w:eastAsia="en-US"/>
        </w:rPr>
        <w:t xml:space="preserve"> </w:t>
      </w:r>
      <w:r w:rsidRPr="00883BDC">
        <w:rPr>
          <w:rFonts w:ascii="Sylfaen" w:hAnsi="Sylfaen" w:cs="Sylfaen"/>
          <w:i/>
          <w:sz w:val="20"/>
          <w:szCs w:val="24"/>
          <w:lang w:val="ru-RU" w:eastAsia="en-US"/>
        </w:rPr>
        <w:t>իրականացվում</w:t>
      </w:r>
      <w:r w:rsidRPr="00883BDC">
        <w:rPr>
          <w:rFonts w:ascii="Sylfaen" w:hAnsi="Sylfaen" w:cs="Sylfaen"/>
          <w:i/>
          <w:sz w:val="20"/>
          <w:szCs w:val="24"/>
          <w:lang w:val="af-ZA" w:eastAsia="en-US"/>
        </w:rPr>
        <w:t xml:space="preserve"> </w:t>
      </w:r>
      <w:r w:rsidRPr="00883BDC">
        <w:rPr>
          <w:rFonts w:ascii="Sylfaen" w:hAnsi="Sylfaen" w:cs="Sylfaen"/>
          <w:i/>
          <w:sz w:val="20"/>
          <w:szCs w:val="24"/>
          <w:lang w:val="ru-RU" w:eastAsia="en-US"/>
        </w:rPr>
        <w:t>է</w:t>
      </w:r>
      <w:r w:rsidRPr="00883BDC">
        <w:rPr>
          <w:rFonts w:ascii="Sylfaen" w:hAnsi="Sylfaen" w:cs="Sylfaen"/>
          <w:i/>
          <w:sz w:val="20"/>
          <w:szCs w:val="24"/>
          <w:lang w:val="af-ZA" w:eastAsia="en-US"/>
        </w:rPr>
        <w:t xml:space="preserve"> </w:t>
      </w:r>
      <w:r w:rsidRPr="00883BDC">
        <w:rPr>
          <w:rFonts w:ascii="Sylfaen" w:hAnsi="Sylfaen" w:cs="Sylfaen"/>
          <w:i/>
          <w:sz w:val="20"/>
          <w:szCs w:val="24"/>
          <w:lang w:val="ru-RU" w:eastAsia="en-US"/>
        </w:rPr>
        <w:t>Օրենքի</w:t>
      </w:r>
      <w:r w:rsidRPr="00883BDC">
        <w:rPr>
          <w:rFonts w:ascii="Sylfaen" w:hAnsi="Sylfaen" w:cs="Sylfaen"/>
          <w:i/>
          <w:sz w:val="20"/>
          <w:szCs w:val="24"/>
          <w:lang w:val="af-ZA" w:eastAsia="en-US"/>
        </w:rPr>
        <w:t xml:space="preserve"> 15-</w:t>
      </w:r>
      <w:r w:rsidRPr="00883BDC">
        <w:rPr>
          <w:rFonts w:ascii="Sylfaen" w:hAnsi="Sylfaen" w:cs="Sylfaen"/>
          <w:i/>
          <w:sz w:val="20"/>
          <w:szCs w:val="24"/>
          <w:lang w:val="ru-RU" w:eastAsia="en-US"/>
        </w:rPr>
        <w:t>րդ</w:t>
      </w:r>
      <w:r w:rsidRPr="00883BDC">
        <w:rPr>
          <w:rFonts w:ascii="Sylfaen" w:hAnsi="Sylfaen" w:cs="Sylfaen"/>
          <w:i/>
          <w:sz w:val="20"/>
          <w:szCs w:val="24"/>
          <w:lang w:val="af-ZA" w:eastAsia="en-US"/>
        </w:rPr>
        <w:t xml:space="preserve"> </w:t>
      </w:r>
      <w:r w:rsidRPr="00883BDC">
        <w:rPr>
          <w:rFonts w:ascii="Sylfaen" w:hAnsi="Sylfaen" w:cs="Sylfaen"/>
          <w:i/>
          <w:sz w:val="20"/>
          <w:szCs w:val="24"/>
          <w:lang w:val="ru-RU" w:eastAsia="en-US"/>
        </w:rPr>
        <w:t>հոդվածի</w:t>
      </w:r>
      <w:r w:rsidRPr="00883BDC">
        <w:rPr>
          <w:rFonts w:ascii="Sylfaen" w:hAnsi="Sylfaen" w:cs="Sylfaen"/>
          <w:i/>
          <w:sz w:val="20"/>
          <w:szCs w:val="24"/>
          <w:lang w:val="af-ZA" w:eastAsia="en-US"/>
        </w:rPr>
        <w:t xml:space="preserve"> 6-</w:t>
      </w:r>
      <w:r w:rsidRPr="00883BDC">
        <w:rPr>
          <w:rFonts w:ascii="Sylfaen" w:hAnsi="Sylfaen" w:cs="Sylfaen"/>
          <w:i/>
          <w:sz w:val="20"/>
          <w:szCs w:val="24"/>
          <w:lang w:val="ru-RU" w:eastAsia="en-US"/>
        </w:rPr>
        <w:t>րդ</w:t>
      </w:r>
      <w:r w:rsidRPr="00883BDC">
        <w:rPr>
          <w:rFonts w:ascii="Sylfaen" w:hAnsi="Sylfaen" w:cs="Sylfaen"/>
          <w:i/>
          <w:sz w:val="20"/>
          <w:szCs w:val="24"/>
          <w:lang w:val="af-ZA" w:eastAsia="en-US"/>
        </w:rPr>
        <w:t xml:space="preserve"> </w:t>
      </w:r>
      <w:r w:rsidRPr="00883BDC">
        <w:rPr>
          <w:rFonts w:ascii="Sylfaen" w:hAnsi="Sylfaen" w:cs="Sylfaen"/>
          <w:i/>
          <w:sz w:val="20"/>
          <w:szCs w:val="24"/>
          <w:lang w:val="ru-RU" w:eastAsia="en-US"/>
        </w:rPr>
        <w:t>մասի</w:t>
      </w:r>
      <w:r w:rsidRPr="00883BDC">
        <w:rPr>
          <w:rFonts w:ascii="Sylfaen" w:hAnsi="Sylfaen" w:cs="Sylfaen"/>
          <w:i/>
          <w:sz w:val="20"/>
          <w:szCs w:val="24"/>
          <w:lang w:val="af-ZA" w:eastAsia="en-US"/>
        </w:rPr>
        <w:t xml:space="preserve"> </w:t>
      </w:r>
      <w:r w:rsidRPr="00883BDC">
        <w:rPr>
          <w:rFonts w:ascii="Sylfaen" w:hAnsi="Sylfaen" w:cs="Sylfaen"/>
          <w:i/>
          <w:sz w:val="20"/>
          <w:szCs w:val="24"/>
          <w:lang w:val="ru-RU" w:eastAsia="en-US"/>
        </w:rPr>
        <w:t>հիման</w:t>
      </w:r>
      <w:r w:rsidRPr="00883BDC">
        <w:rPr>
          <w:rFonts w:ascii="Sylfaen" w:hAnsi="Sylfaen" w:cs="Sylfaen"/>
          <w:i/>
          <w:sz w:val="20"/>
          <w:szCs w:val="24"/>
          <w:lang w:val="af-ZA" w:eastAsia="en-US"/>
        </w:rPr>
        <w:t xml:space="preserve"> </w:t>
      </w:r>
      <w:r w:rsidRPr="00883BDC">
        <w:rPr>
          <w:rFonts w:ascii="Sylfaen" w:hAnsi="Sylfaen" w:cs="Sylfaen"/>
          <w:i/>
          <w:sz w:val="20"/>
          <w:szCs w:val="24"/>
          <w:lang w:val="ru-RU" w:eastAsia="en-US"/>
        </w:rPr>
        <w:t>վրա՝</w:t>
      </w:r>
      <w:r w:rsidRPr="00883BDC">
        <w:rPr>
          <w:rFonts w:ascii="Sylfaen" w:hAnsi="Sylfaen" w:cs="Sylfaen"/>
          <w:i/>
          <w:sz w:val="20"/>
          <w:szCs w:val="24"/>
          <w:lang w:val="af-ZA" w:eastAsia="en-US"/>
        </w:rPr>
        <w:t xml:space="preserve"> </w:t>
      </w:r>
    </w:p>
    <w:p w:rsidR="00A5723E" w:rsidRPr="00883BDC" w:rsidRDefault="00A5723E" w:rsidP="00A5723E">
      <w:pPr>
        <w:pStyle w:val="norm"/>
        <w:spacing w:line="240" w:lineRule="auto"/>
        <w:rPr>
          <w:rFonts w:ascii="Sylfaen" w:hAnsi="Sylfaen" w:cs="Sylfaen"/>
          <w:i/>
          <w:sz w:val="20"/>
          <w:szCs w:val="24"/>
          <w:lang w:val="af-ZA" w:eastAsia="en-US"/>
        </w:rPr>
      </w:pPr>
      <w:r w:rsidRPr="00883BDC">
        <w:rPr>
          <w:rFonts w:ascii="Sylfaen" w:hAnsi="Sylfaen" w:cs="Sylfaen"/>
          <w:i/>
          <w:sz w:val="20"/>
          <w:szCs w:val="24"/>
          <w:lang w:val="ru-RU" w:eastAsia="en-US"/>
        </w:rPr>
        <w:t>ա</w:t>
      </w:r>
      <w:r w:rsidRPr="00883BDC">
        <w:rPr>
          <w:rFonts w:ascii="Sylfaen" w:hAnsi="Sylfaen" w:cs="Sylfaen"/>
          <w:i/>
          <w:sz w:val="20"/>
          <w:szCs w:val="24"/>
          <w:lang w:val="af-ZA" w:eastAsia="en-US"/>
        </w:rPr>
        <w:t xml:space="preserve">. </w:t>
      </w:r>
      <w:r w:rsidRPr="00883BDC">
        <w:rPr>
          <w:rFonts w:ascii="Sylfaen" w:hAnsi="Sylfaen" w:cs="Sylfaen"/>
          <w:i/>
          <w:sz w:val="20"/>
          <w:szCs w:val="24"/>
          <w:lang w:val="hy-AM" w:eastAsia="en-US"/>
        </w:rPr>
        <w:t>ընտրված</w:t>
      </w:r>
      <w:r w:rsidRPr="00883BDC">
        <w:rPr>
          <w:rFonts w:ascii="Sylfaen" w:hAnsi="Sylfaen" w:cs="Sylfaen"/>
          <w:i/>
          <w:sz w:val="20"/>
          <w:szCs w:val="24"/>
          <w:lang w:val="af-ZA" w:eastAsia="en-US"/>
        </w:rPr>
        <w:t xml:space="preserve"> </w:t>
      </w:r>
      <w:r w:rsidRPr="00883BDC">
        <w:rPr>
          <w:rFonts w:ascii="Sylfaen" w:hAnsi="Sylfaen" w:cs="Sylfaen"/>
          <w:i/>
          <w:sz w:val="20"/>
          <w:szCs w:val="24"/>
          <w:lang w:val="ru-RU" w:eastAsia="en-US"/>
        </w:rPr>
        <w:t>և</w:t>
      </w:r>
      <w:r w:rsidRPr="00883BDC">
        <w:rPr>
          <w:rFonts w:ascii="Sylfaen" w:hAnsi="Sylfaen" w:cs="Sylfaen"/>
          <w:i/>
          <w:sz w:val="20"/>
          <w:szCs w:val="24"/>
          <w:lang w:val="af-ZA" w:eastAsia="en-US"/>
        </w:rPr>
        <w:t xml:space="preserve"> </w:t>
      </w:r>
      <w:r w:rsidRPr="00883BDC">
        <w:rPr>
          <w:rFonts w:ascii="Sylfaen" w:hAnsi="Sylfaen" w:cs="Sylfaen"/>
          <w:i/>
          <w:sz w:val="20"/>
          <w:szCs w:val="24"/>
          <w:lang w:val="ru-RU" w:eastAsia="en-US"/>
        </w:rPr>
        <w:t>հաջորդաբար</w:t>
      </w:r>
      <w:r w:rsidRPr="00883BDC">
        <w:rPr>
          <w:rFonts w:ascii="Sylfaen" w:hAnsi="Sylfaen" w:cs="Sylfaen"/>
          <w:i/>
          <w:sz w:val="20"/>
          <w:szCs w:val="24"/>
          <w:lang w:val="af-ZA" w:eastAsia="en-US"/>
        </w:rPr>
        <w:t xml:space="preserve"> </w:t>
      </w:r>
      <w:r w:rsidRPr="00883BDC">
        <w:rPr>
          <w:rFonts w:ascii="Sylfaen" w:hAnsi="Sylfaen" w:cs="Sylfaen"/>
          <w:i/>
          <w:sz w:val="20"/>
          <w:szCs w:val="24"/>
          <w:lang w:val="ru-RU" w:eastAsia="en-US"/>
        </w:rPr>
        <w:t>տեղեր</w:t>
      </w:r>
      <w:r w:rsidRPr="00883BDC">
        <w:rPr>
          <w:rFonts w:ascii="Sylfaen" w:hAnsi="Sylfaen" w:cs="Sylfaen"/>
          <w:i/>
          <w:sz w:val="20"/>
          <w:szCs w:val="24"/>
          <w:lang w:val="af-ZA" w:eastAsia="en-US"/>
        </w:rPr>
        <w:t xml:space="preserve"> </w:t>
      </w:r>
      <w:r w:rsidRPr="00883BDC">
        <w:rPr>
          <w:rFonts w:ascii="Sylfaen" w:hAnsi="Sylfaen" w:cs="Sylfaen"/>
          <w:i/>
          <w:sz w:val="20"/>
          <w:szCs w:val="24"/>
          <w:lang w:val="ru-RU" w:eastAsia="en-US"/>
        </w:rPr>
        <w:t>զբաղեցրած</w:t>
      </w:r>
      <w:r w:rsidRPr="00883BDC">
        <w:rPr>
          <w:rFonts w:ascii="Sylfaen" w:hAnsi="Sylfaen" w:cs="Sylfaen"/>
          <w:i/>
          <w:sz w:val="20"/>
          <w:szCs w:val="24"/>
          <w:lang w:val="af-ZA" w:eastAsia="en-US"/>
        </w:rPr>
        <w:t xml:space="preserve"> մ</w:t>
      </w:r>
      <w:r w:rsidRPr="00883BDC">
        <w:rPr>
          <w:rFonts w:ascii="Sylfaen" w:hAnsi="Sylfaen" w:cs="Sylfaen"/>
          <w:i/>
          <w:sz w:val="20"/>
          <w:szCs w:val="24"/>
          <w:lang w:val="ru-RU" w:eastAsia="en-US"/>
        </w:rPr>
        <w:t>ասնակիցներին</w:t>
      </w:r>
      <w:r w:rsidRPr="00883BDC">
        <w:rPr>
          <w:rFonts w:ascii="Sylfaen" w:hAnsi="Sylfaen" w:cs="Sylfaen"/>
          <w:i/>
          <w:sz w:val="20"/>
          <w:szCs w:val="24"/>
          <w:lang w:val="af-ZA" w:eastAsia="en-US"/>
        </w:rPr>
        <w:t xml:space="preserve"> </w:t>
      </w:r>
      <w:r w:rsidRPr="00883BDC">
        <w:rPr>
          <w:rFonts w:ascii="Sylfaen" w:hAnsi="Sylfaen" w:cs="Sylfaen"/>
          <w:i/>
          <w:sz w:val="20"/>
          <w:szCs w:val="24"/>
          <w:lang w:val="ru-RU" w:eastAsia="en-US"/>
        </w:rPr>
        <w:t>որոշելու</w:t>
      </w:r>
      <w:r w:rsidRPr="00883BDC">
        <w:rPr>
          <w:rFonts w:ascii="Sylfaen" w:hAnsi="Sylfaen" w:cs="Sylfaen"/>
          <w:i/>
          <w:sz w:val="20"/>
          <w:szCs w:val="24"/>
          <w:lang w:val="af-ZA" w:eastAsia="en-US"/>
        </w:rPr>
        <w:t xml:space="preserve"> </w:t>
      </w:r>
      <w:r w:rsidRPr="00883BDC">
        <w:rPr>
          <w:rFonts w:ascii="Sylfaen" w:hAnsi="Sylfaen" w:cs="Sylfaen"/>
          <w:i/>
          <w:sz w:val="20"/>
          <w:szCs w:val="24"/>
          <w:lang w:val="ru-RU" w:eastAsia="en-US"/>
        </w:rPr>
        <w:t>նպատակով</w:t>
      </w:r>
      <w:r w:rsidRPr="00883BDC">
        <w:rPr>
          <w:rFonts w:ascii="Sylfaen" w:hAnsi="Sylfaen" w:cs="Sylfaen"/>
          <w:i/>
          <w:sz w:val="20"/>
          <w:szCs w:val="24"/>
          <w:lang w:val="af-ZA" w:eastAsia="en-US"/>
        </w:rPr>
        <w:t xml:space="preserve"> </w:t>
      </w:r>
      <w:r w:rsidRPr="00883BDC">
        <w:rPr>
          <w:rFonts w:ascii="Sylfaen" w:hAnsi="Sylfaen" w:cs="Sylfaen"/>
          <w:i/>
          <w:sz w:val="20"/>
          <w:szCs w:val="24"/>
          <w:lang w:val="ru-RU" w:eastAsia="en-US"/>
        </w:rPr>
        <w:t>հանձնաժողովի</w:t>
      </w:r>
      <w:r w:rsidRPr="00883BDC">
        <w:rPr>
          <w:rFonts w:ascii="Sylfaen" w:hAnsi="Sylfaen" w:cs="Sylfaen"/>
          <w:i/>
          <w:sz w:val="20"/>
          <w:szCs w:val="24"/>
          <w:lang w:val="af-ZA" w:eastAsia="en-US"/>
        </w:rPr>
        <w:t xml:space="preserve"> </w:t>
      </w:r>
      <w:r w:rsidRPr="00883BDC">
        <w:rPr>
          <w:rFonts w:ascii="Sylfaen" w:hAnsi="Sylfaen" w:cs="Sylfaen"/>
          <w:i/>
          <w:sz w:val="20"/>
          <w:szCs w:val="24"/>
          <w:lang w:val="ru-RU" w:eastAsia="en-US"/>
        </w:rPr>
        <w:t>նիստում</w:t>
      </w:r>
      <w:r w:rsidRPr="00883BDC">
        <w:rPr>
          <w:rFonts w:ascii="Sylfaen" w:hAnsi="Sylfaen" w:cs="Sylfaen"/>
          <w:i/>
          <w:sz w:val="20"/>
          <w:szCs w:val="24"/>
          <w:lang w:val="af-ZA" w:eastAsia="en-US"/>
        </w:rPr>
        <w:t xml:space="preserve"> </w:t>
      </w:r>
      <w:r w:rsidRPr="00883BDC">
        <w:rPr>
          <w:rFonts w:ascii="Sylfaen" w:hAnsi="Sylfaen" w:cs="Sylfaen"/>
          <w:i/>
          <w:sz w:val="20"/>
          <w:szCs w:val="24"/>
          <w:lang w:val="ru-RU" w:eastAsia="en-US"/>
        </w:rPr>
        <w:t>առաջարկված</w:t>
      </w:r>
      <w:r w:rsidRPr="00883BDC">
        <w:rPr>
          <w:rFonts w:ascii="Sylfaen" w:hAnsi="Sylfaen" w:cs="Sylfaen"/>
          <w:i/>
          <w:sz w:val="20"/>
          <w:szCs w:val="24"/>
          <w:lang w:val="af-ZA" w:eastAsia="en-US"/>
        </w:rPr>
        <w:t xml:space="preserve"> </w:t>
      </w:r>
      <w:r w:rsidRPr="00883BDC">
        <w:rPr>
          <w:rFonts w:ascii="Sylfaen" w:hAnsi="Sylfaen" w:cs="Sylfaen"/>
          <w:i/>
          <w:sz w:val="20"/>
          <w:szCs w:val="24"/>
          <w:lang w:val="ru-RU" w:eastAsia="en-US"/>
        </w:rPr>
        <w:t>գների</w:t>
      </w:r>
      <w:r w:rsidRPr="00883BDC">
        <w:rPr>
          <w:rFonts w:ascii="Sylfaen" w:hAnsi="Sylfaen" w:cs="Sylfaen"/>
          <w:i/>
          <w:sz w:val="20"/>
          <w:szCs w:val="24"/>
          <w:lang w:val="af-ZA" w:eastAsia="en-US"/>
        </w:rPr>
        <w:t xml:space="preserve"> </w:t>
      </w:r>
      <w:r w:rsidRPr="00883BDC">
        <w:rPr>
          <w:rFonts w:ascii="Sylfaen" w:hAnsi="Sylfaen" w:cs="Sylfaen"/>
          <w:i/>
          <w:sz w:val="20"/>
          <w:szCs w:val="24"/>
          <w:lang w:val="ru-RU" w:eastAsia="en-US"/>
        </w:rPr>
        <w:t>նվազեցման</w:t>
      </w:r>
      <w:r w:rsidRPr="00883BDC">
        <w:rPr>
          <w:rFonts w:ascii="Sylfaen" w:hAnsi="Sylfaen" w:cs="Sylfaen"/>
          <w:i/>
          <w:sz w:val="20"/>
          <w:szCs w:val="24"/>
          <w:lang w:val="af-ZA" w:eastAsia="en-US"/>
        </w:rPr>
        <w:t xml:space="preserve"> </w:t>
      </w:r>
      <w:r w:rsidRPr="00883BDC">
        <w:rPr>
          <w:rFonts w:ascii="Sylfaen" w:hAnsi="Sylfaen" w:cs="Sylfaen"/>
          <w:i/>
          <w:sz w:val="20"/>
          <w:szCs w:val="24"/>
          <w:lang w:val="ru-RU" w:eastAsia="en-US"/>
        </w:rPr>
        <w:t>նպատակով</w:t>
      </w:r>
      <w:r w:rsidRPr="00883BDC">
        <w:rPr>
          <w:rFonts w:ascii="Sylfaen" w:hAnsi="Sylfaen" w:cs="Sylfaen"/>
          <w:i/>
          <w:sz w:val="20"/>
          <w:szCs w:val="24"/>
          <w:lang w:val="af-ZA" w:eastAsia="en-US"/>
        </w:rPr>
        <w:t xml:space="preserve"> </w:t>
      </w:r>
      <w:r w:rsidRPr="00883BDC">
        <w:rPr>
          <w:rFonts w:ascii="Sylfaen" w:hAnsi="Sylfaen" w:cs="Sylfaen"/>
          <w:i/>
          <w:sz w:val="20"/>
          <w:szCs w:val="24"/>
          <w:lang w:val="ru-RU" w:eastAsia="en-US"/>
        </w:rPr>
        <w:t>ոչ</w:t>
      </w:r>
      <w:r w:rsidRPr="00883BDC">
        <w:rPr>
          <w:rFonts w:ascii="Sylfaen" w:hAnsi="Sylfaen" w:cs="Sylfaen"/>
          <w:i/>
          <w:sz w:val="20"/>
          <w:szCs w:val="24"/>
          <w:lang w:val="af-ZA" w:eastAsia="en-US"/>
        </w:rPr>
        <w:t xml:space="preserve"> </w:t>
      </w:r>
      <w:r w:rsidRPr="00883BDC">
        <w:rPr>
          <w:rFonts w:ascii="Sylfaen" w:hAnsi="Sylfaen" w:cs="Sylfaen"/>
          <w:i/>
          <w:sz w:val="20"/>
          <w:szCs w:val="24"/>
          <w:lang w:val="ru-RU" w:eastAsia="en-US"/>
        </w:rPr>
        <w:t>գնային</w:t>
      </w:r>
      <w:r w:rsidRPr="00883BDC">
        <w:rPr>
          <w:rFonts w:ascii="Sylfaen" w:hAnsi="Sylfaen" w:cs="Sylfaen"/>
          <w:i/>
          <w:sz w:val="20"/>
          <w:szCs w:val="24"/>
          <w:lang w:val="af-ZA" w:eastAsia="en-US"/>
        </w:rPr>
        <w:t xml:space="preserve"> </w:t>
      </w:r>
      <w:r w:rsidRPr="00883BDC">
        <w:rPr>
          <w:rFonts w:ascii="Sylfaen" w:hAnsi="Sylfaen" w:cs="Sylfaen"/>
          <w:i/>
          <w:sz w:val="20"/>
          <w:szCs w:val="24"/>
          <w:lang w:val="ru-RU" w:eastAsia="en-US"/>
        </w:rPr>
        <w:t>պայման</w:t>
      </w:r>
      <w:r w:rsidRPr="00883BDC">
        <w:rPr>
          <w:rFonts w:ascii="Sylfaen" w:hAnsi="Sylfaen" w:cs="Sylfaen"/>
          <w:i/>
          <w:sz w:val="20"/>
          <w:szCs w:val="24"/>
          <w:lang w:val="af-ZA" w:eastAsia="en-US"/>
        </w:rPr>
        <w:softHyphen/>
      </w:r>
      <w:r w:rsidRPr="00883BDC">
        <w:rPr>
          <w:rFonts w:ascii="Sylfaen" w:hAnsi="Sylfaen" w:cs="Sylfaen"/>
          <w:i/>
          <w:sz w:val="20"/>
          <w:szCs w:val="24"/>
          <w:lang w:val="ru-RU" w:eastAsia="en-US"/>
        </w:rPr>
        <w:t>ները</w:t>
      </w:r>
      <w:r w:rsidRPr="00883BDC">
        <w:rPr>
          <w:rFonts w:ascii="Sylfaen" w:hAnsi="Sylfaen" w:cs="Sylfaen"/>
          <w:i/>
          <w:sz w:val="20"/>
          <w:szCs w:val="24"/>
          <w:lang w:val="af-ZA" w:eastAsia="en-US"/>
        </w:rPr>
        <w:t xml:space="preserve"> </w:t>
      </w:r>
      <w:r w:rsidRPr="00883BDC">
        <w:rPr>
          <w:rFonts w:ascii="Sylfaen" w:hAnsi="Sylfaen" w:cs="Sylfaen"/>
          <w:i/>
          <w:sz w:val="20"/>
          <w:szCs w:val="24"/>
          <w:lang w:val="ru-RU" w:eastAsia="en-US"/>
        </w:rPr>
        <w:t>բավարարող</w:t>
      </w:r>
      <w:r w:rsidRPr="00883BDC">
        <w:rPr>
          <w:rFonts w:ascii="Sylfaen" w:hAnsi="Sylfaen" w:cs="Sylfaen"/>
          <w:i/>
          <w:sz w:val="20"/>
          <w:szCs w:val="24"/>
          <w:lang w:val="af-ZA" w:eastAsia="en-US"/>
        </w:rPr>
        <w:t xml:space="preserve"> </w:t>
      </w:r>
      <w:r w:rsidRPr="00883BDC">
        <w:rPr>
          <w:rFonts w:ascii="Sylfaen" w:hAnsi="Sylfaen" w:cs="Sylfaen"/>
          <w:i/>
          <w:sz w:val="20"/>
          <w:szCs w:val="24"/>
          <w:lang w:val="ru-RU" w:eastAsia="en-US"/>
        </w:rPr>
        <w:t>գնահատված</w:t>
      </w:r>
      <w:r w:rsidRPr="00883BDC">
        <w:rPr>
          <w:rFonts w:ascii="Sylfaen" w:hAnsi="Sylfaen" w:cs="Sylfaen"/>
          <w:i/>
          <w:sz w:val="20"/>
          <w:szCs w:val="24"/>
          <w:lang w:val="af-ZA" w:eastAsia="en-US"/>
        </w:rPr>
        <w:t xml:space="preserve"> </w:t>
      </w:r>
      <w:r w:rsidRPr="00883BDC">
        <w:rPr>
          <w:rFonts w:ascii="Sylfaen" w:hAnsi="Sylfaen" w:cs="Sylfaen"/>
          <w:i/>
          <w:sz w:val="20"/>
          <w:szCs w:val="24"/>
          <w:lang w:val="ru-RU" w:eastAsia="en-US"/>
        </w:rPr>
        <w:t>բոլոր</w:t>
      </w:r>
      <w:r w:rsidRPr="00883BDC">
        <w:rPr>
          <w:rFonts w:ascii="Sylfaen" w:hAnsi="Sylfaen" w:cs="Sylfaen"/>
          <w:i/>
          <w:sz w:val="20"/>
          <w:szCs w:val="24"/>
          <w:lang w:val="af-ZA" w:eastAsia="en-US"/>
        </w:rPr>
        <w:t xml:space="preserve"> մ</w:t>
      </w:r>
      <w:r w:rsidRPr="00883BDC">
        <w:rPr>
          <w:rFonts w:ascii="Sylfaen" w:hAnsi="Sylfaen" w:cs="Sylfaen"/>
          <w:i/>
          <w:sz w:val="20"/>
          <w:szCs w:val="24"/>
          <w:lang w:val="ru-RU" w:eastAsia="en-US"/>
        </w:rPr>
        <w:t>ասնակիցների</w:t>
      </w:r>
      <w:r w:rsidRPr="00883BDC">
        <w:rPr>
          <w:rFonts w:ascii="Sylfaen" w:hAnsi="Sylfaen" w:cs="Sylfaen"/>
          <w:i/>
          <w:sz w:val="20"/>
          <w:szCs w:val="24"/>
          <w:lang w:val="af-ZA" w:eastAsia="en-US"/>
        </w:rPr>
        <w:t xml:space="preserve"> </w:t>
      </w:r>
      <w:r w:rsidRPr="00883BDC">
        <w:rPr>
          <w:rFonts w:ascii="Sylfaen" w:hAnsi="Sylfaen" w:cs="Sylfaen"/>
          <w:i/>
          <w:sz w:val="20"/>
          <w:szCs w:val="24"/>
          <w:lang w:val="ru-RU" w:eastAsia="en-US"/>
        </w:rPr>
        <w:t>հետ</w:t>
      </w:r>
      <w:r w:rsidRPr="00883BDC">
        <w:rPr>
          <w:rFonts w:ascii="Sylfaen" w:hAnsi="Sylfaen" w:cs="Sylfaen"/>
          <w:i/>
          <w:sz w:val="20"/>
          <w:szCs w:val="24"/>
          <w:lang w:val="af-ZA" w:eastAsia="en-US"/>
        </w:rPr>
        <w:t xml:space="preserve"> </w:t>
      </w:r>
      <w:r w:rsidRPr="00883BDC">
        <w:rPr>
          <w:rFonts w:ascii="Sylfaen" w:hAnsi="Sylfaen" w:cs="Sylfaen"/>
          <w:i/>
          <w:sz w:val="20"/>
          <w:szCs w:val="24"/>
          <w:lang w:val="ru-RU" w:eastAsia="en-US"/>
        </w:rPr>
        <w:t>վարվում</w:t>
      </w:r>
      <w:r w:rsidRPr="00883BDC">
        <w:rPr>
          <w:rFonts w:ascii="Sylfaen" w:hAnsi="Sylfaen" w:cs="Sylfaen"/>
          <w:i/>
          <w:sz w:val="20"/>
          <w:szCs w:val="24"/>
          <w:lang w:val="af-ZA" w:eastAsia="en-US"/>
        </w:rPr>
        <w:t xml:space="preserve"> </w:t>
      </w:r>
      <w:r w:rsidRPr="00883BDC">
        <w:rPr>
          <w:rFonts w:ascii="Sylfaen" w:hAnsi="Sylfaen" w:cs="Sylfaen"/>
          <w:i/>
          <w:sz w:val="20"/>
          <w:szCs w:val="24"/>
          <w:lang w:val="ru-RU" w:eastAsia="en-US"/>
        </w:rPr>
        <w:t>են</w:t>
      </w:r>
      <w:r w:rsidRPr="00883BDC">
        <w:rPr>
          <w:rFonts w:ascii="Sylfaen" w:hAnsi="Sylfaen" w:cs="Sylfaen"/>
          <w:i/>
          <w:sz w:val="20"/>
          <w:szCs w:val="24"/>
          <w:lang w:val="af-ZA" w:eastAsia="en-US"/>
        </w:rPr>
        <w:t xml:space="preserve"> </w:t>
      </w:r>
      <w:r w:rsidRPr="00883BDC">
        <w:rPr>
          <w:rFonts w:ascii="Sylfaen" w:hAnsi="Sylfaen" w:cs="Sylfaen"/>
          <w:i/>
          <w:sz w:val="20"/>
          <w:szCs w:val="24"/>
          <w:lang w:val="ru-RU" w:eastAsia="en-US"/>
        </w:rPr>
        <w:t>միաժամանակյա</w:t>
      </w:r>
      <w:r w:rsidRPr="00883BDC">
        <w:rPr>
          <w:rFonts w:ascii="Sylfaen" w:hAnsi="Sylfaen" w:cs="Sylfaen"/>
          <w:i/>
          <w:sz w:val="20"/>
          <w:szCs w:val="24"/>
          <w:lang w:val="af-ZA" w:eastAsia="en-US"/>
        </w:rPr>
        <w:t xml:space="preserve"> </w:t>
      </w:r>
      <w:r w:rsidRPr="00883BDC">
        <w:rPr>
          <w:rFonts w:ascii="Sylfaen" w:hAnsi="Sylfaen" w:cs="Sylfaen"/>
          <w:i/>
          <w:sz w:val="20"/>
          <w:szCs w:val="24"/>
          <w:lang w:val="ru-RU" w:eastAsia="en-US"/>
        </w:rPr>
        <w:t>բանակցություններ</w:t>
      </w:r>
      <w:r w:rsidRPr="00883BDC">
        <w:rPr>
          <w:rFonts w:ascii="Sylfaen" w:hAnsi="Sylfaen" w:cs="Sylfaen"/>
          <w:i/>
          <w:sz w:val="20"/>
          <w:szCs w:val="24"/>
          <w:lang w:val="af-ZA" w:eastAsia="en-US"/>
        </w:rPr>
        <w:t xml:space="preserve">, </w:t>
      </w:r>
      <w:r w:rsidRPr="00883BDC">
        <w:rPr>
          <w:rFonts w:ascii="Sylfaen" w:hAnsi="Sylfaen" w:cs="Sylfaen"/>
          <w:i/>
          <w:sz w:val="20"/>
          <w:szCs w:val="24"/>
          <w:lang w:val="ru-RU" w:eastAsia="en-US"/>
        </w:rPr>
        <w:t>եթե</w:t>
      </w:r>
      <w:r w:rsidRPr="00883BDC">
        <w:rPr>
          <w:rFonts w:ascii="Sylfaen" w:hAnsi="Sylfaen" w:cs="Sylfaen"/>
          <w:i/>
          <w:sz w:val="20"/>
          <w:szCs w:val="24"/>
          <w:lang w:val="af-ZA" w:eastAsia="en-US"/>
        </w:rPr>
        <w:t xml:space="preserve"> </w:t>
      </w:r>
      <w:r w:rsidRPr="00883BDC">
        <w:rPr>
          <w:rFonts w:ascii="Sylfaen" w:hAnsi="Sylfaen" w:cs="Sylfaen"/>
          <w:i/>
          <w:sz w:val="20"/>
          <w:szCs w:val="24"/>
          <w:lang w:val="ru-RU" w:eastAsia="en-US"/>
        </w:rPr>
        <w:t>նիստին</w:t>
      </w:r>
      <w:r w:rsidRPr="00883BDC">
        <w:rPr>
          <w:rFonts w:ascii="Sylfaen" w:hAnsi="Sylfaen" w:cs="Sylfaen"/>
          <w:i/>
          <w:sz w:val="20"/>
          <w:szCs w:val="24"/>
          <w:lang w:val="af-ZA" w:eastAsia="en-US"/>
        </w:rPr>
        <w:t xml:space="preserve"> </w:t>
      </w:r>
      <w:r w:rsidRPr="00883BDC">
        <w:rPr>
          <w:rFonts w:ascii="Sylfaen" w:hAnsi="Sylfaen" w:cs="Sylfaen"/>
          <w:i/>
          <w:sz w:val="20"/>
          <w:szCs w:val="24"/>
          <w:lang w:val="ru-RU" w:eastAsia="en-US"/>
        </w:rPr>
        <w:t>ներկա</w:t>
      </w:r>
      <w:r w:rsidRPr="00883BDC">
        <w:rPr>
          <w:rFonts w:ascii="Sylfaen" w:hAnsi="Sylfaen" w:cs="Sylfaen"/>
          <w:i/>
          <w:sz w:val="20"/>
          <w:szCs w:val="24"/>
          <w:lang w:val="af-ZA" w:eastAsia="en-US"/>
        </w:rPr>
        <w:t xml:space="preserve"> </w:t>
      </w:r>
      <w:r w:rsidRPr="00883BDC">
        <w:rPr>
          <w:rFonts w:ascii="Sylfaen" w:hAnsi="Sylfaen" w:cs="Sylfaen"/>
          <w:i/>
          <w:sz w:val="20"/>
          <w:szCs w:val="24"/>
          <w:lang w:val="ru-RU" w:eastAsia="en-US"/>
        </w:rPr>
        <w:t>են</w:t>
      </w:r>
      <w:r w:rsidRPr="00883BDC">
        <w:rPr>
          <w:rFonts w:ascii="Sylfaen" w:hAnsi="Sylfaen" w:cs="Sylfaen"/>
          <w:i/>
          <w:sz w:val="20"/>
          <w:szCs w:val="24"/>
          <w:lang w:val="af-ZA" w:eastAsia="en-US"/>
        </w:rPr>
        <w:t xml:space="preserve"> </w:t>
      </w:r>
      <w:r w:rsidRPr="00883BDC">
        <w:rPr>
          <w:rFonts w:ascii="Sylfaen" w:hAnsi="Sylfaen" w:cs="Sylfaen"/>
          <w:i/>
          <w:sz w:val="20"/>
          <w:szCs w:val="24"/>
          <w:lang w:val="ru-RU" w:eastAsia="en-US"/>
        </w:rPr>
        <w:t>բոլոր</w:t>
      </w:r>
      <w:r w:rsidRPr="00883BDC">
        <w:rPr>
          <w:rFonts w:ascii="Sylfaen" w:hAnsi="Sylfaen" w:cs="Sylfaen"/>
          <w:i/>
          <w:sz w:val="20"/>
          <w:szCs w:val="24"/>
          <w:lang w:val="af-ZA" w:eastAsia="en-US"/>
        </w:rPr>
        <w:t xml:space="preserve"> մ</w:t>
      </w:r>
      <w:r w:rsidRPr="00883BDC">
        <w:rPr>
          <w:rFonts w:ascii="Sylfaen" w:hAnsi="Sylfaen" w:cs="Sylfaen"/>
          <w:i/>
          <w:sz w:val="20"/>
          <w:szCs w:val="24"/>
          <w:lang w:val="ru-RU" w:eastAsia="en-US"/>
        </w:rPr>
        <w:t>ասնակիցները</w:t>
      </w:r>
      <w:r w:rsidRPr="00883BDC">
        <w:rPr>
          <w:rFonts w:ascii="Sylfaen" w:hAnsi="Sylfaen" w:cs="Sylfaen"/>
          <w:i/>
          <w:sz w:val="20"/>
          <w:szCs w:val="24"/>
          <w:lang w:val="af-ZA" w:eastAsia="en-US"/>
        </w:rPr>
        <w:t xml:space="preserve"> (</w:t>
      </w:r>
      <w:r w:rsidRPr="00883BDC">
        <w:rPr>
          <w:rFonts w:ascii="Sylfaen" w:hAnsi="Sylfaen" w:cs="Sylfaen"/>
          <w:i/>
          <w:sz w:val="20"/>
          <w:szCs w:val="24"/>
          <w:lang w:val="ru-RU" w:eastAsia="en-US"/>
        </w:rPr>
        <w:t>համապատասխան</w:t>
      </w:r>
      <w:r w:rsidRPr="00883BDC">
        <w:rPr>
          <w:rFonts w:ascii="Sylfaen" w:hAnsi="Sylfaen" w:cs="Sylfaen"/>
          <w:i/>
          <w:sz w:val="20"/>
          <w:szCs w:val="24"/>
          <w:lang w:val="af-ZA" w:eastAsia="en-US"/>
        </w:rPr>
        <w:t xml:space="preserve"> </w:t>
      </w:r>
      <w:r w:rsidRPr="00883BDC">
        <w:rPr>
          <w:rFonts w:ascii="Sylfaen" w:hAnsi="Sylfaen" w:cs="Sylfaen"/>
          <w:i/>
          <w:sz w:val="20"/>
          <w:szCs w:val="24"/>
          <w:lang w:val="ru-RU" w:eastAsia="en-US"/>
        </w:rPr>
        <w:t>լիազորություն</w:t>
      </w:r>
      <w:r w:rsidRPr="00883BDC">
        <w:rPr>
          <w:rFonts w:ascii="Sylfaen" w:hAnsi="Sylfaen" w:cs="Sylfaen"/>
          <w:i/>
          <w:sz w:val="20"/>
          <w:szCs w:val="24"/>
          <w:lang w:val="af-ZA" w:eastAsia="en-US"/>
        </w:rPr>
        <w:t xml:space="preserve"> </w:t>
      </w:r>
      <w:r w:rsidRPr="00883BDC">
        <w:rPr>
          <w:rFonts w:ascii="Sylfaen" w:hAnsi="Sylfaen" w:cs="Sylfaen"/>
          <w:i/>
          <w:sz w:val="20"/>
          <w:szCs w:val="24"/>
          <w:lang w:val="ru-RU" w:eastAsia="en-US"/>
        </w:rPr>
        <w:t>ունեցող</w:t>
      </w:r>
      <w:r w:rsidRPr="00883BDC">
        <w:rPr>
          <w:rFonts w:ascii="Sylfaen" w:hAnsi="Sylfaen" w:cs="Sylfaen"/>
          <w:i/>
          <w:sz w:val="20"/>
          <w:szCs w:val="24"/>
          <w:lang w:val="af-ZA" w:eastAsia="en-US"/>
        </w:rPr>
        <w:t xml:space="preserve"> </w:t>
      </w:r>
      <w:r w:rsidRPr="00883BDC">
        <w:rPr>
          <w:rFonts w:ascii="Sylfaen" w:hAnsi="Sylfaen" w:cs="Sylfaen"/>
          <w:i/>
          <w:sz w:val="20"/>
          <w:szCs w:val="24"/>
          <w:lang w:val="ru-RU" w:eastAsia="en-US"/>
        </w:rPr>
        <w:t>ներկայացուցիչները</w:t>
      </w:r>
      <w:r w:rsidRPr="00883BDC">
        <w:rPr>
          <w:rFonts w:ascii="Sylfaen" w:hAnsi="Sylfaen" w:cs="Sylfaen"/>
          <w:i/>
          <w:sz w:val="20"/>
          <w:szCs w:val="24"/>
          <w:lang w:val="af-ZA" w:eastAsia="en-US"/>
        </w:rPr>
        <w:t>),</w:t>
      </w:r>
    </w:p>
    <w:p w:rsidR="00A5723E" w:rsidRPr="00883BDC" w:rsidRDefault="00A5723E" w:rsidP="00A5723E">
      <w:pPr>
        <w:pStyle w:val="norm"/>
        <w:spacing w:line="240" w:lineRule="auto"/>
        <w:rPr>
          <w:rFonts w:ascii="Sylfaen" w:hAnsi="Sylfaen" w:cs="Sylfaen"/>
          <w:i/>
          <w:sz w:val="20"/>
          <w:szCs w:val="24"/>
          <w:lang w:val="af-ZA" w:eastAsia="en-US"/>
        </w:rPr>
      </w:pPr>
      <w:r w:rsidRPr="00883BDC">
        <w:rPr>
          <w:rFonts w:ascii="Sylfaen" w:hAnsi="Sylfaen" w:cs="Sylfaen"/>
          <w:i/>
          <w:sz w:val="20"/>
          <w:szCs w:val="24"/>
          <w:lang w:val="ru-RU" w:eastAsia="en-US"/>
        </w:rPr>
        <w:lastRenderedPageBreak/>
        <w:t>բ</w:t>
      </w:r>
      <w:r w:rsidRPr="00883BDC">
        <w:rPr>
          <w:rFonts w:ascii="Sylfaen" w:hAnsi="Sylfaen" w:cs="Sylfaen"/>
          <w:i/>
          <w:sz w:val="20"/>
          <w:szCs w:val="24"/>
          <w:lang w:val="af-ZA" w:eastAsia="en-US"/>
        </w:rPr>
        <w:t xml:space="preserve">. </w:t>
      </w:r>
      <w:r w:rsidRPr="00883BDC">
        <w:rPr>
          <w:rFonts w:ascii="Sylfaen" w:hAnsi="Sylfaen" w:cs="Sylfaen"/>
          <w:i/>
          <w:sz w:val="20"/>
          <w:szCs w:val="24"/>
          <w:lang w:val="ru-RU" w:eastAsia="en-US"/>
        </w:rPr>
        <w:t>հակառակ</w:t>
      </w:r>
      <w:r w:rsidRPr="00883BDC">
        <w:rPr>
          <w:rFonts w:ascii="Sylfaen" w:hAnsi="Sylfaen" w:cs="Sylfaen"/>
          <w:i/>
          <w:sz w:val="20"/>
          <w:szCs w:val="24"/>
          <w:lang w:val="af-ZA" w:eastAsia="en-US"/>
        </w:rPr>
        <w:t xml:space="preserve"> </w:t>
      </w:r>
      <w:r w:rsidRPr="00883BDC">
        <w:rPr>
          <w:rFonts w:ascii="Sylfaen" w:hAnsi="Sylfaen" w:cs="Sylfaen"/>
          <w:i/>
          <w:sz w:val="20"/>
          <w:szCs w:val="24"/>
          <w:lang w:val="ru-RU" w:eastAsia="en-US"/>
        </w:rPr>
        <w:t>դեպքում</w:t>
      </w:r>
      <w:r w:rsidRPr="00883BDC">
        <w:rPr>
          <w:rFonts w:ascii="Sylfaen" w:hAnsi="Sylfaen" w:cs="Sylfaen"/>
          <w:i/>
          <w:sz w:val="20"/>
          <w:szCs w:val="24"/>
          <w:lang w:val="af-ZA" w:eastAsia="en-US"/>
        </w:rPr>
        <w:t xml:space="preserve"> </w:t>
      </w:r>
      <w:r w:rsidRPr="00883BDC">
        <w:rPr>
          <w:rFonts w:ascii="Sylfaen" w:hAnsi="Sylfaen" w:cs="Sylfaen"/>
          <w:i/>
          <w:sz w:val="20"/>
          <w:szCs w:val="24"/>
          <w:lang w:val="ru-RU" w:eastAsia="en-US"/>
        </w:rPr>
        <w:t>հանձնաժողովի</w:t>
      </w:r>
      <w:r w:rsidRPr="00883BDC">
        <w:rPr>
          <w:rFonts w:ascii="Sylfaen" w:hAnsi="Sylfaen" w:cs="Sylfaen"/>
          <w:i/>
          <w:sz w:val="20"/>
          <w:szCs w:val="24"/>
          <w:lang w:val="af-ZA" w:eastAsia="en-US"/>
        </w:rPr>
        <w:t xml:space="preserve"> </w:t>
      </w:r>
      <w:r w:rsidRPr="00883BDC">
        <w:rPr>
          <w:rFonts w:ascii="Sylfaen" w:hAnsi="Sylfaen" w:cs="Sylfaen"/>
          <w:i/>
          <w:sz w:val="20"/>
          <w:szCs w:val="24"/>
          <w:lang w:val="ru-RU" w:eastAsia="en-US"/>
        </w:rPr>
        <w:t>նիստը</w:t>
      </w:r>
      <w:r w:rsidRPr="00883BDC">
        <w:rPr>
          <w:rFonts w:ascii="Sylfaen" w:hAnsi="Sylfaen" w:cs="Sylfaen"/>
          <w:i/>
          <w:sz w:val="20"/>
          <w:szCs w:val="24"/>
          <w:lang w:val="af-ZA" w:eastAsia="en-US"/>
        </w:rPr>
        <w:t xml:space="preserve"> </w:t>
      </w:r>
      <w:r w:rsidRPr="00883BDC">
        <w:rPr>
          <w:rFonts w:ascii="Sylfaen" w:hAnsi="Sylfaen" w:cs="Sylfaen"/>
          <w:i/>
          <w:sz w:val="20"/>
          <w:szCs w:val="24"/>
          <w:lang w:val="ru-RU" w:eastAsia="en-US"/>
        </w:rPr>
        <w:t>կասեցվում</w:t>
      </w:r>
      <w:r w:rsidRPr="00883BDC">
        <w:rPr>
          <w:rFonts w:ascii="Sylfaen" w:hAnsi="Sylfaen" w:cs="Sylfaen"/>
          <w:i/>
          <w:sz w:val="20"/>
          <w:szCs w:val="24"/>
          <w:lang w:val="af-ZA" w:eastAsia="en-US"/>
        </w:rPr>
        <w:t xml:space="preserve"> </w:t>
      </w:r>
      <w:r w:rsidRPr="00883BDC">
        <w:rPr>
          <w:rFonts w:ascii="Sylfaen" w:hAnsi="Sylfaen" w:cs="Sylfaen"/>
          <w:i/>
          <w:sz w:val="20"/>
          <w:szCs w:val="24"/>
          <w:lang w:val="ru-RU" w:eastAsia="en-US"/>
        </w:rPr>
        <w:t>է</w:t>
      </w:r>
      <w:r w:rsidRPr="00883BDC">
        <w:rPr>
          <w:rFonts w:ascii="Sylfaen" w:hAnsi="Sylfaen" w:cs="Sylfaen"/>
          <w:i/>
          <w:sz w:val="20"/>
          <w:szCs w:val="24"/>
          <w:lang w:val="af-ZA" w:eastAsia="en-US"/>
        </w:rPr>
        <w:t xml:space="preserve">, </w:t>
      </w:r>
      <w:r w:rsidRPr="00883BDC">
        <w:rPr>
          <w:rFonts w:ascii="Sylfaen" w:hAnsi="Sylfaen" w:cs="Sylfaen"/>
          <w:i/>
          <w:sz w:val="20"/>
          <w:szCs w:val="24"/>
          <w:lang w:val="ru-RU" w:eastAsia="en-US"/>
        </w:rPr>
        <w:t>և</w:t>
      </w:r>
      <w:r w:rsidRPr="00883BDC">
        <w:rPr>
          <w:rFonts w:ascii="Sylfaen" w:hAnsi="Sylfaen" w:cs="Sylfaen"/>
          <w:i/>
          <w:sz w:val="20"/>
          <w:szCs w:val="24"/>
          <w:lang w:val="af-ZA" w:eastAsia="en-US"/>
        </w:rPr>
        <w:t xml:space="preserve"> </w:t>
      </w:r>
      <w:r w:rsidRPr="00883BDC">
        <w:rPr>
          <w:rFonts w:ascii="Sylfaen" w:hAnsi="Sylfaen" w:cs="Sylfaen"/>
          <w:i/>
          <w:sz w:val="20"/>
          <w:szCs w:val="24"/>
          <w:lang w:val="ru-RU" w:eastAsia="en-US"/>
        </w:rPr>
        <w:t>մեկ</w:t>
      </w:r>
      <w:r w:rsidRPr="00883BDC">
        <w:rPr>
          <w:rFonts w:ascii="Sylfaen" w:hAnsi="Sylfaen" w:cs="Sylfaen"/>
          <w:i/>
          <w:sz w:val="20"/>
          <w:szCs w:val="24"/>
          <w:lang w:val="af-ZA" w:eastAsia="en-US"/>
        </w:rPr>
        <w:t xml:space="preserve"> </w:t>
      </w:r>
      <w:r w:rsidRPr="00883BDC">
        <w:rPr>
          <w:rFonts w:ascii="Sylfaen" w:hAnsi="Sylfaen" w:cs="Sylfaen"/>
          <w:i/>
          <w:sz w:val="20"/>
          <w:szCs w:val="24"/>
          <w:lang w:val="ru-RU" w:eastAsia="en-US"/>
        </w:rPr>
        <w:t>աշխատանքային</w:t>
      </w:r>
      <w:r w:rsidRPr="00883BDC">
        <w:rPr>
          <w:rFonts w:ascii="Sylfaen" w:hAnsi="Sylfaen" w:cs="Sylfaen"/>
          <w:i/>
          <w:sz w:val="20"/>
          <w:szCs w:val="24"/>
          <w:lang w:val="af-ZA" w:eastAsia="en-US"/>
        </w:rPr>
        <w:t xml:space="preserve"> </w:t>
      </w:r>
      <w:r w:rsidRPr="00883BDC">
        <w:rPr>
          <w:rFonts w:ascii="Sylfaen" w:hAnsi="Sylfaen" w:cs="Sylfaen"/>
          <w:i/>
          <w:sz w:val="20"/>
          <w:szCs w:val="24"/>
          <w:lang w:val="ru-RU" w:eastAsia="en-US"/>
        </w:rPr>
        <w:t>օրվա</w:t>
      </w:r>
      <w:r w:rsidRPr="00883BDC">
        <w:rPr>
          <w:rFonts w:ascii="Sylfaen" w:hAnsi="Sylfaen" w:cs="Sylfaen"/>
          <w:i/>
          <w:sz w:val="20"/>
          <w:szCs w:val="24"/>
          <w:lang w:val="af-ZA" w:eastAsia="en-US"/>
        </w:rPr>
        <w:t xml:space="preserve"> </w:t>
      </w:r>
      <w:r w:rsidRPr="00883BDC">
        <w:rPr>
          <w:rFonts w:ascii="Sylfaen" w:hAnsi="Sylfaen" w:cs="Sylfaen"/>
          <w:i/>
          <w:sz w:val="20"/>
          <w:szCs w:val="24"/>
          <w:lang w:val="ru-RU" w:eastAsia="en-US"/>
        </w:rPr>
        <w:t>ընթացքում</w:t>
      </w:r>
      <w:r w:rsidRPr="00883BDC">
        <w:rPr>
          <w:rFonts w:ascii="Sylfaen" w:hAnsi="Sylfaen" w:cs="Sylfaen"/>
          <w:i/>
          <w:sz w:val="20"/>
          <w:szCs w:val="24"/>
          <w:lang w:val="af-ZA" w:eastAsia="en-US"/>
        </w:rPr>
        <w:t xml:space="preserve"> </w:t>
      </w:r>
      <w:r w:rsidRPr="00883BDC">
        <w:rPr>
          <w:rFonts w:ascii="Sylfaen" w:hAnsi="Sylfaen" w:cs="Sylfaen"/>
          <w:i/>
          <w:sz w:val="20"/>
          <w:szCs w:val="24"/>
          <w:lang w:val="ru-RU" w:eastAsia="en-US"/>
        </w:rPr>
        <w:t>հանձնաժողովի</w:t>
      </w:r>
      <w:r w:rsidRPr="00883BDC">
        <w:rPr>
          <w:rFonts w:ascii="Sylfaen" w:hAnsi="Sylfaen" w:cs="Sylfaen"/>
          <w:i/>
          <w:sz w:val="20"/>
          <w:szCs w:val="24"/>
          <w:lang w:val="af-ZA" w:eastAsia="en-US"/>
        </w:rPr>
        <w:t xml:space="preserve"> </w:t>
      </w:r>
      <w:r w:rsidRPr="00883BDC">
        <w:rPr>
          <w:rFonts w:ascii="Sylfaen" w:hAnsi="Sylfaen" w:cs="Sylfaen"/>
          <w:i/>
          <w:sz w:val="20"/>
          <w:szCs w:val="24"/>
          <w:lang w:val="ru-RU" w:eastAsia="en-US"/>
        </w:rPr>
        <w:t>քարտուղարը</w:t>
      </w:r>
      <w:r w:rsidRPr="00883BDC">
        <w:rPr>
          <w:rFonts w:ascii="Sylfaen" w:hAnsi="Sylfaen" w:cs="Sylfaen"/>
          <w:i/>
          <w:sz w:val="20"/>
          <w:szCs w:val="24"/>
          <w:lang w:val="af-ZA" w:eastAsia="en-US"/>
        </w:rPr>
        <w:t xml:space="preserve"> </w:t>
      </w:r>
      <w:r w:rsidRPr="00883BDC">
        <w:rPr>
          <w:rFonts w:ascii="Sylfaen" w:hAnsi="Sylfaen" w:cs="Sylfaen"/>
          <w:i/>
          <w:sz w:val="20"/>
          <w:szCs w:val="24"/>
          <w:lang w:val="ru-RU" w:eastAsia="en-US"/>
        </w:rPr>
        <w:t>բավարար</w:t>
      </w:r>
      <w:r w:rsidRPr="00883BDC">
        <w:rPr>
          <w:rFonts w:ascii="Sylfaen" w:hAnsi="Sylfaen" w:cs="Sylfaen"/>
          <w:i/>
          <w:sz w:val="20"/>
          <w:szCs w:val="24"/>
          <w:lang w:val="af-ZA" w:eastAsia="en-US"/>
        </w:rPr>
        <w:t xml:space="preserve"> </w:t>
      </w:r>
      <w:r w:rsidRPr="00883BDC">
        <w:rPr>
          <w:rFonts w:ascii="Sylfaen" w:hAnsi="Sylfaen" w:cs="Sylfaen"/>
          <w:i/>
          <w:sz w:val="20"/>
          <w:szCs w:val="24"/>
          <w:lang w:val="ru-RU" w:eastAsia="en-US"/>
        </w:rPr>
        <w:t>գնահատված</w:t>
      </w:r>
      <w:r w:rsidRPr="00883BDC">
        <w:rPr>
          <w:rFonts w:ascii="Sylfaen" w:hAnsi="Sylfaen" w:cs="Sylfaen"/>
          <w:i/>
          <w:sz w:val="20"/>
          <w:szCs w:val="24"/>
          <w:lang w:val="af-ZA" w:eastAsia="en-US"/>
        </w:rPr>
        <w:t xml:space="preserve"> </w:t>
      </w:r>
      <w:r w:rsidRPr="00883BDC">
        <w:rPr>
          <w:rFonts w:ascii="Sylfaen" w:hAnsi="Sylfaen" w:cs="Sylfaen"/>
          <w:i/>
          <w:sz w:val="20"/>
          <w:szCs w:val="24"/>
          <w:lang w:val="ru-RU" w:eastAsia="en-US"/>
        </w:rPr>
        <w:t>հայտեր</w:t>
      </w:r>
      <w:r w:rsidRPr="00883BDC">
        <w:rPr>
          <w:rFonts w:ascii="Sylfaen" w:hAnsi="Sylfaen" w:cs="Sylfaen"/>
          <w:i/>
          <w:sz w:val="20"/>
          <w:szCs w:val="24"/>
          <w:lang w:val="af-ZA" w:eastAsia="en-US"/>
        </w:rPr>
        <w:t xml:space="preserve"> </w:t>
      </w:r>
      <w:r w:rsidRPr="00883BDC">
        <w:rPr>
          <w:rFonts w:ascii="Sylfaen" w:hAnsi="Sylfaen" w:cs="Sylfaen"/>
          <w:i/>
          <w:sz w:val="20"/>
          <w:szCs w:val="24"/>
          <w:lang w:val="ru-RU" w:eastAsia="en-US"/>
        </w:rPr>
        <w:t>ներկայացրած</w:t>
      </w:r>
      <w:r w:rsidRPr="00883BDC">
        <w:rPr>
          <w:rFonts w:ascii="Sylfaen" w:hAnsi="Sylfaen" w:cs="Sylfaen"/>
          <w:i/>
          <w:sz w:val="20"/>
          <w:szCs w:val="24"/>
          <w:lang w:val="af-ZA" w:eastAsia="en-US"/>
        </w:rPr>
        <w:t xml:space="preserve"> </w:t>
      </w:r>
      <w:r w:rsidRPr="00883BDC">
        <w:rPr>
          <w:rFonts w:ascii="Sylfaen" w:hAnsi="Sylfaen" w:cs="Sylfaen"/>
          <w:i/>
          <w:sz w:val="20"/>
          <w:szCs w:val="24"/>
          <w:lang w:val="ru-RU" w:eastAsia="en-US"/>
        </w:rPr>
        <w:t>բոլոր</w:t>
      </w:r>
      <w:r w:rsidRPr="00883BDC">
        <w:rPr>
          <w:rFonts w:ascii="Sylfaen" w:hAnsi="Sylfaen" w:cs="Sylfaen"/>
          <w:i/>
          <w:sz w:val="20"/>
          <w:szCs w:val="24"/>
          <w:lang w:val="af-ZA" w:eastAsia="en-US"/>
        </w:rPr>
        <w:t xml:space="preserve"> </w:t>
      </w:r>
      <w:r w:rsidRPr="00883BDC">
        <w:rPr>
          <w:rFonts w:ascii="Sylfaen" w:hAnsi="Sylfaen" w:cs="Sylfaen"/>
          <w:i/>
          <w:sz w:val="20"/>
          <w:szCs w:val="24"/>
          <w:lang w:val="ru-RU" w:eastAsia="en-US"/>
        </w:rPr>
        <w:t>մասնակիցներին</w:t>
      </w:r>
      <w:r w:rsidRPr="00883BDC">
        <w:rPr>
          <w:rFonts w:ascii="Sylfaen" w:hAnsi="Sylfaen" w:cs="Sylfaen"/>
          <w:i/>
          <w:sz w:val="20"/>
          <w:szCs w:val="24"/>
          <w:lang w:val="af-ZA" w:eastAsia="en-US"/>
        </w:rPr>
        <w:t xml:space="preserve"> էլեկտրոնային եղանակով </w:t>
      </w:r>
      <w:r w:rsidRPr="00883BDC">
        <w:rPr>
          <w:rFonts w:ascii="Sylfaen" w:hAnsi="Sylfaen" w:cs="Sylfaen"/>
          <w:i/>
          <w:sz w:val="20"/>
          <w:szCs w:val="24"/>
          <w:lang w:val="ru-RU" w:eastAsia="en-US"/>
        </w:rPr>
        <w:t>միաժամանակ</w:t>
      </w:r>
      <w:r w:rsidRPr="00883BDC">
        <w:rPr>
          <w:rFonts w:ascii="Sylfaen" w:hAnsi="Sylfaen" w:cs="Sylfaen"/>
          <w:i/>
          <w:sz w:val="20"/>
          <w:szCs w:val="24"/>
          <w:lang w:val="af-ZA" w:eastAsia="en-US"/>
        </w:rPr>
        <w:t xml:space="preserve"> </w:t>
      </w:r>
      <w:r w:rsidRPr="00883BDC">
        <w:rPr>
          <w:rFonts w:ascii="Sylfaen" w:hAnsi="Sylfaen" w:cs="Sylfaen"/>
          <w:i/>
          <w:sz w:val="20"/>
          <w:szCs w:val="24"/>
          <w:lang w:val="ru-RU" w:eastAsia="en-US"/>
        </w:rPr>
        <w:t>ծանուցում</w:t>
      </w:r>
      <w:r w:rsidRPr="00883BDC">
        <w:rPr>
          <w:rFonts w:ascii="Sylfaen" w:hAnsi="Sylfaen" w:cs="Sylfaen"/>
          <w:i/>
          <w:sz w:val="20"/>
          <w:szCs w:val="24"/>
          <w:lang w:val="af-ZA" w:eastAsia="en-US"/>
        </w:rPr>
        <w:t xml:space="preserve"> </w:t>
      </w:r>
      <w:r w:rsidRPr="00883BDC">
        <w:rPr>
          <w:rFonts w:ascii="Sylfaen" w:hAnsi="Sylfaen" w:cs="Sylfaen"/>
          <w:i/>
          <w:sz w:val="20"/>
          <w:szCs w:val="24"/>
          <w:lang w:val="ru-RU" w:eastAsia="en-US"/>
        </w:rPr>
        <w:t>է</w:t>
      </w:r>
      <w:r w:rsidRPr="00883BDC">
        <w:rPr>
          <w:rFonts w:ascii="Sylfaen" w:hAnsi="Sylfaen" w:cs="Sylfaen"/>
          <w:i/>
          <w:sz w:val="20"/>
          <w:szCs w:val="24"/>
          <w:lang w:val="af-ZA" w:eastAsia="en-US"/>
        </w:rPr>
        <w:t xml:space="preserve"> </w:t>
      </w:r>
      <w:r w:rsidRPr="00883BDC">
        <w:rPr>
          <w:rFonts w:ascii="Sylfaen" w:hAnsi="Sylfaen" w:cs="Sylfaen"/>
          <w:i/>
          <w:sz w:val="20"/>
          <w:szCs w:val="24"/>
          <w:lang w:val="ru-RU" w:eastAsia="en-US"/>
        </w:rPr>
        <w:t>գների</w:t>
      </w:r>
      <w:r w:rsidRPr="00883BDC">
        <w:rPr>
          <w:rFonts w:ascii="Sylfaen" w:hAnsi="Sylfaen" w:cs="Sylfaen"/>
          <w:i/>
          <w:sz w:val="20"/>
          <w:szCs w:val="24"/>
          <w:lang w:val="af-ZA" w:eastAsia="en-US"/>
        </w:rPr>
        <w:t xml:space="preserve"> </w:t>
      </w:r>
      <w:r w:rsidRPr="00883BDC">
        <w:rPr>
          <w:rFonts w:ascii="Sylfaen" w:hAnsi="Sylfaen" w:cs="Sylfaen"/>
          <w:i/>
          <w:sz w:val="20"/>
          <w:szCs w:val="24"/>
          <w:lang w:val="ru-RU" w:eastAsia="en-US"/>
        </w:rPr>
        <w:t>նվազեցման</w:t>
      </w:r>
      <w:r w:rsidRPr="00883BDC">
        <w:rPr>
          <w:rFonts w:ascii="Sylfaen" w:hAnsi="Sylfaen" w:cs="Sylfaen"/>
          <w:i/>
          <w:sz w:val="20"/>
          <w:szCs w:val="24"/>
          <w:lang w:val="af-ZA" w:eastAsia="en-US"/>
        </w:rPr>
        <w:t xml:space="preserve"> </w:t>
      </w:r>
      <w:r w:rsidRPr="00883BDC">
        <w:rPr>
          <w:rFonts w:ascii="Sylfaen" w:hAnsi="Sylfaen" w:cs="Sylfaen"/>
          <w:i/>
          <w:sz w:val="20"/>
          <w:szCs w:val="24"/>
          <w:lang w:val="ru-RU" w:eastAsia="en-US"/>
        </w:rPr>
        <w:t>շուրջ</w:t>
      </w:r>
      <w:r w:rsidRPr="00883BDC">
        <w:rPr>
          <w:rFonts w:ascii="Sylfaen" w:hAnsi="Sylfaen" w:cs="Sylfaen"/>
          <w:i/>
          <w:sz w:val="20"/>
          <w:szCs w:val="24"/>
          <w:lang w:val="af-ZA" w:eastAsia="en-US"/>
        </w:rPr>
        <w:t xml:space="preserve"> </w:t>
      </w:r>
      <w:r w:rsidRPr="00883BDC">
        <w:rPr>
          <w:rFonts w:ascii="Sylfaen" w:hAnsi="Sylfaen" w:cs="Sylfaen"/>
          <w:i/>
          <w:sz w:val="20"/>
          <w:szCs w:val="24"/>
          <w:lang w:val="ru-RU" w:eastAsia="en-US"/>
        </w:rPr>
        <w:t>միաժամանակյա</w:t>
      </w:r>
      <w:r w:rsidRPr="00883BDC">
        <w:rPr>
          <w:rFonts w:ascii="Sylfaen" w:hAnsi="Sylfaen" w:cs="Sylfaen"/>
          <w:i/>
          <w:sz w:val="20"/>
          <w:szCs w:val="24"/>
          <w:lang w:val="af-ZA" w:eastAsia="en-US"/>
        </w:rPr>
        <w:t xml:space="preserve"> </w:t>
      </w:r>
      <w:r w:rsidRPr="00883BDC">
        <w:rPr>
          <w:rFonts w:ascii="Sylfaen" w:hAnsi="Sylfaen" w:cs="Sylfaen"/>
          <w:i/>
          <w:sz w:val="20"/>
          <w:szCs w:val="24"/>
          <w:lang w:val="ru-RU" w:eastAsia="en-US"/>
        </w:rPr>
        <w:t>բանակցությունների</w:t>
      </w:r>
      <w:r w:rsidRPr="00883BDC">
        <w:rPr>
          <w:rFonts w:ascii="Sylfaen" w:hAnsi="Sylfaen" w:cs="Sylfaen"/>
          <w:i/>
          <w:sz w:val="20"/>
          <w:szCs w:val="24"/>
          <w:lang w:val="af-ZA" w:eastAsia="en-US"/>
        </w:rPr>
        <w:t xml:space="preserve"> </w:t>
      </w:r>
      <w:r w:rsidRPr="00883BDC">
        <w:rPr>
          <w:rFonts w:ascii="Sylfaen" w:hAnsi="Sylfaen" w:cs="Sylfaen"/>
          <w:i/>
          <w:sz w:val="20"/>
          <w:szCs w:val="24"/>
          <w:lang w:val="ru-RU" w:eastAsia="en-US"/>
        </w:rPr>
        <w:t>վարման</w:t>
      </w:r>
      <w:r w:rsidRPr="00883BDC">
        <w:rPr>
          <w:rFonts w:ascii="Sylfaen" w:hAnsi="Sylfaen" w:cs="Sylfaen"/>
          <w:i/>
          <w:sz w:val="20"/>
          <w:szCs w:val="24"/>
          <w:lang w:val="af-ZA" w:eastAsia="en-US"/>
        </w:rPr>
        <w:t xml:space="preserve"> </w:t>
      </w:r>
      <w:r w:rsidRPr="00883BDC">
        <w:rPr>
          <w:rFonts w:ascii="Sylfaen" w:hAnsi="Sylfaen" w:cs="Sylfaen"/>
          <w:i/>
          <w:sz w:val="20"/>
          <w:szCs w:val="24"/>
          <w:lang w:val="ru-RU" w:eastAsia="en-US"/>
        </w:rPr>
        <w:t>օրվա</w:t>
      </w:r>
      <w:r w:rsidRPr="00883BDC">
        <w:rPr>
          <w:rFonts w:ascii="Sylfaen" w:hAnsi="Sylfaen" w:cs="Sylfaen"/>
          <w:i/>
          <w:sz w:val="20"/>
          <w:szCs w:val="24"/>
          <w:lang w:val="af-ZA" w:eastAsia="en-US"/>
        </w:rPr>
        <w:t xml:space="preserve">, </w:t>
      </w:r>
      <w:r w:rsidRPr="00883BDC">
        <w:rPr>
          <w:rFonts w:ascii="Sylfaen" w:hAnsi="Sylfaen" w:cs="Sylfaen"/>
          <w:i/>
          <w:sz w:val="20"/>
          <w:szCs w:val="24"/>
          <w:lang w:val="ru-RU" w:eastAsia="en-US"/>
        </w:rPr>
        <w:t>ժամի</w:t>
      </w:r>
      <w:r w:rsidRPr="00883BDC">
        <w:rPr>
          <w:rFonts w:ascii="Sylfaen" w:hAnsi="Sylfaen" w:cs="Sylfaen"/>
          <w:i/>
          <w:sz w:val="20"/>
          <w:szCs w:val="24"/>
          <w:lang w:val="af-ZA" w:eastAsia="en-US"/>
        </w:rPr>
        <w:t xml:space="preserve"> </w:t>
      </w:r>
      <w:r w:rsidRPr="00883BDC">
        <w:rPr>
          <w:rFonts w:ascii="Sylfaen" w:hAnsi="Sylfaen" w:cs="Sylfaen"/>
          <w:i/>
          <w:sz w:val="20"/>
          <w:szCs w:val="24"/>
          <w:lang w:val="ru-RU" w:eastAsia="en-US"/>
        </w:rPr>
        <w:t>և</w:t>
      </w:r>
      <w:r w:rsidRPr="00883BDC">
        <w:rPr>
          <w:rFonts w:ascii="Sylfaen" w:hAnsi="Sylfaen" w:cs="Sylfaen"/>
          <w:i/>
          <w:sz w:val="20"/>
          <w:szCs w:val="24"/>
          <w:lang w:val="af-ZA" w:eastAsia="en-US"/>
        </w:rPr>
        <w:t xml:space="preserve"> </w:t>
      </w:r>
      <w:r w:rsidRPr="00883BDC">
        <w:rPr>
          <w:rFonts w:ascii="Sylfaen" w:hAnsi="Sylfaen" w:cs="Sylfaen"/>
          <w:i/>
          <w:sz w:val="20"/>
          <w:szCs w:val="24"/>
          <w:lang w:val="ru-RU" w:eastAsia="en-US"/>
        </w:rPr>
        <w:t>վայրի</w:t>
      </w:r>
      <w:r w:rsidRPr="00883BDC">
        <w:rPr>
          <w:rFonts w:ascii="Sylfaen" w:hAnsi="Sylfaen" w:cs="Sylfaen"/>
          <w:i/>
          <w:sz w:val="20"/>
          <w:szCs w:val="24"/>
          <w:lang w:val="af-ZA" w:eastAsia="en-US"/>
        </w:rPr>
        <w:t xml:space="preserve"> </w:t>
      </w:r>
      <w:r w:rsidRPr="00883BDC">
        <w:rPr>
          <w:rFonts w:ascii="Sylfaen" w:hAnsi="Sylfaen" w:cs="Sylfaen"/>
          <w:i/>
          <w:sz w:val="20"/>
          <w:szCs w:val="24"/>
          <w:lang w:val="ru-RU" w:eastAsia="en-US"/>
        </w:rPr>
        <w:t>մասին</w:t>
      </w:r>
      <w:r w:rsidRPr="00883BDC">
        <w:rPr>
          <w:rFonts w:ascii="Sylfaen" w:hAnsi="Sylfaen" w:cs="Sylfaen"/>
          <w:i/>
          <w:sz w:val="20"/>
          <w:szCs w:val="24"/>
          <w:lang w:val="af-ZA" w:eastAsia="en-US"/>
        </w:rPr>
        <w:t>,</w:t>
      </w:r>
    </w:p>
    <w:p w:rsidR="00A5723E" w:rsidRPr="00883BDC" w:rsidRDefault="00A5723E" w:rsidP="00A5723E">
      <w:pPr>
        <w:pStyle w:val="norm"/>
        <w:spacing w:line="240" w:lineRule="auto"/>
        <w:rPr>
          <w:rFonts w:ascii="Sylfaen" w:hAnsi="Sylfaen" w:cs="Sylfaen"/>
          <w:i/>
          <w:color w:val="FF0000"/>
          <w:sz w:val="20"/>
          <w:szCs w:val="24"/>
          <w:lang w:val="af-ZA" w:eastAsia="en-US"/>
        </w:rPr>
      </w:pPr>
      <w:r w:rsidRPr="00883BDC">
        <w:rPr>
          <w:rFonts w:ascii="Sylfaen" w:hAnsi="Sylfaen" w:cs="Sylfaen"/>
          <w:i/>
          <w:sz w:val="20"/>
          <w:szCs w:val="24"/>
          <w:lang w:val="ru-RU" w:eastAsia="en-US"/>
        </w:rPr>
        <w:t>գ</w:t>
      </w:r>
      <w:r w:rsidRPr="00883BDC">
        <w:rPr>
          <w:rFonts w:ascii="Sylfaen" w:hAnsi="Sylfaen" w:cs="Sylfaen"/>
          <w:i/>
          <w:sz w:val="20"/>
          <w:szCs w:val="24"/>
          <w:lang w:val="af-ZA" w:eastAsia="en-US"/>
        </w:rPr>
        <w:t xml:space="preserve">. </w:t>
      </w:r>
      <w:r w:rsidRPr="00883BDC">
        <w:rPr>
          <w:rFonts w:ascii="Sylfaen" w:hAnsi="Sylfaen" w:cs="Sylfaen"/>
          <w:i/>
          <w:sz w:val="20"/>
          <w:szCs w:val="24"/>
          <w:lang w:val="ru-RU" w:eastAsia="en-US"/>
        </w:rPr>
        <w:t>բանակցությունները</w:t>
      </w:r>
      <w:r w:rsidRPr="00883BDC">
        <w:rPr>
          <w:rFonts w:ascii="Sylfaen" w:hAnsi="Sylfaen" w:cs="Sylfaen"/>
          <w:i/>
          <w:sz w:val="20"/>
          <w:szCs w:val="24"/>
          <w:lang w:val="af-ZA" w:eastAsia="en-US"/>
        </w:rPr>
        <w:t xml:space="preserve"> </w:t>
      </w:r>
      <w:r w:rsidRPr="00883BDC">
        <w:rPr>
          <w:rFonts w:ascii="Sylfaen" w:hAnsi="Sylfaen" w:cs="Sylfaen"/>
          <w:i/>
          <w:sz w:val="20"/>
          <w:szCs w:val="24"/>
          <w:lang w:val="ru-RU" w:eastAsia="en-US"/>
        </w:rPr>
        <w:t>վարվում</w:t>
      </w:r>
      <w:r w:rsidRPr="00883BDC">
        <w:rPr>
          <w:rFonts w:ascii="Sylfaen" w:hAnsi="Sylfaen" w:cs="Sylfaen"/>
          <w:i/>
          <w:sz w:val="20"/>
          <w:szCs w:val="24"/>
          <w:lang w:val="af-ZA" w:eastAsia="en-US"/>
        </w:rPr>
        <w:t xml:space="preserve"> </w:t>
      </w:r>
      <w:r w:rsidRPr="00883BDC">
        <w:rPr>
          <w:rFonts w:ascii="Sylfaen" w:hAnsi="Sylfaen" w:cs="Sylfaen"/>
          <w:i/>
          <w:sz w:val="20"/>
          <w:szCs w:val="24"/>
          <w:lang w:val="ru-RU" w:eastAsia="en-US"/>
        </w:rPr>
        <w:t>են</w:t>
      </w:r>
      <w:r w:rsidRPr="00883BDC">
        <w:rPr>
          <w:rFonts w:ascii="Sylfaen" w:hAnsi="Sylfaen" w:cs="Sylfaen"/>
          <w:i/>
          <w:sz w:val="20"/>
          <w:szCs w:val="24"/>
          <w:lang w:val="af-ZA" w:eastAsia="en-US"/>
        </w:rPr>
        <w:t xml:space="preserve"> </w:t>
      </w:r>
      <w:r w:rsidRPr="00883BDC">
        <w:rPr>
          <w:rFonts w:ascii="Sylfaen" w:hAnsi="Sylfaen" w:cs="Sylfaen"/>
          <w:i/>
          <w:sz w:val="20"/>
          <w:szCs w:val="24"/>
          <w:lang w:val="ru-RU" w:eastAsia="en-US"/>
        </w:rPr>
        <w:t>ոչ</w:t>
      </w:r>
      <w:r w:rsidRPr="00883BDC">
        <w:rPr>
          <w:rFonts w:ascii="Sylfaen" w:hAnsi="Sylfaen" w:cs="Sylfaen"/>
          <w:i/>
          <w:sz w:val="20"/>
          <w:szCs w:val="24"/>
          <w:lang w:val="af-ZA" w:eastAsia="en-US"/>
        </w:rPr>
        <w:t xml:space="preserve"> </w:t>
      </w:r>
      <w:r w:rsidRPr="00883BDC">
        <w:rPr>
          <w:rFonts w:ascii="Sylfaen" w:hAnsi="Sylfaen" w:cs="Sylfaen"/>
          <w:i/>
          <w:sz w:val="20"/>
          <w:szCs w:val="24"/>
          <w:lang w:val="ru-RU" w:eastAsia="en-US"/>
        </w:rPr>
        <w:t>շուտ</w:t>
      </w:r>
      <w:r w:rsidRPr="00883BDC">
        <w:rPr>
          <w:rFonts w:ascii="Sylfaen" w:hAnsi="Sylfaen" w:cs="Sylfaen"/>
          <w:i/>
          <w:sz w:val="20"/>
          <w:szCs w:val="24"/>
          <w:lang w:val="af-ZA" w:eastAsia="en-US"/>
        </w:rPr>
        <w:t xml:space="preserve">, </w:t>
      </w:r>
      <w:r w:rsidRPr="00883BDC">
        <w:rPr>
          <w:rFonts w:ascii="Sylfaen" w:hAnsi="Sylfaen" w:cs="Sylfaen"/>
          <w:i/>
          <w:sz w:val="20"/>
          <w:szCs w:val="24"/>
          <w:lang w:val="ru-RU" w:eastAsia="en-US"/>
        </w:rPr>
        <w:t>քան</w:t>
      </w:r>
      <w:r w:rsidRPr="00883BDC">
        <w:rPr>
          <w:rFonts w:ascii="Sylfaen" w:hAnsi="Sylfaen" w:cs="Sylfaen"/>
          <w:i/>
          <w:sz w:val="20"/>
          <w:szCs w:val="24"/>
          <w:lang w:val="af-ZA" w:eastAsia="en-US"/>
        </w:rPr>
        <w:t xml:space="preserve"> </w:t>
      </w:r>
      <w:r w:rsidRPr="00883BDC">
        <w:rPr>
          <w:rFonts w:ascii="Sylfaen" w:hAnsi="Sylfaen" w:cs="Sylfaen"/>
          <w:i/>
          <w:sz w:val="20"/>
          <w:szCs w:val="24"/>
          <w:lang w:val="ru-RU" w:eastAsia="en-US"/>
        </w:rPr>
        <w:t>ծանուցումն</w:t>
      </w:r>
      <w:r w:rsidRPr="00883BDC">
        <w:rPr>
          <w:rFonts w:ascii="Sylfaen" w:hAnsi="Sylfaen" w:cs="Sylfaen"/>
          <w:i/>
          <w:sz w:val="20"/>
          <w:szCs w:val="24"/>
          <w:lang w:val="af-ZA" w:eastAsia="en-US"/>
        </w:rPr>
        <w:t xml:space="preserve"> </w:t>
      </w:r>
      <w:r w:rsidRPr="00883BDC">
        <w:rPr>
          <w:rFonts w:ascii="Sylfaen" w:hAnsi="Sylfaen" w:cs="Sylfaen"/>
          <w:i/>
          <w:sz w:val="20"/>
          <w:szCs w:val="24"/>
          <w:lang w:val="ru-RU" w:eastAsia="en-US"/>
        </w:rPr>
        <w:t>ուղարկվելու</w:t>
      </w:r>
      <w:r w:rsidRPr="00883BDC">
        <w:rPr>
          <w:rFonts w:ascii="Sylfaen" w:hAnsi="Sylfaen" w:cs="Sylfaen"/>
          <w:i/>
          <w:sz w:val="20"/>
          <w:szCs w:val="24"/>
          <w:lang w:val="af-ZA" w:eastAsia="en-US"/>
        </w:rPr>
        <w:t xml:space="preserve"> </w:t>
      </w:r>
      <w:r w:rsidRPr="00883BDC">
        <w:rPr>
          <w:rFonts w:ascii="Sylfaen" w:hAnsi="Sylfaen" w:cs="Sylfaen"/>
          <w:i/>
          <w:sz w:val="20"/>
          <w:szCs w:val="24"/>
          <w:lang w:val="ru-RU" w:eastAsia="en-US"/>
        </w:rPr>
        <w:t>օրվան</w:t>
      </w:r>
      <w:r w:rsidRPr="00883BDC">
        <w:rPr>
          <w:rFonts w:ascii="Sylfaen" w:hAnsi="Sylfaen" w:cs="Sylfaen"/>
          <w:i/>
          <w:sz w:val="20"/>
          <w:szCs w:val="24"/>
          <w:lang w:val="af-ZA" w:eastAsia="en-US"/>
        </w:rPr>
        <w:t xml:space="preserve"> </w:t>
      </w:r>
      <w:r w:rsidRPr="00883BDC">
        <w:rPr>
          <w:rFonts w:ascii="Sylfaen" w:hAnsi="Sylfaen" w:cs="Sylfaen"/>
          <w:i/>
          <w:sz w:val="20"/>
          <w:szCs w:val="24"/>
          <w:lang w:val="ru-RU" w:eastAsia="en-US"/>
        </w:rPr>
        <w:t>հաջորդող</w:t>
      </w:r>
      <w:r w:rsidRPr="00883BDC">
        <w:rPr>
          <w:rFonts w:ascii="Sylfaen" w:hAnsi="Sylfaen" w:cs="Sylfaen"/>
          <w:i/>
          <w:sz w:val="20"/>
          <w:szCs w:val="24"/>
          <w:lang w:val="af-ZA" w:eastAsia="en-US"/>
        </w:rPr>
        <w:t xml:space="preserve"> </w:t>
      </w:r>
      <w:r w:rsidRPr="00883BDC">
        <w:rPr>
          <w:rFonts w:ascii="Sylfaen" w:hAnsi="Sylfaen" w:cs="Sylfaen"/>
          <w:i/>
          <w:sz w:val="20"/>
          <w:szCs w:val="24"/>
          <w:lang w:val="ru-RU" w:eastAsia="en-US"/>
        </w:rPr>
        <w:t>օրվանից</w:t>
      </w:r>
      <w:r w:rsidRPr="00883BDC">
        <w:rPr>
          <w:rFonts w:ascii="Sylfaen" w:hAnsi="Sylfaen" w:cs="Sylfaen"/>
          <w:i/>
          <w:sz w:val="20"/>
          <w:szCs w:val="24"/>
          <w:lang w:val="af-ZA" w:eastAsia="en-US"/>
        </w:rPr>
        <w:t xml:space="preserve">  </w:t>
      </w:r>
      <w:r w:rsidRPr="00883BDC">
        <w:rPr>
          <w:rFonts w:ascii="Sylfaen" w:hAnsi="Sylfaen" w:cs="Sylfaen"/>
          <w:i/>
          <w:sz w:val="20"/>
          <w:szCs w:val="24"/>
          <w:lang w:val="ru-RU" w:eastAsia="en-US"/>
        </w:rPr>
        <w:t>երկրորդ</w:t>
      </w:r>
      <w:r w:rsidRPr="00883BDC">
        <w:rPr>
          <w:rFonts w:ascii="Sylfaen" w:hAnsi="Sylfaen" w:cs="Sylfaen"/>
          <w:i/>
          <w:sz w:val="20"/>
          <w:szCs w:val="24"/>
          <w:lang w:val="af-ZA" w:eastAsia="en-US"/>
        </w:rPr>
        <w:t xml:space="preserve"> և ոչ ուշ, քան </w:t>
      </w:r>
      <w:r w:rsidRPr="00883BDC">
        <w:rPr>
          <w:rFonts w:ascii="Sylfaen" w:hAnsi="Sylfaen" w:cs="Sylfaen"/>
          <w:i/>
          <w:sz w:val="20"/>
          <w:szCs w:val="24"/>
          <w:lang w:val="hy-AM" w:eastAsia="en-US"/>
        </w:rPr>
        <w:t>հինգերորդ</w:t>
      </w:r>
      <w:r w:rsidRPr="00883BDC">
        <w:rPr>
          <w:rFonts w:ascii="Sylfaen" w:hAnsi="Sylfaen" w:cs="Sylfaen"/>
          <w:i/>
          <w:sz w:val="20"/>
          <w:szCs w:val="24"/>
          <w:lang w:val="af-ZA" w:eastAsia="en-US"/>
        </w:rPr>
        <w:t xml:space="preserve"> </w:t>
      </w:r>
      <w:r w:rsidRPr="00883BDC">
        <w:rPr>
          <w:rFonts w:ascii="Sylfaen" w:hAnsi="Sylfaen" w:cs="Sylfaen"/>
          <w:i/>
          <w:sz w:val="20"/>
          <w:szCs w:val="24"/>
          <w:lang w:val="ru-RU" w:eastAsia="en-US"/>
        </w:rPr>
        <w:t>աշխատանքային</w:t>
      </w:r>
      <w:r w:rsidRPr="00883BDC">
        <w:rPr>
          <w:rFonts w:ascii="Sylfaen" w:hAnsi="Sylfaen" w:cs="Sylfaen"/>
          <w:i/>
          <w:sz w:val="20"/>
          <w:szCs w:val="24"/>
          <w:lang w:val="af-ZA" w:eastAsia="en-US"/>
        </w:rPr>
        <w:t xml:space="preserve"> </w:t>
      </w:r>
      <w:r w:rsidRPr="00883BDC">
        <w:rPr>
          <w:rFonts w:ascii="Sylfaen" w:hAnsi="Sylfaen" w:cs="Sylfaen"/>
          <w:i/>
          <w:sz w:val="20"/>
          <w:szCs w:val="24"/>
          <w:lang w:val="ru-RU" w:eastAsia="en-US"/>
        </w:rPr>
        <w:t>օրը</w:t>
      </w:r>
      <w:r w:rsidRPr="00883BDC">
        <w:rPr>
          <w:rFonts w:ascii="Sylfaen" w:hAnsi="Sylfaen" w:cs="Sylfaen"/>
          <w:i/>
          <w:sz w:val="20"/>
          <w:szCs w:val="24"/>
          <w:lang w:val="af-ZA" w:eastAsia="en-US"/>
        </w:rPr>
        <w:t xml:space="preserve">, </w:t>
      </w:r>
    </w:p>
    <w:p w:rsidR="00A5723E" w:rsidRPr="00883BDC" w:rsidRDefault="00A5723E" w:rsidP="00A5723E">
      <w:pPr>
        <w:pStyle w:val="norm"/>
        <w:spacing w:line="240" w:lineRule="auto"/>
        <w:rPr>
          <w:rFonts w:ascii="Sylfaen" w:hAnsi="Sylfaen" w:cs="Sylfaen"/>
          <w:i/>
          <w:sz w:val="20"/>
          <w:szCs w:val="24"/>
          <w:lang w:val="af-ZA" w:eastAsia="en-US"/>
        </w:rPr>
      </w:pPr>
      <w:r w:rsidRPr="00883BDC">
        <w:rPr>
          <w:rFonts w:ascii="Sylfaen" w:hAnsi="Sylfaen" w:cs="Sylfaen"/>
          <w:i/>
          <w:sz w:val="20"/>
          <w:szCs w:val="24"/>
          <w:lang w:val="ru-RU" w:eastAsia="en-US"/>
        </w:rPr>
        <w:t>դ</w:t>
      </w:r>
      <w:r w:rsidRPr="00883BDC">
        <w:rPr>
          <w:rFonts w:ascii="Sylfaen" w:hAnsi="Sylfaen" w:cs="Sylfaen"/>
          <w:i/>
          <w:sz w:val="20"/>
          <w:szCs w:val="24"/>
          <w:lang w:val="af-ZA" w:eastAsia="en-US"/>
        </w:rPr>
        <w:t xml:space="preserve">. </w:t>
      </w:r>
      <w:r w:rsidRPr="00883BDC">
        <w:rPr>
          <w:rFonts w:ascii="Sylfaen" w:hAnsi="Sylfaen" w:cs="Sylfaen"/>
          <w:i/>
          <w:sz w:val="20"/>
          <w:szCs w:val="24"/>
          <w:lang w:val="ru-RU" w:eastAsia="en-US"/>
        </w:rPr>
        <w:t>յուրաքանչյուր</w:t>
      </w:r>
      <w:r w:rsidRPr="00883BDC">
        <w:rPr>
          <w:rFonts w:ascii="Sylfaen" w:hAnsi="Sylfaen" w:cs="Sylfaen"/>
          <w:i/>
          <w:sz w:val="20"/>
          <w:szCs w:val="24"/>
          <w:lang w:val="af-ZA" w:eastAsia="en-US"/>
        </w:rPr>
        <w:t xml:space="preserve"> </w:t>
      </w:r>
      <w:r w:rsidRPr="00883BDC">
        <w:rPr>
          <w:rFonts w:ascii="Sylfaen" w:hAnsi="Sylfaen" w:cs="Sylfaen"/>
          <w:i/>
          <w:sz w:val="20"/>
          <w:szCs w:val="24"/>
          <w:lang w:eastAsia="en-US"/>
        </w:rPr>
        <w:t>մա</w:t>
      </w:r>
      <w:r w:rsidRPr="00883BDC">
        <w:rPr>
          <w:rFonts w:ascii="Sylfaen" w:hAnsi="Sylfaen" w:cs="Sylfaen"/>
          <w:i/>
          <w:sz w:val="20"/>
          <w:szCs w:val="24"/>
          <w:lang w:val="ru-RU" w:eastAsia="en-US"/>
        </w:rPr>
        <w:t>սնակցի</w:t>
      </w:r>
      <w:r w:rsidRPr="00883BDC">
        <w:rPr>
          <w:rFonts w:ascii="Sylfaen" w:hAnsi="Sylfaen" w:cs="Sylfaen"/>
          <w:i/>
          <w:sz w:val="20"/>
          <w:szCs w:val="24"/>
          <w:lang w:val="af-ZA" w:eastAsia="en-US"/>
        </w:rPr>
        <w:t xml:space="preserve">` </w:t>
      </w:r>
      <w:r w:rsidRPr="00883BDC">
        <w:rPr>
          <w:rFonts w:ascii="Sylfaen" w:hAnsi="Sylfaen" w:cs="Sylfaen"/>
          <w:i/>
          <w:sz w:val="20"/>
          <w:szCs w:val="24"/>
          <w:lang w:val="ru-RU" w:eastAsia="en-US"/>
        </w:rPr>
        <w:t>տվյալ</w:t>
      </w:r>
      <w:r w:rsidRPr="00883BDC">
        <w:rPr>
          <w:rFonts w:ascii="Sylfaen" w:hAnsi="Sylfaen" w:cs="Sylfaen"/>
          <w:i/>
          <w:sz w:val="20"/>
          <w:szCs w:val="24"/>
          <w:lang w:val="af-ZA" w:eastAsia="en-US"/>
        </w:rPr>
        <w:t xml:space="preserve"> </w:t>
      </w:r>
      <w:r w:rsidRPr="00883BDC">
        <w:rPr>
          <w:rFonts w:ascii="Sylfaen" w:hAnsi="Sylfaen" w:cs="Sylfaen"/>
          <w:i/>
          <w:sz w:val="20"/>
          <w:szCs w:val="24"/>
          <w:lang w:val="ru-RU" w:eastAsia="en-US"/>
        </w:rPr>
        <w:t>պահին</w:t>
      </w:r>
      <w:r w:rsidRPr="00883BDC">
        <w:rPr>
          <w:rFonts w:ascii="Sylfaen" w:hAnsi="Sylfaen" w:cs="Sylfaen"/>
          <w:i/>
          <w:sz w:val="20"/>
          <w:szCs w:val="24"/>
          <w:lang w:val="af-ZA" w:eastAsia="en-US"/>
        </w:rPr>
        <w:t xml:space="preserve"> </w:t>
      </w:r>
      <w:r w:rsidRPr="00883BDC">
        <w:rPr>
          <w:rFonts w:ascii="Sylfaen" w:hAnsi="Sylfaen" w:cs="Sylfaen"/>
          <w:i/>
          <w:sz w:val="20"/>
          <w:szCs w:val="24"/>
          <w:lang w:val="ru-RU" w:eastAsia="en-US"/>
        </w:rPr>
        <w:t>ներկայացրած</w:t>
      </w:r>
      <w:r w:rsidRPr="00883BDC">
        <w:rPr>
          <w:rFonts w:ascii="Sylfaen" w:hAnsi="Sylfaen" w:cs="Sylfaen"/>
          <w:i/>
          <w:sz w:val="20"/>
          <w:szCs w:val="24"/>
          <w:lang w:val="af-ZA" w:eastAsia="en-US"/>
        </w:rPr>
        <w:t xml:space="preserve"> </w:t>
      </w:r>
      <w:r w:rsidRPr="00883BDC">
        <w:rPr>
          <w:rFonts w:ascii="Sylfaen" w:hAnsi="Sylfaen" w:cs="Sylfaen"/>
          <w:i/>
          <w:sz w:val="20"/>
          <w:szCs w:val="24"/>
          <w:lang w:val="ru-RU" w:eastAsia="en-US"/>
        </w:rPr>
        <w:t>գնային</w:t>
      </w:r>
      <w:r w:rsidRPr="00883BDC">
        <w:rPr>
          <w:rFonts w:ascii="Sylfaen" w:hAnsi="Sylfaen" w:cs="Sylfaen"/>
          <w:i/>
          <w:sz w:val="20"/>
          <w:szCs w:val="24"/>
          <w:lang w:val="af-ZA" w:eastAsia="en-US"/>
        </w:rPr>
        <w:t xml:space="preserve"> </w:t>
      </w:r>
      <w:r w:rsidRPr="00883BDC">
        <w:rPr>
          <w:rFonts w:ascii="Sylfaen" w:hAnsi="Sylfaen" w:cs="Sylfaen"/>
          <w:i/>
          <w:sz w:val="20"/>
          <w:szCs w:val="24"/>
          <w:lang w:val="ru-RU" w:eastAsia="en-US"/>
        </w:rPr>
        <w:t>առաջարկը</w:t>
      </w:r>
      <w:r w:rsidRPr="00883BDC">
        <w:rPr>
          <w:rFonts w:ascii="Sylfaen" w:hAnsi="Sylfaen" w:cs="Sylfaen"/>
          <w:i/>
          <w:sz w:val="20"/>
          <w:szCs w:val="24"/>
          <w:lang w:val="af-ZA" w:eastAsia="en-US"/>
        </w:rPr>
        <w:t xml:space="preserve"> </w:t>
      </w:r>
      <w:r w:rsidRPr="00883BDC">
        <w:rPr>
          <w:rFonts w:ascii="Sylfaen" w:hAnsi="Sylfaen" w:cs="Sylfaen"/>
          <w:i/>
          <w:sz w:val="20"/>
          <w:szCs w:val="24"/>
          <w:lang w:val="ru-RU" w:eastAsia="en-US"/>
        </w:rPr>
        <w:t>հրապարակվում</w:t>
      </w:r>
      <w:r w:rsidRPr="00883BDC">
        <w:rPr>
          <w:rFonts w:ascii="Sylfaen" w:hAnsi="Sylfaen" w:cs="Sylfaen"/>
          <w:i/>
          <w:sz w:val="20"/>
          <w:szCs w:val="24"/>
          <w:lang w:val="af-ZA" w:eastAsia="en-US"/>
        </w:rPr>
        <w:t xml:space="preserve"> </w:t>
      </w:r>
      <w:r w:rsidRPr="00883BDC">
        <w:rPr>
          <w:rFonts w:ascii="Sylfaen" w:hAnsi="Sylfaen" w:cs="Sylfaen"/>
          <w:i/>
          <w:sz w:val="20"/>
          <w:szCs w:val="24"/>
          <w:lang w:val="ru-RU" w:eastAsia="en-US"/>
        </w:rPr>
        <w:t>է</w:t>
      </w:r>
      <w:r w:rsidRPr="00883BDC">
        <w:rPr>
          <w:rFonts w:ascii="Sylfaen" w:hAnsi="Sylfaen" w:cs="Sylfaen"/>
          <w:i/>
          <w:sz w:val="20"/>
          <w:szCs w:val="24"/>
          <w:lang w:val="af-ZA" w:eastAsia="en-US"/>
        </w:rPr>
        <w:t xml:space="preserve"> </w:t>
      </w:r>
      <w:r w:rsidRPr="00883BDC">
        <w:rPr>
          <w:rFonts w:ascii="Sylfaen" w:hAnsi="Sylfaen" w:cs="Sylfaen"/>
          <w:i/>
          <w:sz w:val="20"/>
          <w:szCs w:val="24"/>
          <w:lang w:val="ru-RU" w:eastAsia="en-US"/>
        </w:rPr>
        <w:t>մյուս</w:t>
      </w:r>
      <w:r w:rsidRPr="00883BDC">
        <w:rPr>
          <w:rFonts w:ascii="Sylfaen" w:hAnsi="Sylfaen" w:cs="Sylfaen"/>
          <w:i/>
          <w:sz w:val="20"/>
          <w:szCs w:val="24"/>
          <w:lang w:val="af-ZA" w:eastAsia="en-US"/>
        </w:rPr>
        <w:t xml:space="preserve"> մ</w:t>
      </w:r>
      <w:r w:rsidRPr="00883BDC">
        <w:rPr>
          <w:rFonts w:ascii="Sylfaen" w:hAnsi="Sylfaen" w:cs="Sylfaen"/>
          <w:i/>
          <w:sz w:val="20"/>
          <w:szCs w:val="24"/>
          <w:lang w:val="ru-RU" w:eastAsia="en-US"/>
        </w:rPr>
        <w:t>ասնակիցների</w:t>
      </w:r>
      <w:r w:rsidRPr="00883BDC">
        <w:rPr>
          <w:rFonts w:ascii="Sylfaen" w:hAnsi="Sylfaen" w:cs="Sylfaen"/>
          <w:i/>
          <w:sz w:val="20"/>
          <w:szCs w:val="24"/>
          <w:lang w:val="af-ZA" w:eastAsia="en-US"/>
        </w:rPr>
        <w:t xml:space="preserve"> </w:t>
      </w:r>
      <w:r w:rsidRPr="00883BDC">
        <w:rPr>
          <w:rFonts w:ascii="Sylfaen" w:hAnsi="Sylfaen" w:cs="Sylfaen"/>
          <w:i/>
          <w:sz w:val="20"/>
          <w:szCs w:val="24"/>
          <w:lang w:val="ru-RU" w:eastAsia="en-US"/>
        </w:rPr>
        <w:t>համար</w:t>
      </w:r>
      <w:r w:rsidRPr="00883BDC">
        <w:rPr>
          <w:rFonts w:ascii="Sylfaen" w:hAnsi="Sylfaen" w:cs="Sylfaen"/>
          <w:i/>
          <w:sz w:val="20"/>
          <w:szCs w:val="24"/>
          <w:lang w:val="af-ZA" w:eastAsia="en-US"/>
        </w:rPr>
        <w:t xml:space="preserve">, </w:t>
      </w:r>
      <w:r w:rsidRPr="00883BDC">
        <w:rPr>
          <w:rFonts w:ascii="Sylfaen" w:hAnsi="Sylfaen" w:cs="Sylfaen"/>
          <w:i/>
          <w:sz w:val="20"/>
          <w:szCs w:val="24"/>
          <w:lang w:val="ru-RU" w:eastAsia="en-US"/>
        </w:rPr>
        <w:t>և</w:t>
      </w:r>
      <w:r w:rsidRPr="00883BDC">
        <w:rPr>
          <w:rFonts w:ascii="Sylfaen" w:hAnsi="Sylfaen" w:cs="Sylfaen"/>
          <w:i/>
          <w:sz w:val="20"/>
          <w:szCs w:val="24"/>
          <w:lang w:val="af-ZA" w:eastAsia="en-US"/>
        </w:rPr>
        <w:t xml:space="preserve"> </w:t>
      </w:r>
      <w:r w:rsidRPr="00883BDC">
        <w:rPr>
          <w:rFonts w:ascii="Sylfaen" w:hAnsi="Sylfaen" w:cs="Sylfaen"/>
          <w:i/>
          <w:sz w:val="20"/>
          <w:szCs w:val="24"/>
          <w:lang w:val="ru-RU" w:eastAsia="en-US"/>
        </w:rPr>
        <w:t>մինչև</w:t>
      </w:r>
      <w:r w:rsidRPr="00883BDC">
        <w:rPr>
          <w:rFonts w:ascii="Sylfaen" w:hAnsi="Sylfaen" w:cs="Sylfaen"/>
          <w:i/>
          <w:sz w:val="20"/>
          <w:szCs w:val="24"/>
          <w:lang w:val="af-ZA" w:eastAsia="en-US"/>
        </w:rPr>
        <w:t xml:space="preserve"> </w:t>
      </w:r>
      <w:r w:rsidRPr="00883BDC">
        <w:rPr>
          <w:rFonts w:ascii="Sylfaen" w:hAnsi="Sylfaen" w:cs="Sylfaen"/>
          <w:i/>
          <w:sz w:val="20"/>
          <w:szCs w:val="24"/>
          <w:lang w:val="ru-RU" w:eastAsia="en-US"/>
        </w:rPr>
        <w:t>բանակցությունների</w:t>
      </w:r>
      <w:r w:rsidRPr="00883BDC">
        <w:rPr>
          <w:rFonts w:ascii="Sylfaen" w:hAnsi="Sylfaen" w:cs="Sylfaen"/>
          <w:i/>
          <w:sz w:val="20"/>
          <w:szCs w:val="24"/>
          <w:lang w:val="af-ZA" w:eastAsia="en-US"/>
        </w:rPr>
        <w:t xml:space="preserve"> </w:t>
      </w:r>
      <w:r w:rsidRPr="00883BDC">
        <w:rPr>
          <w:rFonts w:ascii="Sylfaen" w:hAnsi="Sylfaen" w:cs="Sylfaen"/>
          <w:i/>
          <w:sz w:val="20"/>
          <w:szCs w:val="24"/>
          <w:lang w:val="ru-RU" w:eastAsia="en-US"/>
        </w:rPr>
        <w:t>համար</w:t>
      </w:r>
      <w:r w:rsidRPr="00883BDC">
        <w:rPr>
          <w:rFonts w:ascii="Sylfaen" w:hAnsi="Sylfaen" w:cs="Sylfaen"/>
          <w:i/>
          <w:sz w:val="20"/>
          <w:szCs w:val="24"/>
          <w:lang w:val="af-ZA" w:eastAsia="en-US"/>
        </w:rPr>
        <w:t xml:space="preserve"> </w:t>
      </w:r>
      <w:r w:rsidRPr="00883BDC">
        <w:rPr>
          <w:rFonts w:ascii="Sylfaen" w:hAnsi="Sylfaen" w:cs="Sylfaen"/>
          <w:i/>
          <w:sz w:val="20"/>
          <w:szCs w:val="24"/>
          <w:lang w:val="ru-RU" w:eastAsia="en-US"/>
        </w:rPr>
        <w:t>նախատեսված</w:t>
      </w:r>
      <w:r w:rsidRPr="00883BDC">
        <w:rPr>
          <w:rFonts w:ascii="Sylfaen" w:hAnsi="Sylfaen" w:cs="Sylfaen"/>
          <w:i/>
          <w:sz w:val="20"/>
          <w:szCs w:val="24"/>
          <w:lang w:val="af-ZA" w:eastAsia="en-US"/>
        </w:rPr>
        <w:t xml:space="preserve"> </w:t>
      </w:r>
      <w:r w:rsidRPr="00883BDC">
        <w:rPr>
          <w:rFonts w:ascii="Sylfaen" w:hAnsi="Sylfaen" w:cs="Sylfaen"/>
          <w:i/>
          <w:sz w:val="20"/>
          <w:szCs w:val="24"/>
          <w:lang w:val="ru-RU" w:eastAsia="en-US"/>
        </w:rPr>
        <w:t>վերջնաժամկետի</w:t>
      </w:r>
      <w:r w:rsidRPr="00883BDC">
        <w:rPr>
          <w:rFonts w:ascii="Sylfaen" w:hAnsi="Sylfaen" w:cs="Sylfaen"/>
          <w:i/>
          <w:sz w:val="20"/>
          <w:szCs w:val="24"/>
          <w:lang w:val="af-ZA" w:eastAsia="en-US"/>
        </w:rPr>
        <w:t xml:space="preserve"> </w:t>
      </w:r>
      <w:r w:rsidRPr="00883BDC">
        <w:rPr>
          <w:rFonts w:ascii="Sylfaen" w:hAnsi="Sylfaen" w:cs="Sylfaen"/>
          <w:i/>
          <w:sz w:val="20"/>
          <w:szCs w:val="24"/>
          <w:lang w:val="ru-RU" w:eastAsia="en-US"/>
        </w:rPr>
        <w:t>ավարտը</w:t>
      </w:r>
      <w:r w:rsidRPr="00883BDC">
        <w:rPr>
          <w:rFonts w:ascii="Sylfaen" w:hAnsi="Sylfaen" w:cs="Sylfaen"/>
          <w:i/>
          <w:sz w:val="20"/>
          <w:szCs w:val="24"/>
          <w:lang w:val="af-ZA" w:eastAsia="en-US"/>
        </w:rPr>
        <w:t xml:space="preserve"> մ</w:t>
      </w:r>
      <w:r w:rsidRPr="00883BDC">
        <w:rPr>
          <w:rFonts w:ascii="Sylfaen" w:hAnsi="Sylfaen" w:cs="Sylfaen"/>
          <w:i/>
          <w:sz w:val="20"/>
          <w:szCs w:val="24"/>
          <w:lang w:val="ru-RU" w:eastAsia="en-US"/>
        </w:rPr>
        <w:t>ասնակիցը</w:t>
      </w:r>
      <w:r w:rsidRPr="00883BDC">
        <w:rPr>
          <w:rFonts w:ascii="Sylfaen" w:hAnsi="Sylfaen" w:cs="Sylfaen"/>
          <w:i/>
          <w:sz w:val="20"/>
          <w:szCs w:val="24"/>
          <w:lang w:val="af-ZA" w:eastAsia="en-US"/>
        </w:rPr>
        <w:t xml:space="preserve"> </w:t>
      </w:r>
      <w:r w:rsidRPr="00883BDC">
        <w:rPr>
          <w:rFonts w:ascii="Sylfaen" w:hAnsi="Sylfaen" w:cs="Sylfaen"/>
          <w:i/>
          <w:sz w:val="20"/>
          <w:szCs w:val="24"/>
          <w:lang w:val="ru-RU" w:eastAsia="en-US"/>
        </w:rPr>
        <w:t>կարող</w:t>
      </w:r>
      <w:r w:rsidRPr="00883BDC">
        <w:rPr>
          <w:rFonts w:ascii="Sylfaen" w:hAnsi="Sylfaen" w:cs="Sylfaen"/>
          <w:i/>
          <w:sz w:val="20"/>
          <w:szCs w:val="24"/>
          <w:lang w:val="af-ZA" w:eastAsia="en-US"/>
        </w:rPr>
        <w:t xml:space="preserve"> </w:t>
      </w:r>
      <w:r w:rsidRPr="00883BDC">
        <w:rPr>
          <w:rFonts w:ascii="Sylfaen" w:hAnsi="Sylfaen" w:cs="Sylfaen"/>
          <w:i/>
          <w:sz w:val="20"/>
          <w:szCs w:val="24"/>
          <w:lang w:val="ru-RU" w:eastAsia="en-US"/>
        </w:rPr>
        <w:t>է</w:t>
      </w:r>
      <w:r w:rsidRPr="00883BDC">
        <w:rPr>
          <w:rFonts w:ascii="Sylfaen" w:hAnsi="Sylfaen" w:cs="Sylfaen"/>
          <w:i/>
          <w:sz w:val="20"/>
          <w:szCs w:val="24"/>
          <w:lang w:val="af-ZA" w:eastAsia="en-US"/>
        </w:rPr>
        <w:t xml:space="preserve"> </w:t>
      </w:r>
      <w:r w:rsidRPr="00883BDC">
        <w:rPr>
          <w:rFonts w:ascii="Sylfaen" w:hAnsi="Sylfaen" w:cs="Sylfaen"/>
          <w:i/>
          <w:sz w:val="20"/>
          <w:szCs w:val="24"/>
          <w:lang w:val="ru-RU" w:eastAsia="en-US"/>
        </w:rPr>
        <w:t>վերանայել</w:t>
      </w:r>
      <w:r w:rsidRPr="00883BDC">
        <w:rPr>
          <w:rFonts w:ascii="Sylfaen" w:hAnsi="Sylfaen" w:cs="Sylfaen"/>
          <w:i/>
          <w:sz w:val="20"/>
          <w:szCs w:val="24"/>
          <w:lang w:val="af-ZA" w:eastAsia="en-US"/>
        </w:rPr>
        <w:t xml:space="preserve"> </w:t>
      </w:r>
      <w:r w:rsidRPr="00883BDC">
        <w:rPr>
          <w:rFonts w:ascii="Sylfaen" w:hAnsi="Sylfaen" w:cs="Sylfaen"/>
          <w:i/>
          <w:sz w:val="20"/>
          <w:szCs w:val="24"/>
          <w:lang w:val="ru-RU" w:eastAsia="en-US"/>
        </w:rPr>
        <w:t>իր</w:t>
      </w:r>
      <w:r w:rsidRPr="00883BDC">
        <w:rPr>
          <w:rFonts w:ascii="Sylfaen" w:hAnsi="Sylfaen" w:cs="Sylfaen"/>
          <w:i/>
          <w:sz w:val="20"/>
          <w:szCs w:val="24"/>
          <w:lang w:val="af-ZA" w:eastAsia="en-US"/>
        </w:rPr>
        <w:t xml:space="preserve"> </w:t>
      </w:r>
      <w:r w:rsidRPr="00883BDC">
        <w:rPr>
          <w:rFonts w:ascii="Sylfaen" w:hAnsi="Sylfaen" w:cs="Sylfaen"/>
          <w:i/>
          <w:sz w:val="20"/>
          <w:szCs w:val="24"/>
          <w:lang w:val="ru-RU" w:eastAsia="en-US"/>
        </w:rPr>
        <w:t>գնային</w:t>
      </w:r>
      <w:r w:rsidRPr="00883BDC">
        <w:rPr>
          <w:rFonts w:ascii="Sylfaen" w:hAnsi="Sylfaen" w:cs="Sylfaen"/>
          <w:i/>
          <w:sz w:val="20"/>
          <w:szCs w:val="24"/>
          <w:lang w:val="af-ZA" w:eastAsia="en-US"/>
        </w:rPr>
        <w:t xml:space="preserve"> </w:t>
      </w:r>
      <w:r w:rsidRPr="00883BDC">
        <w:rPr>
          <w:rFonts w:ascii="Sylfaen" w:hAnsi="Sylfaen" w:cs="Sylfaen"/>
          <w:i/>
          <w:sz w:val="20"/>
          <w:szCs w:val="24"/>
          <w:lang w:val="ru-RU" w:eastAsia="en-US"/>
        </w:rPr>
        <w:t>առաջարկը</w:t>
      </w:r>
      <w:r w:rsidRPr="00883BDC">
        <w:rPr>
          <w:rFonts w:ascii="Sylfaen" w:hAnsi="Sylfaen" w:cs="Sylfaen"/>
          <w:i/>
          <w:sz w:val="20"/>
          <w:szCs w:val="24"/>
          <w:lang w:val="af-ZA" w:eastAsia="en-US"/>
        </w:rPr>
        <w:t>,</w:t>
      </w:r>
    </w:p>
    <w:p w:rsidR="00A5723E" w:rsidRPr="00883BDC" w:rsidRDefault="00A5723E" w:rsidP="00A5723E">
      <w:pPr>
        <w:pStyle w:val="norm"/>
        <w:spacing w:line="240" w:lineRule="auto"/>
        <w:rPr>
          <w:rFonts w:ascii="Sylfaen" w:hAnsi="Sylfaen" w:cs="Sylfaen"/>
          <w:i/>
          <w:sz w:val="20"/>
          <w:szCs w:val="24"/>
          <w:lang w:val="af-ZA" w:eastAsia="en-US"/>
        </w:rPr>
      </w:pPr>
      <w:r w:rsidRPr="00883BDC">
        <w:rPr>
          <w:rFonts w:ascii="Sylfaen" w:hAnsi="Sylfaen" w:cs="Sylfaen"/>
          <w:i/>
          <w:sz w:val="20"/>
          <w:szCs w:val="24"/>
          <w:lang w:val="ru-RU" w:eastAsia="en-US"/>
        </w:rPr>
        <w:t>ե</w:t>
      </w:r>
      <w:r w:rsidRPr="00883BDC">
        <w:rPr>
          <w:rFonts w:ascii="Sylfaen" w:hAnsi="Sylfaen" w:cs="Sylfaen"/>
          <w:i/>
          <w:sz w:val="20"/>
          <w:szCs w:val="24"/>
          <w:lang w:val="af-ZA" w:eastAsia="en-US"/>
        </w:rPr>
        <w:t xml:space="preserve">. </w:t>
      </w:r>
      <w:r w:rsidRPr="00883BDC">
        <w:rPr>
          <w:rFonts w:ascii="Sylfaen" w:hAnsi="Sylfaen" w:cs="Sylfaen"/>
          <w:i/>
          <w:sz w:val="20"/>
          <w:szCs w:val="24"/>
          <w:lang w:val="ru-RU" w:eastAsia="en-US"/>
        </w:rPr>
        <w:t>բանակցությունների</w:t>
      </w:r>
      <w:r w:rsidRPr="00883BDC">
        <w:rPr>
          <w:rFonts w:ascii="Sylfaen" w:hAnsi="Sylfaen" w:cs="Sylfaen"/>
          <w:i/>
          <w:sz w:val="20"/>
          <w:szCs w:val="24"/>
          <w:lang w:val="af-ZA" w:eastAsia="en-US"/>
        </w:rPr>
        <w:t xml:space="preserve"> </w:t>
      </w:r>
      <w:r w:rsidRPr="00883BDC">
        <w:rPr>
          <w:rFonts w:ascii="Sylfaen" w:hAnsi="Sylfaen" w:cs="Sylfaen"/>
          <w:i/>
          <w:sz w:val="20"/>
          <w:szCs w:val="24"/>
          <w:lang w:val="ru-RU" w:eastAsia="en-US"/>
        </w:rPr>
        <w:t>համար</w:t>
      </w:r>
      <w:r w:rsidRPr="00883BDC">
        <w:rPr>
          <w:rFonts w:ascii="Sylfaen" w:hAnsi="Sylfaen" w:cs="Sylfaen"/>
          <w:i/>
          <w:sz w:val="20"/>
          <w:szCs w:val="24"/>
          <w:lang w:val="af-ZA" w:eastAsia="en-US"/>
        </w:rPr>
        <w:t xml:space="preserve"> </w:t>
      </w:r>
      <w:r w:rsidRPr="00883BDC">
        <w:rPr>
          <w:rFonts w:ascii="Sylfaen" w:hAnsi="Sylfaen" w:cs="Sylfaen"/>
          <w:i/>
          <w:sz w:val="20"/>
          <w:szCs w:val="24"/>
          <w:lang w:val="ru-RU" w:eastAsia="en-US"/>
        </w:rPr>
        <w:t>սահմանված</w:t>
      </w:r>
      <w:r w:rsidRPr="00883BDC">
        <w:rPr>
          <w:rFonts w:ascii="Sylfaen" w:hAnsi="Sylfaen" w:cs="Sylfaen"/>
          <w:i/>
          <w:sz w:val="20"/>
          <w:szCs w:val="24"/>
          <w:lang w:val="af-ZA" w:eastAsia="en-US"/>
        </w:rPr>
        <w:t xml:space="preserve"> </w:t>
      </w:r>
      <w:r w:rsidRPr="00883BDC">
        <w:rPr>
          <w:rFonts w:ascii="Sylfaen" w:hAnsi="Sylfaen" w:cs="Sylfaen"/>
          <w:i/>
          <w:sz w:val="20"/>
          <w:szCs w:val="24"/>
          <w:lang w:val="ru-RU" w:eastAsia="en-US"/>
        </w:rPr>
        <w:t>վերջնաժամկետը</w:t>
      </w:r>
      <w:r w:rsidRPr="00883BDC">
        <w:rPr>
          <w:rFonts w:ascii="Sylfaen" w:hAnsi="Sylfaen" w:cs="Sylfaen"/>
          <w:i/>
          <w:sz w:val="20"/>
          <w:szCs w:val="24"/>
          <w:lang w:val="af-ZA" w:eastAsia="en-US"/>
        </w:rPr>
        <w:t xml:space="preserve"> </w:t>
      </w:r>
      <w:r w:rsidRPr="00883BDC">
        <w:rPr>
          <w:rFonts w:ascii="Sylfaen" w:hAnsi="Sylfaen" w:cs="Sylfaen"/>
          <w:i/>
          <w:sz w:val="20"/>
          <w:szCs w:val="24"/>
          <w:lang w:val="ru-RU" w:eastAsia="en-US"/>
        </w:rPr>
        <w:t>լրանալու</w:t>
      </w:r>
      <w:r w:rsidRPr="00883BDC">
        <w:rPr>
          <w:rFonts w:ascii="Sylfaen" w:hAnsi="Sylfaen" w:cs="Sylfaen"/>
          <w:i/>
          <w:sz w:val="20"/>
          <w:szCs w:val="24"/>
          <w:lang w:val="af-ZA" w:eastAsia="en-US"/>
        </w:rPr>
        <w:t xml:space="preserve"> </w:t>
      </w:r>
      <w:r w:rsidRPr="00883BDC">
        <w:rPr>
          <w:rFonts w:ascii="Sylfaen" w:hAnsi="Sylfaen" w:cs="Sylfaen"/>
          <w:i/>
          <w:sz w:val="20"/>
          <w:szCs w:val="24"/>
          <w:lang w:val="ru-RU" w:eastAsia="en-US"/>
        </w:rPr>
        <w:t>պահին</w:t>
      </w:r>
      <w:r w:rsidRPr="00883BDC">
        <w:rPr>
          <w:rFonts w:ascii="Sylfaen" w:hAnsi="Sylfaen" w:cs="Sylfaen"/>
          <w:i/>
          <w:sz w:val="20"/>
          <w:szCs w:val="24"/>
          <w:lang w:val="af-ZA" w:eastAsia="en-US"/>
        </w:rPr>
        <w:t xml:space="preserve">, </w:t>
      </w:r>
      <w:r w:rsidRPr="00883BDC">
        <w:rPr>
          <w:rFonts w:ascii="Sylfaen" w:hAnsi="Sylfaen" w:cs="Sylfaen"/>
          <w:i/>
          <w:sz w:val="20"/>
          <w:szCs w:val="24"/>
          <w:lang w:val="ru-RU" w:eastAsia="en-US"/>
        </w:rPr>
        <w:t>ըստ</w:t>
      </w:r>
      <w:r w:rsidRPr="00883BDC">
        <w:rPr>
          <w:rFonts w:ascii="Sylfaen" w:hAnsi="Sylfaen" w:cs="Sylfaen"/>
          <w:i/>
          <w:sz w:val="20"/>
          <w:szCs w:val="24"/>
          <w:lang w:val="hy-AM" w:eastAsia="en-US"/>
        </w:rPr>
        <w:t xml:space="preserve"> դրան ներկա</w:t>
      </w:r>
      <w:r w:rsidRPr="00883BDC">
        <w:rPr>
          <w:rFonts w:ascii="Sylfaen" w:hAnsi="Sylfaen" w:cs="Sylfaen"/>
          <w:i/>
          <w:sz w:val="20"/>
          <w:szCs w:val="24"/>
          <w:lang w:val="af-ZA" w:eastAsia="en-US"/>
        </w:rPr>
        <w:t xml:space="preserve"> մ</w:t>
      </w:r>
      <w:r w:rsidRPr="00883BDC">
        <w:rPr>
          <w:rFonts w:ascii="Sylfaen" w:hAnsi="Sylfaen" w:cs="Sylfaen"/>
          <w:i/>
          <w:sz w:val="20"/>
          <w:szCs w:val="24"/>
          <w:lang w:val="ru-RU" w:eastAsia="en-US"/>
        </w:rPr>
        <w:t>ասնակիցների</w:t>
      </w:r>
      <w:r w:rsidRPr="00883BDC">
        <w:rPr>
          <w:rFonts w:ascii="Sylfaen" w:hAnsi="Sylfaen" w:cs="Sylfaen"/>
          <w:i/>
          <w:sz w:val="20"/>
          <w:szCs w:val="24"/>
          <w:lang w:val="af-ZA" w:eastAsia="en-US"/>
        </w:rPr>
        <w:t xml:space="preserve"> </w:t>
      </w:r>
      <w:r w:rsidRPr="00883BDC">
        <w:rPr>
          <w:rFonts w:ascii="Sylfaen" w:hAnsi="Sylfaen" w:cs="Sylfaen"/>
          <w:i/>
          <w:sz w:val="20"/>
          <w:szCs w:val="24"/>
          <w:lang w:val="ru-RU" w:eastAsia="en-US"/>
        </w:rPr>
        <w:t>ներկայացրած</w:t>
      </w:r>
      <w:r w:rsidRPr="00883BDC">
        <w:rPr>
          <w:rFonts w:ascii="Sylfaen" w:hAnsi="Sylfaen" w:cs="Sylfaen"/>
          <w:i/>
          <w:sz w:val="20"/>
          <w:szCs w:val="24"/>
          <w:lang w:val="af-ZA" w:eastAsia="en-US"/>
        </w:rPr>
        <w:t xml:space="preserve"> </w:t>
      </w:r>
      <w:r w:rsidRPr="00883BDC">
        <w:rPr>
          <w:rFonts w:ascii="Sylfaen" w:hAnsi="Sylfaen" w:cs="Sylfaen"/>
          <w:i/>
          <w:sz w:val="20"/>
          <w:szCs w:val="24"/>
          <w:lang w:val="ru-RU" w:eastAsia="en-US"/>
        </w:rPr>
        <w:t>գների</w:t>
      </w:r>
      <w:r w:rsidRPr="00883BDC">
        <w:rPr>
          <w:rFonts w:ascii="Sylfaen" w:hAnsi="Sylfaen" w:cs="Sylfaen"/>
          <w:i/>
          <w:sz w:val="20"/>
          <w:szCs w:val="24"/>
          <w:lang w:val="af-ZA" w:eastAsia="en-US"/>
        </w:rPr>
        <w:t xml:space="preserve">, </w:t>
      </w:r>
      <w:r w:rsidRPr="00883BDC">
        <w:rPr>
          <w:rFonts w:ascii="Sylfaen" w:hAnsi="Sylfaen" w:cs="Sylfaen"/>
          <w:i/>
          <w:sz w:val="20"/>
          <w:szCs w:val="24"/>
          <w:lang w:val="hy-AM" w:eastAsia="en-US"/>
        </w:rPr>
        <w:t>որոնք չեն</w:t>
      </w:r>
      <w:r w:rsidRPr="00883BDC">
        <w:rPr>
          <w:rFonts w:ascii="Sylfaen" w:hAnsi="Sylfaen" w:cs="Sylfaen"/>
          <w:i/>
          <w:sz w:val="20"/>
          <w:szCs w:val="24"/>
          <w:lang w:val="af-ZA" w:eastAsia="en-US"/>
        </w:rPr>
        <w:t xml:space="preserve"> </w:t>
      </w:r>
      <w:r w:rsidRPr="00883BDC">
        <w:rPr>
          <w:rFonts w:ascii="Sylfaen" w:hAnsi="Sylfaen" w:cs="Sylfaen"/>
          <w:i/>
          <w:sz w:val="20"/>
          <w:szCs w:val="24"/>
          <w:lang w:val="ru-RU" w:eastAsia="en-US"/>
        </w:rPr>
        <w:t>գերազանցում</w:t>
      </w:r>
      <w:r w:rsidRPr="00883BDC">
        <w:rPr>
          <w:rFonts w:ascii="Sylfaen" w:hAnsi="Sylfaen" w:cs="Sylfaen"/>
          <w:i/>
          <w:sz w:val="20"/>
          <w:szCs w:val="24"/>
          <w:lang w:val="hy-AM" w:eastAsia="en-US"/>
        </w:rPr>
        <w:t xml:space="preserve"> գնման հայտով սահմանված գինը</w:t>
      </w:r>
      <w:r w:rsidRPr="00883BDC">
        <w:rPr>
          <w:rFonts w:ascii="Sylfaen" w:hAnsi="Sylfaen" w:cs="Sylfaen"/>
          <w:i/>
          <w:sz w:val="20"/>
          <w:szCs w:val="24"/>
          <w:lang w:val="af-ZA" w:eastAsia="en-US"/>
        </w:rPr>
        <w:t xml:space="preserve">, </w:t>
      </w:r>
      <w:r w:rsidRPr="00883BDC">
        <w:rPr>
          <w:rFonts w:ascii="Sylfaen" w:hAnsi="Sylfaen" w:cs="Sylfaen"/>
          <w:i/>
          <w:sz w:val="20"/>
          <w:szCs w:val="24"/>
          <w:lang w:val="ru-RU" w:eastAsia="en-US"/>
        </w:rPr>
        <w:t>որոշվում</w:t>
      </w:r>
      <w:r w:rsidRPr="00883BDC">
        <w:rPr>
          <w:rFonts w:ascii="Sylfaen" w:hAnsi="Sylfaen" w:cs="Sylfaen"/>
          <w:i/>
          <w:sz w:val="20"/>
          <w:szCs w:val="24"/>
          <w:lang w:val="af-ZA" w:eastAsia="en-US"/>
        </w:rPr>
        <w:t xml:space="preserve"> </w:t>
      </w:r>
      <w:r w:rsidRPr="00883BDC">
        <w:rPr>
          <w:rFonts w:ascii="Sylfaen" w:hAnsi="Sylfaen" w:cs="Sylfaen"/>
          <w:i/>
          <w:sz w:val="20"/>
          <w:szCs w:val="24"/>
          <w:lang w:val="ru-RU" w:eastAsia="en-US"/>
        </w:rPr>
        <w:t>և</w:t>
      </w:r>
      <w:r w:rsidRPr="00883BDC">
        <w:rPr>
          <w:rFonts w:ascii="Sylfaen" w:hAnsi="Sylfaen" w:cs="Sylfaen"/>
          <w:i/>
          <w:sz w:val="20"/>
          <w:szCs w:val="24"/>
          <w:lang w:val="af-ZA" w:eastAsia="en-US"/>
        </w:rPr>
        <w:t xml:space="preserve"> </w:t>
      </w:r>
      <w:r w:rsidRPr="00883BDC">
        <w:rPr>
          <w:rFonts w:ascii="Sylfaen" w:hAnsi="Sylfaen" w:cs="Sylfaen"/>
          <w:i/>
          <w:sz w:val="20"/>
          <w:szCs w:val="24"/>
          <w:lang w:val="ru-RU" w:eastAsia="en-US"/>
        </w:rPr>
        <w:t>հայտարարվում</w:t>
      </w:r>
      <w:r w:rsidRPr="00883BDC">
        <w:rPr>
          <w:rFonts w:ascii="Sylfaen" w:hAnsi="Sylfaen" w:cs="Sylfaen"/>
          <w:i/>
          <w:sz w:val="20"/>
          <w:szCs w:val="24"/>
          <w:lang w:val="af-ZA" w:eastAsia="en-US"/>
        </w:rPr>
        <w:t xml:space="preserve"> </w:t>
      </w:r>
      <w:r w:rsidRPr="00883BDC">
        <w:rPr>
          <w:rFonts w:ascii="Sylfaen" w:hAnsi="Sylfaen" w:cs="Sylfaen"/>
          <w:i/>
          <w:sz w:val="20"/>
          <w:szCs w:val="24"/>
          <w:lang w:val="ru-RU" w:eastAsia="en-US"/>
        </w:rPr>
        <w:t>են</w:t>
      </w:r>
      <w:r w:rsidRPr="00883BDC">
        <w:rPr>
          <w:rFonts w:ascii="Sylfaen" w:hAnsi="Sylfaen" w:cs="Sylfaen"/>
          <w:i/>
          <w:sz w:val="20"/>
          <w:szCs w:val="24"/>
          <w:lang w:val="af-ZA" w:eastAsia="en-US"/>
        </w:rPr>
        <w:t xml:space="preserve"> </w:t>
      </w:r>
      <w:r w:rsidRPr="00883BDC">
        <w:rPr>
          <w:rFonts w:ascii="Sylfaen" w:hAnsi="Sylfaen" w:cs="Sylfaen"/>
          <w:i/>
          <w:sz w:val="20"/>
          <w:szCs w:val="24"/>
          <w:lang w:val="hy-AM" w:eastAsia="en-US"/>
        </w:rPr>
        <w:t>ընտրված</w:t>
      </w:r>
      <w:r w:rsidRPr="00883BDC">
        <w:rPr>
          <w:rFonts w:ascii="Sylfaen" w:hAnsi="Sylfaen" w:cs="Sylfaen"/>
          <w:i/>
          <w:sz w:val="20"/>
          <w:szCs w:val="24"/>
          <w:lang w:val="af-ZA" w:eastAsia="en-US"/>
        </w:rPr>
        <w:t xml:space="preserve"> </w:t>
      </w:r>
      <w:r w:rsidRPr="00883BDC">
        <w:rPr>
          <w:rFonts w:ascii="Sylfaen" w:hAnsi="Sylfaen" w:cs="Sylfaen"/>
          <w:i/>
          <w:sz w:val="20"/>
          <w:szCs w:val="24"/>
          <w:lang w:val="ru-RU" w:eastAsia="en-US"/>
        </w:rPr>
        <w:t>և</w:t>
      </w:r>
      <w:r w:rsidRPr="00883BDC">
        <w:rPr>
          <w:rFonts w:ascii="Sylfaen" w:hAnsi="Sylfaen" w:cs="Sylfaen"/>
          <w:i/>
          <w:sz w:val="20"/>
          <w:szCs w:val="24"/>
          <w:lang w:val="af-ZA" w:eastAsia="en-US"/>
        </w:rPr>
        <w:t xml:space="preserve"> </w:t>
      </w:r>
      <w:r w:rsidRPr="00883BDC">
        <w:rPr>
          <w:rFonts w:ascii="Sylfaen" w:hAnsi="Sylfaen" w:cs="Sylfaen"/>
          <w:i/>
          <w:sz w:val="20"/>
          <w:szCs w:val="24"/>
          <w:lang w:val="ru-RU" w:eastAsia="en-US"/>
        </w:rPr>
        <w:t>հաջորդաբար</w:t>
      </w:r>
      <w:r w:rsidRPr="00883BDC">
        <w:rPr>
          <w:rFonts w:ascii="Sylfaen" w:hAnsi="Sylfaen" w:cs="Sylfaen"/>
          <w:i/>
          <w:sz w:val="20"/>
          <w:szCs w:val="24"/>
          <w:lang w:val="af-ZA" w:eastAsia="en-US"/>
        </w:rPr>
        <w:t xml:space="preserve"> </w:t>
      </w:r>
      <w:r w:rsidRPr="00883BDC">
        <w:rPr>
          <w:rFonts w:ascii="Sylfaen" w:hAnsi="Sylfaen" w:cs="Sylfaen"/>
          <w:i/>
          <w:sz w:val="20"/>
          <w:szCs w:val="24"/>
          <w:lang w:val="ru-RU" w:eastAsia="en-US"/>
        </w:rPr>
        <w:t>տեղերը</w:t>
      </w:r>
      <w:r w:rsidRPr="00883BDC">
        <w:rPr>
          <w:rFonts w:ascii="Sylfaen" w:hAnsi="Sylfaen" w:cs="Sylfaen"/>
          <w:i/>
          <w:sz w:val="20"/>
          <w:szCs w:val="24"/>
          <w:lang w:val="af-ZA" w:eastAsia="en-US"/>
        </w:rPr>
        <w:t xml:space="preserve"> </w:t>
      </w:r>
      <w:r w:rsidRPr="00883BDC">
        <w:rPr>
          <w:rFonts w:ascii="Sylfaen" w:hAnsi="Sylfaen" w:cs="Sylfaen"/>
          <w:i/>
          <w:sz w:val="20"/>
          <w:szCs w:val="24"/>
          <w:lang w:val="ru-RU" w:eastAsia="en-US"/>
        </w:rPr>
        <w:t>զբաղեցրած</w:t>
      </w:r>
      <w:r w:rsidRPr="00883BDC">
        <w:rPr>
          <w:rFonts w:ascii="Sylfaen" w:hAnsi="Sylfaen" w:cs="Sylfaen"/>
          <w:i/>
          <w:sz w:val="20"/>
          <w:szCs w:val="24"/>
          <w:lang w:val="af-ZA" w:eastAsia="en-US"/>
        </w:rPr>
        <w:t xml:space="preserve"> մ</w:t>
      </w:r>
      <w:r w:rsidRPr="00883BDC">
        <w:rPr>
          <w:rFonts w:ascii="Sylfaen" w:hAnsi="Sylfaen" w:cs="Sylfaen"/>
          <w:i/>
          <w:sz w:val="20"/>
          <w:szCs w:val="24"/>
          <w:lang w:val="ru-RU" w:eastAsia="en-US"/>
        </w:rPr>
        <w:t>ասնակիցները</w:t>
      </w:r>
      <w:r w:rsidRPr="00883BDC">
        <w:rPr>
          <w:rFonts w:ascii="Sylfaen" w:hAnsi="Sylfaen" w:cs="Sylfaen"/>
          <w:i/>
          <w:sz w:val="20"/>
          <w:szCs w:val="24"/>
          <w:lang w:val="af-ZA" w:eastAsia="en-US"/>
        </w:rPr>
        <w:t>,</w:t>
      </w:r>
    </w:p>
    <w:p w:rsidR="00A5723E" w:rsidRPr="00883BDC" w:rsidRDefault="00A5723E" w:rsidP="00A5723E">
      <w:pPr>
        <w:shd w:val="clear" w:color="auto" w:fill="FFFFFF"/>
        <w:ind w:firstLine="375"/>
        <w:jc w:val="both"/>
        <w:rPr>
          <w:rFonts w:ascii="Sylfaen" w:hAnsi="Sylfaen" w:cs="Sylfaen"/>
          <w:i/>
          <w:sz w:val="20"/>
          <w:lang w:val="hy-AM"/>
        </w:rPr>
      </w:pPr>
      <w:r w:rsidRPr="00883BDC">
        <w:rPr>
          <w:rFonts w:ascii="Sylfaen" w:hAnsi="Sylfaen" w:cs="Sylfaen"/>
          <w:i/>
          <w:sz w:val="20"/>
          <w:lang w:val="ru-RU"/>
        </w:rPr>
        <w:t>զ</w:t>
      </w:r>
      <w:r w:rsidRPr="00883BDC">
        <w:rPr>
          <w:rFonts w:ascii="Sylfaen" w:hAnsi="Sylfaen" w:cs="Sylfaen"/>
          <w:i/>
          <w:sz w:val="20"/>
          <w:lang w:val="af-ZA"/>
        </w:rPr>
        <w:t xml:space="preserve">. </w:t>
      </w:r>
      <w:r w:rsidRPr="00883BDC">
        <w:rPr>
          <w:rFonts w:ascii="Sylfaen" w:hAnsi="Sylfaen" w:cs="Sylfaen"/>
          <w:i/>
          <w:sz w:val="20"/>
          <w:lang w:val="ru-RU"/>
        </w:rPr>
        <w:t>բանակցությունների</w:t>
      </w:r>
      <w:r w:rsidRPr="00883BDC">
        <w:rPr>
          <w:rFonts w:ascii="Sylfaen" w:hAnsi="Sylfaen" w:cs="Sylfaen"/>
          <w:i/>
          <w:sz w:val="20"/>
          <w:lang w:val="af-ZA"/>
        </w:rPr>
        <w:t xml:space="preserve"> </w:t>
      </w:r>
      <w:r w:rsidRPr="00883BDC">
        <w:rPr>
          <w:rFonts w:ascii="Sylfaen" w:hAnsi="Sylfaen" w:cs="Sylfaen"/>
          <w:i/>
          <w:sz w:val="20"/>
          <w:lang w:val="ru-RU"/>
        </w:rPr>
        <w:t>համար</w:t>
      </w:r>
      <w:r w:rsidRPr="00883BDC">
        <w:rPr>
          <w:rFonts w:ascii="Sylfaen" w:hAnsi="Sylfaen" w:cs="Sylfaen"/>
          <w:i/>
          <w:sz w:val="20"/>
          <w:lang w:val="af-ZA"/>
        </w:rPr>
        <w:t xml:space="preserve"> </w:t>
      </w:r>
      <w:r w:rsidRPr="00883BDC">
        <w:rPr>
          <w:rFonts w:ascii="Sylfaen" w:hAnsi="Sylfaen" w:cs="Sylfaen"/>
          <w:i/>
          <w:sz w:val="20"/>
          <w:lang w:val="ru-RU"/>
        </w:rPr>
        <w:t>սահմանված</w:t>
      </w:r>
      <w:r w:rsidRPr="00883BDC">
        <w:rPr>
          <w:rFonts w:ascii="Sylfaen" w:hAnsi="Sylfaen" w:cs="Sylfaen"/>
          <w:i/>
          <w:sz w:val="20"/>
          <w:lang w:val="af-ZA"/>
        </w:rPr>
        <w:t xml:space="preserve"> </w:t>
      </w:r>
      <w:r w:rsidRPr="00883BDC">
        <w:rPr>
          <w:rFonts w:ascii="Sylfaen" w:hAnsi="Sylfaen" w:cs="Sylfaen"/>
          <w:i/>
          <w:sz w:val="20"/>
          <w:lang w:val="ru-RU"/>
        </w:rPr>
        <w:t>վերջնաժամկետը</w:t>
      </w:r>
      <w:r w:rsidRPr="00883BDC">
        <w:rPr>
          <w:rFonts w:ascii="Sylfaen" w:hAnsi="Sylfaen" w:cs="Sylfaen"/>
          <w:i/>
          <w:sz w:val="20"/>
          <w:lang w:val="af-ZA"/>
        </w:rPr>
        <w:t xml:space="preserve"> </w:t>
      </w:r>
      <w:r w:rsidRPr="00883BDC">
        <w:rPr>
          <w:rFonts w:ascii="Sylfaen" w:hAnsi="Sylfaen" w:cs="Sylfaen"/>
          <w:i/>
          <w:sz w:val="20"/>
          <w:lang w:val="ru-RU"/>
        </w:rPr>
        <w:t>լրանալու</w:t>
      </w:r>
      <w:r w:rsidRPr="00883BDC">
        <w:rPr>
          <w:rFonts w:ascii="Sylfaen" w:hAnsi="Sylfaen" w:cs="Sylfaen"/>
          <w:i/>
          <w:sz w:val="20"/>
          <w:lang w:val="af-ZA"/>
        </w:rPr>
        <w:t xml:space="preserve"> </w:t>
      </w:r>
      <w:r w:rsidRPr="00883BDC">
        <w:rPr>
          <w:rFonts w:ascii="Sylfaen" w:hAnsi="Sylfaen" w:cs="Sylfaen"/>
          <w:i/>
          <w:sz w:val="20"/>
          <w:lang w:val="ru-RU"/>
        </w:rPr>
        <w:t>պահին</w:t>
      </w:r>
      <w:r w:rsidRPr="00883BDC">
        <w:rPr>
          <w:rFonts w:ascii="Sylfaen" w:hAnsi="Sylfaen" w:cs="Sylfaen"/>
          <w:i/>
          <w:sz w:val="20"/>
          <w:lang w:val="af-ZA"/>
        </w:rPr>
        <w:t xml:space="preserve">, </w:t>
      </w:r>
      <w:r w:rsidRPr="00883BDC">
        <w:rPr>
          <w:rFonts w:ascii="Sylfaen" w:hAnsi="Sylfaen" w:cs="Sylfaen"/>
          <w:i/>
          <w:sz w:val="20"/>
          <w:lang w:val="ru-RU"/>
        </w:rPr>
        <w:t>եթե</w:t>
      </w:r>
      <w:r w:rsidRPr="00883BDC">
        <w:rPr>
          <w:rFonts w:ascii="Sylfaen" w:hAnsi="Sylfaen" w:cs="Sylfaen"/>
          <w:i/>
          <w:sz w:val="20"/>
          <w:lang w:val="af-ZA"/>
        </w:rPr>
        <w:t xml:space="preserve"> </w:t>
      </w:r>
      <w:r w:rsidRPr="00883BDC">
        <w:rPr>
          <w:rFonts w:ascii="Sylfaen" w:hAnsi="Sylfaen" w:cs="Sylfaen"/>
          <w:i/>
          <w:sz w:val="20"/>
          <w:lang w:val="hy-AM"/>
        </w:rPr>
        <w:t xml:space="preserve">դրան ներկա </w:t>
      </w:r>
      <w:r w:rsidRPr="00883BDC">
        <w:rPr>
          <w:rFonts w:ascii="Sylfaen" w:hAnsi="Sylfaen" w:cs="Sylfaen"/>
          <w:i/>
          <w:sz w:val="20"/>
          <w:lang w:val="af-ZA"/>
        </w:rPr>
        <w:t>մ</w:t>
      </w:r>
      <w:r w:rsidRPr="00883BDC">
        <w:rPr>
          <w:rFonts w:ascii="Sylfaen" w:hAnsi="Sylfaen" w:cs="Sylfaen"/>
          <w:i/>
          <w:sz w:val="20"/>
          <w:lang w:val="ru-RU"/>
        </w:rPr>
        <w:t>ասնակիցների</w:t>
      </w:r>
      <w:r w:rsidRPr="00883BDC">
        <w:rPr>
          <w:rFonts w:ascii="Sylfaen" w:hAnsi="Sylfaen" w:cs="Sylfaen"/>
          <w:i/>
          <w:sz w:val="20"/>
          <w:lang w:val="af-ZA"/>
        </w:rPr>
        <w:t xml:space="preserve"> </w:t>
      </w:r>
      <w:r w:rsidRPr="00883BDC">
        <w:rPr>
          <w:rFonts w:ascii="Sylfaen" w:hAnsi="Sylfaen" w:cs="Sylfaen"/>
          <w:i/>
          <w:sz w:val="20"/>
          <w:lang w:val="ru-RU"/>
        </w:rPr>
        <w:t>ներկայացրած</w:t>
      </w:r>
      <w:r w:rsidRPr="00883BDC">
        <w:rPr>
          <w:rFonts w:ascii="Sylfaen" w:hAnsi="Sylfaen" w:cs="Sylfaen"/>
          <w:i/>
          <w:sz w:val="20"/>
          <w:lang w:val="af-ZA"/>
        </w:rPr>
        <w:t xml:space="preserve"> </w:t>
      </w:r>
      <w:r w:rsidRPr="00883BDC">
        <w:rPr>
          <w:rFonts w:ascii="Sylfaen" w:hAnsi="Sylfaen" w:cs="Sylfaen"/>
          <w:i/>
          <w:sz w:val="20"/>
          <w:lang w:val="ru-RU"/>
        </w:rPr>
        <w:t>գները</w:t>
      </w:r>
      <w:r w:rsidRPr="00883BDC">
        <w:rPr>
          <w:rFonts w:ascii="Sylfaen" w:hAnsi="Sylfaen" w:cs="Sylfaen"/>
          <w:i/>
          <w:sz w:val="20"/>
          <w:lang w:val="af-ZA"/>
        </w:rPr>
        <w:t xml:space="preserve"> </w:t>
      </w:r>
      <w:r w:rsidRPr="00883BDC">
        <w:rPr>
          <w:rFonts w:ascii="Sylfaen" w:hAnsi="Sylfaen" w:cs="Sylfaen"/>
          <w:i/>
          <w:sz w:val="20"/>
          <w:lang w:val="ru-RU"/>
        </w:rPr>
        <w:t>գերազանցում</w:t>
      </w:r>
      <w:r w:rsidRPr="00883BDC">
        <w:rPr>
          <w:rFonts w:ascii="Sylfaen" w:hAnsi="Sylfaen" w:cs="Sylfaen"/>
          <w:i/>
          <w:sz w:val="20"/>
          <w:lang w:val="af-ZA"/>
        </w:rPr>
        <w:t xml:space="preserve"> </w:t>
      </w:r>
      <w:r w:rsidRPr="00883BDC">
        <w:rPr>
          <w:rFonts w:ascii="Sylfaen" w:hAnsi="Sylfaen" w:cs="Sylfaen"/>
          <w:i/>
          <w:sz w:val="20"/>
          <w:lang w:val="ru-RU"/>
        </w:rPr>
        <w:t>են</w:t>
      </w:r>
      <w:r w:rsidRPr="00883BDC">
        <w:rPr>
          <w:rFonts w:ascii="Sylfaen" w:hAnsi="Sylfaen" w:cs="Sylfaen"/>
          <w:i/>
          <w:sz w:val="20"/>
          <w:lang w:val="af-ZA"/>
        </w:rPr>
        <w:t xml:space="preserve"> </w:t>
      </w:r>
      <w:r w:rsidRPr="00883BDC">
        <w:rPr>
          <w:rFonts w:ascii="Sylfaen" w:hAnsi="Sylfaen" w:cs="Sylfaen"/>
          <w:i/>
          <w:sz w:val="20"/>
          <w:lang w:val="ru-RU"/>
        </w:rPr>
        <w:t>գնման</w:t>
      </w:r>
      <w:r w:rsidRPr="00883BDC">
        <w:rPr>
          <w:rFonts w:ascii="Sylfaen" w:hAnsi="Sylfaen" w:cs="Sylfaen"/>
          <w:i/>
          <w:sz w:val="20"/>
          <w:lang w:val="af-ZA"/>
        </w:rPr>
        <w:t xml:space="preserve"> </w:t>
      </w:r>
      <w:r w:rsidRPr="00883BDC">
        <w:rPr>
          <w:rFonts w:ascii="Sylfaen" w:hAnsi="Sylfaen" w:cs="Sylfaen"/>
          <w:i/>
          <w:sz w:val="20"/>
          <w:lang w:val="ru-RU"/>
        </w:rPr>
        <w:t>հայտով</w:t>
      </w:r>
      <w:r w:rsidRPr="00883BDC">
        <w:rPr>
          <w:rFonts w:ascii="Sylfaen" w:hAnsi="Sylfaen" w:cs="Sylfaen"/>
          <w:i/>
          <w:sz w:val="20"/>
          <w:lang w:val="af-ZA"/>
        </w:rPr>
        <w:t xml:space="preserve"> </w:t>
      </w:r>
      <w:r w:rsidRPr="00883BDC">
        <w:rPr>
          <w:rFonts w:ascii="Sylfaen" w:hAnsi="Sylfaen" w:cs="Sylfaen"/>
          <w:i/>
          <w:sz w:val="20"/>
          <w:lang w:val="ru-RU"/>
        </w:rPr>
        <w:t>սահմանված</w:t>
      </w:r>
      <w:r w:rsidRPr="00883BDC">
        <w:rPr>
          <w:rFonts w:ascii="Sylfaen" w:hAnsi="Sylfaen" w:cs="Sylfaen"/>
          <w:i/>
          <w:sz w:val="20"/>
          <w:lang w:val="af-ZA"/>
        </w:rPr>
        <w:t xml:space="preserve"> </w:t>
      </w:r>
      <w:r w:rsidRPr="00883BDC">
        <w:rPr>
          <w:rFonts w:ascii="Sylfaen" w:hAnsi="Sylfaen" w:cs="Sylfaen"/>
          <w:i/>
          <w:sz w:val="20"/>
          <w:lang w:val="ru-RU"/>
        </w:rPr>
        <w:t>գինը</w:t>
      </w:r>
      <w:r w:rsidRPr="00883BDC">
        <w:rPr>
          <w:rFonts w:ascii="Sylfaen" w:hAnsi="Sylfaen" w:cs="Sylfaen"/>
          <w:i/>
          <w:sz w:val="20"/>
          <w:lang w:val="hy-AM"/>
        </w:rPr>
        <w:t>, ապա գնահատող հանձնաժողովը կարող է բանակցությունների արդյունքում ցածր գնային առաջարկ ներկայացրած մասնակցին հայտարարել ընտրված մասնակից՝ պայմանով, որ՝</w:t>
      </w:r>
    </w:p>
    <w:p w:rsidR="00A5723E" w:rsidRPr="00883BDC" w:rsidRDefault="00A5723E" w:rsidP="00A5723E">
      <w:pPr>
        <w:shd w:val="clear" w:color="auto" w:fill="FFFFFF"/>
        <w:ind w:firstLine="375"/>
        <w:jc w:val="both"/>
        <w:rPr>
          <w:rFonts w:ascii="Sylfaen" w:hAnsi="Sylfaen" w:cs="Sylfaen"/>
          <w:i/>
          <w:sz w:val="20"/>
          <w:lang w:val="hy-AM"/>
        </w:rPr>
      </w:pPr>
      <w:r w:rsidRPr="00883BDC">
        <w:rPr>
          <w:rFonts w:ascii="Sylfaen" w:hAnsi="Sylfaen" w:cs="Sylfaen"/>
          <w:i/>
          <w:sz w:val="20"/>
          <w:lang w:val="hy-AM"/>
        </w:rPr>
        <w:t>- միևնույն գնման առարկայի բնութագրերով տվյալ օրացուցային տարում արդեն իսկ կազմակերպվել է առնվազն մեկ գնման մրցակցային ընթացակարգ, որը չկայացած է հայտարարվել մասնակիցների ներկայացրած գները գնման հայտով սահմանված գինը գերազանցելու հիմքով պայմանավորված.</w:t>
      </w:r>
    </w:p>
    <w:p w:rsidR="00A5723E" w:rsidRPr="00883BDC" w:rsidRDefault="00A5723E" w:rsidP="00A5723E">
      <w:pPr>
        <w:shd w:val="clear" w:color="auto" w:fill="FFFFFF"/>
        <w:ind w:firstLine="375"/>
        <w:jc w:val="both"/>
        <w:rPr>
          <w:rFonts w:ascii="Sylfaen" w:hAnsi="Sylfaen" w:cs="Sylfaen"/>
          <w:i/>
          <w:sz w:val="20"/>
          <w:lang w:val="hy-AM"/>
        </w:rPr>
      </w:pPr>
      <w:r w:rsidRPr="00883BDC">
        <w:rPr>
          <w:rFonts w:ascii="Sylfaen" w:hAnsi="Sylfaen" w:cs="Sylfaen"/>
          <w:i/>
          <w:sz w:val="20"/>
          <w:lang w:val="hy-AM"/>
        </w:rPr>
        <w:t>- ընտրված մասնակցի հետ կնքվող պայմանագրով նախատեսված կողմերի իրավունքներն ու պարտականությունները ուժի մեջ են մտնում գնման հայտով սահմանված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երեք աշխատանքային օրվա ընթացքում՝  ապրանքի մատակարարման ժամկետները երկարաձգելով պայմանագրի կնքման օրվանից մինչև համաձայնագրի կնքման օրը ընկած ժամանակահատվածով: Սույն պարբերության համաձայն կնքված պայմանագիրը լուծվում է, եթե կնքելուն հաջորդող երեսուն օրացուցային օրվա ընթացքում լրացուցիչ ֆինանսական միջոցներ չեն նախատեսվում.</w:t>
      </w:r>
    </w:p>
    <w:p w:rsidR="00A5723E" w:rsidRPr="00883BDC" w:rsidRDefault="00A5723E" w:rsidP="00A5723E">
      <w:pPr>
        <w:ind w:firstLine="708"/>
        <w:jc w:val="both"/>
        <w:rPr>
          <w:rFonts w:ascii="Sylfaen" w:hAnsi="Sylfaen" w:cs="Sylfaen"/>
          <w:i/>
          <w:sz w:val="20"/>
          <w:lang w:val="hy-AM"/>
        </w:rPr>
      </w:pPr>
      <w:r w:rsidRPr="00883BDC">
        <w:rPr>
          <w:rFonts w:ascii="Sylfaen" w:hAnsi="Sylfaen" w:cs="Sylfaen"/>
          <w:i/>
          <w:sz w:val="20"/>
          <w:lang w:val="hy-AM"/>
        </w:rPr>
        <w:t>է. բանակցությունների համար սահմանված վերջնաժամկետը լրանալու պահին, եթե դրան ներկա մասնակիցների ներկայացրած գները գերազանցում են գնման հայտով սահմանված գինը, կամ</w:t>
      </w:r>
      <w:r w:rsidRPr="00883BDC">
        <w:rPr>
          <w:rFonts w:ascii="Sylfaen" w:hAnsi="Sylfaen" w:cs="Sylfaen"/>
          <w:i/>
          <w:sz w:val="20"/>
          <w:lang w:val="af-ZA"/>
        </w:rPr>
        <w:t xml:space="preserve"> </w:t>
      </w:r>
      <w:r w:rsidRPr="00883BDC">
        <w:rPr>
          <w:rFonts w:ascii="Sylfaen" w:hAnsi="Sylfaen" w:cs="Sylfaen"/>
          <w:i/>
          <w:sz w:val="20"/>
          <w:lang w:val="hy-AM"/>
        </w:rPr>
        <w:t>նվազագույն</w:t>
      </w:r>
      <w:r w:rsidRPr="00883BDC">
        <w:rPr>
          <w:rFonts w:ascii="Sylfaen" w:hAnsi="Sylfaen" w:cs="Sylfaen"/>
          <w:i/>
          <w:sz w:val="20"/>
          <w:lang w:val="af-ZA"/>
        </w:rPr>
        <w:t xml:space="preserve"> </w:t>
      </w:r>
      <w:r w:rsidRPr="00883BDC">
        <w:rPr>
          <w:rFonts w:ascii="Sylfaen" w:hAnsi="Sylfaen" w:cs="Sylfaen"/>
          <w:i/>
          <w:sz w:val="20"/>
          <w:lang w:val="hy-AM"/>
        </w:rPr>
        <w:t>գները</w:t>
      </w:r>
      <w:r w:rsidRPr="00883BDC">
        <w:rPr>
          <w:rFonts w:ascii="Sylfaen" w:hAnsi="Sylfaen" w:cs="Sylfaen"/>
          <w:i/>
          <w:sz w:val="20"/>
          <w:lang w:val="af-ZA"/>
        </w:rPr>
        <w:t xml:space="preserve"> </w:t>
      </w:r>
      <w:r w:rsidRPr="00883BDC">
        <w:rPr>
          <w:rFonts w:ascii="Sylfaen" w:hAnsi="Sylfaen" w:cs="Sylfaen"/>
          <w:i/>
          <w:sz w:val="20"/>
          <w:lang w:val="hy-AM"/>
        </w:rPr>
        <w:t>հավասար</w:t>
      </w:r>
      <w:r w:rsidRPr="00883BDC">
        <w:rPr>
          <w:rFonts w:ascii="Sylfaen" w:hAnsi="Sylfaen" w:cs="Sylfaen"/>
          <w:i/>
          <w:sz w:val="20"/>
          <w:lang w:val="af-ZA"/>
        </w:rPr>
        <w:t xml:space="preserve"> </w:t>
      </w:r>
      <w:r w:rsidRPr="00883BDC">
        <w:rPr>
          <w:rFonts w:ascii="Sylfaen" w:hAnsi="Sylfaen" w:cs="Sylfaen"/>
          <w:i/>
          <w:sz w:val="20"/>
          <w:lang w:val="hy-AM"/>
        </w:rPr>
        <w:t>են</w:t>
      </w:r>
      <w:r w:rsidRPr="00883BDC">
        <w:rPr>
          <w:rFonts w:ascii="Sylfaen" w:hAnsi="Sylfaen" w:cs="Sylfaen"/>
          <w:i/>
          <w:sz w:val="20"/>
          <w:lang w:val="af-ZA"/>
        </w:rPr>
        <w:t xml:space="preserve">, </w:t>
      </w:r>
      <w:r w:rsidRPr="00883BDC">
        <w:rPr>
          <w:rFonts w:ascii="Sylfaen" w:hAnsi="Sylfaen" w:cs="Sylfaen"/>
          <w:i/>
          <w:sz w:val="20"/>
          <w:lang w:val="hy-AM"/>
        </w:rPr>
        <w:t>գնման</w:t>
      </w:r>
      <w:r w:rsidRPr="00883BDC">
        <w:rPr>
          <w:rFonts w:ascii="Sylfaen" w:hAnsi="Sylfaen" w:cs="Sylfaen"/>
          <w:i/>
          <w:sz w:val="20"/>
          <w:lang w:val="af-ZA"/>
        </w:rPr>
        <w:t xml:space="preserve"> </w:t>
      </w:r>
      <w:r w:rsidRPr="00883BDC">
        <w:rPr>
          <w:rFonts w:ascii="Sylfaen" w:hAnsi="Sylfaen" w:cs="Sylfaen"/>
          <w:i/>
          <w:sz w:val="20"/>
          <w:lang w:val="hy-AM"/>
        </w:rPr>
        <w:t>ընթացակարգը</w:t>
      </w:r>
      <w:r w:rsidRPr="00883BDC">
        <w:rPr>
          <w:rFonts w:ascii="Sylfaen" w:hAnsi="Sylfaen" w:cs="Sylfaen"/>
          <w:i/>
          <w:sz w:val="20"/>
          <w:lang w:val="af-ZA"/>
        </w:rPr>
        <w:t xml:space="preserve"> </w:t>
      </w:r>
      <w:r w:rsidRPr="00883BDC">
        <w:rPr>
          <w:rFonts w:ascii="Sylfaen" w:hAnsi="Sylfaen" w:cs="Sylfaen"/>
          <w:i/>
          <w:sz w:val="20"/>
          <w:lang w:val="hy-AM"/>
        </w:rPr>
        <w:t>Օրենքի</w:t>
      </w:r>
      <w:r w:rsidRPr="00883BDC">
        <w:rPr>
          <w:rFonts w:ascii="Sylfaen" w:hAnsi="Sylfaen" w:cs="Sylfaen"/>
          <w:i/>
          <w:sz w:val="20"/>
          <w:lang w:val="af-ZA"/>
        </w:rPr>
        <w:t xml:space="preserve"> 37-</w:t>
      </w:r>
      <w:r w:rsidRPr="00883BDC">
        <w:rPr>
          <w:rFonts w:ascii="Sylfaen" w:hAnsi="Sylfaen" w:cs="Sylfaen"/>
          <w:i/>
          <w:sz w:val="20"/>
          <w:lang w:val="hy-AM"/>
        </w:rPr>
        <w:t>րդ</w:t>
      </w:r>
      <w:r w:rsidRPr="00883BDC">
        <w:rPr>
          <w:rFonts w:ascii="Sylfaen" w:hAnsi="Sylfaen" w:cs="Sylfaen"/>
          <w:i/>
          <w:sz w:val="20"/>
          <w:lang w:val="af-ZA"/>
        </w:rPr>
        <w:t xml:space="preserve"> </w:t>
      </w:r>
      <w:r w:rsidRPr="00883BDC">
        <w:rPr>
          <w:rFonts w:ascii="Sylfaen" w:hAnsi="Sylfaen" w:cs="Sylfaen"/>
          <w:i/>
          <w:sz w:val="20"/>
          <w:lang w:val="hy-AM"/>
        </w:rPr>
        <w:t>հոդվածի</w:t>
      </w:r>
      <w:r w:rsidRPr="00883BDC">
        <w:rPr>
          <w:rFonts w:ascii="Sylfaen" w:hAnsi="Sylfaen" w:cs="Sylfaen"/>
          <w:i/>
          <w:sz w:val="20"/>
          <w:lang w:val="af-ZA"/>
        </w:rPr>
        <w:t xml:space="preserve"> 1-</w:t>
      </w:r>
      <w:r w:rsidRPr="00883BDC">
        <w:rPr>
          <w:rFonts w:ascii="Sylfaen" w:hAnsi="Sylfaen" w:cs="Sylfaen"/>
          <w:i/>
          <w:sz w:val="20"/>
          <w:lang w:val="hy-AM"/>
        </w:rPr>
        <w:t>ին</w:t>
      </w:r>
      <w:r w:rsidRPr="00883BDC">
        <w:rPr>
          <w:rFonts w:ascii="Sylfaen" w:hAnsi="Sylfaen" w:cs="Sylfaen"/>
          <w:i/>
          <w:sz w:val="20"/>
          <w:lang w:val="af-ZA"/>
        </w:rPr>
        <w:t xml:space="preserve"> </w:t>
      </w:r>
      <w:r w:rsidRPr="00883BDC">
        <w:rPr>
          <w:rFonts w:ascii="Sylfaen" w:hAnsi="Sylfaen" w:cs="Sylfaen"/>
          <w:i/>
          <w:sz w:val="20"/>
          <w:lang w:val="hy-AM"/>
        </w:rPr>
        <w:t>մասի</w:t>
      </w:r>
      <w:r w:rsidRPr="00883BDC">
        <w:rPr>
          <w:rFonts w:ascii="Sylfaen" w:hAnsi="Sylfaen" w:cs="Sylfaen"/>
          <w:i/>
          <w:sz w:val="20"/>
          <w:lang w:val="af-ZA"/>
        </w:rPr>
        <w:t xml:space="preserve"> 1-</w:t>
      </w:r>
      <w:r w:rsidRPr="00883BDC">
        <w:rPr>
          <w:rFonts w:ascii="Sylfaen" w:hAnsi="Sylfaen" w:cs="Sylfaen"/>
          <w:i/>
          <w:sz w:val="20"/>
          <w:lang w:val="hy-AM"/>
        </w:rPr>
        <w:t>ին</w:t>
      </w:r>
      <w:r w:rsidRPr="00883BDC">
        <w:rPr>
          <w:rFonts w:ascii="Sylfaen" w:hAnsi="Sylfaen" w:cs="Sylfaen"/>
          <w:i/>
          <w:sz w:val="20"/>
          <w:lang w:val="af-ZA"/>
        </w:rPr>
        <w:t xml:space="preserve"> </w:t>
      </w:r>
      <w:r w:rsidRPr="00883BDC">
        <w:rPr>
          <w:rFonts w:ascii="Sylfaen" w:hAnsi="Sylfaen" w:cs="Sylfaen"/>
          <w:i/>
          <w:sz w:val="20"/>
          <w:lang w:val="hy-AM"/>
        </w:rPr>
        <w:t>կետի</w:t>
      </w:r>
      <w:r w:rsidRPr="00883BDC">
        <w:rPr>
          <w:rFonts w:ascii="Sylfaen" w:hAnsi="Sylfaen" w:cs="Sylfaen"/>
          <w:i/>
          <w:sz w:val="20"/>
          <w:lang w:val="af-ZA"/>
        </w:rPr>
        <w:t xml:space="preserve"> </w:t>
      </w:r>
      <w:r w:rsidRPr="00883BDC">
        <w:rPr>
          <w:rFonts w:ascii="Sylfaen" w:hAnsi="Sylfaen" w:cs="Sylfaen"/>
          <w:i/>
          <w:sz w:val="20"/>
          <w:lang w:val="hy-AM"/>
        </w:rPr>
        <w:t>հիման</w:t>
      </w:r>
      <w:r w:rsidRPr="00883BDC">
        <w:rPr>
          <w:rFonts w:ascii="Sylfaen" w:hAnsi="Sylfaen" w:cs="Sylfaen"/>
          <w:i/>
          <w:sz w:val="20"/>
          <w:lang w:val="af-ZA"/>
        </w:rPr>
        <w:t xml:space="preserve"> </w:t>
      </w:r>
      <w:r w:rsidRPr="00883BDC">
        <w:rPr>
          <w:rFonts w:ascii="Sylfaen" w:hAnsi="Sylfaen" w:cs="Sylfaen"/>
          <w:i/>
          <w:sz w:val="20"/>
          <w:lang w:val="hy-AM"/>
        </w:rPr>
        <w:t>վրա</w:t>
      </w:r>
      <w:r w:rsidRPr="00883BDC">
        <w:rPr>
          <w:rFonts w:ascii="Sylfaen" w:hAnsi="Sylfaen" w:cs="Sylfaen"/>
          <w:i/>
          <w:sz w:val="20"/>
          <w:lang w:val="af-ZA"/>
        </w:rPr>
        <w:t xml:space="preserve"> </w:t>
      </w:r>
      <w:r w:rsidRPr="00883BDC">
        <w:rPr>
          <w:rFonts w:ascii="Sylfaen" w:hAnsi="Sylfaen" w:cs="Sylfaen"/>
          <w:i/>
          <w:sz w:val="20"/>
          <w:lang w:val="hy-AM"/>
        </w:rPr>
        <w:t>հայտարարվում</w:t>
      </w:r>
      <w:r w:rsidRPr="00883BDC">
        <w:rPr>
          <w:rFonts w:ascii="Sylfaen" w:hAnsi="Sylfaen" w:cs="Sylfaen"/>
          <w:i/>
          <w:sz w:val="20"/>
          <w:lang w:val="af-ZA"/>
        </w:rPr>
        <w:t xml:space="preserve"> </w:t>
      </w:r>
      <w:r w:rsidRPr="00883BDC">
        <w:rPr>
          <w:rFonts w:ascii="Sylfaen" w:hAnsi="Sylfaen" w:cs="Sylfaen"/>
          <w:i/>
          <w:sz w:val="20"/>
          <w:lang w:val="hy-AM"/>
        </w:rPr>
        <w:t>է</w:t>
      </w:r>
      <w:r w:rsidRPr="00883BDC">
        <w:rPr>
          <w:rFonts w:ascii="Sylfaen" w:hAnsi="Sylfaen" w:cs="Sylfaen"/>
          <w:i/>
          <w:sz w:val="20"/>
          <w:lang w:val="af-ZA"/>
        </w:rPr>
        <w:t xml:space="preserve"> </w:t>
      </w:r>
      <w:r w:rsidRPr="00883BDC">
        <w:rPr>
          <w:rFonts w:ascii="Sylfaen" w:hAnsi="Sylfaen" w:cs="Sylfaen"/>
          <w:i/>
          <w:sz w:val="20"/>
          <w:lang w:val="hy-AM"/>
        </w:rPr>
        <w:t>չկայացած, բացառությամբ սույն ենթակետի «զ» պարբերությամբ նախատեսված դեպքի:</w:t>
      </w:r>
    </w:p>
    <w:p w:rsidR="00A5723E" w:rsidRPr="00883BDC" w:rsidRDefault="00A5723E" w:rsidP="00A5723E">
      <w:pPr>
        <w:ind w:firstLine="708"/>
        <w:jc w:val="both"/>
        <w:rPr>
          <w:rFonts w:ascii="Sylfaen" w:hAnsi="Sylfaen"/>
          <w:i/>
          <w:sz w:val="20"/>
          <w:szCs w:val="20"/>
          <w:lang w:val="hy-AM"/>
        </w:rPr>
      </w:pPr>
      <w:r w:rsidRPr="00883BDC">
        <w:rPr>
          <w:rFonts w:ascii="Sylfaen" w:hAnsi="Sylfaen"/>
          <w:i/>
          <w:sz w:val="20"/>
          <w:szCs w:val="20"/>
          <w:lang w:val="af-ZA"/>
        </w:rPr>
        <w:t>8.7 Պահանջի դեպքում որևէ մասնակցի հայտիպատճենները հանձնաժողովի քարտուղարն անհապաղ տրամադրում է նման պահանջ ներկայացրած այլ մասնակցին:</w:t>
      </w:r>
      <w:r w:rsidRPr="00883BDC">
        <w:rPr>
          <w:rFonts w:ascii="Sylfaen" w:hAnsi="Sylfaen"/>
          <w:i/>
          <w:sz w:val="20"/>
          <w:szCs w:val="20"/>
          <w:lang w:val="hy-AM"/>
        </w:rPr>
        <w:t xml:space="preserve"> </w:t>
      </w:r>
      <w:r w:rsidRPr="00883BDC">
        <w:rPr>
          <w:rFonts w:ascii="Sylfaen" w:hAnsi="Sylfaen"/>
          <w:i/>
          <w:sz w:val="20"/>
          <w:szCs w:val="20"/>
          <w:lang w:val="af-ZA"/>
        </w:rPr>
        <w:t xml:space="preserve">Պահանջի կատարման անհնարինության դեպքում պահանջ ներկայացրած անձին անհապաղ տրամադրվում է </w:t>
      </w:r>
      <w:r w:rsidRPr="00883BDC">
        <w:rPr>
          <w:rFonts w:ascii="Sylfaen" w:hAnsi="Sylfaen"/>
          <w:i/>
          <w:sz w:val="20"/>
          <w:szCs w:val="20"/>
          <w:lang w:val="hy-AM"/>
        </w:rPr>
        <w:t xml:space="preserve">հայտում ներառված </w:t>
      </w:r>
      <w:r w:rsidRPr="00883BDC">
        <w:rPr>
          <w:rFonts w:ascii="Sylfaen" w:hAnsi="Sylfaen"/>
          <w:i/>
          <w:sz w:val="20"/>
          <w:szCs w:val="20"/>
          <w:lang w:val="af-ZA"/>
        </w:rPr>
        <w:t>փաստաթղթերը, որոնց վերջինս ծանոթանում է տեղում, իրավունք ունի լուսանկարել դրանք և վերադարձնում է հանձնաժողովի քարտուղարին նիստի ընթացքում՝ առանց խոչընդոտելու հանձնաժողովի բնականոն գործունեությանը</w:t>
      </w:r>
      <w:r w:rsidRPr="00883BDC">
        <w:rPr>
          <w:rFonts w:ascii="Sylfaen" w:hAnsi="Sylfaen"/>
          <w:i/>
          <w:sz w:val="20"/>
          <w:szCs w:val="20"/>
          <w:lang w:val="hy-AM"/>
        </w:rPr>
        <w:t>:</w:t>
      </w:r>
    </w:p>
    <w:p w:rsidR="00A5723E" w:rsidRPr="00883BDC" w:rsidRDefault="00A5723E" w:rsidP="00A5723E">
      <w:pPr>
        <w:pStyle w:val="norm"/>
        <w:spacing w:line="240" w:lineRule="auto"/>
        <w:rPr>
          <w:rFonts w:ascii="Sylfaen" w:hAnsi="Sylfaen" w:cs="Sylfaen"/>
          <w:i/>
          <w:sz w:val="20"/>
          <w:szCs w:val="24"/>
          <w:lang w:val="af-ZA" w:eastAsia="en-US"/>
        </w:rPr>
      </w:pPr>
      <w:r w:rsidRPr="00883BDC">
        <w:rPr>
          <w:rFonts w:ascii="Sylfaen" w:hAnsi="Sylfaen"/>
          <w:i/>
          <w:sz w:val="20"/>
          <w:lang w:val="af-ZA"/>
        </w:rPr>
        <w:t>8.8 Եթե հայտերի բացման</w:t>
      </w:r>
      <w:r w:rsidRPr="00883BDC">
        <w:rPr>
          <w:rFonts w:ascii="Sylfaen" w:hAnsi="Sylfaen"/>
          <w:i/>
          <w:sz w:val="20"/>
          <w:lang w:val="hy-AM"/>
        </w:rPr>
        <w:t xml:space="preserve"> և գնահատման</w:t>
      </w:r>
      <w:r w:rsidRPr="00883BDC">
        <w:rPr>
          <w:rFonts w:ascii="Sylfaen" w:hAnsi="Sylfaen"/>
          <w:i/>
          <w:sz w:val="20"/>
          <w:lang w:val="af-ZA"/>
        </w:rPr>
        <w:t xml:space="preserve"> նիստի ընթացքում</w:t>
      </w:r>
      <w:r w:rsidRPr="00883BDC">
        <w:rPr>
          <w:rFonts w:ascii="Sylfaen" w:hAnsi="Sylfaen" w:cs="Sylfaen"/>
          <w:i/>
          <w:sz w:val="20"/>
          <w:szCs w:val="24"/>
          <w:lang w:val="af-ZA" w:eastAsia="en-US"/>
        </w:rPr>
        <w:t xml:space="preserve"> </w:t>
      </w:r>
      <w:r w:rsidRPr="00883BDC">
        <w:rPr>
          <w:rFonts w:ascii="Sylfaen" w:hAnsi="Sylfaen" w:cs="Sylfaen"/>
          <w:i/>
          <w:sz w:val="20"/>
          <w:szCs w:val="24"/>
          <w:lang w:val="hy-AM" w:eastAsia="en-US"/>
        </w:rPr>
        <w:t>իրականացված</w:t>
      </w:r>
      <w:r w:rsidRPr="00883BDC">
        <w:rPr>
          <w:rFonts w:ascii="Sylfaen" w:hAnsi="Sylfaen" w:cs="Sylfaen"/>
          <w:i/>
          <w:sz w:val="20"/>
          <w:szCs w:val="24"/>
          <w:lang w:val="af-ZA" w:eastAsia="en-US"/>
        </w:rPr>
        <w:t xml:space="preserve"> </w:t>
      </w:r>
      <w:r w:rsidRPr="00883BDC">
        <w:rPr>
          <w:rFonts w:ascii="Sylfaen" w:hAnsi="Sylfaen" w:cs="Sylfaen"/>
          <w:i/>
          <w:sz w:val="20"/>
          <w:szCs w:val="24"/>
          <w:lang w:val="hy-AM" w:eastAsia="en-US"/>
        </w:rPr>
        <w:t>գնահատման</w:t>
      </w:r>
      <w:r w:rsidRPr="00883BDC">
        <w:rPr>
          <w:rFonts w:ascii="Sylfaen" w:hAnsi="Sylfaen" w:cs="Sylfaen"/>
          <w:i/>
          <w:sz w:val="20"/>
          <w:szCs w:val="24"/>
          <w:lang w:val="af-ZA" w:eastAsia="en-US"/>
        </w:rPr>
        <w:t xml:space="preserve"> </w:t>
      </w:r>
      <w:r w:rsidRPr="00883BDC">
        <w:rPr>
          <w:rFonts w:ascii="Sylfaen" w:hAnsi="Sylfaen" w:cs="Sylfaen"/>
          <w:i/>
          <w:sz w:val="20"/>
          <w:szCs w:val="24"/>
          <w:lang w:val="hy-AM" w:eastAsia="en-US"/>
        </w:rPr>
        <w:t>արդյուն</w:t>
      </w:r>
      <w:r w:rsidRPr="00883BDC">
        <w:rPr>
          <w:rFonts w:ascii="Sylfaen" w:hAnsi="Sylfaen" w:cs="Sylfaen"/>
          <w:i/>
          <w:sz w:val="20"/>
          <w:szCs w:val="24"/>
          <w:lang w:val="af-ZA" w:eastAsia="en-US"/>
        </w:rPr>
        <w:softHyphen/>
      </w:r>
      <w:r w:rsidRPr="00883BDC">
        <w:rPr>
          <w:rFonts w:ascii="Sylfaen" w:hAnsi="Sylfaen" w:cs="Sylfaen"/>
          <w:i/>
          <w:sz w:val="20"/>
          <w:szCs w:val="24"/>
          <w:lang w:val="hy-AM" w:eastAsia="en-US"/>
        </w:rPr>
        <w:t>քում</w:t>
      </w:r>
      <w:r w:rsidRPr="00883BDC">
        <w:rPr>
          <w:rFonts w:ascii="Sylfaen" w:hAnsi="Sylfaen" w:cs="Sylfaen"/>
          <w:i/>
          <w:sz w:val="20"/>
          <w:szCs w:val="24"/>
          <w:lang w:val="af-ZA" w:eastAsia="en-US"/>
        </w:rPr>
        <w:t xml:space="preserve"> մասնակցի </w:t>
      </w:r>
      <w:r w:rsidRPr="00883BDC">
        <w:rPr>
          <w:rFonts w:ascii="Sylfaen" w:hAnsi="Sylfaen" w:cs="Sylfaen"/>
          <w:i/>
          <w:sz w:val="20"/>
          <w:szCs w:val="24"/>
          <w:lang w:val="hy-AM" w:eastAsia="en-US"/>
        </w:rPr>
        <w:t>հայտում</w:t>
      </w:r>
      <w:r w:rsidRPr="00883BDC">
        <w:rPr>
          <w:rFonts w:ascii="Sylfaen" w:hAnsi="Sylfaen" w:cs="Sylfaen"/>
          <w:i/>
          <w:sz w:val="20"/>
          <w:szCs w:val="24"/>
          <w:lang w:val="af-ZA" w:eastAsia="en-US"/>
        </w:rPr>
        <w:t xml:space="preserve"> </w:t>
      </w:r>
      <w:r w:rsidRPr="00883BDC">
        <w:rPr>
          <w:rFonts w:ascii="Sylfaen" w:hAnsi="Sylfaen" w:cs="Sylfaen"/>
          <w:i/>
          <w:sz w:val="20"/>
          <w:szCs w:val="24"/>
          <w:lang w:val="hy-AM" w:eastAsia="en-US"/>
        </w:rPr>
        <w:t>արձանագրվում</w:t>
      </w:r>
      <w:r w:rsidRPr="00883BDC">
        <w:rPr>
          <w:rFonts w:ascii="Sylfaen" w:hAnsi="Sylfaen" w:cs="Sylfaen"/>
          <w:i/>
          <w:sz w:val="20"/>
          <w:szCs w:val="24"/>
          <w:lang w:val="af-ZA" w:eastAsia="en-US"/>
        </w:rPr>
        <w:t xml:space="preserve"> </w:t>
      </w:r>
      <w:r w:rsidRPr="00883BDC">
        <w:rPr>
          <w:rFonts w:ascii="Sylfaen" w:hAnsi="Sylfaen" w:cs="Sylfaen"/>
          <w:i/>
          <w:sz w:val="20"/>
          <w:szCs w:val="24"/>
          <w:lang w:val="hy-AM" w:eastAsia="en-US"/>
        </w:rPr>
        <w:t>են</w:t>
      </w:r>
      <w:r w:rsidRPr="00883BDC">
        <w:rPr>
          <w:rFonts w:ascii="Sylfaen" w:hAnsi="Sylfaen" w:cs="Sylfaen"/>
          <w:i/>
          <w:sz w:val="20"/>
          <w:szCs w:val="24"/>
          <w:lang w:val="af-ZA" w:eastAsia="en-US"/>
        </w:rPr>
        <w:t xml:space="preserve"> </w:t>
      </w:r>
      <w:r w:rsidRPr="00883BDC">
        <w:rPr>
          <w:rFonts w:ascii="Sylfaen" w:hAnsi="Sylfaen" w:cs="Sylfaen"/>
          <w:i/>
          <w:sz w:val="20"/>
          <w:szCs w:val="24"/>
          <w:lang w:val="hy-AM" w:eastAsia="en-US"/>
        </w:rPr>
        <w:t>անհամապատասխանություններ՝</w:t>
      </w:r>
      <w:r w:rsidRPr="00883BDC">
        <w:rPr>
          <w:rFonts w:ascii="Sylfaen" w:hAnsi="Sylfaen" w:cs="Sylfaen"/>
          <w:i/>
          <w:sz w:val="20"/>
          <w:szCs w:val="24"/>
          <w:lang w:val="af-ZA" w:eastAsia="en-US"/>
        </w:rPr>
        <w:t xml:space="preserve"> </w:t>
      </w:r>
      <w:r w:rsidRPr="00883BDC">
        <w:rPr>
          <w:rFonts w:ascii="Sylfaen" w:hAnsi="Sylfaen" w:cs="Sylfaen"/>
          <w:i/>
          <w:sz w:val="20"/>
          <w:szCs w:val="24"/>
          <w:lang w:val="hy-AM" w:eastAsia="en-US"/>
        </w:rPr>
        <w:t>հրավերի</w:t>
      </w:r>
      <w:r w:rsidRPr="00883BDC">
        <w:rPr>
          <w:rFonts w:ascii="Sylfaen" w:hAnsi="Sylfaen" w:cs="Sylfaen"/>
          <w:i/>
          <w:sz w:val="20"/>
          <w:szCs w:val="24"/>
          <w:lang w:val="af-ZA" w:eastAsia="en-US"/>
        </w:rPr>
        <w:t xml:space="preserve"> </w:t>
      </w:r>
      <w:r w:rsidRPr="00883BDC">
        <w:rPr>
          <w:rFonts w:ascii="Sylfaen" w:hAnsi="Sylfaen" w:cs="Sylfaen"/>
          <w:i/>
          <w:sz w:val="20"/>
          <w:szCs w:val="24"/>
          <w:lang w:val="hy-AM" w:eastAsia="en-US"/>
        </w:rPr>
        <w:t>պահանջների</w:t>
      </w:r>
      <w:r w:rsidRPr="00883BDC">
        <w:rPr>
          <w:rFonts w:ascii="Sylfaen" w:hAnsi="Sylfaen" w:cs="Sylfaen"/>
          <w:i/>
          <w:sz w:val="20"/>
          <w:szCs w:val="24"/>
          <w:lang w:val="af-ZA" w:eastAsia="en-US"/>
        </w:rPr>
        <w:t xml:space="preserve"> </w:t>
      </w:r>
      <w:r w:rsidRPr="00883BDC">
        <w:rPr>
          <w:rFonts w:ascii="Sylfaen" w:hAnsi="Sylfaen" w:cs="Sylfaen"/>
          <w:i/>
          <w:sz w:val="20"/>
          <w:szCs w:val="24"/>
          <w:lang w:val="hy-AM" w:eastAsia="en-US"/>
        </w:rPr>
        <w:t>նկատմամբ,ապա</w:t>
      </w:r>
      <w:r w:rsidRPr="00883BDC">
        <w:rPr>
          <w:rFonts w:ascii="Sylfaen" w:hAnsi="Sylfaen" w:cs="Sylfaen"/>
          <w:i/>
          <w:sz w:val="20"/>
          <w:szCs w:val="24"/>
          <w:lang w:val="af-ZA" w:eastAsia="en-US"/>
        </w:rPr>
        <w:t xml:space="preserve"> </w:t>
      </w:r>
      <w:r w:rsidRPr="00883BDC">
        <w:rPr>
          <w:rFonts w:ascii="Sylfaen" w:hAnsi="Sylfaen" w:cs="Sylfaen"/>
          <w:i/>
          <w:sz w:val="20"/>
          <w:szCs w:val="24"/>
          <w:lang w:val="hy-AM" w:eastAsia="en-US"/>
        </w:rPr>
        <w:t>հանձնաժողովը</w:t>
      </w:r>
      <w:r w:rsidRPr="00883BDC">
        <w:rPr>
          <w:rFonts w:ascii="Sylfaen" w:hAnsi="Sylfaen" w:cs="Sylfaen"/>
          <w:i/>
          <w:sz w:val="20"/>
          <w:szCs w:val="24"/>
          <w:lang w:val="af-ZA" w:eastAsia="en-US"/>
        </w:rPr>
        <w:t xml:space="preserve"> </w:t>
      </w:r>
      <w:r w:rsidRPr="00883BDC">
        <w:rPr>
          <w:rFonts w:ascii="Sylfaen" w:hAnsi="Sylfaen" w:cs="Sylfaen"/>
          <w:i/>
          <w:sz w:val="20"/>
          <w:szCs w:val="24"/>
          <w:lang w:val="hy-AM" w:eastAsia="en-US"/>
        </w:rPr>
        <w:t>մեկ</w:t>
      </w:r>
      <w:r w:rsidRPr="00883BDC">
        <w:rPr>
          <w:rFonts w:ascii="Sylfaen" w:hAnsi="Sylfaen" w:cs="Sylfaen"/>
          <w:i/>
          <w:sz w:val="20"/>
          <w:szCs w:val="24"/>
          <w:lang w:val="af-ZA" w:eastAsia="en-US"/>
        </w:rPr>
        <w:t xml:space="preserve"> </w:t>
      </w:r>
      <w:r w:rsidRPr="00883BDC">
        <w:rPr>
          <w:rFonts w:ascii="Sylfaen" w:hAnsi="Sylfaen" w:cs="Sylfaen"/>
          <w:i/>
          <w:sz w:val="20"/>
          <w:szCs w:val="24"/>
          <w:lang w:val="hy-AM" w:eastAsia="en-US"/>
        </w:rPr>
        <w:t>աշխատանքային</w:t>
      </w:r>
      <w:r w:rsidRPr="00883BDC">
        <w:rPr>
          <w:rFonts w:ascii="Sylfaen" w:hAnsi="Sylfaen" w:cs="Sylfaen"/>
          <w:i/>
          <w:sz w:val="20"/>
          <w:szCs w:val="24"/>
          <w:lang w:val="af-ZA" w:eastAsia="en-US"/>
        </w:rPr>
        <w:t xml:space="preserve"> </w:t>
      </w:r>
      <w:r w:rsidRPr="00883BDC">
        <w:rPr>
          <w:rFonts w:ascii="Sylfaen" w:hAnsi="Sylfaen" w:cs="Sylfaen"/>
          <w:i/>
          <w:sz w:val="20"/>
          <w:szCs w:val="24"/>
          <w:lang w:val="hy-AM" w:eastAsia="en-US"/>
        </w:rPr>
        <w:t>օրով</w:t>
      </w:r>
      <w:r w:rsidRPr="00883BDC">
        <w:rPr>
          <w:rFonts w:ascii="Sylfaen" w:hAnsi="Sylfaen" w:cs="Sylfaen"/>
          <w:i/>
          <w:sz w:val="20"/>
          <w:szCs w:val="24"/>
          <w:lang w:val="af-ZA" w:eastAsia="en-US"/>
        </w:rPr>
        <w:t xml:space="preserve"> </w:t>
      </w:r>
      <w:r w:rsidRPr="00883BDC">
        <w:rPr>
          <w:rFonts w:ascii="Sylfaen" w:hAnsi="Sylfaen" w:cs="Sylfaen"/>
          <w:i/>
          <w:sz w:val="20"/>
          <w:szCs w:val="24"/>
          <w:lang w:val="hy-AM" w:eastAsia="en-US"/>
        </w:rPr>
        <w:t>կասեցնում</w:t>
      </w:r>
      <w:r w:rsidRPr="00883BDC">
        <w:rPr>
          <w:rFonts w:ascii="Sylfaen" w:hAnsi="Sylfaen" w:cs="Sylfaen"/>
          <w:i/>
          <w:sz w:val="20"/>
          <w:szCs w:val="24"/>
          <w:lang w:val="af-ZA" w:eastAsia="en-US"/>
        </w:rPr>
        <w:t xml:space="preserve"> </w:t>
      </w:r>
      <w:r w:rsidRPr="00883BDC">
        <w:rPr>
          <w:rFonts w:ascii="Sylfaen" w:hAnsi="Sylfaen" w:cs="Sylfaen"/>
          <w:i/>
          <w:sz w:val="20"/>
          <w:szCs w:val="24"/>
          <w:lang w:val="hy-AM" w:eastAsia="en-US"/>
        </w:rPr>
        <w:t>է</w:t>
      </w:r>
      <w:r w:rsidRPr="00883BDC">
        <w:rPr>
          <w:rFonts w:ascii="Sylfaen" w:hAnsi="Sylfaen" w:cs="Sylfaen"/>
          <w:i/>
          <w:sz w:val="20"/>
          <w:szCs w:val="24"/>
          <w:lang w:val="af-ZA" w:eastAsia="en-US"/>
        </w:rPr>
        <w:t xml:space="preserve"> </w:t>
      </w:r>
      <w:r w:rsidRPr="00883BDC">
        <w:rPr>
          <w:rFonts w:ascii="Sylfaen" w:hAnsi="Sylfaen" w:cs="Sylfaen"/>
          <w:i/>
          <w:sz w:val="20"/>
          <w:szCs w:val="24"/>
          <w:lang w:val="hy-AM" w:eastAsia="en-US"/>
        </w:rPr>
        <w:t>նիստը</w:t>
      </w:r>
      <w:r w:rsidRPr="00883BDC">
        <w:rPr>
          <w:rFonts w:ascii="Sylfaen" w:hAnsi="Sylfaen" w:cs="Sylfaen"/>
          <w:i/>
          <w:sz w:val="20"/>
          <w:szCs w:val="24"/>
          <w:lang w:val="af-ZA" w:eastAsia="en-US"/>
        </w:rPr>
        <w:t xml:space="preserve">, </w:t>
      </w:r>
      <w:r w:rsidRPr="00883BDC">
        <w:rPr>
          <w:rFonts w:ascii="Sylfaen" w:hAnsi="Sylfaen" w:cs="Sylfaen"/>
          <w:i/>
          <w:sz w:val="20"/>
          <w:szCs w:val="24"/>
          <w:lang w:val="hy-AM" w:eastAsia="en-US"/>
        </w:rPr>
        <w:t>իսկ</w:t>
      </w:r>
      <w:r w:rsidRPr="00883BDC">
        <w:rPr>
          <w:rFonts w:ascii="Sylfaen" w:hAnsi="Sylfaen" w:cs="Sylfaen"/>
          <w:i/>
          <w:sz w:val="20"/>
          <w:szCs w:val="24"/>
          <w:lang w:val="af-ZA" w:eastAsia="en-US"/>
        </w:rPr>
        <w:t xml:space="preserve"> </w:t>
      </w:r>
      <w:r w:rsidRPr="00883BDC">
        <w:rPr>
          <w:rFonts w:ascii="Sylfaen" w:hAnsi="Sylfaen" w:cs="Sylfaen"/>
          <w:i/>
          <w:sz w:val="20"/>
          <w:szCs w:val="24"/>
          <w:lang w:val="hy-AM" w:eastAsia="en-US"/>
        </w:rPr>
        <w:t>հանձնաժողովի</w:t>
      </w:r>
      <w:r w:rsidRPr="00883BDC">
        <w:rPr>
          <w:rFonts w:ascii="Sylfaen" w:hAnsi="Sylfaen" w:cs="Sylfaen"/>
          <w:i/>
          <w:sz w:val="20"/>
          <w:szCs w:val="24"/>
          <w:lang w:val="af-ZA" w:eastAsia="en-US"/>
        </w:rPr>
        <w:t xml:space="preserve"> </w:t>
      </w:r>
      <w:r w:rsidRPr="00883BDC">
        <w:rPr>
          <w:rFonts w:ascii="Sylfaen" w:hAnsi="Sylfaen" w:cs="Sylfaen"/>
          <w:i/>
          <w:sz w:val="20"/>
          <w:szCs w:val="24"/>
          <w:lang w:val="hy-AM" w:eastAsia="en-US"/>
        </w:rPr>
        <w:t>քարտուղարը</w:t>
      </w:r>
      <w:r w:rsidRPr="00883BDC">
        <w:rPr>
          <w:rFonts w:ascii="Sylfaen" w:hAnsi="Sylfaen" w:cs="Sylfaen"/>
          <w:i/>
          <w:sz w:val="20"/>
          <w:szCs w:val="24"/>
          <w:lang w:val="af-ZA" w:eastAsia="en-US"/>
        </w:rPr>
        <w:t xml:space="preserve"> </w:t>
      </w:r>
      <w:r w:rsidRPr="00883BDC">
        <w:rPr>
          <w:rFonts w:ascii="Sylfaen" w:hAnsi="Sylfaen" w:cs="Sylfaen"/>
          <w:i/>
          <w:sz w:val="20"/>
          <w:szCs w:val="24"/>
          <w:lang w:val="hy-AM" w:eastAsia="en-US"/>
        </w:rPr>
        <w:t>նույն</w:t>
      </w:r>
      <w:r w:rsidRPr="00883BDC">
        <w:rPr>
          <w:rFonts w:ascii="Sylfaen" w:hAnsi="Sylfaen" w:cs="Sylfaen"/>
          <w:i/>
          <w:sz w:val="20"/>
          <w:szCs w:val="24"/>
          <w:lang w:val="af-ZA" w:eastAsia="en-US"/>
        </w:rPr>
        <w:t xml:space="preserve"> </w:t>
      </w:r>
      <w:r w:rsidRPr="00883BDC">
        <w:rPr>
          <w:rFonts w:ascii="Sylfaen" w:hAnsi="Sylfaen" w:cs="Sylfaen"/>
          <w:i/>
          <w:sz w:val="20"/>
          <w:szCs w:val="24"/>
          <w:lang w:val="hy-AM" w:eastAsia="en-US"/>
        </w:rPr>
        <w:t>օրը</w:t>
      </w:r>
      <w:r w:rsidRPr="00883BDC">
        <w:rPr>
          <w:rFonts w:ascii="Sylfaen" w:hAnsi="Sylfaen" w:cs="Sylfaen"/>
          <w:i/>
          <w:sz w:val="20"/>
          <w:szCs w:val="24"/>
          <w:lang w:val="af-ZA" w:eastAsia="en-US"/>
        </w:rPr>
        <w:t xml:space="preserve"> </w:t>
      </w:r>
      <w:r w:rsidRPr="00883BDC">
        <w:rPr>
          <w:rFonts w:ascii="Sylfaen" w:hAnsi="Sylfaen" w:cs="Sylfaen"/>
          <w:i/>
          <w:sz w:val="20"/>
          <w:szCs w:val="24"/>
          <w:lang w:val="hy-AM" w:eastAsia="en-US"/>
        </w:rPr>
        <w:t>դրա</w:t>
      </w:r>
      <w:r w:rsidRPr="00883BDC">
        <w:rPr>
          <w:rFonts w:ascii="Sylfaen" w:hAnsi="Sylfaen" w:cs="Sylfaen"/>
          <w:i/>
          <w:sz w:val="20"/>
          <w:szCs w:val="24"/>
          <w:lang w:val="af-ZA" w:eastAsia="en-US"/>
        </w:rPr>
        <w:t xml:space="preserve"> </w:t>
      </w:r>
      <w:r w:rsidRPr="00883BDC">
        <w:rPr>
          <w:rFonts w:ascii="Sylfaen" w:hAnsi="Sylfaen" w:cs="Sylfaen"/>
          <w:i/>
          <w:sz w:val="20"/>
          <w:szCs w:val="24"/>
          <w:lang w:val="hy-AM" w:eastAsia="en-US"/>
        </w:rPr>
        <w:t>մասին</w:t>
      </w:r>
      <w:r w:rsidRPr="00883BDC">
        <w:rPr>
          <w:rFonts w:ascii="Sylfaen" w:hAnsi="Sylfaen" w:cs="Sylfaen"/>
          <w:i/>
          <w:sz w:val="20"/>
          <w:szCs w:val="24"/>
          <w:lang w:val="af-ZA" w:eastAsia="en-US"/>
        </w:rPr>
        <w:t xml:space="preserve"> էլեկտրոնային եղանակով </w:t>
      </w:r>
      <w:r w:rsidRPr="00883BDC">
        <w:rPr>
          <w:rFonts w:ascii="Sylfaen" w:hAnsi="Sylfaen" w:cs="Sylfaen"/>
          <w:i/>
          <w:sz w:val="20"/>
          <w:szCs w:val="24"/>
          <w:lang w:val="hy-AM" w:eastAsia="en-US"/>
        </w:rPr>
        <w:t>տեղեկացնում</w:t>
      </w:r>
      <w:r w:rsidRPr="00883BDC">
        <w:rPr>
          <w:rFonts w:ascii="Sylfaen" w:hAnsi="Sylfaen" w:cs="Sylfaen"/>
          <w:i/>
          <w:sz w:val="20"/>
          <w:szCs w:val="24"/>
          <w:lang w:val="af-ZA" w:eastAsia="en-US"/>
        </w:rPr>
        <w:t xml:space="preserve"> </w:t>
      </w:r>
      <w:r w:rsidRPr="00883BDC">
        <w:rPr>
          <w:rFonts w:ascii="Sylfaen" w:hAnsi="Sylfaen" w:cs="Sylfaen"/>
          <w:i/>
          <w:sz w:val="20"/>
          <w:szCs w:val="24"/>
          <w:lang w:val="hy-AM" w:eastAsia="en-US"/>
        </w:rPr>
        <w:t>է</w:t>
      </w:r>
      <w:r w:rsidRPr="00883BDC">
        <w:rPr>
          <w:rFonts w:ascii="Sylfaen" w:hAnsi="Sylfaen" w:cs="Sylfaen"/>
          <w:i/>
          <w:sz w:val="20"/>
          <w:szCs w:val="24"/>
          <w:lang w:val="af-ZA" w:eastAsia="en-US"/>
        </w:rPr>
        <w:t xml:space="preserve"> մ</w:t>
      </w:r>
      <w:r w:rsidRPr="00883BDC">
        <w:rPr>
          <w:rFonts w:ascii="Sylfaen" w:hAnsi="Sylfaen" w:cs="Sylfaen"/>
          <w:i/>
          <w:sz w:val="20"/>
          <w:szCs w:val="24"/>
          <w:lang w:val="hy-AM" w:eastAsia="en-US"/>
        </w:rPr>
        <w:t>ասնակցին՝</w:t>
      </w:r>
      <w:r w:rsidRPr="00883BDC">
        <w:rPr>
          <w:rFonts w:ascii="Sylfaen" w:hAnsi="Sylfaen" w:cs="Sylfaen"/>
          <w:i/>
          <w:sz w:val="20"/>
          <w:szCs w:val="24"/>
          <w:lang w:val="af-ZA" w:eastAsia="en-US"/>
        </w:rPr>
        <w:t xml:space="preserve"> </w:t>
      </w:r>
      <w:r w:rsidRPr="00883BDC">
        <w:rPr>
          <w:rFonts w:ascii="Sylfaen" w:hAnsi="Sylfaen" w:cs="Sylfaen"/>
          <w:i/>
          <w:sz w:val="20"/>
          <w:szCs w:val="24"/>
          <w:lang w:val="hy-AM" w:eastAsia="en-US"/>
        </w:rPr>
        <w:t>առաջարկելով</w:t>
      </w:r>
      <w:r w:rsidRPr="00883BDC">
        <w:rPr>
          <w:rFonts w:ascii="Sylfaen" w:hAnsi="Sylfaen" w:cs="Sylfaen"/>
          <w:i/>
          <w:sz w:val="20"/>
          <w:szCs w:val="24"/>
          <w:lang w:val="af-ZA" w:eastAsia="en-US"/>
        </w:rPr>
        <w:t xml:space="preserve"> </w:t>
      </w:r>
      <w:r w:rsidRPr="00883BDC">
        <w:rPr>
          <w:rFonts w:ascii="Sylfaen" w:hAnsi="Sylfaen" w:cs="Sylfaen"/>
          <w:i/>
          <w:sz w:val="20"/>
          <w:szCs w:val="24"/>
          <w:lang w:val="hy-AM" w:eastAsia="en-US"/>
        </w:rPr>
        <w:t>մինչև</w:t>
      </w:r>
      <w:r w:rsidRPr="00883BDC">
        <w:rPr>
          <w:rFonts w:ascii="Sylfaen" w:hAnsi="Sylfaen" w:cs="Sylfaen"/>
          <w:i/>
          <w:sz w:val="20"/>
          <w:szCs w:val="24"/>
          <w:lang w:val="af-ZA" w:eastAsia="en-US"/>
        </w:rPr>
        <w:t xml:space="preserve"> </w:t>
      </w:r>
      <w:r w:rsidRPr="00883BDC">
        <w:rPr>
          <w:rFonts w:ascii="Sylfaen" w:hAnsi="Sylfaen" w:cs="Sylfaen"/>
          <w:i/>
          <w:sz w:val="20"/>
          <w:szCs w:val="24"/>
          <w:lang w:val="hy-AM" w:eastAsia="en-US"/>
        </w:rPr>
        <w:t>կասեցման</w:t>
      </w:r>
      <w:r w:rsidRPr="00883BDC">
        <w:rPr>
          <w:rFonts w:ascii="Sylfaen" w:hAnsi="Sylfaen" w:cs="Sylfaen"/>
          <w:i/>
          <w:sz w:val="20"/>
          <w:szCs w:val="24"/>
          <w:lang w:val="af-ZA" w:eastAsia="en-US"/>
        </w:rPr>
        <w:t xml:space="preserve"> </w:t>
      </w:r>
      <w:r w:rsidRPr="00883BDC">
        <w:rPr>
          <w:rFonts w:ascii="Sylfaen" w:hAnsi="Sylfaen" w:cs="Sylfaen"/>
          <w:i/>
          <w:sz w:val="20"/>
          <w:szCs w:val="24"/>
          <w:lang w:val="hy-AM" w:eastAsia="en-US"/>
        </w:rPr>
        <w:t>ժամկետի</w:t>
      </w:r>
      <w:r w:rsidRPr="00883BDC">
        <w:rPr>
          <w:rFonts w:ascii="Sylfaen" w:hAnsi="Sylfaen" w:cs="Sylfaen"/>
          <w:i/>
          <w:sz w:val="20"/>
          <w:szCs w:val="24"/>
          <w:lang w:val="af-ZA" w:eastAsia="en-US"/>
        </w:rPr>
        <w:t xml:space="preserve"> </w:t>
      </w:r>
      <w:r w:rsidRPr="00883BDC">
        <w:rPr>
          <w:rFonts w:ascii="Sylfaen" w:hAnsi="Sylfaen" w:cs="Sylfaen"/>
          <w:i/>
          <w:sz w:val="20"/>
          <w:szCs w:val="24"/>
          <w:lang w:val="hy-AM" w:eastAsia="en-US"/>
        </w:rPr>
        <w:t>ավարտը</w:t>
      </w:r>
      <w:r w:rsidRPr="00883BDC">
        <w:rPr>
          <w:rFonts w:ascii="Sylfaen" w:hAnsi="Sylfaen" w:cs="Sylfaen"/>
          <w:i/>
          <w:sz w:val="20"/>
          <w:szCs w:val="24"/>
          <w:lang w:val="af-ZA" w:eastAsia="en-US"/>
        </w:rPr>
        <w:t xml:space="preserve"> </w:t>
      </w:r>
      <w:r w:rsidRPr="00883BDC">
        <w:rPr>
          <w:rFonts w:ascii="Sylfaen" w:hAnsi="Sylfaen" w:cs="Sylfaen"/>
          <w:i/>
          <w:sz w:val="20"/>
          <w:szCs w:val="24"/>
          <w:lang w:val="hy-AM" w:eastAsia="en-US"/>
        </w:rPr>
        <w:t>շտկել</w:t>
      </w:r>
      <w:r w:rsidRPr="00883BDC">
        <w:rPr>
          <w:rFonts w:ascii="Sylfaen" w:hAnsi="Sylfaen" w:cs="Sylfaen"/>
          <w:i/>
          <w:sz w:val="20"/>
          <w:szCs w:val="24"/>
          <w:lang w:val="af-ZA" w:eastAsia="en-US"/>
        </w:rPr>
        <w:t xml:space="preserve"> </w:t>
      </w:r>
      <w:r w:rsidRPr="00883BDC">
        <w:rPr>
          <w:rFonts w:ascii="Sylfaen" w:hAnsi="Sylfaen" w:cs="Sylfaen"/>
          <w:i/>
          <w:sz w:val="20"/>
          <w:szCs w:val="24"/>
          <w:lang w:val="hy-AM" w:eastAsia="en-US"/>
        </w:rPr>
        <w:t>անհամապատասխանությունը</w:t>
      </w:r>
      <w:r w:rsidRPr="00883BDC">
        <w:rPr>
          <w:rFonts w:ascii="Sylfaen" w:hAnsi="Sylfaen" w:cs="Sylfaen"/>
          <w:i/>
          <w:sz w:val="20"/>
          <w:szCs w:val="24"/>
          <w:lang w:val="af-ZA" w:eastAsia="en-US"/>
        </w:rPr>
        <w:t>:</w:t>
      </w:r>
    </w:p>
    <w:p w:rsidR="00A5723E" w:rsidRPr="00883BDC" w:rsidRDefault="00A5723E" w:rsidP="00A5723E">
      <w:pPr>
        <w:pStyle w:val="norm"/>
        <w:spacing w:line="240" w:lineRule="auto"/>
        <w:rPr>
          <w:rFonts w:ascii="Sylfaen" w:hAnsi="Sylfaen" w:cs="Sylfaen"/>
          <w:i/>
          <w:sz w:val="20"/>
          <w:szCs w:val="24"/>
          <w:lang w:val="hy-AM" w:eastAsia="en-US"/>
        </w:rPr>
      </w:pPr>
      <w:r w:rsidRPr="00883BDC">
        <w:rPr>
          <w:rFonts w:ascii="Sylfaen" w:hAnsi="Sylfaen" w:cs="Sylfaen"/>
          <w:i/>
          <w:sz w:val="20"/>
          <w:szCs w:val="24"/>
          <w:lang w:val="af-ZA" w:eastAsia="en-US"/>
        </w:rPr>
        <w:t xml:space="preserve">Գնահատող հանձնաժողովը կարող է պատճառաբանված որոշման դեպքում Կարգի 67-րդ կետի հիման վրա ՀՀ պետական եկամուտների կոմիտեի միջոցով ստուգել մասնակցի (մասնակիցների)՝ Օրենքի 6-րդ հոդվածի 1-ին մասի 2-րդ կետին բավարարելու մասին հայտով ներկայացված հավաստման իսկությունը: Սույն պարբերության կիրառման դեպքում կոմիտե ներկայացվող տեղեկատվությունը պետք է առնվազն պարունակի տվյալներ մասնակցի (մասնակիցների) անվանման, հարկ վճարողի հաշվառման համարի և հայտը ներկայացվելու ամիս ամսաթվի և տարեթվի մասին: </w:t>
      </w:r>
      <w:r w:rsidRPr="00883BDC">
        <w:rPr>
          <w:rFonts w:ascii="Sylfaen" w:hAnsi="Sylfaen" w:cs="Sylfaen"/>
          <w:i/>
          <w:sz w:val="20"/>
          <w:szCs w:val="24"/>
          <w:lang w:val="hy-AM" w:eastAsia="en-US"/>
        </w:rPr>
        <w:t>Եթե անհամապատասխանությունն արձանագրվել է ՀՀ պետական եկամուտների կոմիտեից ստացված տեղեկատվության  հիման վրա, ապա մասնակցին ուղարկվող ծանուցմանը կցվում է նաև կոմիտեից ստացված տեղեկատվության բնօրինակից սկանավորված տարբերակը: Մասնակցին ուղարկվող ծանուցման մեջ մանրամասն նկարագրվում են հայտի գն</w:t>
      </w:r>
      <w:r w:rsidRPr="00883BDC">
        <w:rPr>
          <w:rFonts w:ascii="Sylfaen" w:hAnsi="Sylfaen" w:cs="Sylfaen"/>
          <w:i/>
          <w:sz w:val="20"/>
          <w:szCs w:val="24"/>
          <w:lang w:eastAsia="en-US"/>
        </w:rPr>
        <w:t>ա</w:t>
      </w:r>
      <w:r w:rsidRPr="00883BDC">
        <w:rPr>
          <w:rFonts w:ascii="Sylfaen" w:hAnsi="Sylfaen" w:cs="Sylfaen"/>
          <w:i/>
          <w:sz w:val="20"/>
          <w:szCs w:val="24"/>
          <w:lang w:val="hy-AM" w:eastAsia="en-US"/>
        </w:rPr>
        <w:t xml:space="preserve">հատման ընթացքում հայտնաբերված բոլոր անհամապատասխանությունները:   </w:t>
      </w:r>
    </w:p>
    <w:p w:rsidR="00A5723E" w:rsidRPr="00883BDC" w:rsidRDefault="00A5723E" w:rsidP="00A5723E">
      <w:pPr>
        <w:pStyle w:val="norm"/>
        <w:spacing w:line="240" w:lineRule="auto"/>
        <w:ind w:firstLine="567"/>
        <w:rPr>
          <w:rFonts w:ascii="Sylfaen" w:hAnsi="Sylfaen" w:cs="Sylfaen"/>
          <w:i/>
          <w:sz w:val="20"/>
          <w:szCs w:val="24"/>
          <w:lang w:val="hy-AM" w:eastAsia="en-US"/>
        </w:rPr>
      </w:pPr>
      <w:r w:rsidRPr="00883BDC">
        <w:rPr>
          <w:rFonts w:ascii="Sylfaen" w:hAnsi="Sylfaen" w:cs="Sylfaen"/>
          <w:i/>
          <w:sz w:val="20"/>
          <w:szCs w:val="24"/>
          <w:lang w:val="af-ZA" w:eastAsia="en-US"/>
        </w:rPr>
        <w:t xml:space="preserve">8.9 </w:t>
      </w:r>
      <w:r w:rsidRPr="00883BDC">
        <w:rPr>
          <w:rFonts w:ascii="Sylfaen" w:hAnsi="Sylfaen" w:cs="Sylfaen"/>
          <w:i/>
          <w:sz w:val="20"/>
          <w:szCs w:val="24"/>
          <w:lang w:val="hy-AM" w:eastAsia="en-US"/>
        </w:rPr>
        <w:t>Եթե</w:t>
      </w:r>
      <w:r w:rsidRPr="00883BDC">
        <w:rPr>
          <w:rFonts w:ascii="Sylfaen" w:hAnsi="Sylfaen" w:cs="Sylfaen"/>
          <w:i/>
          <w:sz w:val="20"/>
          <w:szCs w:val="24"/>
          <w:lang w:val="af-ZA" w:eastAsia="en-US"/>
        </w:rPr>
        <w:t xml:space="preserve"> </w:t>
      </w:r>
      <w:r w:rsidRPr="00883BDC">
        <w:rPr>
          <w:rFonts w:ascii="Sylfaen" w:hAnsi="Sylfaen" w:cs="Sylfaen"/>
          <w:i/>
          <w:sz w:val="20"/>
          <w:szCs w:val="24"/>
          <w:lang w:val="hy-AM" w:eastAsia="en-US"/>
        </w:rPr>
        <w:t>սույն</w:t>
      </w:r>
      <w:r w:rsidRPr="00883BDC">
        <w:rPr>
          <w:rFonts w:ascii="Sylfaen" w:hAnsi="Sylfaen" w:cs="Sylfaen"/>
          <w:i/>
          <w:sz w:val="20"/>
          <w:szCs w:val="24"/>
          <w:lang w:val="af-ZA" w:eastAsia="en-US"/>
        </w:rPr>
        <w:t xml:space="preserve"> </w:t>
      </w:r>
      <w:r w:rsidRPr="00883BDC">
        <w:rPr>
          <w:rFonts w:ascii="Sylfaen" w:hAnsi="Sylfaen" w:cs="Sylfaen"/>
          <w:i/>
          <w:sz w:val="20"/>
          <w:szCs w:val="24"/>
          <w:lang w:val="hy-AM" w:eastAsia="en-US"/>
        </w:rPr>
        <w:t>հրավերի</w:t>
      </w:r>
      <w:r w:rsidRPr="00883BDC">
        <w:rPr>
          <w:rFonts w:ascii="Sylfaen" w:hAnsi="Sylfaen" w:cs="Sylfaen"/>
          <w:i/>
          <w:sz w:val="20"/>
          <w:szCs w:val="24"/>
          <w:lang w:val="af-ZA" w:eastAsia="en-US"/>
        </w:rPr>
        <w:t xml:space="preserve"> 8.8-</w:t>
      </w:r>
      <w:r w:rsidRPr="00883BDC">
        <w:rPr>
          <w:rFonts w:ascii="Sylfaen" w:hAnsi="Sylfaen" w:cs="Sylfaen"/>
          <w:i/>
          <w:sz w:val="20"/>
          <w:szCs w:val="24"/>
          <w:lang w:val="hy-AM" w:eastAsia="en-US"/>
        </w:rPr>
        <w:t>րդ</w:t>
      </w:r>
      <w:r w:rsidRPr="00883BDC">
        <w:rPr>
          <w:rFonts w:ascii="Sylfaen" w:hAnsi="Sylfaen" w:cs="Sylfaen"/>
          <w:i/>
          <w:sz w:val="20"/>
          <w:szCs w:val="24"/>
          <w:lang w:val="af-ZA" w:eastAsia="en-US"/>
        </w:rPr>
        <w:t xml:space="preserve"> </w:t>
      </w:r>
      <w:r w:rsidRPr="00883BDC">
        <w:rPr>
          <w:rFonts w:ascii="Sylfaen" w:hAnsi="Sylfaen" w:cs="Sylfaen"/>
          <w:i/>
          <w:sz w:val="20"/>
          <w:szCs w:val="24"/>
          <w:lang w:val="hy-AM" w:eastAsia="en-US"/>
        </w:rPr>
        <w:t>կետով</w:t>
      </w:r>
      <w:r w:rsidRPr="00883BDC">
        <w:rPr>
          <w:rFonts w:ascii="Sylfaen" w:hAnsi="Sylfaen" w:cs="Sylfaen"/>
          <w:i/>
          <w:sz w:val="20"/>
          <w:szCs w:val="24"/>
          <w:lang w:val="af-ZA" w:eastAsia="en-US"/>
        </w:rPr>
        <w:t xml:space="preserve"> </w:t>
      </w:r>
      <w:r w:rsidRPr="00883BDC">
        <w:rPr>
          <w:rFonts w:ascii="Sylfaen" w:hAnsi="Sylfaen" w:cs="Sylfaen"/>
          <w:i/>
          <w:sz w:val="20"/>
          <w:szCs w:val="24"/>
          <w:lang w:val="hy-AM" w:eastAsia="en-US"/>
        </w:rPr>
        <w:t>սահմանված</w:t>
      </w:r>
      <w:r w:rsidRPr="00883BDC">
        <w:rPr>
          <w:rFonts w:ascii="Sylfaen" w:hAnsi="Sylfaen" w:cs="Sylfaen"/>
          <w:i/>
          <w:sz w:val="20"/>
          <w:szCs w:val="24"/>
          <w:lang w:val="af-ZA" w:eastAsia="en-US"/>
        </w:rPr>
        <w:t xml:space="preserve"> </w:t>
      </w:r>
      <w:r w:rsidRPr="00883BDC">
        <w:rPr>
          <w:rFonts w:ascii="Sylfaen" w:hAnsi="Sylfaen" w:cs="Sylfaen"/>
          <w:i/>
          <w:sz w:val="20"/>
          <w:szCs w:val="24"/>
          <w:lang w:val="hy-AM" w:eastAsia="en-US"/>
        </w:rPr>
        <w:t>ժամկետում</w:t>
      </w:r>
      <w:r w:rsidRPr="00883BDC">
        <w:rPr>
          <w:rFonts w:ascii="Sylfaen" w:hAnsi="Sylfaen" w:cs="Sylfaen"/>
          <w:i/>
          <w:sz w:val="20"/>
          <w:szCs w:val="24"/>
          <w:lang w:val="af-ZA" w:eastAsia="en-US"/>
        </w:rPr>
        <w:t xml:space="preserve"> մ</w:t>
      </w:r>
      <w:r w:rsidRPr="00883BDC">
        <w:rPr>
          <w:rFonts w:ascii="Sylfaen" w:hAnsi="Sylfaen" w:cs="Sylfaen"/>
          <w:i/>
          <w:sz w:val="20"/>
          <w:szCs w:val="24"/>
          <w:lang w:val="hy-AM" w:eastAsia="en-US"/>
        </w:rPr>
        <w:t>ասնակիցը</w:t>
      </w:r>
      <w:r w:rsidRPr="00883BDC">
        <w:rPr>
          <w:rFonts w:ascii="Sylfaen" w:hAnsi="Sylfaen" w:cs="Sylfaen"/>
          <w:i/>
          <w:sz w:val="20"/>
          <w:szCs w:val="24"/>
          <w:lang w:val="af-ZA" w:eastAsia="en-US"/>
        </w:rPr>
        <w:t xml:space="preserve"> </w:t>
      </w:r>
      <w:r w:rsidRPr="00883BDC">
        <w:rPr>
          <w:rFonts w:ascii="Sylfaen" w:hAnsi="Sylfaen" w:cs="Sylfaen"/>
          <w:i/>
          <w:sz w:val="20"/>
          <w:szCs w:val="24"/>
          <w:lang w:val="hy-AM" w:eastAsia="en-US"/>
        </w:rPr>
        <w:t>շտկում</w:t>
      </w:r>
      <w:r w:rsidRPr="00883BDC">
        <w:rPr>
          <w:rFonts w:ascii="Sylfaen" w:hAnsi="Sylfaen" w:cs="Sylfaen"/>
          <w:i/>
          <w:sz w:val="20"/>
          <w:szCs w:val="24"/>
          <w:lang w:val="af-ZA" w:eastAsia="en-US"/>
        </w:rPr>
        <w:t xml:space="preserve"> </w:t>
      </w:r>
      <w:r w:rsidRPr="00883BDC">
        <w:rPr>
          <w:rFonts w:ascii="Sylfaen" w:hAnsi="Sylfaen" w:cs="Sylfaen"/>
          <w:i/>
          <w:sz w:val="20"/>
          <w:szCs w:val="24"/>
          <w:lang w:val="hy-AM" w:eastAsia="en-US"/>
        </w:rPr>
        <w:t>է</w:t>
      </w:r>
      <w:r w:rsidRPr="00883BDC">
        <w:rPr>
          <w:rFonts w:ascii="Sylfaen" w:hAnsi="Sylfaen" w:cs="Sylfaen"/>
          <w:i/>
          <w:sz w:val="20"/>
          <w:szCs w:val="24"/>
          <w:lang w:val="af-ZA" w:eastAsia="en-US"/>
        </w:rPr>
        <w:t xml:space="preserve"> </w:t>
      </w:r>
      <w:r w:rsidRPr="00883BDC">
        <w:rPr>
          <w:rFonts w:ascii="Sylfaen" w:hAnsi="Sylfaen" w:cs="Sylfaen"/>
          <w:i/>
          <w:sz w:val="20"/>
          <w:szCs w:val="24"/>
          <w:lang w:val="hy-AM" w:eastAsia="en-US"/>
        </w:rPr>
        <w:t>արձանագրված</w:t>
      </w:r>
      <w:r w:rsidRPr="00883BDC">
        <w:rPr>
          <w:rFonts w:ascii="Sylfaen" w:hAnsi="Sylfaen" w:cs="Sylfaen"/>
          <w:i/>
          <w:sz w:val="20"/>
          <w:szCs w:val="24"/>
          <w:lang w:val="af-ZA" w:eastAsia="en-US"/>
        </w:rPr>
        <w:t xml:space="preserve"> </w:t>
      </w:r>
      <w:r w:rsidRPr="00883BDC">
        <w:rPr>
          <w:rFonts w:ascii="Sylfaen" w:hAnsi="Sylfaen" w:cs="Sylfaen"/>
          <w:i/>
          <w:sz w:val="20"/>
          <w:szCs w:val="24"/>
          <w:lang w:val="hy-AM" w:eastAsia="en-US"/>
        </w:rPr>
        <w:t>անհամապատասխանությունը</w:t>
      </w:r>
      <w:r w:rsidRPr="00883BDC">
        <w:rPr>
          <w:rFonts w:ascii="Sylfaen" w:hAnsi="Sylfaen" w:cs="Sylfaen"/>
          <w:i/>
          <w:sz w:val="20"/>
          <w:szCs w:val="24"/>
          <w:lang w:val="af-ZA" w:eastAsia="en-US"/>
        </w:rPr>
        <w:t xml:space="preserve">, </w:t>
      </w:r>
      <w:r w:rsidRPr="00883BDC">
        <w:rPr>
          <w:rFonts w:ascii="Sylfaen" w:hAnsi="Sylfaen" w:cs="Sylfaen"/>
          <w:i/>
          <w:sz w:val="20"/>
          <w:szCs w:val="24"/>
          <w:lang w:val="hy-AM" w:eastAsia="en-US"/>
        </w:rPr>
        <w:t>ապա</w:t>
      </w:r>
      <w:r w:rsidRPr="00883BDC">
        <w:rPr>
          <w:rFonts w:ascii="Sylfaen" w:hAnsi="Sylfaen" w:cs="Sylfaen"/>
          <w:i/>
          <w:sz w:val="20"/>
          <w:szCs w:val="24"/>
          <w:lang w:val="af-ZA" w:eastAsia="en-US"/>
        </w:rPr>
        <w:t xml:space="preserve"> </w:t>
      </w:r>
      <w:r w:rsidRPr="00883BDC">
        <w:rPr>
          <w:rFonts w:ascii="Sylfaen" w:hAnsi="Sylfaen" w:cs="Sylfaen"/>
          <w:i/>
          <w:sz w:val="20"/>
          <w:szCs w:val="24"/>
          <w:lang w:val="hy-AM" w:eastAsia="en-US"/>
        </w:rPr>
        <w:t>վերջինիս</w:t>
      </w:r>
      <w:r w:rsidRPr="00883BDC">
        <w:rPr>
          <w:rFonts w:ascii="Sylfaen" w:hAnsi="Sylfaen" w:cs="Sylfaen"/>
          <w:i/>
          <w:sz w:val="20"/>
          <w:szCs w:val="24"/>
          <w:lang w:val="af-ZA" w:eastAsia="en-US"/>
        </w:rPr>
        <w:t xml:space="preserve"> </w:t>
      </w:r>
      <w:r w:rsidRPr="00883BDC">
        <w:rPr>
          <w:rFonts w:ascii="Sylfaen" w:hAnsi="Sylfaen" w:cs="Sylfaen"/>
          <w:i/>
          <w:sz w:val="20"/>
          <w:szCs w:val="24"/>
          <w:lang w:val="hy-AM" w:eastAsia="en-US"/>
        </w:rPr>
        <w:t>հայտը</w:t>
      </w:r>
      <w:r w:rsidRPr="00883BDC">
        <w:rPr>
          <w:rFonts w:ascii="Sylfaen" w:hAnsi="Sylfaen" w:cs="Sylfaen"/>
          <w:i/>
          <w:sz w:val="20"/>
          <w:szCs w:val="24"/>
          <w:lang w:val="af-ZA" w:eastAsia="en-US"/>
        </w:rPr>
        <w:t xml:space="preserve"> </w:t>
      </w:r>
      <w:r w:rsidRPr="00883BDC">
        <w:rPr>
          <w:rFonts w:ascii="Sylfaen" w:hAnsi="Sylfaen" w:cs="Sylfaen"/>
          <w:i/>
          <w:sz w:val="20"/>
          <w:szCs w:val="24"/>
          <w:lang w:val="hy-AM" w:eastAsia="en-US"/>
        </w:rPr>
        <w:t>գնահատվում</w:t>
      </w:r>
      <w:r w:rsidRPr="00883BDC">
        <w:rPr>
          <w:rFonts w:ascii="Sylfaen" w:hAnsi="Sylfaen" w:cs="Sylfaen"/>
          <w:i/>
          <w:sz w:val="20"/>
          <w:szCs w:val="24"/>
          <w:lang w:val="af-ZA" w:eastAsia="en-US"/>
        </w:rPr>
        <w:t xml:space="preserve"> </w:t>
      </w:r>
      <w:r w:rsidRPr="00883BDC">
        <w:rPr>
          <w:rFonts w:ascii="Sylfaen" w:hAnsi="Sylfaen" w:cs="Sylfaen"/>
          <w:i/>
          <w:sz w:val="20"/>
          <w:szCs w:val="24"/>
          <w:lang w:val="hy-AM" w:eastAsia="en-US"/>
        </w:rPr>
        <w:t>է</w:t>
      </w:r>
      <w:r w:rsidRPr="00883BDC">
        <w:rPr>
          <w:rFonts w:ascii="Sylfaen" w:hAnsi="Sylfaen" w:cs="Sylfaen"/>
          <w:i/>
          <w:sz w:val="20"/>
          <w:szCs w:val="24"/>
          <w:lang w:val="af-ZA" w:eastAsia="en-US"/>
        </w:rPr>
        <w:t xml:space="preserve"> </w:t>
      </w:r>
      <w:r w:rsidRPr="00883BDC">
        <w:rPr>
          <w:rFonts w:ascii="Sylfaen" w:hAnsi="Sylfaen" w:cs="Sylfaen"/>
          <w:i/>
          <w:sz w:val="20"/>
          <w:szCs w:val="24"/>
          <w:lang w:val="hy-AM" w:eastAsia="en-US"/>
        </w:rPr>
        <w:t>բավարար</w:t>
      </w:r>
      <w:r w:rsidRPr="00883BDC">
        <w:rPr>
          <w:rFonts w:ascii="Sylfaen" w:hAnsi="Sylfaen" w:cs="Sylfaen"/>
          <w:i/>
          <w:sz w:val="20"/>
          <w:szCs w:val="24"/>
          <w:lang w:val="af-ZA" w:eastAsia="en-US"/>
        </w:rPr>
        <w:t xml:space="preserve">: </w:t>
      </w:r>
      <w:r w:rsidRPr="00883BDC">
        <w:rPr>
          <w:rFonts w:ascii="Sylfaen" w:hAnsi="Sylfaen" w:cs="Sylfaen"/>
          <w:i/>
          <w:sz w:val="20"/>
          <w:szCs w:val="24"/>
          <w:lang w:val="hy-AM" w:eastAsia="en-US"/>
        </w:rPr>
        <w:t>Հակառակ</w:t>
      </w:r>
      <w:r w:rsidRPr="00883BDC">
        <w:rPr>
          <w:rFonts w:ascii="Sylfaen" w:hAnsi="Sylfaen" w:cs="Sylfaen"/>
          <w:i/>
          <w:sz w:val="20"/>
          <w:szCs w:val="24"/>
          <w:lang w:val="af-ZA" w:eastAsia="en-US"/>
        </w:rPr>
        <w:t xml:space="preserve"> </w:t>
      </w:r>
      <w:r w:rsidRPr="00883BDC">
        <w:rPr>
          <w:rFonts w:ascii="Sylfaen" w:hAnsi="Sylfaen" w:cs="Sylfaen"/>
          <w:i/>
          <w:sz w:val="20"/>
          <w:szCs w:val="24"/>
          <w:lang w:val="hy-AM" w:eastAsia="en-US"/>
        </w:rPr>
        <w:t>դեպքում տվյալ մասնակցի</w:t>
      </w:r>
      <w:r w:rsidRPr="00883BDC">
        <w:rPr>
          <w:rFonts w:ascii="Sylfaen" w:hAnsi="Sylfaen" w:cs="Sylfaen"/>
          <w:i/>
          <w:sz w:val="20"/>
          <w:szCs w:val="24"/>
          <w:lang w:val="af-ZA" w:eastAsia="en-US"/>
        </w:rPr>
        <w:t xml:space="preserve"> </w:t>
      </w:r>
      <w:r w:rsidRPr="00883BDC">
        <w:rPr>
          <w:rFonts w:ascii="Sylfaen" w:hAnsi="Sylfaen" w:cs="Sylfaen"/>
          <w:i/>
          <w:sz w:val="20"/>
          <w:szCs w:val="24"/>
          <w:lang w:val="hy-AM" w:eastAsia="en-US"/>
        </w:rPr>
        <w:t>հայտը</w:t>
      </w:r>
      <w:r w:rsidRPr="00883BDC">
        <w:rPr>
          <w:rFonts w:ascii="Sylfaen" w:hAnsi="Sylfaen" w:cs="Sylfaen"/>
          <w:i/>
          <w:sz w:val="20"/>
          <w:szCs w:val="24"/>
          <w:lang w:val="af-ZA" w:eastAsia="en-US"/>
        </w:rPr>
        <w:t xml:space="preserve"> </w:t>
      </w:r>
      <w:r w:rsidRPr="00883BDC">
        <w:rPr>
          <w:rFonts w:ascii="Sylfaen" w:hAnsi="Sylfaen" w:cs="Sylfaen"/>
          <w:i/>
          <w:sz w:val="20"/>
          <w:szCs w:val="24"/>
          <w:lang w:val="hy-AM" w:eastAsia="en-US"/>
        </w:rPr>
        <w:t>գնահատվում</w:t>
      </w:r>
      <w:r w:rsidRPr="00883BDC">
        <w:rPr>
          <w:rFonts w:ascii="Sylfaen" w:hAnsi="Sylfaen" w:cs="Sylfaen"/>
          <w:i/>
          <w:sz w:val="20"/>
          <w:szCs w:val="24"/>
          <w:lang w:val="af-ZA" w:eastAsia="en-US"/>
        </w:rPr>
        <w:t xml:space="preserve"> </w:t>
      </w:r>
      <w:r w:rsidRPr="00883BDC">
        <w:rPr>
          <w:rFonts w:ascii="Sylfaen" w:hAnsi="Sylfaen" w:cs="Sylfaen"/>
          <w:i/>
          <w:sz w:val="20"/>
          <w:szCs w:val="24"/>
          <w:lang w:val="hy-AM" w:eastAsia="en-US"/>
        </w:rPr>
        <w:t>է</w:t>
      </w:r>
      <w:r w:rsidRPr="00883BDC">
        <w:rPr>
          <w:rFonts w:ascii="Sylfaen" w:hAnsi="Sylfaen" w:cs="Sylfaen"/>
          <w:i/>
          <w:sz w:val="20"/>
          <w:szCs w:val="24"/>
          <w:lang w:val="af-ZA" w:eastAsia="en-US"/>
        </w:rPr>
        <w:t xml:space="preserve"> </w:t>
      </w:r>
      <w:r w:rsidRPr="00883BDC">
        <w:rPr>
          <w:rFonts w:ascii="Sylfaen" w:hAnsi="Sylfaen" w:cs="Sylfaen"/>
          <w:i/>
          <w:sz w:val="20"/>
          <w:szCs w:val="24"/>
          <w:lang w:val="hy-AM" w:eastAsia="en-US"/>
        </w:rPr>
        <w:t>անբավարար</w:t>
      </w:r>
      <w:r w:rsidRPr="00883BDC">
        <w:rPr>
          <w:rFonts w:ascii="Sylfaen" w:hAnsi="Sylfaen" w:cs="Sylfaen"/>
          <w:i/>
          <w:sz w:val="20"/>
          <w:szCs w:val="24"/>
          <w:lang w:val="af-ZA" w:eastAsia="en-US"/>
        </w:rPr>
        <w:t xml:space="preserve"> </w:t>
      </w:r>
      <w:r w:rsidRPr="00883BDC">
        <w:rPr>
          <w:rFonts w:ascii="Sylfaen" w:hAnsi="Sylfaen" w:cs="Sylfaen"/>
          <w:i/>
          <w:sz w:val="20"/>
          <w:szCs w:val="24"/>
          <w:lang w:val="hy-AM" w:eastAsia="en-US"/>
        </w:rPr>
        <w:t>և</w:t>
      </w:r>
      <w:r w:rsidRPr="00883BDC">
        <w:rPr>
          <w:rFonts w:ascii="Sylfaen" w:hAnsi="Sylfaen" w:cs="Sylfaen"/>
          <w:i/>
          <w:sz w:val="20"/>
          <w:szCs w:val="24"/>
          <w:lang w:val="af-ZA" w:eastAsia="en-US"/>
        </w:rPr>
        <w:t xml:space="preserve"> </w:t>
      </w:r>
      <w:r w:rsidRPr="00883BDC">
        <w:rPr>
          <w:rFonts w:ascii="Sylfaen" w:hAnsi="Sylfaen" w:cs="Sylfaen"/>
          <w:i/>
          <w:sz w:val="20"/>
          <w:szCs w:val="24"/>
          <w:lang w:val="hy-AM" w:eastAsia="en-US"/>
        </w:rPr>
        <w:t>մերժվում</w:t>
      </w:r>
      <w:r w:rsidRPr="00883BDC">
        <w:rPr>
          <w:rFonts w:ascii="Sylfaen" w:hAnsi="Sylfaen" w:cs="Sylfaen"/>
          <w:i/>
          <w:sz w:val="20"/>
          <w:szCs w:val="24"/>
          <w:lang w:val="af-ZA" w:eastAsia="en-US"/>
        </w:rPr>
        <w:t xml:space="preserve"> </w:t>
      </w:r>
      <w:r w:rsidRPr="00883BDC">
        <w:rPr>
          <w:rFonts w:ascii="Sylfaen" w:hAnsi="Sylfaen" w:cs="Sylfaen"/>
          <w:i/>
          <w:sz w:val="20"/>
          <w:szCs w:val="24"/>
          <w:lang w:val="hy-AM" w:eastAsia="en-US"/>
        </w:rPr>
        <w:t>է, իսկ ընտրված մասնակից է ճանաչվում հաջորդող տեղ զբաղեցրած մասնակիցը:</w:t>
      </w:r>
    </w:p>
    <w:p w:rsidR="00A5723E" w:rsidRPr="00883BDC" w:rsidRDefault="00A5723E" w:rsidP="00A5723E">
      <w:pPr>
        <w:pStyle w:val="norm"/>
        <w:spacing w:line="240" w:lineRule="auto"/>
        <w:ind w:firstLine="567"/>
        <w:rPr>
          <w:rFonts w:ascii="Sylfaen" w:hAnsi="Sylfaen" w:cs="Sylfaen"/>
          <w:i/>
          <w:sz w:val="20"/>
          <w:szCs w:val="24"/>
          <w:lang w:val="hy-AM" w:eastAsia="en-US"/>
        </w:rPr>
      </w:pPr>
      <w:r w:rsidRPr="00883BDC">
        <w:rPr>
          <w:rFonts w:ascii="Sylfaen" w:hAnsi="Sylfaen" w:cs="Sylfaen"/>
          <w:i/>
          <w:sz w:val="20"/>
          <w:szCs w:val="24"/>
          <w:lang w:val="hy-AM" w:eastAsia="en-US"/>
        </w:rPr>
        <w:t xml:space="preserve">Եթե հայտի գնահատման արդյունքում անհամապատասխանությունն արձանագրվել է ՀՀ պետական եկամուտների կոմիտեից ստացված տեղեկատվության արդյունքում, ապա այն համարվում է շտկված, եթե մասնակիցը ներկայացնում է տրամադրած տեղեկատվության մեջ նշված գումարի վճարումը հիմնավորող փաստաթղթի բնօրինակից արտատպված (սկանավորված) օրինակը:  </w:t>
      </w:r>
    </w:p>
    <w:p w:rsidR="00A5723E" w:rsidRPr="00883BDC" w:rsidRDefault="00A5723E" w:rsidP="00A5723E">
      <w:pPr>
        <w:pStyle w:val="BodyTextIndent2"/>
        <w:spacing w:line="240" w:lineRule="auto"/>
        <w:ind w:firstLine="567"/>
        <w:rPr>
          <w:rFonts w:ascii="Sylfaen" w:hAnsi="Sylfaen" w:cs="Sylfaen"/>
          <w:i/>
          <w:szCs w:val="24"/>
          <w:lang w:val="hy-AM"/>
        </w:rPr>
      </w:pPr>
      <w:r w:rsidRPr="00883BDC">
        <w:rPr>
          <w:rFonts w:ascii="Sylfaen" w:hAnsi="Sylfaen" w:cs="Sylfaen"/>
          <w:i/>
          <w:szCs w:val="24"/>
        </w:rPr>
        <w:t>8.</w:t>
      </w:r>
      <w:r w:rsidRPr="00883BDC">
        <w:rPr>
          <w:rFonts w:ascii="Sylfaen" w:hAnsi="Sylfaen" w:cs="Sylfaen"/>
          <w:i/>
          <w:szCs w:val="24"/>
          <w:lang w:val="hy-AM"/>
        </w:rPr>
        <w:t>10 Հանձնաժողովի անդամը կամ քարտուղարը չի կարող մասնակցել հանձնաժողովի աշխատանքներին</w:t>
      </w:r>
      <w:r w:rsidRPr="00883BDC">
        <w:rPr>
          <w:rFonts w:ascii="Sylfaen" w:hAnsi="Sylfaen" w:cs="Sylfaen"/>
          <w:i/>
          <w:szCs w:val="24"/>
        </w:rPr>
        <w:t xml:space="preserve">, </w:t>
      </w:r>
      <w:r w:rsidRPr="00883BDC">
        <w:rPr>
          <w:rFonts w:ascii="Sylfaen" w:hAnsi="Sylfaen" w:cs="Sylfaen"/>
          <w:i/>
          <w:szCs w:val="24"/>
          <w:lang w:val="hy-AM"/>
        </w:rPr>
        <w:t>եթե հայտերի բացման նիստում պարզվում է</w:t>
      </w:r>
      <w:r w:rsidRPr="00883BDC">
        <w:rPr>
          <w:rFonts w:ascii="Sylfaen" w:hAnsi="Sylfaen" w:cs="Sylfaen"/>
          <w:i/>
          <w:szCs w:val="24"/>
        </w:rPr>
        <w:t xml:space="preserve">, </w:t>
      </w:r>
      <w:r w:rsidRPr="00883BDC">
        <w:rPr>
          <w:rFonts w:ascii="Sylfaen" w:hAnsi="Sylfaen" w:cs="Sylfaen"/>
          <w:i/>
          <w:szCs w:val="24"/>
          <w:lang w:val="hy-AM"/>
        </w:rPr>
        <w:t xml:space="preserve">որ վերջիններիս կողմից հիմնադրված կամ </w:t>
      </w:r>
      <w:r w:rsidRPr="00883BDC">
        <w:rPr>
          <w:rFonts w:ascii="Sylfaen" w:hAnsi="Sylfaen" w:cs="Sylfaen"/>
          <w:i/>
          <w:szCs w:val="24"/>
          <w:lang w:val="hy-AM"/>
        </w:rPr>
        <w:lastRenderedPageBreak/>
        <w:t>բաժնեմաս</w:t>
      </w:r>
      <w:r w:rsidRPr="00883BDC">
        <w:rPr>
          <w:rFonts w:ascii="Sylfaen" w:hAnsi="Sylfaen" w:cs="Sylfaen"/>
          <w:i/>
          <w:szCs w:val="24"/>
        </w:rPr>
        <w:t xml:space="preserve"> (</w:t>
      </w:r>
      <w:r w:rsidRPr="00883BDC">
        <w:rPr>
          <w:rFonts w:ascii="Sylfaen" w:hAnsi="Sylfaen" w:cs="Sylfaen"/>
          <w:i/>
          <w:szCs w:val="24"/>
          <w:lang w:val="hy-AM"/>
        </w:rPr>
        <w:t>փայաբաժին</w:t>
      </w:r>
      <w:r w:rsidRPr="00883BDC">
        <w:rPr>
          <w:rFonts w:ascii="Sylfaen" w:hAnsi="Sylfaen" w:cs="Sylfaen"/>
          <w:i/>
          <w:szCs w:val="24"/>
        </w:rPr>
        <w:t xml:space="preserve">) </w:t>
      </w:r>
      <w:r w:rsidRPr="00883BDC">
        <w:rPr>
          <w:rFonts w:ascii="Sylfaen" w:hAnsi="Sylfaen" w:cs="Sylfaen"/>
          <w:i/>
          <w:szCs w:val="24"/>
          <w:lang w:val="hy-AM"/>
        </w:rPr>
        <w:t>ունեցող կազմակերպությունը</w:t>
      </w:r>
      <w:r w:rsidRPr="00883BDC">
        <w:rPr>
          <w:rFonts w:ascii="Sylfaen" w:hAnsi="Sylfaen" w:cs="Sylfaen"/>
          <w:i/>
          <w:szCs w:val="24"/>
        </w:rPr>
        <w:t xml:space="preserve">, </w:t>
      </w:r>
      <w:r w:rsidRPr="00883BDC">
        <w:rPr>
          <w:rFonts w:ascii="Sylfaen" w:hAnsi="Sylfaen" w:cs="Sylfaen"/>
          <w:i/>
          <w:szCs w:val="24"/>
          <w:lang w:val="hy-AM"/>
        </w:rPr>
        <w:t>կամ իրենց մերձավոր ազգակցությամբ կամ խնամիությամբ կապված անձը</w:t>
      </w:r>
      <w:r w:rsidRPr="00883BDC">
        <w:rPr>
          <w:rFonts w:ascii="Sylfaen" w:hAnsi="Sylfaen" w:cs="Sylfaen"/>
          <w:i/>
          <w:szCs w:val="24"/>
        </w:rPr>
        <w:t xml:space="preserve"> (</w:t>
      </w:r>
      <w:r w:rsidRPr="00883BDC">
        <w:rPr>
          <w:rFonts w:ascii="Sylfaen" w:hAnsi="Sylfaen" w:cs="Sylfaen"/>
          <w:i/>
          <w:szCs w:val="24"/>
          <w:lang w:val="hy-AM"/>
        </w:rPr>
        <w:t>ծնող</w:t>
      </w:r>
      <w:r w:rsidRPr="00883BDC">
        <w:rPr>
          <w:rFonts w:ascii="Sylfaen" w:hAnsi="Sylfaen" w:cs="Sylfaen"/>
          <w:i/>
          <w:szCs w:val="24"/>
        </w:rPr>
        <w:t xml:space="preserve">, </w:t>
      </w:r>
      <w:r w:rsidRPr="00883BDC">
        <w:rPr>
          <w:rFonts w:ascii="Sylfaen" w:hAnsi="Sylfaen" w:cs="Sylfaen"/>
          <w:i/>
          <w:szCs w:val="24"/>
          <w:lang w:val="hy-AM"/>
        </w:rPr>
        <w:t>ամուսին</w:t>
      </w:r>
      <w:r w:rsidRPr="00883BDC">
        <w:rPr>
          <w:rFonts w:ascii="Sylfaen" w:hAnsi="Sylfaen" w:cs="Sylfaen"/>
          <w:i/>
          <w:szCs w:val="24"/>
        </w:rPr>
        <w:t xml:space="preserve">, </w:t>
      </w:r>
      <w:r w:rsidRPr="00883BDC">
        <w:rPr>
          <w:rFonts w:ascii="Sylfaen" w:hAnsi="Sylfaen" w:cs="Sylfaen"/>
          <w:i/>
          <w:szCs w:val="24"/>
          <w:lang w:val="hy-AM"/>
        </w:rPr>
        <w:t>երեխա</w:t>
      </w:r>
      <w:r w:rsidRPr="00883BDC">
        <w:rPr>
          <w:rFonts w:ascii="Sylfaen" w:hAnsi="Sylfaen" w:cs="Sylfaen"/>
          <w:i/>
          <w:szCs w:val="24"/>
        </w:rPr>
        <w:t xml:space="preserve">, </w:t>
      </w:r>
      <w:r w:rsidRPr="00883BDC">
        <w:rPr>
          <w:rFonts w:ascii="Sylfaen" w:hAnsi="Sylfaen" w:cs="Sylfaen"/>
          <w:i/>
          <w:szCs w:val="24"/>
          <w:lang w:val="hy-AM"/>
        </w:rPr>
        <w:t>եղբայր</w:t>
      </w:r>
      <w:r w:rsidRPr="00883BDC">
        <w:rPr>
          <w:rFonts w:ascii="Sylfaen" w:hAnsi="Sylfaen" w:cs="Sylfaen"/>
          <w:i/>
          <w:szCs w:val="24"/>
        </w:rPr>
        <w:t xml:space="preserve">, </w:t>
      </w:r>
      <w:r w:rsidRPr="00883BDC">
        <w:rPr>
          <w:rFonts w:ascii="Sylfaen" w:hAnsi="Sylfaen" w:cs="Sylfaen"/>
          <w:i/>
          <w:szCs w:val="24"/>
          <w:lang w:val="hy-AM"/>
        </w:rPr>
        <w:t>քույր</w:t>
      </w:r>
      <w:r w:rsidRPr="00883BDC">
        <w:rPr>
          <w:rFonts w:ascii="Sylfaen" w:hAnsi="Sylfaen" w:cs="Sylfaen"/>
          <w:i/>
          <w:szCs w:val="24"/>
        </w:rPr>
        <w:t xml:space="preserve">, </w:t>
      </w:r>
      <w:r w:rsidRPr="00883BDC">
        <w:rPr>
          <w:rFonts w:ascii="Sylfaen" w:hAnsi="Sylfaen" w:cs="Sylfaen"/>
          <w:i/>
          <w:szCs w:val="24"/>
          <w:lang w:val="hy-AM"/>
        </w:rPr>
        <w:t>ինչպես նաև ամուսնու ծնող</w:t>
      </w:r>
      <w:r w:rsidRPr="00883BDC">
        <w:rPr>
          <w:rFonts w:ascii="Sylfaen" w:hAnsi="Sylfaen" w:cs="Sylfaen"/>
          <w:i/>
          <w:szCs w:val="24"/>
        </w:rPr>
        <w:t xml:space="preserve">, </w:t>
      </w:r>
      <w:r w:rsidRPr="00883BDC">
        <w:rPr>
          <w:rFonts w:ascii="Sylfaen" w:hAnsi="Sylfaen" w:cs="Sylfaen"/>
          <w:i/>
          <w:szCs w:val="24"/>
          <w:lang w:val="hy-AM"/>
        </w:rPr>
        <w:t>երեխա</w:t>
      </w:r>
      <w:r w:rsidRPr="00883BDC">
        <w:rPr>
          <w:rFonts w:ascii="Sylfaen" w:hAnsi="Sylfaen" w:cs="Sylfaen"/>
          <w:i/>
          <w:szCs w:val="24"/>
        </w:rPr>
        <w:t xml:space="preserve">, </w:t>
      </w:r>
      <w:r w:rsidRPr="00883BDC">
        <w:rPr>
          <w:rFonts w:ascii="Sylfaen" w:hAnsi="Sylfaen" w:cs="Sylfaen"/>
          <w:i/>
          <w:szCs w:val="24"/>
          <w:lang w:val="hy-AM"/>
        </w:rPr>
        <w:t>եղբայր կամ քույր</w:t>
      </w:r>
      <w:r w:rsidRPr="00883BDC">
        <w:rPr>
          <w:rFonts w:ascii="Sylfaen" w:hAnsi="Sylfaen" w:cs="Sylfaen"/>
          <w:i/>
          <w:szCs w:val="24"/>
        </w:rPr>
        <w:t xml:space="preserve">) </w:t>
      </w:r>
      <w:r w:rsidRPr="00883BDC">
        <w:rPr>
          <w:rFonts w:ascii="Sylfaen" w:hAnsi="Sylfaen" w:cs="Sylfaen"/>
          <w:i/>
          <w:szCs w:val="24"/>
          <w:lang w:val="hy-AM"/>
        </w:rPr>
        <w:t>կամ այդ անձի կողմից հիմնադրված կամ բաժնեմաս</w:t>
      </w:r>
      <w:r w:rsidRPr="00883BDC">
        <w:rPr>
          <w:rFonts w:ascii="Sylfaen" w:hAnsi="Sylfaen" w:cs="Sylfaen"/>
          <w:i/>
          <w:szCs w:val="24"/>
        </w:rPr>
        <w:t xml:space="preserve"> (</w:t>
      </w:r>
      <w:r w:rsidRPr="00883BDC">
        <w:rPr>
          <w:rFonts w:ascii="Sylfaen" w:hAnsi="Sylfaen" w:cs="Sylfaen"/>
          <w:i/>
          <w:szCs w:val="24"/>
          <w:lang w:val="hy-AM"/>
        </w:rPr>
        <w:t>փայաբաժին</w:t>
      </w:r>
      <w:r w:rsidRPr="00883BDC">
        <w:rPr>
          <w:rFonts w:ascii="Sylfaen" w:hAnsi="Sylfaen" w:cs="Sylfaen"/>
          <w:i/>
          <w:szCs w:val="24"/>
        </w:rPr>
        <w:t xml:space="preserve">) </w:t>
      </w:r>
      <w:r w:rsidRPr="00883BDC">
        <w:rPr>
          <w:rFonts w:ascii="Sylfaen" w:hAnsi="Sylfaen" w:cs="Sylfaen"/>
          <w:i/>
          <w:szCs w:val="24"/>
          <w:lang w:val="hy-AM"/>
        </w:rPr>
        <w:t>ունեցող կազմակերպությունը տվյալ ընթացակարգին մասնակցելու համար ներկայացրել է հայտ</w:t>
      </w:r>
      <w:r w:rsidRPr="00883BDC">
        <w:rPr>
          <w:rFonts w:ascii="Sylfaen" w:hAnsi="Sylfaen" w:cs="Sylfaen"/>
          <w:i/>
          <w:szCs w:val="24"/>
        </w:rPr>
        <w:t>:</w:t>
      </w:r>
      <w:r w:rsidRPr="00883BDC">
        <w:rPr>
          <w:rFonts w:ascii="Sylfaen" w:hAnsi="Sylfaen" w:cs="Sylfaen"/>
          <w:i/>
          <w:szCs w:val="24"/>
          <w:lang w:val="hy-AM"/>
        </w:rPr>
        <w:t xml:space="preserve"> Եթե առկա է սույն կետով նախատեսված պայմանը</w:t>
      </w:r>
      <w:r w:rsidRPr="00883BDC">
        <w:rPr>
          <w:rFonts w:ascii="Sylfaen" w:hAnsi="Sylfaen" w:cs="Sylfaen"/>
          <w:i/>
          <w:szCs w:val="24"/>
        </w:rPr>
        <w:t xml:space="preserve">, </w:t>
      </w:r>
      <w:r w:rsidRPr="00883BDC">
        <w:rPr>
          <w:rFonts w:ascii="Sylfaen" w:hAnsi="Sylfaen" w:cs="Sylfaen"/>
          <w:i/>
          <w:szCs w:val="24"/>
          <w:lang w:val="hy-AM"/>
        </w:rPr>
        <w:t>ապա հայտերի բացման նիստից անմիջապես հետո տվյալ ընթացակարգի առնչությամբ շահերի բախում ունեցող հանձնաժողովի անդամը կամ քարտուղարը ինքնաբացարկ է հայտնում տվյալ ընթացակարգից</w:t>
      </w:r>
      <w:r w:rsidRPr="00883BDC">
        <w:rPr>
          <w:rFonts w:ascii="Sylfaen" w:hAnsi="Sylfaen" w:cs="Sylfaen"/>
          <w:i/>
          <w:szCs w:val="24"/>
        </w:rPr>
        <w:t xml:space="preserve">: </w:t>
      </w:r>
    </w:p>
    <w:p w:rsidR="00A5723E" w:rsidRPr="00883BDC" w:rsidRDefault="00A5723E" w:rsidP="00A5723E">
      <w:pPr>
        <w:pStyle w:val="BodyTextIndent2"/>
        <w:spacing w:line="240" w:lineRule="auto"/>
        <w:ind w:firstLine="567"/>
        <w:rPr>
          <w:rFonts w:ascii="Sylfaen" w:hAnsi="Sylfaen" w:cs="Sylfaen"/>
          <w:i/>
          <w:szCs w:val="24"/>
          <w:lang w:val="hy-AM"/>
        </w:rPr>
      </w:pPr>
      <w:r w:rsidRPr="00883BDC">
        <w:rPr>
          <w:rFonts w:ascii="Sylfaen" w:hAnsi="Sylfaen" w:cs="Sylfaen"/>
          <w:i/>
          <w:szCs w:val="24"/>
          <w:lang w:val="hy-AM"/>
        </w:rPr>
        <w:t xml:space="preserve">8.11 </w:t>
      </w:r>
      <w:r w:rsidRPr="00883BDC">
        <w:rPr>
          <w:rFonts w:ascii="Sylfaen" w:hAnsi="Sylfaen" w:cs="Sylfaen"/>
          <w:i/>
          <w:szCs w:val="24"/>
          <w:lang w:val="es-ES"/>
        </w:rPr>
        <w:t>Հայտերը բացվելուց և գնահատվելուց հետո հետո կազմվում է արձանագրություն`</w:t>
      </w:r>
      <w:r w:rsidRPr="00883BDC">
        <w:rPr>
          <w:rFonts w:ascii="Sylfaen" w:hAnsi="Sylfaen" w:cs="Sylfaen"/>
          <w:i/>
        </w:rPr>
        <w:t xml:space="preserve"> գնումների մասին ՀՀ օրենսդրությամբ սահմանված կարգով</w:t>
      </w:r>
      <w:r w:rsidRPr="00883BDC">
        <w:rPr>
          <w:rFonts w:ascii="Sylfaen" w:hAnsi="Sylfaen" w:cs="Sylfaen"/>
          <w:i/>
          <w:lang w:val="hy-AM"/>
        </w:rPr>
        <w:t xml:space="preserve">: Ընդ որում հանձնաժողովի նիստի արձանագրության մեջ մանրամասն նկարագրվում են հայտերի գնահատման արդյունքում արձանագրված անհամապատասխանությունները և դրանցով պայմանավորված հայտերի մերժման հիմքերը: </w:t>
      </w:r>
      <w:r w:rsidRPr="00883BDC">
        <w:rPr>
          <w:rFonts w:ascii="Sylfaen" w:hAnsi="Sylfaen" w:cs="Sylfaen"/>
          <w:i/>
          <w:szCs w:val="24"/>
          <w:lang w:val="hy-AM"/>
        </w:rPr>
        <w:t xml:space="preserve">Արձանագրությունն ստորագրում են հանձնաժողովի նիստին ներկա անդամները։8.12 </w:t>
      </w:r>
      <w:r w:rsidRPr="00883BDC">
        <w:rPr>
          <w:rFonts w:ascii="Sylfaen" w:hAnsi="Sylfaen" w:cs="Sylfaen"/>
          <w:i/>
          <w:szCs w:val="24"/>
        </w:rPr>
        <w:t xml:space="preserve"> Հանձնաժողովի քարտուղարը հայտերի բացման</w:t>
      </w:r>
      <w:r w:rsidRPr="00883BDC">
        <w:rPr>
          <w:rFonts w:ascii="Sylfaen" w:hAnsi="Sylfaen" w:cs="Sylfaen"/>
          <w:i/>
          <w:szCs w:val="24"/>
          <w:lang w:val="hy-AM"/>
        </w:rPr>
        <w:t xml:space="preserve"> և գնահատման</w:t>
      </w:r>
      <w:r w:rsidRPr="00883BDC">
        <w:rPr>
          <w:rFonts w:ascii="Sylfaen" w:hAnsi="Sylfaen" w:cs="Sylfaen"/>
          <w:i/>
          <w:szCs w:val="24"/>
        </w:rPr>
        <w:t xml:space="preserve"> նիստի ավարտից հետո ոչ ուշ քան</w:t>
      </w:r>
      <w:r w:rsidRPr="00883BDC">
        <w:rPr>
          <w:rFonts w:ascii="Sylfaen" w:hAnsi="Sylfaen" w:cs="Arial"/>
          <w:i/>
          <w:spacing w:val="-8"/>
          <w:sz w:val="24"/>
          <w:szCs w:val="24"/>
        </w:rPr>
        <w:t xml:space="preserve"> </w:t>
      </w:r>
      <w:r w:rsidRPr="00883BDC">
        <w:rPr>
          <w:rFonts w:ascii="Sylfaen" w:hAnsi="Sylfaen" w:cs="Sylfaen"/>
          <w:i/>
          <w:szCs w:val="24"/>
        </w:rPr>
        <w:t xml:space="preserve">հաջորդող աշխատանքային օրը` </w:t>
      </w:r>
    </w:p>
    <w:p w:rsidR="00A5723E" w:rsidRPr="00883BDC" w:rsidRDefault="00A5723E" w:rsidP="00A5723E">
      <w:pPr>
        <w:pStyle w:val="BodyTextIndent2"/>
        <w:spacing w:line="240" w:lineRule="auto"/>
        <w:ind w:firstLine="567"/>
        <w:rPr>
          <w:rFonts w:ascii="Sylfaen" w:hAnsi="Sylfaen" w:cs="Sylfaen"/>
          <w:i/>
          <w:szCs w:val="24"/>
        </w:rPr>
      </w:pPr>
      <w:r w:rsidRPr="00883BDC">
        <w:rPr>
          <w:rFonts w:ascii="Sylfaen" w:hAnsi="Sylfaen" w:cs="Sylfaen"/>
          <w:i/>
        </w:rPr>
        <w:t>1)</w:t>
      </w:r>
      <w:r w:rsidRPr="00883BDC">
        <w:rPr>
          <w:rFonts w:ascii="Sylfaen" w:hAnsi="Sylfaen" w:cs="Sylfaen"/>
          <w:i/>
          <w:lang w:val="hy-AM"/>
        </w:rPr>
        <w:t xml:space="preserve"> հայտերի բացման</w:t>
      </w:r>
      <w:r w:rsidRPr="00883BDC">
        <w:rPr>
          <w:rFonts w:ascii="Sylfaen" w:hAnsi="Sylfaen" w:cs="Sylfaen"/>
          <w:i/>
        </w:rPr>
        <w:t xml:space="preserve"> և գնահատման</w:t>
      </w:r>
      <w:r w:rsidRPr="00883BDC">
        <w:rPr>
          <w:rFonts w:ascii="Sylfaen" w:hAnsi="Sylfaen" w:cs="Sylfaen"/>
          <w:i/>
          <w:lang w:val="hy-AM"/>
        </w:rPr>
        <w:t xml:space="preserve"> նիստի արձանագրության բնօրինակից արտատպված (սկանավորված)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r w:rsidRPr="00883BDC">
        <w:rPr>
          <w:rFonts w:ascii="Sylfaen" w:hAnsi="Sylfaen" w:cs="Sylfaen"/>
          <w:i/>
          <w:szCs w:val="24"/>
        </w:rPr>
        <w:t>2) իր և գնահատող հանձնաժողովի` հայտերի բացման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Հանձնաժողովի այն անդամները, որոնք հանձնաժողովի աշխատանքների մասնակցում են հայտերի բացման և գնահատման 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rsidR="00A5723E" w:rsidRPr="00883BDC" w:rsidRDefault="00A5723E" w:rsidP="00A5723E">
      <w:pPr>
        <w:ind w:firstLine="375"/>
        <w:jc w:val="both"/>
        <w:rPr>
          <w:rFonts w:ascii="Sylfaen" w:hAnsi="Sylfaen" w:cs="Sylfaen"/>
          <w:i/>
          <w:sz w:val="20"/>
          <w:lang w:val="af-ZA"/>
        </w:rPr>
      </w:pPr>
      <w:r w:rsidRPr="00883BDC">
        <w:rPr>
          <w:rFonts w:ascii="Sylfaen" w:hAnsi="Sylfaen"/>
          <w:i/>
          <w:lang w:val="af-ZA"/>
        </w:rPr>
        <w:tab/>
      </w:r>
      <w:r w:rsidRPr="00883BDC">
        <w:rPr>
          <w:rFonts w:ascii="Sylfaen" w:hAnsi="Sylfaen" w:cs="Sylfaen"/>
          <w:i/>
          <w:sz w:val="20"/>
          <w:lang w:val="af-ZA"/>
        </w:rPr>
        <w:t xml:space="preserve">8.13 </w:t>
      </w:r>
      <w:r w:rsidRPr="00883BDC">
        <w:rPr>
          <w:rFonts w:ascii="Sylfaen" w:hAnsi="Sylfaen" w:cs="Sylfaen"/>
          <w:i/>
          <w:sz w:val="20"/>
        </w:rPr>
        <w:t>Օրենքի</w:t>
      </w:r>
      <w:r w:rsidRPr="00883BDC">
        <w:rPr>
          <w:rFonts w:ascii="Sylfaen" w:hAnsi="Sylfaen" w:cs="Sylfaen"/>
          <w:i/>
          <w:sz w:val="20"/>
          <w:lang w:val="af-ZA"/>
        </w:rPr>
        <w:t xml:space="preserve"> 6-</w:t>
      </w:r>
      <w:r w:rsidRPr="00883BDC">
        <w:rPr>
          <w:rFonts w:ascii="Sylfaen" w:hAnsi="Sylfaen" w:cs="Sylfaen"/>
          <w:i/>
          <w:sz w:val="20"/>
        </w:rPr>
        <w:t>րդ</w:t>
      </w:r>
      <w:r w:rsidRPr="00883BDC">
        <w:rPr>
          <w:rFonts w:ascii="Sylfaen" w:hAnsi="Sylfaen" w:cs="Sylfaen"/>
          <w:i/>
          <w:sz w:val="20"/>
          <w:lang w:val="af-ZA"/>
        </w:rPr>
        <w:t xml:space="preserve"> </w:t>
      </w:r>
      <w:r w:rsidRPr="00883BDC">
        <w:rPr>
          <w:rFonts w:ascii="Sylfaen" w:hAnsi="Sylfaen" w:cs="Sylfaen"/>
          <w:i/>
          <w:sz w:val="20"/>
        </w:rPr>
        <w:t>հոդվածի</w:t>
      </w:r>
      <w:r w:rsidRPr="00883BDC">
        <w:rPr>
          <w:rFonts w:ascii="Sylfaen" w:hAnsi="Sylfaen" w:cs="Sylfaen"/>
          <w:i/>
          <w:sz w:val="20"/>
          <w:lang w:val="af-ZA"/>
        </w:rPr>
        <w:t xml:space="preserve"> 1-</w:t>
      </w:r>
      <w:r w:rsidRPr="00883BDC">
        <w:rPr>
          <w:rFonts w:ascii="Sylfaen" w:hAnsi="Sylfaen" w:cs="Sylfaen"/>
          <w:i/>
          <w:sz w:val="20"/>
        </w:rPr>
        <w:t>ին</w:t>
      </w:r>
      <w:r w:rsidRPr="00883BDC">
        <w:rPr>
          <w:rFonts w:ascii="Sylfaen" w:hAnsi="Sylfaen" w:cs="Sylfaen"/>
          <w:i/>
          <w:sz w:val="20"/>
          <w:lang w:val="af-ZA"/>
        </w:rPr>
        <w:t xml:space="preserve"> </w:t>
      </w:r>
      <w:r w:rsidRPr="00883BDC">
        <w:rPr>
          <w:rFonts w:ascii="Sylfaen" w:hAnsi="Sylfaen" w:cs="Sylfaen"/>
          <w:i/>
          <w:sz w:val="20"/>
        </w:rPr>
        <w:t>մասի</w:t>
      </w:r>
      <w:r w:rsidRPr="00883BDC">
        <w:rPr>
          <w:rFonts w:ascii="Sylfaen" w:hAnsi="Sylfaen" w:cs="Sylfaen"/>
          <w:i/>
          <w:sz w:val="20"/>
          <w:lang w:val="af-ZA"/>
        </w:rPr>
        <w:t xml:space="preserve"> 6-</w:t>
      </w:r>
      <w:r w:rsidRPr="00883BDC">
        <w:rPr>
          <w:rFonts w:ascii="Sylfaen" w:hAnsi="Sylfaen" w:cs="Sylfaen"/>
          <w:i/>
          <w:sz w:val="20"/>
        </w:rPr>
        <w:t>րդ</w:t>
      </w:r>
      <w:r w:rsidRPr="00883BDC">
        <w:rPr>
          <w:rFonts w:ascii="Sylfaen" w:hAnsi="Sylfaen" w:cs="Sylfaen"/>
          <w:i/>
          <w:sz w:val="20"/>
          <w:lang w:val="af-ZA"/>
        </w:rPr>
        <w:t xml:space="preserve"> </w:t>
      </w:r>
      <w:r w:rsidRPr="00883BDC">
        <w:rPr>
          <w:rFonts w:ascii="Sylfaen" w:hAnsi="Sylfaen" w:cs="Sylfaen"/>
          <w:i/>
          <w:sz w:val="20"/>
        </w:rPr>
        <w:t>կետով</w:t>
      </w:r>
      <w:r w:rsidRPr="00883BDC">
        <w:rPr>
          <w:rFonts w:ascii="Sylfaen" w:hAnsi="Sylfaen" w:cs="Sylfaen"/>
          <w:i/>
          <w:sz w:val="20"/>
          <w:lang w:val="af-ZA"/>
        </w:rPr>
        <w:t xml:space="preserve"> </w:t>
      </w:r>
      <w:r w:rsidRPr="00883BDC">
        <w:rPr>
          <w:rFonts w:ascii="Sylfaen" w:hAnsi="Sylfaen" w:cs="Sylfaen"/>
          <w:i/>
          <w:sz w:val="20"/>
        </w:rPr>
        <w:t>նախատեսված</w:t>
      </w:r>
      <w:r w:rsidRPr="00883BDC">
        <w:rPr>
          <w:rFonts w:ascii="Sylfaen" w:hAnsi="Sylfaen" w:cs="Sylfaen"/>
          <w:i/>
          <w:sz w:val="20"/>
          <w:lang w:val="af-ZA"/>
        </w:rPr>
        <w:t xml:space="preserve"> </w:t>
      </w:r>
      <w:r w:rsidRPr="00883BDC">
        <w:rPr>
          <w:rFonts w:ascii="Sylfaen" w:hAnsi="Sylfaen" w:cs="Sylfaen"/>
          <w:i/>
          <w:sz w:val="20"/>
        </w:rPr>
        <w:t>հիմքերն</w:t>
      </w:r>
      <w:r w:rsidRPr="00883BDC">
        <w:rPr>
          <w:rFonts w:ascii="Sylfaen" w:hAnsi="Sylfaen" w:cs="Sylfaen"/>
          <w:i/>
          <w:sz w:val="20"/>
          <w:lang w:val="af-ZA"/>
        </w:rPr>
        <w:t xml:space="preserve"> </w:t>
      </w:r>
      <w:r w:rsidRPr="00883BDC">
        <w:rPr>
          <w:rFonts w:ascii="Sylfaen" w:hAnsi="Sylfaen" w:cs="Sylfaen"/>
          <w:i/>
          <w:sz w:val="20"/>
        </w:rPr>
        <w:t>ի</w:t>
      </w:r>
      <w:r w:rsidRPr="00883BDC">
        <w:rPr>
          <w:rFonts w:ascii="Sylfaen" w:hAnsi="Sylfaen" w:cs="Sylfaen"/>
          <w:i/>
          <w:sz w:val="20"/>
          <w:lang w:val="af-ZA"/>
        </w:rPr>
        <w:t xml:space="preserve"> </w:t>
      </w:r>
      <w:r w:rsidRPr="00883BDC">
        <w:rPr>
          <w:rFonts w:ascii="Sylfaen" w:hAnsi="Sylfaen" w:cs="Sylfaen"/>
          <w:i/>
          <w:sz w:val="20"/>
        </w:rPr>
        <w:t>հայտ</w:t>
      </w:r>
      <w:r w:rsidRPr="00883BDC">
        <w:rPr>
          <w:rFonts w:ascii="Sylfaen" w:hAnsi="Sylfaen" w:cs="Sylfaen"/>
          <w:i/>
          <w:sz w:val="20"/>
          <w:lang w:val="af-ZA"/>
        </w:rPr>
        <w:t xml:space="preserve"> </w:t>
      </w:r>
      <w:r w:rsidRPr="00883BDC">
        <w:rPr>
          <w:rFonts w:ascii="Sylfaen" w:hAnsi="Sylfaen" w:cs="Sylfaen"/>
          <w:i/>
          <w:sz w:val="20"/>
        </w:rPr>
        <w:t>գալու</w:t>
      </w:r>
      <w:r w:rsidRPr="00883BDC">
        <w:rPr>
          <w:rFonts w:ascii="Sylfaen" w:hAnsi="Sylfaen" w:cs="Sylfaen"/>
          <w:i/>
          <w:sz w:val="20"/>
          <w:lang w:val="af-ZA"/>
        </w:rPr>
        <w:t xml:space="preserve"> </w:t>
      </w:r>
      <w:r w:rsidRPr="00883BDC">
        <w:rPr>
          <w:rFonts w:ascii="Sylfaen" w:hAnsi="Sylfaen" w:cs="Sylfaen"/>
          <w:i/>
          <w:sz w:val="20"/>
        </w:rPr>
        <w:t>օրվան</w:t>
      </w:r>
      <w:r w:rsidRPr="00883BDC">
        <w:rPr>
          <w:rFonts w:ascii="Sylfaen" w:hAnsi="Sylfaen" w:cs="Sylfaen"/>
          <w:i/>
          <w:sz w:val="20"/>
          <w:lang w:val="af-ZA"/>
        </w:rPr>
        <w:t xml:space="preserve"> </w:t>
      </w:r>
      <w:r w:rsidRPr="00883BDC">
        <w:rPr>
          <w:rFonts w:ascii="Sylfaen" w:hAnsi="Sylfaen" w:cs="Sylfaen"/>
          <w:i/>
          <w:sz w:val="20"/>
        </w:rPr>
        <w:t>հաջորդող</w:t>
      </w:r>
      <w:r w:rsidRPr="00883BDC">
        <w:rPr>
          <w:rFonts w:ascii="Sylfaen" w:hAnsi="Sylfaen" w:cs="Sylfaen"/>
          <w:i/>
          <w:sz w:val="20"/>
          <w:lang w:val="af-ZA"/>
        </w:rPr>
        <w:t xml:space="preserve"> </w:t>
      </w:r>
      <w:r w:rsidRPr="00883BDC">
        <w:rPr>
          <w:rFonts w:ascii="Sylfaen" w:hAnsi="Sylfaen" w:cs="Sylfaen"/>
          <w:i/>
          <w:sz w:val="20"/>
        </w:rPr>
        <w:t>հինգ</w:t>
      </w:r>
      <w:r w:rsidRPr="00883BDC">
        <w:rPr>
          <w:rFonts w:ascii="Sylfaen" w:hAnsi="Sylfaen" w:cs="Sylfaen"/>
          <w:i/>
          <w:sz w:val="20"/>
          <w:lang w:val="af-ZA"/>
        </w:rPr>
        <w:t xml:space="preserve"> </w:t>
      </w:r>
      <w:r w:rsidRPr="00883BDC">
        <w:rPr>
          <w:rFonts w:ascii="Sylfaen" w:hAnsi="Sylfaen" w:cs="Sylfaen"/>
          <w:i/>
          <w:sz w:val="20"/>
        </w:rPr>
        <w:t>աշխատանքային</w:t>
      </w:r>
      <w:r w:rsidRPr="00883BDC">
        <w:rPr>
          <w:rFonts w:ascii="Sylfaen" w:hAnsi="Sylfaen" w:cs="Sylfaen"/>
          <w:i/>
          <w:sz w:val="20"/>
          <w:lang w:val="af-ZA"/>
        </w:rPr>
        <w:t xml:space="preserve"> </w:t>
      </w:r>
      <w:r w:rsidRPr="00883BDC">
        <w:rPr>
          <w:rFonts w:ascii="Sylfaen" w:hAnsi="Sylfaen" w:cs="Sylfaen"/>
          <w:i/>
          <w:sz w:val="20"/>
        </w:rPr>
        <w:t>օրվա</w:t>
      </w:r>
      <w:r w:rsidRPr="00883BDC">
        <w:rPr>
          <w:rFonts w:ascii="Sylfaen" w:hAnsi="Sylfaen" w:cs="Sylfaen"/>
          <w:i/>
          <w:sz w:val="20"/>
          <w:lang w:val="af-ZA"/>
        </w:rPr>
        <w:t xml:space="preserve"> </w:t>
      </w:r>
      <w:r w:rsidRPr="00883BDC">
        <w:rPr>
          <w:rFonts w:ascii="Sylfaen" w:hAnsi="Sylfaen" w:cs="Sylfaen"/>
          <w:i/>
          <w:sz w:val="20"/>
        </w:rPr>
        <w:t>ընթացքում</w:t>
      </w:r>
      <w:r w:rsidRPr="00883BDC">
        <w:rPr>
          <w:rFonts w:ascii="Sylfaen" w:hAnsi="Sylfaen" w:cs="Sylfaen"/>
          <w:i/>
          <w:sz w:val="20"/>
          <w:lang w:val="af-ZA"/>
        </w:rPr>
        <w:t xml:space="preserve"> </w:t>
      </w:r>
      <w:r w:rsidRPr="00883BDC">
        <w:rPr>
          <w:rFonts w:ascii="Sylfaen" w:hAnsi="Sylfaen" w:cs="Sylfaen"/>
          <w:i/>
          <w:sz w:val="20"/>
        </w:rPr>
        <w:t>պատվիրատուն</w:t>
      </w:r>
      <w:r w:rsidRPr="00883BDC">
        <w:rPr>
          <w:rFonts w:ascii="Sylfaen" w:hAnsi="Sylfaen" w:cs="Sylfaen"/>
          <w:i/>
          <w:sz w:val="20"/>
          <w:lang w:val="af-ZA"/>
        </w:rPr>
        <w:t xml:space="preserve"> </w:t>
      </w:r>
      <w:r w:rsidRPr="00883BDC">
        <w:rPr>
          <w:rFonts w:ascii="Sylfaen" w:hAnsi="Sylfaen" w:cs="Sylfaen"/>
          <w:i/>
          <w:sz w:val="20"/>
        </w:rPr>
        <w:t>տվյալ</w:t>
      </w:r>
      <w:r w:rsidRPr="00883BDC">
        <w:rPr>
          <w:rFonts w:ascii="Sylfaen" w:hAnsi="Sylfaen" w:cs="Sylfaen"/>
          <w:i/>
          <w:sz w:val="20"/>
          <w:lang w:val="af-ZA"/>
        </w:rPr>
        <w:t xml:space="preserve"> </w:t>
      </w:r>
      <w:r w:rsidRPr="00883BDC">
        <w:rPr>
          <w:rFonts w:ascii="Sylfaen" w:hAnsi="Sylfaen" w:cs="Sylfaen"/>
          <w:i/>
          <w:sz w:val="20"/>
        </w:rPr>
        <w:t>մասնակցի</w:t>
      </w:r>
      <w:r w:rsidRPr="00883BDC">
        <w:rPr>
          <w:rFonts w:ascii="Sylfaen" w:hAnsi="Sylfaen" w:cs="Sylfaen"/>
          <w:i/>
          <w:sz w:val="20"/>
          <w:lang w:val="af-ZA"/>
        </w:rPr>
        <w:t xml:space="preserve"> </w:t>
      </w:r>
      <w:r w:rsidRPr="00883BDC">
        <w:rPr>
          <w:rFonts w:ascii="Sylfaen" w:hAnsi="Sylfaen" w:cs="Sylfaen"/>
          <w:i/>
          <w:sz w:val="20"/>
        </w:rPr>
        <w:t>տվյալները</w:t>
      </w:r>
      <w:r w:rsidRPr="00883BDC">
        <w:rPr>
          <w:rFonts w:ascii="Sylfaen" w:hAnsi="Sylfaen" w:cs="Sylfaen"/>
          <w:i/>
          <w:sz w:val="20"/>
          <w:lang w:val="af-ZA"/>
        </w:rPr>
        <w:t xml:space="preserve">` </w:t>
      </w:r>
      <w:r w:rsidRPr="00883BDC">
        <w:rPr>
          <w:rFonts w:ascii="Sylfaen" w:hAnsi="Sylfaen" w:cs="Sylfaen"/>
          <w:i/>
          <w:sz w:val="20"/>
        </w:rPr>
        <w:t>համապատասխան</w:t>
      </w:r>
      <w:r w:rsidRPr="00883BDC">
        <w:rPr>
          <w:rFonts w:ascii="Sylfaen" w:hAnsi="Sylfaen" w:cs="Sylfaen"/>
          <w:i/>
          <w:sz w:val="20"/>
          <w:lang w:val="af-ZA"/>
        </w:rPr>
        <w:t xml:space="preserve"> </w:t>
      </w:r>
      <w:r w:rsidRPr="00883BDC">
        <w:rPr>
          <w:rFonts w:ascii="Sylfaen" w:hAnsi="Sylfaen" w:cs="Sylfaen"/>
          <w:i/>
          <w:sz w:val="20"/>
        </w:rPr>
        <w:t>հիմքերով</w:t>
      </w:r>
      <w:r w:rsidRPr="00883BDC">
        <w:rPr>
          <w:rFonts w:ascii="Sylfaen" w:hAnsi="Sylfaen" w:cs="Sylfaen"/>
          <w:i/>
          <w:sz w:val="20"/>
          <w:lang w:val="af-ZA"/>
        </w:rPr>
        <w:t xml:space="preserve">, </w:t>
      </w:r>
      <w:r w:rsidRPr="00883BDC">
        <w:rPr>
          <w:rFonts w:ascii="Sylfaen" w:hAnsi="Sylfaen" w:cs="Sylfaen"/>
          <w:i/>
          <w:sz w:val="20"/>
        </w:rPr>
        <w:t>գրավոր</w:t>
      </w:r>
      <w:r w:rsidRPr="00883BDC">
        <w:rPr>
          <w:rFonts w:ascii="Sylfaen" w:hAnsi="Sylfaen" w:cs="Sylfaen"/>
          <w:i/>
          <w:sz w:val="20"/>
          <w:lang w:val="af-ZA"/>
        </w:rPr>
        <w:t xml:space="preserve"> </w:t>
      </w:r>
      <w:r w:rsidRPr="00883BDC">
        <w:rPr>
          <w:rFonts w:ascii="Sylfaen" w:hAnsi="Sylfaen" w:cs="Sylfaen"/>
          <w:i/>
          <w:sz w:val="20"/>
        </w:rPr>
        <w:t>ուղարկում</w:t>
      </w:r>
      <w:r w:rsidRPr="00883BDC">
        <w:rPr>
          <w:rFonts w:ascii="Sylfaen" w:hAnsi="Sylfaen" w:cs="Sylfaen"/>
          <w:i/>
          <w:sz w:val="20"/>
          <w:lang w:val="af-ZA"/>
        </w:rPr>
        <w:t xml:space="preserve"> </w:t>
      </w:r>
      <w:r w:rsidRPr="00883BDC">
        <w:rPr>
          <w:rFonts w:ascii="Sylfaen" w:hAnsi="Sylfaen" w:cs="Sylfaen"/>
          <w:i/>
          <w:sz w:val="20"/>
        </w:rPr>
        <w:t>է</w:t>
      </w:r>
      <w:r w:rsidRPr="00883BDC">
        <w:rPr>
          <w:rFonts w:ascii="Sylfaen" w:hAnsi="Sylfaen" w:cs="Sylfaen"/>
          <w:i/>
          <w:sz w:val="20"/>
          <w:lang w:val="af-ZA"/>
        </w:rPr>
        <w:t xml:space="preserve"> </w:t>
      </w:r>
      <w:r w:rsidRPr="00883BDC">
        <w:rPr>
          <w:rFonts w:ascii="Sylfaen" w:hAnsi="Sylfaen" w:cs="Sylfaen"/>
          <w:i/>
          <w:sz w:val="20"/>
        </w:rPr>
        <w:t>լիազորված</w:t>
      </w:r>
      <w:r w:rsidRPr="00883BDC">
        <w:rPr>
          <w:rFonts w:ascii="Sylfaen" w:hAnsi="Sylfaen" w:cs="Sylfaen"/>
          <w:i/>
          <w:sz w:val="20"/>
          <w:lang w:val="af-ZA"/>
        </w:rPr>
        <w:t xml:space="preserve"> </w:t>
      </w:r>
      <w:r w:rsidRPr="00883BDC">
        <w:rPr>
          <w:rFonts w:ascii="Sylfaen" w:hAnsi="Sylfaen" w:cs="Sylfaen"/>
          <w:i/>
          <w:sz w:val="20"/>
        </w:rPr>
        <w:t>մարմին</w:t>
      </w:r>
      <w:r w:rsidRPr="00883BDC">
        <w:rPr>
          <w:rFonts w:ascii="Sylfaen" w:hAnsi="Sylfaen" w:cs="Sylfaen"/>
          <w:i/>
          <w:sz w:val="20"/>
          <w:lang w:val="hy-AM"/>
        </w:rPr>
        <w:t xml:space="preserve">, </w:t>
      </w:r>
      <w:r w:rsidRPr="00883BDC">
        <w:rPr>
          <w:rFonts w:ascii="Sylfaen" w:hAnsi="Sylfaen" w:cs="Sylfaen"/>
          <w:i/>
          <w:sz w:val="20"/>
        </w:rPr>
        <w:t>որը</w:t>
      </w:r>
      <w:r w:rsidRPr="00883BDC">
        <w:rPr>
          <w:rFonts w:ascii="Sylfaen" w:hAnsi="Sylfaen" w:cs="Sylfaen"/>
          <w:i/>
          <w:sz w:val="20"/>
          <w:lang w:val="af-ZA"/>
        </w:rPr>
        <w:t xml:space="preserve"> </w:t>
      </w:r>
      <w:r w:rsidRPr="00883BDC">
        <w:rPr>
          <w:rFonts w:ascii="Sylfaen" w:hAnsi="Sylfaen" w:cs="Sylfaen"/>
          <w:i/>
          <w:sz w:val="20"/>
        </w:rPr>
        <w:t>դրանք</w:t>
      </w:r>
      <w:r w:rsidRPr="00883BDC">
        <w:rPr>
          <w:rFonts w:ascii="Sylfaen" w:hAnsi="Sylfaen" w:cs="Sylfaen"/>
          <w:i/>
          <w:sz w:val="20"/>
          <w:lang w:val="af-ZA"/>
        </w:rPr>
        <w:t xml:space="preserve"> </w:t>
      </w:r>
      <w:r w:rsidRPr="00883BDC">
        <w:rPr>
          <w:rFonts w:ascii="Sylfaen" w:hAnsi="Sylfaen" w:cs="Sylfaen"/>
          <w:i/>
          <w:sz w:val="20"/>
        </w:rPr>
        <w:t>ստանալուն</w:t>
      </w:r>
      <w:r w:rsidRPr="00883BDC">
        <w:rPr>
          <w:rFonts w:ascii="Sylfaen" w:hAnsi="Sylfaen" w:cs="Sylfaen"/>
          <w:i/>
          <w:sz w:val="20"/>
          <w:lang w:val="af-ZA"/>
        </w:rPr>
        <w:t xml:space="preserve"> </w:t>
      </w:r>
      <w:r w:rsidRPr="00883BDC">
        <w:rPr>
          <w:rFonts w:ascii="Sylfaen" w:hAnsi="Sylfaen" w:cs="Sylfaen"/>
          <w:i/>
          <w:sz w:val="20"/>
        </w:rPr>
        <w:t>հաջորդող</w:t>
      </w:r>
      <w:r w:rsidRPr="00883BDC">
        <w:rPr>
          <w:rFonts w:ascii="Sylfaen" w:hAnsi="Sylfaen" w:cs="Sylfaen"/>
          <w:i/>
          <w:sz w:val="20"/>
          <w:lang w:val="af-ZA"/>
        </w:rPr>
        <w:t xml:space="preserve"> </w:t>
      </w:r>
      <w:r w:rsidRPr="00883BDC">
        <w:rPr>
          <w:rFonts w:ascii="Sylfaen" w:hAnsi="Sylfaen" w:cs="Sylfaen"/>
          <w:i/>
          <w:sz w:val="20"/>
        </w:rPr>
        <w:t>հինգ</w:t>
      </w:r>
      <w:r w:rsidRPr="00883BDC">
        <w:rPr>
          <w:rFonts w:ascii="Sylfaen" w:hAnsi="Sylfaen" w:cs="Sylfaen"/>
          <w:i/>
          <w:sz w:val="20"/>
          <w:lang w:val="af-ZA"/>
        </w:rPr>
        <w:t xml:space="preserve"> </w:t>
      </w:r>
      <w:r w:rsidRPr="00883BDC">
        <w:rPr>
          <w:rFonts w:ascii="Sylfaen" w:hAnsi="Sylfaen" w:cs="Sylfaen"/>
          <w:i/>
          <w:sz w:val="20"/>
        </w:rPr>
        <w:t>աշխատանքային</w:t>
      </w:r>
      <w:r w:rsidRPr="00883BDC">
        <w:rPr>
          <w:rFonts w:ascii="Sylfaen" w:hAnsi="Sylfaen" w:cs="Sylfaen"/>
          <w:i/>
          <w:sz w:val="20"/>
          <w:lang w:val="af-ZA"/>
        </w:rPr>
        <w:t xml:space="preserve"> </w:t>
      </w:r>
      <w:r w:rsidRPr="00883BDC">
        <w:rPr>
          <w:rFonts w:ascii="Sylfaen" w:hAnsi="Sylfaen" w:cs="Sylfaen"/>
          <w:i/>
          <w:sz w:val="20"/>
        </w:rPr>
        <w:t>օրվա</w:t>
      </w:r>
      <w:r w:rsidRPr="00883BDC">
        <w:rPr>
          <w:rFonts w:ascii="Sylfaen" w:hAnsi="Sylfaen" w:cs="Sylfaen"/>
          <w:i/>
          <w:sz w:val="20"/>
          <w:lang w:val="af-ZA"/>
        </w:rPr>
        <w:t xml:space="preserve"> </w:t>
      </w:r>
      <w:r w:rsidRPr="00883BDC">
        <w:rPr>
          <w:rFonts w:ascii="Sylfaen" w:hAnsi="Sylfaen" w:cs="Sylfaen"/>
          <w:i/>
          <w:sz w:val="20"/>
        </w:rPr>
        <w:t>ընթացքում</w:t>
      </w:r>
      <w:r w:rsidRPr="00883BDC">
        <w:rPr>
          <w:rFonts w:ascii="Sylfaen" w:hAnsi="Sylfaen" w:cs="Sylfaen"/>
          <w:i/>
          <w:sz w:val="20"/>
          <w:lang w:val="af-ZA"/>
        </w:rPr>
        <w:t xml:space="preserve"> </w:t>
      </w:r>
      <w:bookmarkStart w:id="7" w:name="_Hlk9262748"/>
      <w:r w:rsidRPr="00883BDC">
        <w:rPr>
          <w:rFonts w:ascii="Sylfaen" w:hAnsi="Sylfaen" w:cs="Sylfaen"/>
          <w:i/>
          <w:sz w:val="20"/>
        </w:rPr>
        <w:t>նախաձեռնում</w:t>
      </w:r>
      <w:r w:rsidRPr="00883BDC">
        <w:rPr>
          <w:rFonts w:ascii="Sylfaen" w:hAnsi="Sylfaen" w:cs="Sylfaen"/>
          <w:i/>
          <w:sz w:val="20"/>
          <w:lang w:val="af-ZA"/>
        </w:rPr>
        <w:t xml:space="preserve"> </w:t>
      </w:r>
      <w:r w:rsidRPr="00883BDC">
        <w:rPr>
          <w:rFonts w:ascii="Sylfaen" w:hAnsi="Sylfaen" w:cs="Sylfaen"/>
          <w:i/>
          <w:sz w:val="20"/>
        </w:rPr>
        <w:t>է</w:t>
      </w:r>
      <w:r w:rsidRPr="00883BDC">
        <w:rPr>
          <w:rFonts w:ascii="Sylfaen" w:hAnsi="Sylfaen" w:cs="Sylfaen"/>
          <w:i/>
          <w:sz w:val="20"/>
          <w:lang w:val="af-ZA"/>
        </w:rPr>
        <w:t xml:space="preserve"> </w:t>
      </w:r>
      <w:r w:rsidRPr="00883BDC">
        <w:rPr>
          <w:rFonts w:ascii="Sylfaen" w:hAnsi="Sylfaen" w:cs="Sylfaen"/>
          <w:i/>
          <w:sz w:val="20"/>
        </w:rPr>
        <w:t>տվյալ</w:t>
      </w:r>
      <w:r w:rsidRPr="00883BDC">
        <w:rPr>
          <w:rFonts w:ascii="Sylfaen" w:hAnsi="Sylfaen" w:cs="Sylfaen"/>
          <w:i/>
          <w:sz w:val="20"/>
          <w:lang w:val="af-ZA"/>
        </w:rPr>
        <w:t xml:space="preserve"> </w:t>
      </w:r>
      <w:r w:rsidRPr="00883BDC">
        <w:rPr>
          <w:rFonts w:ascii="Sylfaen" w:hAnsi="Sylfaen" w:cs="Sylfaen"/>
          <w:i/>
          <w:sz w:val="20"/>
        </w:rPr>
        <w:t>մասնակցին</w:t>
      </w:r>
      <w:r w:rsidRPr="00883BDC">
        <w:rPr>
          <w:rFonts w:ascii="Sylfaen" w:hAnsi="Sylfaen" w:cs="Sylfaen"/>
          <w:i/>
          <w:sz w:val="20"/>
          <w:lang w:val="af-ZA"/>
        </w:rPr>
        <w:t xml:space="preserve"> </w:t>
      </w:r>
      <w:r w:rsidRPr="00883BDC">
        <w:rPr>
          <w:rFonts w:ascii="Sylfaen" w:hAnsi="Sylfaen" w:cs="Sylfaen"/>
          <w:i/>
          <w:sz w:val="20"/>
        </w:rPr>
        <w:t>գնումների</w:t>
      </w:r>
      <w:r w:rsidRPr="00883BDC">
        <w:rPr>
          <w:rFonts w:ascii="Sylfaen" w:hAnsi="Sylfaen" w:cs="Sylfaen"/>
          <w:i/>
          <w:sz w:val="20"/>
          <w:lang w:val="af-ZA"/>
        </w:rPr>
        <w:t xml:space="preserve"> </w:t>
      </w:r>
      <w:r w:rsidRPr="00883BDC">
        <w:rPr>
          <w:rFonts w:ascii="Sylfaen" w:hAnsi="Sylfaen" w:cs="Sylfaen"/>
          <w:i/>
          <w:sz w:val="20"/>
        </w:rPr>
        <w:t>գործընթացին</w:t>
      </w:r>
      <w:r w:rsidRPr="00883BDC">
        <w:rPr>
          <w:rFonts w:ascii="Sylfaen" w:hAnsi="Sylfaen" w:cs="Sylfaen"/>
          <w:i/>
          <w:sz w:val="20"/>
          <w:lang w:val="af-ZA"/>
        </w:rPr>
        <w:t xml:space="preserve"> </w:t>
      </w:r>
      <w:r w:rsidRPr="00883BDC">
        <w:rPr>
          <w:rFonts w:ascii="Sylfaen" w:hAnsi="Sylfaen" w:cs="Sylfaen"/>
          <w:i/>
          <w:sz w:val="20"/>
        </w:rPr>
        <w:t>մասնակցելու</w:t>
      </w:r>
      <w:r w:rsidRPr="00883BDC">
        <w:rPr>
          <w:rFonts w:ascii="Sylfaen" w:hAnsi="Sylfaen" w:cs="Sylfaen"/>
          <w:i/>
          <w:sz w:val="20"/>
          <w:lang w:val="af-ZA"/>
        </w:rPr>
        <w:t xml:space="preserve"> </w:t>
      </w:r>
      <w:r w:rsidRPr="00883BDC">
        <w:rPr>
          <w:rFonts w:ascii="Sylfaen" w:hAnsi="Sylfaen" w:cs="Sylfaen"/>
          <w:i/>
          <w:sz w:val="20"/>
        </w:rPr>
        <w:t>իրավունք</w:t>
      </w:r>
      <w:r w:rsidRPr="00883BDC">
        <w:rPr>
          <w:rFonts w:ascii="Sylfaen" w:hAnsi="Sylfaen" w:cs="Sylfaen"/>
          <w:i/>
          <w:sz w:val="20"/>
          <w:lang w:val="af-ZA"/>
        </w:rPr>
        <w:t xml:space="preserve"> </w:t>
      </w:r>
      <w:r w:rsidRPr="00883BDC">
        <w:rPr>
          <w:rFonts w:ascii="Sylfaen" w:hAnsi="Sylfaen" w:cs="Sylfaen"/>
          <w:i/>
          <w:sz w:val="20"/>
        </w:rPr>
        <w:t>չունեցող</w:t>
      </w:r>
      <w:r w:rsidRPr="00883BDC">
        <w:rPr>
          <w:rFonts w:ascii="Sylfaen" w:hAnsi="Sylfaen" w:cs="Sylfaen"/>
          <w:i/>
          <w:sz w:val="20"/>
          <w:lang w:val="af-ZA"/>
        </w:rPr>
        <w:t xml:space="preserve"> </w:t>
      </w:r>
      <w:r w:rsidRPr="00883BDC">
        <w:rPr>
          <w:rFonts w:ascii="Sylfaen" w:hAnsi="Sylfaen" w:cs="Sylfaen"/>
          <w:i/>
          <w:sz w:val="20"/>
        </w:rPr>
        <w:t>մասնակիցների</w:t>
      </w:r>
      <w:r w:rsidRPr="00883BDC">
        <w:rPr>
          <w:rFonts w:ascii="Sylfaen" w:hAnsi="Sylfaen" w:cs="Sylfaen"/>
          <w:i/>
          <w:sz w:val="20"/>
          <w:lang w:val="af-ZA"/>
        </w:rPr>
        <w:t xml:space="preserve"> </w:t>
      </w:r>
      <w:r w:rsidRPr="00883BDC">
        <w:rPr>
          <w:rFonts w:ascii="Sylfaen" w:hAnsi="Sylfaen" w:cs="Sylfaen"/>
          <w:i/>
          <w:sz w:val="20"/>
        </w:rPr>
        <w:t>ցուցակում</w:t>
      </w:r>
      <w:r w:rsidRPr="00883BDC">
        <w:rPr>
          <w:rFonts w:ascii="Sylfaen" w:hAnsi="Sylfaen" w:cs="Sylfaen"/>
          <w:i/>
          <w:sz w:val="20"/>
          <w:lang w:val="af-ZA"/>
        </w:rPr>
        <w:t xml:space="preserve"> </w:t>
      </w:r>
      <w:r w:rsidRPr="00883BDC">
        <w:rPr>
          <w:rFonts w:ascii="Sylfaen" w:hAnsi="Sylfaen" w:cs="Sylfaen"/>
          <w:i/>
          <w:sz w:val="20"/>
        </w:rPr>
        <w:t>ներառելու</w:t>
      </w:r>
      <w:r w:rsidRPr="00883BDC">
        <w:rPr>
          <w:rFonts w:ascii="Sylfaen" w:hAnsi="Sylfaen" w:cs="Sylfaen"/>
          <w:i/>
          <w:sz w:val="20"/>
          <w:lang w:val="af-ZA"/>
        </w:rPr>
        <w:t xml:space="preserve"> </w:t>
      </w:r>
      <w:r w:rsidRPr="00883BDC">
        <w:rPr>
          <w:rFonts w:ascii="Sylfaen" w:hAnsi="Sylfaen" w:cs="Sylfaen"/>
          <w:i/>
          <w:sz w:val="20"/>
        </w:rPr>
        <w:t>ընթացակարգ</w:t>
      </w:r>
      <w:bookmarkEnd w:id="7"/>
      <w:r w:rsidRPr="00883BDC">
        <w:rPr>
          <w:rFonts w:ascii="Sylfaen" w:hAnsi="Sylfaen" w:cs="Sylfaen"/>
          <w:i/>
          <w:sz w:val="20"/>
          <w:lang w:val="af-ZA"/>
        </w:rPr>
        <w:t xml:space="preserve">: </w:t>
      </w:r>
      <w:r w:rsidRPr="00883BDC">
        <w:rPr>
          <w:rFonts w:ascii="Sylfaen" w:hAnsi="Sylfaen" w:cs="Sylfaen"/>
          <w:i/>
          <w:sz w:val="20"/>
        </w:rPr>
        <w:t>Ընդ</w:t>
      </w:r>
      <w:r w:rsidRPr="00883BDC">
        <w:rPr>
          <w:rFonts w:ascii="Sylfaen" w:hAnsi="Sylfaen" w:cs="Sylfaen"/>
          <w:i/>
          <w:sz w:val="20"/>
          <w:lang w:val="af-ZA"/>
        </w:rPr>
        <w:t xml:space="preserve"> </w:t>
      </w:r>
      <w:r w:rsidRPr="00883BDC">
        <w:rPr>
          <w:rFonts w:ascii="Sylfaen" w:hAnsi="Sylfaen" w:cs="Sylfaen"/>
          <w:i/>
          <w:sz w:val="20"/>
        </w:rPr>
        <w:t>որում</w:t>
      </w:r>
      <w:r w:rsidRPr="00883BDC">
        <w:rPr>
          <w:rFonts w:ascii="Sylfaen" w:hAnsi="Sylfaen" w:cs="Sylfaen"/>
          <w:i/>
          <w:sz w:val="20"/>
          <w:lang w:val="af-ZA"/>
        </w:rPr>
        <w:t xml:space="preserve">, </w:t>
      </w:r>
      <w:r w:rsidRPr="00883BDC">
        <w:rPr>
          <w:rFonts w:ascii="Sylfaen" w:hAnsi="Sylfaen" w:cs="Sylfaen"/>
          <w:i/>
          <w:sz w:val="20"/>
        </w:rPr>
        <w:t>եթե</w:t>
      </w:r>
      <w:r w:rsidRPr="00883BDC">
        <w:rPr>
          <w:rFonts w:ascii="Sylfaen" w:hAnsi="Sylfaen" w:cs="Sylfaen"/>
          <w:i/>
          <w:sz w:val="20"/>
          <w:lang w:val="af-ZA"/>
        </w:rPr>
        <w:t xml:space="preserve"> </w:t>
      </w:r>
      <w:r w:rsidRPr="00883BDC">
        <w:rPr>
          <w:rFonts w:ascii="Sylfaen" w:hAnsi="Sylfaen" w:cs="Sylfaen"/>
          <w:i/>
          <w:sz w:val="20"/>
        </w:rPr>
        <w:t>մասնակցի</w:t>
      </w:r>
      <w:r w:rsidRPr="00883BDC">
        <w:rPr>
          <w:rFonts w:ascii="Sylfaen" w:hAnsi="Sylfaen" w:cs="Sylfaen"/>
          <w:i/>
          <w:sz w:val="20"/>
          <w:lang w:val="af-ZA"/>
        </w:rPr>
        <w:t xml:space="preserve"> </w:t>
      </w:r>
      <w:r w:rsidRPr="00883BDC">
        <w:rPr>
          <w:rFonts w:ascii="Sylfaen" w:hAnsi="Sylfaen" w:cs="Sylfaen"/>
          <w:i/>
          <w:sz w:val="20"/>
        </w:rPr>
        <w:t>գնումներին</w:t>
      </w:r>
      <w:r w:rsidRPr="00883BDC">
        <w:rPr>
          <w:rFonts w:ascii="Sylfaen" w:hAnsi="Sylfaen" w:cs="Sylfaen"/>
          <w:i/>
          <w:sz w:val="20"/>
          <w:lang w:val="af-ZA"/>
        </w:rPr>
        <w:t xml:space="preserve"> </w:t>
      </w:r>
      <w:r w:rsidRPr="00883BDC">
        <w:rPr>
          <w:rFonts w:ascii="Sylfaen" w:hAnsi="Sylfaen" w:cs="Sylfaen"/>
          <w:i/>
          <w:sz w:val="20"/>
        </w:rPr>
        <w:t>մասնակցելու</w:t>
      </w:r>
      <w:r w:rsidRPr="00883BDC">
        <w:rPr>
          <w:rFonts w:ascii="Sylfaen" w:hAnsi="Sylfaen" w:cs="Sylfaen"/>
          <w:i/>
          <w:sz w:val="20"/>
          <w:lang w:val="af-ZA"/>
        </w:rPr>
        <w:t xml:space="preserve"> </w:t>
      </w:r>
      <w:r w:rsidRPr="00883BDC">
        <w:rPr>
          <w:rFonts w:ascii="Sylfaen" w:hAnsi="Sylfaen" w:cs="Sylfaen"/>
          <w:i/>
          <w:sz w:val="20"/>
        </w:rPr>
        <w:t>իրավունք</w:t>
      </w:r>
      <w:r w:rsidRPr="00883BDC">
        <w:rPr>
          <w:rFonts w:ascii="Sylfaen" w:hAnsi="Sylfaen" w:cs="Sylfaen"/>
          <w:i/>
          <w:sz w:val="20"/>
          <w:lang w:val="af-ZA"/>
        </w:rPr>
        <w:t xml:space="preserve"> </w:t>
      </w:r>
      <w:r w:rsidRPr="00883BDC">
        <w:rPr>
          <w:rFonts w:ascii="Sylfaen" w:hAnsi="Sylfaen" w:cs="Sylfaen"/>
          <w:i/>
          <w:sz w:val="20"/>
        </w:rPr>
        <w:t>ունենալու</w:t>
      </w:r>
      <w:r w:rsidRPr="00883BDC">
        <w:rPr>
          <w:rFonts w:ascii="Sylfaen" w:hAnsi="Sylfaen" w:cs="Sylfaen"/>
          <w:i/>
          <w:sz w:val="20"/>
          <w:lang w:val="hy-AM"/>
        </w:rPr>
        <w:t xml:space="preserve"> մասին հավաստումը</w:t>
      </w:r>
      <w:r w:rsidRPr="00883BDC">
        <w:rPr>
          <w:rFonts w:ascii="Sylfaen" w:hAnsi="Sylfaen" w:cs="Sylfaen"/>
          <w:i/>
          <w:sz w:val="20"/>
          <w:lang w:val="af-ZA"/>
        </w:rPr>
        <w:t xml:space="preserve"> </w:t>
      </w:r>
      <w:r w:rsidRPr="00883BDC">
        <w:rPr>
          <w:rFonts w:ascii="Sylfaen" w:hAnsi="Sylfaen" w:cs="Sylfaen"/>
          <w:i/>
          <w:sz w:val="20"/>
        </w:rPr>
        <w:t>որակվում</w:t>
      </w:r>
      <w:r w:rsidRPr="00883BDC">
        <w:rPr>
          <w:rFonts w:ascii="Sylfaen" w:hAnsi="Sylfaen" w:cs="Sylfaen"/>
          <w:i/>
          <w:sz w:val="20"/>
          <w:lang w:val="af-ZA"/>
        </w:rPr>
        <w:t xml:space="preserve"> </w:t>
      </w:r>
      <w:r w:rsidRPr="00883BDC">
        <w:rPr>
          <w:rFonts w:ascii="Sylfaen" w:hAnsi="Sylfaen" w:cs="Sylfaen"/>
          <w:i/>
          <w:sz w:val="20"/>
          <w:lang w:val="hy-AM"/>
        </w:rPr>
        <w:t>է</w:t>
      </w:r>
      <w:r w:rsidRPr="00883BDC">
        <w:rPr>
          <w:rFonts w:ascii="Sylfaen" w:hAnsi="Sylfaen" w:cs="Sylfaen"/>
          <w:i/>
          <w:sz w:val="20"/>
          <w:lang w:val="af-ZA"/>
        </w:rPr>
        <w:t xml:space="preserve"> </w:t>
      </w:r>
      <w:r w:rsidRPr="00883BDC">
        <w:rPr>
          <w:rFonts w:ascii="Sylfaen" w:hAnsi="Sylfaen" w:cs="Sylfaen"/>
          <w:i/>
          <w:sz w:val="20"/>
        </w:rPr>
        <w:t>որպես</w:t>
      </w:r>
      <w:r w:rsidRPr="00883BDC">
        <w:rPr>
          <w:rFonts w:ascii="Sylfaen" w:hAnsi="Sylfaen" w:cs="Sylfaen"/>
          <w:i/>
          <w:sz w:val="20"/>
          <w:lang w:val="af-ZA"/>
        </w:rPr>
        <w:t xml:space="preserve"> </w:t>
      </w:r>
      <w:r w:rsidRPr="00883BDC">
        <w:rPr>
          <w:rFonts w:ascii="Sylfaen" w:hAnsi="Sylfaen" w:cs="Sylfaen"/>
          <w:i/>
          <w:sz w:val="20"/>
        </w:rPr>
        <w:t>իրականությանը</w:t>
      </w:r>
      <w:r w:rsidRPr="00883BDC">
        <w:rPr>
          <w:rFonts w:ascii="Sylfaen" w:hAnsi="Sylfaen" w:cs="Sylfaen"/>
          <w:i/>
          <w:sz w:val="20"/>
          <w:lang w:val="af-ZA"/>
        </w:rPr>
        <w:t xml:space="preserve"> </w:t>
      </w:r>
      <w:r w:rsidRPr="00883BDC">
        <w:rPr>
          <w:rFonts w:ascii="Sylfaen" w:hAnsi="Sylfaen" w:cs="Sylfaen"/>
          <w:i/>
          <w:sz w:val="20"/>
        </w:rPr>
        <w:t>չհամապատասխանող</w:t>
      </w:r>
      <w:r w:rsidRPr="00883BDC">
        <w:rPr>
          <w:rFonts w:ascii="Sylfaen" w:hAnsi="Sylfaen" w:cs="Sylfaen"/>
          <w:i/>
          <w:sz w:val="20"/>
          <w:lang w:val="af-ZA"/>
        </w:rPr>
        <w:t xml:space="preserve"> </w:t>
      </w:r>
      <w:r w:rsidRPr="00883BDC">
        <w:rPr>
          <w:rFonts w:ascii="Sylfaen" w:hAnsi="Sylfaen" w:cs="Sylfaen"/>
          <w:i/>
          <w:sz w:val="20"/>
        </w:rPr>
        <w:t>կամ</w:t>
      </w:r>
      <w:r w:rsidRPr="00883BDC">
        <w:rPr>
          <w:rFonts w:ascii="Sylfaen" w:hAnsi="Sylfaen" w:cs="Sylfaen"/>
          <w:i/>
          <w:sz w:val="20"/>
          <w:lang w:val="af-ZA"/>
        </w:rPr>
        <w:t xml:space="preserve"> </w:t>
      </w:r>
      <w:r w:rsidRPr="00883BDC">
        <w:rPr>
          <w:rFonts w:ascii="Sylfaen" w:hAnsi="Sylfaen" w:cs="Sylfaen"/>
          <w:i/>
          <w:sz w:val="20"/>
        </w:rPr>
        <w:t>մասնակիցը</w:t>
      </w:r>
      <w:r w:rsidRPr="00883BDC">
        <w:rPr>
          <w:rFonts w:ascii="Sylfaen" w:hAnsi="Sylfaen" w:cs="Sylfaen"/>
          <w:i/>
          <w:sz w:val="20"/>
          <w:lang w:val="af-ZA"/>
        </w:rPr>
        <w:t xml:space="preserve"> սույն </w:t>
      </w:r>
      <w:r w:rsidRPr="00883BDC">
        <w:rPr>
          <w:rFonts w:ascii="Sylfaen" w:hAnsi="Sylfaen" w:cs="Sylfaen"/>
          <w:i/>
          <w:sz w:val="20"/>
        </w:rPr>
        <w:t>հրավերով</w:t>
      </w:r>
      <w:r w:rsidRPr="00883BDC">
        <w:rPr>
          <w:rFonts w:ascii="Sylfaen" w:hAnsi="Sylfaen" w:cs="Sylfaen"/>
          <w:i/>
          <w:sz w:val="20"/>
          <w:lang w:val="af-ZA"/>
        </w:rPr>
        <w:t xml:space="preserve"> </w:t>
      </w:r>
      <w:r w:rsidRPr="00883BDC">
        <w:rPr>
          <w:rFonts w:ascii="Sylfaen" w:hAnsi="Sylfaen" w:cs="Sylfaen"/>
          <w:i/>
          <w:sz w:val="20"/>
        </w:rPr>
        <w:t>սահմանված</w:t>
      </w:r>
      <w:r w:rsidRPr="00883BDC">
        <w:rPr>
          <w:rFonts w:ascii="Sylfaen" w:hAnsi="Sylfaen" w:cs="Sylfaen"/>
          <w:i/>
          <w:sz w:val="20"/>
          <w:lang w:val="af-ZA"/>
        </w:rPr>
        <w:t xml:space="preserve"> </w:t>
      </w:r>
      <w:r w:rsidRPr="00883BDC">
        <w:rPr>
          <w:rFonts w:ascii="Sylfaen" w:hAnsi="Sylfaen" w:cs="Sylfaen"/>
          <w:i/>
          <w:sz w:val="20"/>
        </w:rPr>
        <w:t>կարգով</w:t>
      </w:r>
      <w:r w:rsidRPr="00883BDC">
        <w:rPr>
          <w:rFonts w:ascii="Sylfaen" w:hAnsi="Sylfaen" w:cs="Sylfaen"/>
          <w:i/>
          <w:sz w:val="20"/>
          <w:lang w:val="af-ZA"/>
        </w:rPr>
        <w:t xml:space="preserve"> </w:t>
      </w:r>
      <w:r w:rsidRPr="00883BDC">
        <w:rPr>
          <w:rFonts w:ascii="Sylfaen" w:hAnsi="Sylfaen" w:cs="Sylfaen"/>
          <w:i/>
          <w:sz w:val="20"/>
        </w:rPr>
        <w:t>և</w:t>
      </w:r>
      <w:r w:rsidRPr="00883BDC">
        <w:rPr>
          <w:rFonts w:ascii="Sylfaen" w:hAnsi="Sylfaen" w:cs="Sylfaen"/>
          <w:i/>
          <w:sz w:val="20"/>
          <w:lang w:val="af-ZA"/>
        </w:rPr>
        <w:t xml:space="preserve"> </w:t>
      </w:r>
      <w:r w:rsidRPr="00883BDC">
        <w:rPr>
          <w:rFonts w:ascii="Sylfaen" w:hAnsi="Sylfaen" w:cs="Sylfaen"/>
          <w:i/>
          <w:sz w:val="20"/>
        </w:rPr>
        <w:t>ժամկետներում</w:t>
      </w:r>
      <w:r w:rsidRPr="00883BDC">
        <w:rPr>
          <w:rFonts w:ascii="Sylfaen" w:hAnsi="Sylfaen" w:cs="Sylfaen"/>
          <w:i/>
          <w:sz w:val="20"/>
          <w:lang w:val="af-ZA"/>
        </w:rPr>
        <w:t xml:space="preserve"> </w:t>
      </w:r>
      <w:r w:rsidRPr="00883BDC">
        <w:rPr>
          <w:rFonts w:ascii="Sylfaen" w:hAnsi="Sylfaen" w:cs="Sylfaen"/>
          <w:i/>
          <w:sz w:val="20"/>
        </w:rPr>
        <w:t>չի</w:t>
      </w:r>
      <w:r w:rsidRPr="00883BDC">
        <w:rPr>
          <w:rFonts w:ascii="Sylfaen" w:hAnsi="Sylfaen" w:cs="Sylfaen"/>
          <w:i/>
          <w:sz w:val="20"/>
          <w:lang w:val="af-ZA"/>
        </w:rPr>
        <w:t xml:space="preserve"> </w:t>
      </w:r>
      <w:r w:rsidRPr="00883BDC">
        <w:rPr>
          <w:rFonts w:ascii="Sylfaen" w:hAnsi="Sylfaen" w:cs="Sylfaen"/>
          <w:i/>
          <w:sz w:val="20"/>
        </w:rPr>
        <w:t>ներկայացնում</w:t>
      </w:r>
      <w:r w:rsidRPr="00883BDC">
        <w:rPr>
          <w:rFonts w:ascii="Sylfaen" w:hAnsi="Sylfaen" w:cs="Sylfaen"/>
          <w:i/>
          <w:sz w:val="20"/>
          <w:lang w:val="af-ZA"/>
        </w:rPr>
        <w:t xml:space="preserve"> </w:t>
      </w:r>
      <w:r w:rsidRPr="00883BDC">
        <w:rPr>
          <w:rFonts w:ascii="Sylfaen" w:hAnsi="Sylfaen" w:cs="Sylfaen"/>
          <w:i/>
          <w:sz w:val="20"/>
        </w:rPr>
        <w:t>հրավերով</w:t>
      </w:r>
      <w:r w:rsidRPr="00883BDC">
        <w:rPr>
          <w:rFonts w:ascii="Sylfaen" w:hAnsi="Sylfaen" w:cs="Sylfaen"/>
          <w:i/>
          <w:sz w:val="20"/>
          <w:lang w:val="af-ZA"/>
        </w:rPr>
        <w:t xml:space="preserve"> </w:t>
      </w:r>
      <w:r w:rsidRPr="00883BDC">
        <w:rPr>
          <w:rFonts w:ascii="Sylfaen" w:hAnsi="Sylfaen" w:cs="Sylfaen"/>
          <w:i/>
          <w:sz w:val="20"/>
        </w:rPr>
        <w:t>նախատեսված</w:t>
      </w:r>
      <w:r w:rsidRPr="00883BDC">
        <w:rPr>
          <w:rFonts w:ascii="Sylfaen" w:hAnsi="Sylfaen" w:cs="Sylfaen"/>
          <w:i/>
          <w:sz w:val="20"/>
          <w:lang w:val="af-ZA"/>
        </w:rPr>
        <w:t xml:space="preserve"> </w:t>
      </w:r>
      <w:r w:rsidRPr="00883BDC">
        <w:rPr>
          <w:rFonts w:ascii="Sylfaen" w:hAnsi="Sylfaen" w:cs="Sylfaen"/>
          <w:i/>
          <w:sz w:val="20"/>
        </w:rPr>
        <w:t>փաստաթղթերը</w:t>
      </w:r>
      <w:r w:rsidRPr="00883BDC">
        <w:rPr>
          <w:rFonts w:ascii="Sylfaen" w:hAnsi="Sylfaen" w:cs="Sylfaen"/>
          <w:i/>
          <w:sz w:val="20"/>
          <w:lang w:val="af-ZA"/>
        </w:rPr>
        <w:t xml:space="preserve">, </w:t>
      </w:r>
      <w:r w:rsidRPr="00883BDC">
        <w:rPr>
          <w:rFonts w:ascii="Sylfaen" w:hAnsi="Sylfaen" w:cs="Sylfaen"/>
          <w:i/>
          <w:sz w:val="20"/>
        </w:rPr>
        <w:t>կամ</w:t>
      </w:r>
      <w:r w:rsidRPr="00883BDC">
        <w:rPr>
          <w:rFonts w:ascii="Sylfaen" w:hAnsi="Sylfaen" w:cs="Sylfaen"/>
          <w:i/>
          <w:sz w:val="20"/>
          <w:lang w:val="af-ZA"/>
        </w:rPr>
        <w:t xml:space="preserve"> </w:t>
      </w:r>
      <w:r w:rsidRPr="00883BDC">
        <w:rPr>
          <w:rFonts w:ascii="Sylfaen" w:hAnsi="Sylfaen" w:cs="Sylfaen"/>
          <w:i/>
          <w:sz w:val="20"/>
        </w:rPr>
        <w:t>ընտրված</w:t>
      </w:r>
      <w:r w:rsidRPr="00883BDC">
        <w:rPr>
          <w:rFonts w:ascii="Sylfaen" w:hAnsi="Sylfaen" w:cs="Sylfaen"/>
          <w:i/>
          <w:sz w:val="20"/>
          <w:lang w:val="af-ZA"/>
        </w:rPr>
        <w:t xml:space="preserve"> </w:t>
      </w:r>
      <w:r w:rsidRPr="00883BDC">
        <w:rPr>
          <w:rFonts w:ascii="Sylfaen" w:hAnsi="Sylfaen" w:cs="Sylfaen"/>
          <w:i/>
          <w:sz w:val="20"/>
        </w:rPr>
        <w:t>մասնակիցը</w:t>
      </w:r>
      <w:r w:rsidRPr="00883BDC">
        <w:rPr>
          <w:rFonts w:ascii="Sylfaen" w:hAnsi="Sylfaen" w:cs="Sylfaen"/>
          <w:i/>
          <w:sz w:val="20"/>
          <w:lang w:val="af-ZA"/>
        </w:rPr>
        <w:t xml:space="preserve"> </w:t>
      </w:r>
      <w:r w:rsidRPr="00883BDC">
        <w:rPr>
          <w:rFonts w:ascii="Sylfaen" w:hAnsi="Sylfaen" w:cs="Sylfaen"/>
          <w:i/>
          <w:sz w:val="20"/>
        </w:rPr>
        <w:t>չի</w:t>
      </w:r>
      <w:r w:rsidRPr="00883BDC">
        <w:rPr>
          <w:rFonts w:ascii="Sylfaen" w:hAnsi="Sylfaen" w:cs="Sylfaen"/>
          <w:i/>
          <w:sz w:val="20"/>
          <w:lang w:val="af-ZA"/>
        </w:rPr>
        <w:t xml:space="preserve"> </w:t>
      </w:r>
      <w:r w:rsidRPr="00883BDC">
        <w:rPr>
          <w:rFonts w:ascii="Sylfaen" w:hAnsi="Sylfaen" w:cs="Sylfaen"/>
          <w:i/>
          <w:sz w:val="20"/>
        </w:rPr>
        <w:t>ներկայացնում</w:t>
      </w:r>
      <w:r w:rsidRPr="00883BDC">
        <w:rPr>
          <w:rFonts w:ascii="Sylfaen" w:hAnsi="Sylfaen" w:cs="Sylfaen"/>
          <w:i/>
          <w:sz w:val="20"/>
          <w:lang w:val="af-ZA"/>
        </w:rPr>
        <w:t xml:space="preserve"> </w:t>
      </w:r>
      <w:r w:rsidRPr="00883BDC">
        <w:rPr>
          <w:rFonts w:ascii="Sylfaen" w:hAnsi="Sylfaen" w:cs="Sylfaen"/>
          <w:i/>
          <w:sz w:val="20"/>
        </w:rPr>
        <w:t>որակավորման</w:t>
      </w:r>
      <w:r w:rsidRPr="00883BDC">
        <w:rPr>
          <w:rFonts w:ascii="Sylfaen" w:hAnsi="Sylfaen" w:cs="Sylfaen"/>
          <w:i/>
          <w:sz w:val="20"/>
          <w:lang w:val="af-ZA"/>
        </w:rPr>
        <w:t xml:space="preserve"> </w:t>
      </w:r>
      <w:r w:rsidRPr="00883BDC">
        <w:rPr>
          <w:rFonts w:ascii="Sylfaen" w:hAnsi="Sylfaen" w:cs="Sylfaen"/>
          <w:i/>
          <w:sz w:val="20"/>
        </w:rPr>
        <w:t>ապահովումը</w:t>
      </w:r>
      <w:r w:rsidRPr="00883BDC">
        <w:rPr>
          <w:rFonts w:ascii="Sylfaen" w:hAnsi="Sylfaen" w:cs="Sylfaen"/>
          <w:i/>
          <w:sz w:val="20"/>
          <w:lang w:val="af-ZA"/>
        </w:rPr>
        <w:t xml:space="preserve">, </w:t>
      </w:r>
      <w:r w:rsidRPr="00883BDC">
        <w:rPr>
          <w:rFonts w:ascii="Sylfaen" w:hAnsi="Sylfaen" w:cs="Sylfaen"/>
          <w:i/>
          <w:sz w:val="20"/>
        </w:rPr>
        <w:t>ապա</w:t>
      </w:r>
      <w:r w:rsidRPr="00883BDC">
        <w:rPr>
          <w:rFonts w:ascii="Sylfaen" w:hAnsi="Sylfaen" w:cs="Sylfaen"/>
          <w:i/>
          <w:sz w:val="20"/>
          <w:lang w:val="af-ZA"/>
        </w:rPr>
        <w:t xml:space="preserve"> </w:t>
      </w:r>
      <w:r w:rsidRPr="00883BDC">
        <w:rPr>
          <w:rFonts w:ascii="Sylfaen" w:hAnsi="Sylfaen" w:cs="Sylfaen"/>
          <w:i/>
          <w:sz w:val="20"/>
        </w:rPr>
        <w:t>այդ</w:t>
      </w:r>
      <w:r w:rsidRPr="00883BDC">
        <w:rPr>
          <w:rFonts w:ascii="Sylfaen" w:hAnsi="Sylfaen" w:cs="Sylfaen"/>
          <w:i/>
          <w:sz w:val="20"/>
          <w:lang w:val="af-ZA"/>
        </w:rPr>
        <w:t xml:space="preserve"> </w:t>
      </w:r>
      <w:r w:rsidRPr="00883BDC">
        <w:rPr>
          <w:rFonts w:ascii="Sylfaen" w:hAnsi="Sylfaen" w:cs="Sylfaen"/>
          <w:i/>
          <w:sz w:val="20"/>
        </w:rPr>
        <w:t>հանգամանքը</w:t>
      </w:r>
      <w:r w:rsidRPr="00883BDC">
        <w:rPr>
          <w:rFonts w:ascii="Sylfaen" w:hAnsi="Sylfaen" w:cs="Sylfaen"/>
          <w:i/>
          <w:sz w:val="20"/>
          <w:lang w:val="af-ZA"/>
        </w:rPr>
        <w:t xml:space="preserve"> </w:t>
      </w:r>
      <w:r w:rsidRPr="00883BDC">
        <w:rPr>
          <w:rFonts w:ascii="Sylfaen" w:hAnsi="Sylfaen" w:cs="Sylfaen"/>
          <w:i/>
          <w:sz w:val="20"/>
        </w:rPr>
        <w:t>համարվում</w:t>
      </w:r>
      <w:r w:rsidRPr="00883BDC">
        <w:rPr>
          <w:rFonts w:ascii="Sylfaen" w:hAnsi="Sylfaen" w:cs="Sylfaen"/>
          <w:i/>
          <w:sz w:val="20"/>
          <w:lang w:val="af-ZA"/>
        </w:rPr>
        <w:t xml:space="preserve"> </w:t>
      </w:r>
      <w:r w:rsidRPr="00883BDC">
        <w:rPr>
          <w:rFonts w:ascii="Sylfaen" w:hAnsi="Sylfaen" w:cs="Sylfaen"/>
          <w:i/>
          <w:sz w:val="20"/>
        </w:rPr>
        <w:t>է</w:t>
      </w:r>
      <w:r w:rsidRPr="00883BDC">
        <w:rPr>
          <w:rFonts w:ascii="Sylfaen" w:hAnsi="Sylfaen" w:cs="Sylfaen"/>
          <w:i/>
          <w:sz w:val="20"/>
          <w:lang w:val="af-ZA"/>
        </w:rPr>
        <w:t xml:space="preserve"> </w:t>
      </w:r>
      <w:r w:rsidRPr="00883BDC">
        <w:rPr>
          <w:rFonts w:ascii="Sylfaen" w:hAnsi="Sylfaen" w:cs="Sylfaen"/>
          <w:i/>
          <w:sz w:val="20"/>
        </w:rPr>
        <w:t>որպես</w:t>
      </w:r>
      <w:r w:rsidRPr="00883BDC">
        <w:rPr>
          <w:rFonts w:ascii="Sylfaen" w:hAnsi="Sylfaen" w:cs="Sylfaen"/>
          <w:i/>
          <w:sz w:val="20"/>
          <w:lang w:val="af-ZA"/>
        </w:rPr>
        <w:t xml:space="preserve"> </w:t>
      </w:r>
      <w:r w:rsidRPr="00883BDC">
        <w:rPr>
          <w:rFonts w:ascii="Sylfaen" w:hAnsi="Sylfaen" w:cs="Sylfaen"/>
          <w:i/>
          <w:sz w:val="20"/>
        </w:rPr>
        <w:t>գնման</w:t>
      </w:r>
      <w:r w:rsidRPr="00883BDC">
        <w:rPr>
          <w:rFonts w:ascii="Sylfaen" w:hAnsi="Sylfaen" w:cs="Sylfaen"/>
          <w:i/>
          <w:sz w:val="20"/>
          <w:lang w:val="af-ZA"/>
        </w:rPr>
        <w:t xml:space="preserve"> </w:t>
      </w:r>
      <w:r w:rsidRPr="00883BDC">
        <w:rPr>
          <w:rFonts w:ascii="Sylfaen" w:hAnsi="Sylfaen" w:cs="Sylfaen"/>
          <w:i/>
          <w:sz w:val="20"/>
        </w:rPr>
        <w:t>գործընթացի</w:t>
      </w:r>
      <w:r w:rsidRPr="00883BDC">
        <w:rPr>
          <w:rFonts w:ascii="Sylfaen" w:hAnsi="Sylfaen" w:cs="Sylfaen"/>
          <w:i/>
          <w:sz w:val="20"/>
          <w:lang w:val="af-ZA"/>
        </w:rPr>
        <w:t xml:space="preserve"> </w:t>
      </w:r>
      <w:r w:rsidRPr="00883BDC">
        <w:rPr>
          <w:rFonts w:ascii="Sylfaen" w:hAnsi="Sylfaen" w:cs="Sylfaen"/>
          <w:i/>
          <w:sz w:val="20"/>
        </w:rPr>
        <w:t>շրջանակում</w:t>
      </w:r>
      <w:r w:rsidRPr="00883BDC">
        <w:rPr>
          <w:rFonts w:ascii="Sylfaen" w:hAnsi="Sylfaen" w:cs="Sylfaen"/>
          <w:i/>
          <w:sz w:val="20"/>
          <w:lang w:val="af-ZA"/>
        </w:rPr>
        <w:t xml:space="preserve"> </w:t>
      </w:r>
      <w:r w:rsidRPr="00883BDC">
        <w:rPr>
          <w:rFonts w:ascii="Sylfaen" w:hAnsi="Sylfaen" w:cs="Sylfaen"/>
          <w:i/>
          <w:sz w:val="20"/>
        </w:rPr>
        <w:t>ստանձնված</w:t>
      </w:r>
      <w:r w:rsidRPr="00883BDC">
        <w:rPr>
          <w:rFonts w:ascii="Sylfaen" w:hAnsi="Sylfaen" w:cs="Sylfaen"/>
          <w:i/>
          <w:sz w:val="20"/>
          <w:lang w:val="af-ZA"/>
        </w:rPr>
        <w:t xml:space="preserve"> </w:t>
      </w:r>
      <w:r w:rsidRPr="00883BDC">
        <w:rPr>
          <w:rFonts w:ascii="Sylfaen" w:hAnsi="Sylfaen" w:cs="Sylfaen"/>
          <w:i/>
          <w:sz w:val="20"/>
        </w:rPr>
        <w:t>պարտավորության</w:t>
      </w:r>
      <w:r w:rsidRPr="00883BDC">
        <w:rPr>
          <w:rFonts w:ascii="Sylfaen" w:hAnsi="Sylfaen" w:cs="Sylfaen"/>
          <w:i/>
          <w:sz w:val="20"/>
          <w:lang w:val="af-ZA"/>
        </w:rPr>
        <w:t xml:space="preserve"> խախտում: </w:t>
      </w:r>
    </w:p>
    <w:p w:rsidR="00A5723E" w:rsidRPr="00883BDC" w:rsidRDefault="00A5723E" w:rsidP="00A5723E">
      <w:pPr>
        <w:ind w:firstLine="375"/>
        <w:jc w:val="both"/>
        <w:rPr>
          <w:rFonts w:ascii="Sylfaen" w:hAnsi="Sylfaen"/>
          <w:i/>
          <w:sz w:val="20"/>
          <w:szCs w:val="20"/>
          <w:lang w:val="af-ZA"/>
        </w:rPr>
      </w:pPr>
      <w:r w:rsidRPr="00883BDC">
        <w:rPr>
          <w:rFonts w:ascii="Sylfaen" w:hAnsi="Sylfaen"/>
          <w:i/>
          <w:color w:val="000000"/>
          <w:sz w:val="20"/>
          <w:szCs w:val="20"/>
          <w:lang w:val="af-ZA"/>
        </w:rPr>
        <w:t xml:space="preserve">      8.14 </w:t>
      </w:r>
      <w:r w:rsidRPr="00883BDC">
        <w:rPr>
          <w:rFonts w:ascii="Sylfaen" w:hAnsi="Sylfaen"/>
          <w:i/>
          <w:color w:val="000000"/>
          <w:sz w:val="20"/>
          <w:szCs w:val="20"/>
        </w:rPr>
        <w:t>Ե</w:t>
      </w:r>
      <w:r w:rsidRPr="00883BDC">
        <w:rPr>
          <w:rFonts w:ascii="Sylfaen" w:hAnsi="Sylfaen"/>
          <w:i/>
          <w:color w:val="000000"/>
          <w:sz w:val="20"/>
          <w:szCs w:val="20"/>
          <w:lang w:val="hy-AM"/>
        </w:rPr>
        <w:t>թե մասնակից</w:t>
      </w:r>
      <w:r w:rsidRPr="00883BDC">
        <w:rPr>
          <w:rFonts w:ascii="Sylfaen" w:hAnsi="Sylfaen"/>
          <w:i/>
          <w:color w:val="000000"/>
          <w:sz w:val="20"/>
          <w:szCs w:val="20"/>
        </w:rPr>
        <w:t>ն</w:t>
      </w:r>
      <w:r w:rsidRPr="00883BDC">
        <w:rPr>
          <w:rFonts w:ascii="Sylfaen" w:hAnsi="Sylfaen"/>
          <w:i/>
          <w:color w:val="000000"/>
          <w:sz w:val="20"/>
          <w:szCs w:val="20"/>
          <w:lang w:val="hy-AM"/>
        </w:rPr>
        <w:t xml:space="preserve"> </w:t>
      </w:r>
      <w:r w:rsidRPr="00883BDC">
        <w:rPr>
          <w:rFonts w:ascii="Sylfaen" w:hAnsi="Sylfaen"/>
          <w:i/>
          <w:color w:val="000000"/>
          <w:sz w:val="20"/>
          <w:szCs w:val="20"/>
        </w:rPr>
        <w:t>Օ</w:t>
      </w:r>
      <w:r w:rsidRPr="00883BDC">
        <w:rPr>
          <w:rFonts w:ascii="Sylfaen" w:hAnsi="Sylfaen"/>
          <w: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883BDC">
        <w:rPr>
          <w:rFonts w:ascii="Sylfaen" w:hAnsi="Sylfaen" w:cs="Sylfaen"/>
          <w:i/>
          <w:sz w:val="20"/>
          <w:szCs w:val="20"/>
          <w:lang w:val="af-ZA"/>
        </w:rPr>
        <w:t>:</w:t>
      </w:r>
    </w:p>
    <w:p w:rsidR="00A5723E" w:rsidRPr="00883BDC" w:rsidRDefault="00A5723E" w:rsidP="00A5723E">
      <w:pPr>
        <w:pStyle w:val="norm"/>
        <w:spacing w:line="240" w:lineRule="auto"/>
        <w:ind w:firstLine="706"/>
        <w:rPr>
          <w:rFonts w:ascii="Sylfaen" w:hAnsi="Sylfaen" w:cs="Sylfaen"/>
          <w:i/>
          <w:sz w:val="20"/>
          <w:szCs w:val="24"/>
          <w:lang w:val="af-ZA" w:eastAsia="en-US"/>
        </w:rPr>
      </w:pPr>
      <w:r w:rsidRPr="00883BDC">
        <w:rPr>
          <w:rFonts w:ascii="Sylfaen" w:hAnsi="Sylfaen" w:cs="Sylfaen"/>
          <w:i/>
          <w:sz w:val="20"/>
          <w:szCs w:val="24"/>
          <w:lang w:val="af-ZA" w:eastAsia="en-US"/>
        </w:rPr>
        <w:t xml:space="preserve">8.15 </w:t>
      </w:r>
      <w:r w:rsidRPr="00883BDC">
        <w:rPr>
          <w:rFonts w:ascii="Sylfaen" w:hAnsi="Sylfaen" w:cs="Sylfaen"/>
          <w:i/>
          <w:sz w:val="20"/>
          <w:szCs w:val="24"/>
          <w:lang w:val="ru-RU" w:eastAsia="en-US"/>
        </w:rPr>
        <w:t>Սույն</w:t>
      </w:r>
      <w:r w:rsidRPr="00883BDC">
        <w:rPr>
          <w:rFonts w:ascii="Sylfaen" w:hAnsi="Sylfaen" w:cs="Sylfaen"/>
          <w:i/>
          <w:sz w:val="20"/>
          <w:szCs w:val="24"/>
          <w:lang w:val="af-ZA" w:eastAsia="en-US"/>
        </w:rPr>
        <w:t xml:space="preserve"> </w:t>
      </w:r>
      <w:r w:rsidRPr="00883BDC">
        <w:rPr>
          <w:rFonts w:ascii="Sylfaen" w:hAnsi="Sylfaen" w:cs="Sylfaen"/>
          <w:i/>
          <w:sz w:val="20"/>
          <w:szCs w:val="24"/>
          <w:lang w:val="ru-RU" w:eastAsia="en-US"/>
        </w:rPr>
        <w:t>հրավերի</w:t>
      </w:r>
      <w:r w:rsidRPr="00883BDC">
        <w:rPr>
          <w:rFonts w:ascii="Sylfaen" w:hAnsi="Sylfaen" w:cs="Sylfaen"/>
          <w:i/>
          <w:sz w:val="20"/>
          <w:szCs w:val="24"/>
          <w:lang w:val="af-ZA" w:eastAsia="en-US"/>
        </w:rPr>
        <w:t xml:space="preserve"> 1-</w:t>
      </w:r>
      <w:r w:rsidRPr="00883BDC">
        <w:rPr>
          <w:rFonts w:ascii="Sylfaen" w:hAnsi="Sylfaen" w:cs="Sylfaen"/>
          <w:i/>
          <w:sz w:val="20"/>
          <w:szCs w:val="24"/>
          <w:lang w:val="ru-RU" w:eastAsia="en-US"/>
        </w:rPr>
        <w:t>ին</w:t>
      </w:r>
      <w:r w:rsidRPr="00883BDC">
        <w:rPr>
          <w:rFonts w:ascii="Sylfaen" w:hAnsi="Sylfaen" w:cs="Sylfaen"/>
          <w:i/>
          <w:sz w:val="20"/>
          <w:szCs w:val="24"/>
          <w:lang w:val="af-ZA" w:eastAsia="en-US"/>
        </w:rPr>
        <w:t xml:space="preserve"> </w:t>
      </w:r>
      <w:r w:rsidRPr="00883BDC">
        <w:rPr>
          <w:rFonts w:ascii="Sylfaen" w:hAnsi="Sylfaen" w:cs="Sylfaen"/>
          <w:i/>
          <w:sz w:val="20"/>
          <w:szCs w:val="24"/>
          <w:lang w:val="ru-RU" w:eastAsia="en-US"/>
        </w:rPr>
        <w:t>մասի</w:t>
      </w:r>
      <w:r w:rsidRPr="00883BDC">
        <w:rPr>
          <w:rFonts w:ascii="Sylfaen" w:hAnsi="Sylfaen" w:cs="Sylfaen"/>
          <w:i/>
          <w:sz w:val="20"/>
          <w:szCs w:val="24"/>
          <w:lang w:val="af-ZA" w:eastAsia="en-US"/>
        </w:rPr>
        <w:t xml:space="preserve"> 8.8 և 8.9 </w:t>
      </w:r>
      <w:r w:rsidRPr="00883BDC">
        <w:rPr>
          <w:rFonts w:ascii="Sylfaen" w:hAnsi="Sylfaen" w:cs="Sylfaen"/>
          <w:i/>
          <w:sz w:val="20"/>
          <w:szCs w:val="24"/>
          <w:lang w:val="ru-RU" w:eastAsia="en-US"/>
        </w:rPr>
        <w:t>կետ</w:t>
      </w:r>
      <w:r w:rsidRPr="00883BDC">
        <w:rPr>
          <w:rFonts w:ascii="Sylfaen" w:hAnsi="Sylfaen" w:cs="Sylfaen"/>
          <w:i/>
          <w:sz w:val="20"/>
          <w:szCs w:val="24"/>
          <w:lang w:eastAsia="en-US"/>
        </w:rPr>
        <w:t>եր</w:t>
      </w:r>
      <w:r w:rsidRPr="00883BDC">
        <w:rPr>
          <w:rFonts w:ascii="Sylfaen" w:hAnsi="Sylfaen" w:cs="Sylfaen"/>
          <w:i/>
          <w:sz w:val="20"/>
          <w:szCs w:val="24"/>
          <w:lang w:val="ru-RU" w:eastAsia="en-US"/>
        </w:rPr>
        <w:t>ում</w:t>
      </w:r>
      <w:r w:rsidRPr="00883BDC">
        <w:rPr>
          <w:rFonts w:ascii="Sylfaen" w:hAnsi="Sylfaen" w:cs="Sylfaen"/>
          <w:i/>
          <w:sz w:val="20"/>
          <w:szCs w:val="24"/>
          <w:lang w:val="af-ZA" w:eastAsia="en-US"/>
        </w:rPr>
        <w:t xml:space="preserve"> </w:t>
      </w:r>
      <w:r w:rsidRPr="00883BDC">
        <w:rPr>
          <w:rFonts w:ascii="Sylfaen" w:hAnsi="Sylfaen" w:cs="Sylfaen"/>
          <w:i/>
          <w:sz w:val="20"/>
          <w:szCs w:val="24"/>
          <w:lang w:val="ru-RU" w:eastAsia="en-US"/>
        </w:rPr>
        <w:t>նշված</w:t>
      </w:r>
      <w:r w:rsidRPr="00883BDC">
        <w:rPr>
          <w:rFonts w:ascii="Sylfaen" w:hAnsi="Sylfaen" w:cs="Sylfaen"/>
          <w:i/>
          <w:sz w:val="20"/>
          <w:szCs w:val="24"/>
          <w:lang w:val="af-ZA" w:eastAsia="en-US"/>
        </w:rPr>
        <w:t xml:space="preserve"> </w:t>
      </w:r>
      <w:r w:rsidRPr="00883BDC">
        <w:rPr>
          <w:rFonts w:ascii="Sylfaen" w:hAnsi="Sylfaen" w:cs="Sylfaen"/>
          <w:i/>
          <w:sz w:val="20"/>
          <w:szCs w:val="24"/>
          <w:lang w:val="ru-RU" w:eastAsia="en-US"/>
        </w:rPr>
        <w:t>փաստաթղթերը</w:t>
      </w:r>
      <w:r w:rsidRPr="00883BDC">
        <w:rPr>
          <w:rFonts w:ascii="Sylfaen" w:hAnsi="Sylfaen" w:cs="Sylfaen"/>
          <w:i/>
          <w:sz w:val="20"/>
          <w:szCs w:val="24"/>
          <w:lang w:val="af-ZA" w:eastAsia="en-US"/>
        </w:rPr>
        <w:t xml:space="preserve"> մասնակիցը </w:t>
      </w:r>
      <w:r w:rsidRPr="00883BDC">
        <w:rPr>
          <w:rFonts w:ascii="Sylfaen" w:hAnsi="Sylfaen" w:cs="Sylfaen"/>
          <w:i/>
          <w:sz w:val="20"/>
          <w:szCs w:val="24"/>
          <w:lang w:eastAsia="en-US"/>
        </w:rPr>
        <w:t>սահմանված</w:t>
      </w:r>
      <w:r w:rsidRPr="00883BDC">
        <w:rPr>
          <w:rFonts w:ascii="Sylfaen" w:hAnsi="Sylfaen" w:cs="Sylfaen"/>
          <w:i/>
          <w:sz w:val="20"/>
          <w:szCs w:val="24"/>
          <w:lang w:val="af-ZA" w:eastAsia="en-US"/>
        </w:rPr>
        <w:t xml:space="preserve"> </w:t>
      </w:r>
      <w:r w:rsidRPr="00883BDC">
        <w:rPr>
          <w:rFonts w:ascii="Sylfaen" w:hAnsi="Sylfaen" w:cs="Sylfaen"/>
          <w:i/>
          <w:sz w:val="20"/>
          <w:szCs w:val="24"/>
          <w:lang w:eastAsia="en-US"/>
        </w:rPr>
        <w:t>ժամկետում</w:t>
      </w:r>
      <w:r w:rsidRPr="00883BDC">
        <w:rPr>
          <w:rFonts w:ascii="Sylfaen" w:hAnsi="Sylfaen" w:cs="Sylfaen"/>
          <w:i/>
          <w:sz w:val="20"/>
          <w:szCs w:val="24"/>
          <w:lang w:val="af-ZA" w:eastAsia="en-US"/>
        </w:rPr>
        <w:t xml:space="preserve"> </w:t>
      </w:r>
      <w:r w:rsidRPr="00883BDC">
        <w:rPr>
          <w:rFonts w:ascii="Sylfaen" w:hAnsi="Sylfaen" w:cs="Sylfaen"/>
          <w:i/>
          <w:sz w:val="20"/>
          <w:szCs w:val="24"/>
          <w:lang w:val="ru-RU" w:eastAsia="en-US"/>
        </w:rPr>
        <w:t>հանձնա</w:t>
      </w:r>
      <w:r w:rsidRPr="00883BDC">
        <w:rPr>
          <w:rFonts w:ascii="Sylfaen" w:hAnsi="Sylfaen" w:cs="Sylfaen"/>
          <w:i/>
          <w:sz w:val="20"/>
          <w:szCs w:val="24"/>
          <w:lang w:val="af-ZA" w:eastAsia="en-US"/>
        </w:rPr>
        <w:softHyphen/>
      </w:r>
      <w:r w:rsidRPr="00883BDC">
        <w:rPr>
          <w:rFonts w:ascii="Sylfaen" w:hAnsi="Sylfaen" w:cs="Sylfaen"/>
          <w:i/>
          <w:sz w:val="20"/>
          <w:szCs w:val="24"/>
          <w:lang w:val="ru-RU" w:eastAsia="en-US"/>
        </w:rPr>
        <w:t>ժողովի</w:t>
      </w:r>
      <w:r w:rsidRPr="00883BDC">
        <w:rPr>
          <w:rFonts w:ascii="Sylfaen" w:hAnsi="Sylfaen" w:cs="Sylfaen"/>
          <w:i/>
          <w:sz w:val="20"/>
          <w:szCs w:val="24"/>
          <w:lang w:val="af-ZA" w:eastAsia="en-US"/>
        </w:rPr>
        <w:t xml:space="preserve"> </w:t>
      </w:r>
      <w:r w:rsidRPr="00883BDC">
        <w:rPr>
          <w:rFonts w:ascii="Sylfaen" w:hAnsi="Sylfaen" w:cs="Sylfaen"/>
          <w:i/>
          <w:sz w:val="20"/>
          <w:szCs w:val="24"/>
          <w:lang w:val="ru-RU" w:eastAsia="en-US"/>
        </w:rPr>
        <w:t>քարտուղարին</w:t>
      </w:r>
      <w:r w:rsidRPr="00883BDC">
        <w:rPr>
          <w:rFonts w:ascii="Sylfaen" w:hAnsi="Sylfaen" w:cs="Sylfaen"/>
          <w:i/>
          <w:sz w:val="20"/>
          <w:szCs w:val="24"/>
          <w:lang w:val="af-ZA" w:eastAsia="en-US"/>
        </w:rPr>
        <w:t xml:space="preserve"> </w:t>
      </w:r>
      <w:r w:rsidRPr="00883BDC">
        <w:rPr>
          <w:rFonts w:ascii="Sylfaen" w:hAnsi="Sylfaen" w:cs="Sylfaen"/>
          <w:i/>
          <w:sz w:val="20"/>
          <w:szCs w:val="24"/>
          <w:lang w:val="ru-RU" w:eastAsia="en-US"/>
        </w:rPr>
        <w:t>ներկայաց</w:t>
      </w:r>
      <w:r w:rsidRPr="00883BDC">
        <w:rPr>
          <w:rFonts w:ascii="Sylfaen" w:hAnsi="Sylfaen" w:cs="Sylfaen"/>
          <w:i/>
          <w:sz w:val="20"/>
          <w:szCs w:val="24"/>
          <w:lang w:eastAsia="en-US"/>
        </w:rPr>
        <w:t>ն</w:t>
      </w:r>
      <w:r w:rsidRPr="00883BDC">
        <w:rPr>
          <w:rFonts w:ascii="Sylfaen" w:hAnsi="Sylfaen" w:cs="Sylfaen"/>
          <w:i/>
          <w:sz w:val="20"/>
          <w:szCs w:val="24"/>
          <w:lang w:val="ru-RU" w:eastAsia="en-US"/>
        </w:rPr>
        <w:t>ում</w:t>
      </w:r>
      <w:r w:rsidRPr="00883BDC">
        <w:rPr>
          <w:rFonts w:ascii="Sylfaen" w:hAnsi="Sylfaen" w:cs="Sylfaen"/>
          <w:i/>
          <w:sz w:val="20"/>
          <w:szCs w:val="24"/>
          <w:lang w:val="af-ZA" w:eastAsia="en-US"/>
        </w:rPr>
        <w:t xml:space="preserve"> </w:t>
      </w:r>
      <w:r w:rsidRPr="00883BDC">
        <w:rPr>
          <w:rFonts w:ascii="Sylfaen" w:hAnsi="Sylfaen" w:cs="Sylfaen"/>
          <w:i/>
          <w:sz w:val="20"/>
          <w:szCs w:val="24"/>
          <w:lang w:eastAsia="en-US"/>
        </w:rPr>
        <w:t>է</w:t>
      </w:r>
      <w:r w:rsidRPr="00883BDC">
        <w:rPr>
          <w:rFonts w:ascii="Sylfaen" w:hAnsi="Sylfaen" w:cs="Sylfaen"/>
          <w:i/>
          <w:sz w:val="20"/>
          <w:szCs w:val="24"/>
          <w:lang w:val="af-ZA" w:eastAsia="en-US"/>
        </w:rPr>
        <w:t xml:space="preserve"> վերջինիս՝ </w:t>
      </w:r>
      <w:r w:rsidRPr="00883BDC">
        <w:rPr>
          <w:rFonts w:ascii="Sylfaen" w:hAnsi="Sylfaen" w:cs="Sylfaen"/>
          <w:i/>
          <w:sz w:val="20"/>
          <w:szCs w:val="24"/>
          <w:lang w:val="ru-RU" w:eastAsia="en-US"/>
        </w:rPr>
        <w:t>սույն</w:t>
      </w:r>
      <w:r w:rsidRPr="00883BDC">
        <w:rPr>
          <w:rFonts w:ascii="Sylfaen" w:hAnsi="Sylfaen" w:cs="Sylfaen"/>
          <w:i/>
          <w:sz w:val="20"/>
          <w:szCs w:val="24"/>
          <w:lang w:val="af-ZA" w:eastAsia="en-US"/>
        </w:rPr>
        <w:t xml:space="preserve"> </w:t>
      </w:r>
      <w:r w:rsidRPr="00883BDC">
        <w:rPr>
          <w:rFonts w:ascii="Sylfaen" w:hAnsi="Sylfaen" w:cs="Sylfaen"/>
          <w:i/>
          <w:sz w:val="20"/>
          <w:szCs w:val="24"/>
          <w:lang w:val="ru-RU" w:eastAsia="en-US"/>
        </w:rPr>
        <w:t>հրավերով</w:t>
      </w:r>
      <w:r w:rsidRPr="00883BDC">
        <w:rPr>
          <w:rFonts w:ascii="Sylfaen" w:hAnsi="Sylfaen" w:cs="Sylfaen"/>
          <w:i/>
          <w:sz w:val="20"/>
          <w:szCs w:val="24"/>
          <w:lang w:val="af-ZA" w:eastAsia="en-US"/>
        </w:rPr>
        <w:t xml:space="preserve"> </w:t>
      </w:r>
      <w:r w:rsidRPr="00883BDC">
        <w:rPr>
          <w:rFonts w:ascii="Sylfaen" w:hAnsi="Sylfaen" w:cs="Sylfaen"/>
          <w:i/>
          <w:sz w:val="20"/>
          <w:szCs w:val="24"/>
          <w:lang w:val="ru-RU" w:eastAsia="en-US"/>
        </w:rPr>
        <w:t>նախատեսված</w:t>
      </w:r>
      <w:r w:rsidRPr="00883BDC">
        <w:rPr>
          <w:rFonts w:ascii="Sylfaen" w:hAnsi="Sylfaen" w:cs="Sylfaen"/>
          <w:i/>
          <w:sz w:val="20"/>
          <w:szCs w:val="24"/>
          <w:lang w:val="af-ZA" w:eastAsia="en-US"/>
        </w:rPr>
        <w:t xml:space="preserve"> </w:t>
      </w:r>
      <w:r w:rsidRPr="00883BDC">
        <w:rPr>
          <w:rFonts w:ascii="Sylfaen" w:hAnsi="Sylfaen" w:cs="Sylfaen"/>
          <w:i/>
          <w:sz w:val="20"/>
          <w:szCs w:val="24"/>
          <w:lang w:val="ru-RU" w:eastAsia="en-US"/>
        </w:rPr>
        <w:t>էլեկտրոնային</w:t>
      </w:r>
      <w:r w:rsidRPr="00883BDC">
        <w:rPr>
          <w:rFonts w:ascii="Sylfaen" w:hAnsi="Sylfaen" w:cs="Sylfaen"/>
          <w:i/>
          <w:sz w:val="20"/>
          <w:szCs w:val="24"/>
          <w:lang w:val="af-ZA" w:eastAsia="en-US"/>
        </w:rPr>
        <w:t xml:space="preserve"> </w:t>
      </w:r>
      <w:r w:rsidRPr="00883BDC">
        <w:rPr>
          <w:rFonts w:ascii="Sylfaen" w:hAnsi="Sylfaen" w:cs="Sylfaen"/>
          <w:i/>
          <w:sz w:val="20"/>
          <w:szCs w:val="24"/>
          <w:lang w:val="ru-RU" w:eastAsia="en-US"/>
        </w:rPr>
        <w:t>փոստին</w:t>
      </w:r>
      <w:r w:rsidRPr="00883BDC">
        <w:rPr>
          <w:rFonts w:ascii="Sylfaen" w:hAnsi="Sylfaen" w:cs="Sylfaen"/>
          <w:i/>
          <w:sz w:val="20"/>
          <w:szCs w:val="24"/>
          <w:lang w:val="af-ZA" w:eastAsia="en-US"/>
        </w:rPr>
        <w:t xml:space="preserve"> </w:t>
      </w:r>
      <w:r w:rsidRPr="00883BDC">
        <w:rPr>
          <w:rFonts w:ascii="Sylfaen" w:hAnsi="Sylfaen" w:cs="Sylfaen"/>
          <w:i/>
          <w:sz w:val="20"/>
          <w:szCs w:val="24"/>
          <w:lang w:eastAsia="en-US"/>
        </w:rPr>
        <w:t>ուղարկելու</w:t>
      </w:r>
      <w:r w:rsidRPr="00883BDC">
        <w:rPr>
          <w:rFonts w:ascii="Sylfaen" w:hAnsi="Sylfaen" w:cs="Sylfaen"/>
          <w:i/>
          <w:sz w:val="20"/>
          <w:szCs w:val="24"/>
          <w:lang w:val="af-ZA" w:eastAsia="en-US"/>
        </w:rPr>
        <w:t xml:space="preserve"> </w:t>
      </w:r>
      <w:r w:rsidRPr="00883BDC">
        <w:rPr>
          <w:rFonts w:ascii="Sylfaen" w:hAnsi="Sylfaen" w:cs="Sylfaen"/>
          <w:i/>
          <w:sz w:val="20"/>
          <w:szCs w:val="24"/>
          <w:lang w:eastAsia="en-US"/>
        </w:rPr>
        <w:t>միջոցով</w:t>
      </w:r>
      <w:r w:rsidRPr="00883BDC">
        <w:rPr>
          <w:rFonts w:ascii="Sylfaen" w:hAnsi="Sylfaen" w:cs="Sylfaen"/>
          <w:i/>
          <w:sz w:val="20"/>
          <w:szCs w:val="24"/>
          <w:lang w:val="af-ZA" w:eastAsia="en-US"/>
        </w:rPr>
        <w:t xml:space="preserve">:  </w:t>
      </w:r>
      <w:r w:rsidRPr="00883BDC">
        <w:rPr>
          <w:rFonts w:ascii="Sylfaen" w:hAnsi="Sylfaen" w:cs="Sylfaen"/>
          <w:i/>
          <w:sz w:val="20"/>
          <w:szCs w:val="24"/>
          <w:lang w:val="ru-RU" w:eastAsia="en-US"/>
        </w:rPr>
        <w:t>Քարտուղարը</w:t>
      </w:r>
      <w:r w:rsidRPr="00883BDC">
        <w:rPr>
          <w:rFonts w:ascii="Sylfaen" w:hAnsi="Sylfaen" w:cs="Sylfaen"/>
          <w:i/>
          <w:sz w:val="20"/>
          <w:szCs w:val="24"/>
          <w:lang w:val="af-ZA" w:eastAsia="en-US"/>
        </w:rPr>
        <w:t xml:space="preserve"> </w:t>
      </w:r>
      <w:r w:rsidRPr="00883BDC">
        <w:rPr>
          <w:rFonts w:ascii="Sylfaen" w:hAnsi="Sylfaen" w:cs="Sylfaen"/>
          <w:i/>
          <w:sz w:val="20"/>
          <w:szCs w:val="24"/>
          <w:lang w:val="ru-RU" w:eastAsia="en-US"/>
        </w:rPr>
        <w:t>պարտավոր</w:t>
      </w:r>
      <w:r w:rsidRPr="00883BDC">
        <w:rPr>
          <w:rFonts w:ascii="Sylfaen" w:hAnsi="Sylfaen" w:cs="Sylfaen"/>
          <w:i/>
          <w:sz w:val="20"/>
          <w:szCs w:val="24"/>
          <w:lang w:val="af-ZA" w:eastAsia="en-US"/>
        </w:rPr>
        <w:t xml:space="preserve"> </w:t>
      </w:r>
      <w:r w:rsidRPr="00883BDC">
        <w:rPr>
          <w:rFonts w:ascii="Sylfaen" w:hAnsi="Sylfaen" w:cs="Sylfaen"/>
          <w:i/>
          <w:sz w:val="20"/>
          <w:szCs w:val="24"/>
          <w:lang w:val="ru-RU" w:eastAsia="en-US"/>
        </w:rPr>
        <w:t>է</w:t>
      </w:r>
      <w:r w:rsidRPr="00883BDC">
        <w:rPr>
          <w:rFonts w:ascii="Sylfaen" w:hAnsi="Sylfaen" w:cs="Sylfaen"/>
          <w:i/>
          <w:sz w:val="20"/>
          <w:szCs w:val="24"/>
          <w:lang w:val="af-ZA" w:eastAsia="en-US"/>
        </w:rPr>
        <w:t xml:space="preserve"> </w:t>
      </w:r>
      <w:r w:rsidRPr="00883BDC">
        <w:rPr>
          <w:rFonts w:ascii="Sylfaen" w:hAnsi="Sylfaen" w:cs="Sylfaen"/>
          <w:i/>
          <w:sz w:val="20"/>
          <w:szCs w:val="24"/>
          <w:lang w:val="ru-RU" w:eastAsia="en-US"/>
        </w:rPr>
        <w:t>փաստաթղթերն</w:t>
      </w:r>
      <w:r w:rsidRPr="00883BDC">
        <w:rPr>
          <w:rFonts w:ascii="Sylfaen" w:hAnsi="Sylfaen" w:cs="Sylfaen"/>
          <w:i/>
          <w:sz w:val="20"/>
          <w:szCs w:val="24"/>
          <w:lang w:val="af-ZA" w:eastAsia="en-US"/>
        </w:rPr>
        <w:t xml:space="preserve"> </w:t>
      </w:r>
      <w:r w:rsidRPr="00883BDC">
        <w:rPr>
          <w:rFonts w:ascii="Sylfaen" w:hAnsi="Sylfaen" w:cs="Sylfaen"/>
          <w:i/>
          <w:sz w:val="20"/>
          <w:szCs w:val="24"/>
          <w:lang w:val="ru-RU" w:eastAsia="en-US"/>
        </w:rPr>
        <w:t>ստանալու</w:t>
      </w:r>
      <w:r w:rsidRPr="00883BDC">
        <w:rPr>
          <w:rFonts w:ascii="Sylfaen" w:hAnsi="Sylfaen" w:cs="Sylfaen"/>
          <w:i/>
          <w:sz w:val="20"/>
          <w:szCs w:val="24"/>
          <w:lang w:val="af-ZA" w:eastAsia="en-US"/>
        </w:rPr>
        <w:t xml:space="preserve"> </w:t>
      </w:r>
      <w:r w:rsidRPr="00883BDC">
        <w:rPr>
          <w:rFonts w:ascii="Sylfaen" w:hAnsi="Sylfaen" w:cs="Sylfaen"/>
          <w:i/>
          <w:sz w:val="20"/>
          <w:szCs w:val="24"/>
          <w:lang w:val="ru-RU" w:eastAsia="en-US"/>
        </w:rPr>
        <w:t>օրը</w:t>
      </w:r>
      <w:r w:rsidRPr="00883BDC">
        <w:rPr>
          <w:rFonts w:ascii="Sylfaen" w:hAnsi="Sylfaen" w:cs="Sylfaen"/>
          <w:i/>
          <w:sz w:val="20"/>
          <w:szCs w:val="24"/>
          <w:lang w:val="af-ZA" w:eastAsia="en-US"/>
        </w:rPr>
        <w:t xml:space="preserve"> </w:t>
      </w:r>
      <w:r w:rsidRPr="00883BDC">
        <w:rPr>
          <w:rFonts w:ascii="Sylfaen" w:hAnsi="Sylfaen" w:cs="Sylfaen"/>
          <w:i/>
          <w:sz w:val="20"/>
          <w:szCs w:val="24"/>
          <w:lang w:val="ru-RU" w:eastAsia="en-US"/>
        </w:rPr>
        <w:t>հաստատել</w:t>
      </w:r>
      <w:r w:rsidRPr="00883BDC">
        <w:rPr>
          <w:rFonts w:ascii="Sylfaen" w:hAnsi="Sylfaen" w:cs="Sylfaen"/>
          <w:i/>
          <w:sz w:val="20"/>
          <w:szCs w:val="24"/>
          <w:lang w:val="af-ZA" w:eastAsia="en-US"/>
        </w:rPr>
        <w:t xml:space="preserve"> </w:t>
      </w:r>
      <w:r w:rsidRPr="00883BDC">
        <w:rPr>
          <w:rFonts w:ascii="Sylfaen" w:hAnsi="Sylfaen" w:cs="Sylfaen"/>
          <w:i/>
          <w:sz w:val="20"/>
          <w:szCs w:val="24"/>
          <w:lang w:val="ru-RU" w:eastAsia="en-US"/>
        </w:rPr>
        <w:t>դրանց</w:t>
      </w:r>
      <w:r w:rsidRPr="00883BDC">
        <w:rPr>
          <w:rFonts w:ascii="Sylfaen" w:hAnsi="Sylfaen" w:cs="Sylfaen"/>
          <w:i/>
          <w:sz w:val="20"/>
          <w:szCs w:val="24"/>
          <w:lang w:val="af-ZA" w:eastAsia="en-US"/>
        </w:rPr>
        <w:t xml:space="preserve"> </w:t>
      </w:r>
      <w:r w:rsidRPr="00883BDC">
        <w:rPr>
          <w:rFonts w:ascii="Sylfaen" w:hAnsi="Sylfaen" w:cs="Sylfaen"/>
          <w:i/>
          <w:sz w:val="20"/>
          <w:szCs w:val="24"/>
          <w:lang w:val="ru-RU" w:eastAsia="en-US"/>
        </w:rPr>
        <w:t>ստանալու</w:t>
      </w:r>
      <w:r w:rsidRPr="00883BDC">
        <w:rPr>
          <w:rFonts w:ascii="Sylfaen" w:hAnsi="Sylfaen" w:cs="Sylfaen"/>
          <w:i/>
          <w:sz w:val="20"/>
          <w:szCs w:val="24"/>
          <w:lang w:val="af-ZA" w:eastAsia="en-US"/>
        </w:rPr>
        <w:t xml:space="preserve"> </w:t>
      </w:r>
      <w:r w:rsidRPr="00883BDC">
        <w:rPr>
          <w:rFonts w:ascii="Sylfaen" w:hAnsi="Sylfaen" w:cs="Sylfaen"/>
          <w:i/>
          <w:sz w:val="20"/>
          <w:szCs w:val="24"/>
          <w:lang w:val="ru-RU" w:eastAsia="en-US"/>
        </w:rPr>
        <w:t>հանգամանքը՝</w:t>
      </w:r>
      <w:r w:rsidRPr="00883BDC">
        <w:rPr>
          <w:rFonts w:ascii="Sylfaen" w:hAnsi="Sylfaen" w:cs="Sylfaen"/>
          <w:i/>
          <w:sz w:val="20"/>
          <w:szCs w:val="24"/>
          <w:lang w:val="af-ZA" w:eastAsia="en-US"/>
        </w:rPr>
        <w:t xml:space="preserve"> </w:t>
      </w:r>
      <w:r w:rsidRPr="00883BDC">
        <w:rPr>
          <w:rFonts w:ascii="Sylfaen" w:hAnsi="Sylfaen" w:cs="Sylfaen"/>
          <w:i/>
          <w:sz w:val="20"/>
          <w:szCs w:val="24"/>
          <w:lang w:val="ru-RU" w:eastAsia="en-US"/>
        </w:rPr>
        <w:t>սույն</w:t>
      </w:r>
      <w:r w:rsidRPr="00883BDC">
        <w:rPr>
          <w:rFonts w:ascii="Sylfaen" w:hAnsi="Sylfaen" w:cs="Sylfaen"/>
          <w:i/>
          <w:sz w:val="20"/>
          <w:szCs w:val="24"/>
          <w:lang w:val="hy-AM" w:eastAsia="en-US"/>
        </w:rPr>
        <w:t xml:space="preserve"> </w:t>
      </w:r>
      <w:r w:rsidRPr="00883BDC">
        <w:rPr>
          <w:rFonts w:ascii="Sylfaen" w:hAnsi="Sylfaen" w:cs="Sylfaen"/>
          <w:i/>
          <w:sz w:val="20"/>
          <w:szCs w:val="24"/>
          <w:lang w:val="ru-RU" w:eastAsia="en-US"/>
        </w:rPr>
        <w:t>հրավերում</w:t>
      </w:r>
      <w:r w:rsidRPr="00883BDC">
        <w:rPr>
          <w:rFonts w:ascii="Sylfaen" w:hAnsi="Sylfaen" w:cs="Sylfaen"/>
          <w:i/>
          <w:sz w:val="20"/>
          <w:szCs w:val="24"/>
          <w:lang w:val="hy-AM" w:eastAsia="en-US"/>
        </w:rPr>
        <w:t xml:space="preserve"> </w:t>
      </w:r>
      <w:r w:rsidRPr="00883BDC">
        <w:rPr>
          <w:rFonts w:ascii="Sylfaen" w:hAnsi="Sylfaen" w:cs="Sylfaen"/>
          <w:i/>
          <w:sz w:val="20"/>
          <w:szCs w:val="24"/>
          <w:lang w:val="ru-RU" w:eastAsia="en-US"/>
        </w:rPr>
        <w:t>նշված</w:t>
      </w:r>
      <w:r w:rsidRPr="00883BDC">
        <w:rPr>
          <w:rFonts w:ascii="Sylfaen" w:hAnsi="Sylfaen" w:cs="Sylfaen"/>
          <w:i/>
          <w:sz w:val="20"/>
          <w:szCs w:val="24"/>
          <w:lang w:val="af-ZA" w:eastAsia="en-US"/>
        </w:rPr>
        <w:t xml:space="preserve"> </w:t>
      </w:r>
      <w:r w:rsidRPr="00883BDC">
        <w:rPr>
          <w:rFonts w:ascii="Sylfaen" w:hAnsi="Sylfaen" w:cs="Sylfaen"/>
          <w:i/>
          <w:sz w:val="20"/>
          <w:szCs w:val="24"/>
          <w:lang w:val="ru-RU" w:eastAsia="en-US"/>
        </w:rPr>
        <w:t>իր</w:t>
      </w:r>
      <w:r w:rsidRPr="00883BDC">
        <w:rPr>
          <w:rFonts w:ascii="Sylfaen" w:hAnsi="Sylfaen" w:cs="Sylfaen"/>
          <w:i/>
          <w:sz w:val="20"/>
          <w:szCs w:val="24"/>
          <w:lang w:val="af-ZA" w:eastAsia="en-US"/>
        </w:rPr>
        <w:t xml:space="preserve"> </w:t>
      </w:r>
      <w:r w:rsidRPr="00883BDC">
        <w:rPr>
          <w:rFonts w:ascii="Sylfaen" w:hAnsi="Sylfaen" w:cs="Sylfaen"/>
          <w:i/>
          <w:sz w:val="20"/>
          <w:szCs w:val="24"/>
          <w:lang w:val="ru-RU" w:eastAsia="en-US"/>
        </w:rPr>
        <w:t>էլեկտրոնային</w:t>
      </w:r>
      <w:r w:rsidRPr="00883BDC">
        <w:rPr>
          <w:rFonts w:ascii="Sylfaen" w:hAnsi="Sylfaen" w:cs="Sylfaen"/>
          <w:i/>
          <w:sz w:val="20"/>
          <w:szCs w:val="24"/>
          <w:lang w:val="af-ZA" w:eastAsia="en-US"/>
        </w:rPr>
        <w:t xml:space="preserve"> </w:t>
      </w:r>
      <w:r w:rsidRPr="00883BDC">
        <w:rPr>
          <w:rFonts w:ascii="Sylfaen" w:hAnsi="Sylfaen" w:cs="Sylfaen"/>
          <w:i/>
          <w:sz w:val="20"/>
          <w:szCs w:val="24"/>
          <w:lang w:val="ru-RU" w:eastAsia="en-US"/>
        </w:rPr>
        <w:t>փոստից</w:t>
      </w:r>
      <w:r w:rsidRPr="00883BDC">
        <w:rPr>
          <w:rFonts w:ascii="Sylfaen" w:hAnsi="Sylfaen" w:cs="Sylfaen"/>
          <w:i/>
          <w:sz w:val="20"/>
          <w:szCs w:val="24"/>
          <w:lang w:val="af-ZA" w:eastAsia="en-US"/>
        </w:rPr>
        <w:t xml:space="preserve"> </w:t>
      </w:r>
      <w:r w:rsidRPr="00883BDC">
        <w:rPr>
          <w:rFonts w:ascii="Sylfaen" w:hAnsi="Sylfaen" w:cs="Sylfaen"/>
          <w:i/>
          <w:sz w:val="20"/>
          <w:szCs w:val="24"/>
          <w:lang w:val="ru-RU" w:eastAsia="en-US"/>
        </w:rPr>
        <w:t>մասնակցի</w:t>
      </w:r>
      <w:r w:rsidRPr="00883BDC">
        <w:rPr>
          <w:rFonts w:ascii="Sylfaen" w:hAnsi="Sylfaen" w:cs="Sylfaen"/>
          <w:i/>
          <w:sz w:val="20"/>
          <w:szCs w:val="24"/>
          <w:lang w:val="af-ZA" w:eastAsia="en-US"/>
        </w:rPr>
        <w:t xml:space="preserve"> </w:t>
      </w:r>
      <w:r w:rsidRPr="00883BDC">
        <w:rPr>
          <w:rFonts w:ascii="Sylfaen" w:hAnsi="Sylfaen" w:cs="Sylfaen"/>
          <w:i/>
          <w:sz w:val="20"/>
          <w:szCs w:val="24"/>
          <w:lang w:val="ru-RU" w:eastAsia="en-US"/>
        </w:rPr>
        <w:t>էլեկտրոնային</w:t>
      </w:r>
      <w:r w:rsidRPr="00883BDC">
        <w:rPr>
          <w:rFonts w:ascii="Sylfaen" w:hAnsi="Sylfaen" w:cs="Sylfaen"/>
          <w:i/>
          <w:sz w:val="20"/>
          <w:szCs w:val="24"/>
          <w:lang w:val="af-ZA" w:eastAsia="en-US"/>
        </w:rPr>
        <w:t xml:space="preserve"> </w:t>
      </w:r>
      <w:r w:rsidRPr="00883BDC">
        <w:rPr>
          <w:rFonts w:ascii="Sylfaen" w:hAnsi="Sylfaen" w:cs="Sylfaen"/>
          <w:i/>
          <w:sz w:val="20"/>
          <w:szCs w:val="24"/>
          <w:lang w:val="ru-RU" w:eastAsia="en-US"/>
        </w:rPr>
        <w:t>փոստին</w:t>
      </w:r>
      <w:r w:rsidRPr="00883BDC">
        <w:rPr>
          <w:rFonts w:ascii="Sylfaen" w:hAnsi="Sylfaen" w:cs="Sylfaen"/>
          <w:i/>
          <w:sz w:val="20"/>
          <w:szCs w:val="24"/>
          <w:lang w:val="af-ZA" w:eastAsia="en-US"/>
        </w:rPr>
        <w:t xml:space="preserve"> </w:t>
      </w:r>
      <w:r w:rsidRPr="00883BDC">
        <w:rPr>
          <w:rFonts w:ascii="Sylfaen" w:hAnsi="Sylfaen" w:cs="Sylfaen"/>
          <w:i/>
          <w:sz w:val="20"/>
          <w:szCs w:val="24"/>
          <w:lang w:val="ru-RU" w:eastAsia="en-US"/>
        </w:rPr>
        <w:t>հավաստում</w:t>
      </w:r>
      <w:r w:rsidRPr="00883BDC">
        <w:rPr>
          <w:rFonts w:ascii="Sylfaen" w:hAnsi="Sylfaen" w:cs="Sylfaen"/>
          <w:i/>
          <w:sz w:val="20"/>
          <w:szCs w:val="24"/>
          <w:lang w:val="af-ZA" w:eastAsia="en-US"/>
        </w:rPr>
        <w:t xml:space="preserve"> </w:t>
      </w:r>
      <w:r w:rsidRPr="00883BDC">
        <w:rPr>
          <w:rFonts w:ascii="Sylfaen" w:hAnsi="Sylfaen" w:cs="Sylfaen"/>
          <w:i/>
          <w:sz w:val="20"/>
          <w:szCs w:val="24"/>
          <w:lang w:val="ru-RU" w:eastAsia="en-US"/>
        </w:rPr>
        <w:t>ուղարկելու</w:t>
      </w:r>
      <w:r w:rsidRPr="00883BDC">
        <w:rPr>
          <w:rFonts w:ascii="Sylfaen" w:hAnsi="Sylfaen" w:cs="Sylfaen"/>
          <w:i/>
          <w:sz w:val="20"/>
          <w:szCs w:val="24"/>
          <w:lang w:val="af-ZA" w:eastAsia="en-US"/>
        </w:rPr>
        <w:t xml:space="preserve"> </w:t>
      </w:r>
      <w:r w:rsidRPr="00883BDC">
        <w:rPr>
          <w:rFonts w:ascii="Sylfaen" w:hAnsi="Sylfaen" w:cs="Sylfaen"/>
          <w:i/>
          <w:sz w:val="20"/>
          <w:szCs w:val="24"/>
          <w:lang w:val="ru-RU" w:eastAsia="en-US"/>
        </w:rPr>
        <w:t>միջոցով</w:t>
      </w:r>
      <w:r w:rsidRPr="00883BDC">
        <w:rPr>
          <w:rFonts w:ascii="Sylfaen" w:hAnsi="Sylfaen" w:cs="Sylfaen"/>
          <w:i/>
          <w:sz w:val="20"/>
          <w:szCs w:val="24"/>
          <w:lang w:val="af-ZA" w:eastAsia="en-US"/>
        </w:rPr>
        <w:t>:</w:t>
      </w:r>
    </w:p>
    <w:p w:rsidR="00A5723E" w:rsidRPr="00883BDC" w:rsidRDefault="00A5723E" w:rsidP="00A5723E">
      <w:pPr>
        <w:pStyle w:val="BodyTextIndent2"/>
        <w:spacing w:line="240" w:lineRule="auto"/>
        <w:ind w:firstLine="567"/>
        <w:rPr>
          <w:rFonts w:ascii="Sylfaen" w:hAnsi="Sylfaen" w:cs="Sylfaen"/>
          <w:i/>
          <w:szCs w:val="24"/>
        </w:rPr>
      </w:pPr>
      <w:r w:rsidRPr="00883BDC">
        <w:rPr>
          <w:rFonts w:ascii="Sylfaen" w:hAnsi="Sylfaen" w:cs="Sylfaen"/>
          <w:i/>
          <w:szCs w:val="24"/>
        </w:rPr>
        <w:t xml:space="preserve">8.16 </w:t>
      </w:r>
      <w:r w:rsidRPr="00883BDC">
        <w:rPr>
          <w:rFonts w:ascii="Sylfaen" w:hAnsi="Sylfaen" w:cs="Sylfaen"/>
          <w:i/>
          <w:szCs w:val="24"/>
          <w:lang w:val="ru-RU"/>
        </w:rPr>
        <w:t>Մասնակիցները</w:t>
      </w:r>
      <w:r w:rsidRPr="00883BDC">
        <w:rPr>
          <w:rFonts w:ascii="Sylfaen" w:hAnsi="Sylfaen" w:cs="Sylfaen"/>
          <w:i/>
          <w:szCs w:val="24"/>
        </w:rPr>
        <w:t xml:space="preserve"> </w:t>
      </w:r>
      <w:r w:rsidRPr="00883BDC">
        <w:rPr>
          <w:rFonts w:ascii="Sylfaen" w:hAnsi="Sylfaen" w:cs="Sylfaen"/>
          <w:i/>
          <w:szCs w:val="24"/>
          <w:lang w:val="ru-RU"/>
        </w:rPr>
        <w:t>և</w:t>
      </w:r>
      <w:r w:rsidRPr="00883BDC">
        <w:rPr>
          <w:rFonts w:ascii="Sylfaen" w:hAnsi="Sylfaen" w:cs="Sylfaen"/>
          <w:i/>
          <w:szCs w:val="24"/>
        </w:rPr>
        <w:t xml:space="preserve"> </w:t>
      </w:r>
      <w:r w:rsidRPr="00883BDC">
        <w:rPr>
          <w:rFonts w:ascii="Sylfaen" w:hAnsi="Sylfaen" w:cs="Sylfaen"/>
          <w:i/>
          <w:szCs w:val="24"/>
          <w:lang w:val="ru-RU"/>
        </w:rPr>
        <w:t>նրանց</w:t>
      </w:r>
      <w:r w:rsidRPr="00883BDC">
        <w:rPr>
          <w:rFonts w:ascii="Sylfaen" w:hAnsi="Sylfaen" w:cs="Sylfaen"/>
          <w:i/>
          <w:szCs w:val="24"/>
        </w:rPr>
        <w:t xml:space="preserve"> </w:t>
      </w:r>
      <w:r w:rsidRPr="00883BDC">
        <w:rPr>
          <w:rFonts w:ascii="Sylfaen" w:hAnsi="Sylfaen" w:cs="Sylfaen"/>
          <w:i/>
          <w:szCs w:val="24"/>
          <w:lang w:val="ru-RU"/>
        </w:rPr>
        <w:t>ներկայացուցիչները</w:t>
      </w:r>
      <w:r w:rsidRPr="00883BDC">
        <w:rPr>
          <w:rFonts w:ascii="Sylfaen" w:hAnsi="Sylfaen" w:cs="Sylfaen"/>
          <w:i/>
          <w:szCs w:val="24"/>
        </w:rPr>
        <w:t xml:space="preserve"> </w:t>
      </w:r>
      <w:r w:rsidRPr="00883BDC">
        <w:rPr>
          <w:rFonts w:ascii="Sylfaen" w:hAnsi="Sylfaen" w:cs="Sylfaen"/>
          <w:i/>
          <w:szCs w:val="24"/>
          <w:lang w:val="ru-RU"/>
        </w:rPr>
        <w:t>կարող</w:t>
      </w:r>
      <w:r w:rsidRPr="00883BDC">
        <w:rPr>
          <w:rFonts w:ascii="Sylfaen" w:hAnsi="Sylfaen" w:cs="Sylfaen"/>
          <w:i/>
          <w:szCs w:val="24"/>
        </w:rPr>
        <w:t xml:space="preserve"> </w:t>
      </w:r>
      <w:r w:rsidRPr="00883BDC">
        <w:rPr>
          <w:rFonts w:ascii="Sylfaen" w:hAnsi="Sylfaen" w:cs="Sylfaen"/>
          <w:i/>
          <w:szCs w:val="24"/>
          <w:lang w:val="ru-RU"/>
        </w:rPr>
        <w:t>են</w:t>
      </w:r>
      <w:r w:rsidRPr="00883BDC">
        <w:rPr>
          <w:rFonts w:ascii="Sylfaen" w:hAnsi="Sylfaen" w:cs="Sylfaen"/>
          <w:i/>
          <w:szCs w:val="24"/>
        </w:rPr>
        <w:t xml:space="preserve"> </w:t>
      </w:r>
      <w:r w:rsidRPr="00883BDC">
        <w:rPr>
          <w:rFonts w:ascii="Sylfaen" w:hAnsi="Sylfaen" w:cs="Sylfaen"/>
          <w:i/>
          <w:szCs w:val="24"/>
          <w:lang w:val="ru-RU"/>
        </w:rPr>
        <w:t>ներկա</w:t>
      </w:r>
      <w:r w:rsidRPr="00883BDC">
        <w:rPr>
          <w:rFonts w:ascii="Sylfaen" w:hAnsi="Sylfaen" w:cs="Sylfaen"/>
          <w:i/>
          <w:szCs w:val="24"/>
        </w:rPr>
        <w:t xml:space="preserve"> լինել  </w:t>
      </w:r>
      <w:r w:rsidRPr="00883BDC">
        <w:rPr>
          <w:rFonts w:ascii="Sylfaen" w:hAnsi="Sylfaen" w:cs="Sylfaen"/>
          <w:i/>
          <w:szCs w:val="24"/>
          <w:lang w:val="ru-RU"/>
        </w:rPr>
        <w:t>հանձնաժողովի</w:t>
      </w:r>
      <w:r w:rsidRPr="00883BDC">
        <w:rPr>
          <w:rFonts w:ascii="Sylfaen" w:hAnsi="Sylfaen" w:cs="Sylfaen"/>
          <w:i/>
          <w:szCs w:val="24"/>
        </w:rPr>
        <w:t xml:space="preserve"> </w:t>
      </w:r>
      <w:r w:rsidRPr="00883BDC">
        <w:rPr>
          <w:rFonts w:ascii="Sylfaen" w:hAnsi="Sylfaen" w:cs="Sylfaen"/>
          <w:i/>
          <w:szCs w:val="24"/>
          <w:lang w:val="ru-RU"/>
        </w:rPr>
        <w:t>նիստերին։</w:t>
      </w:r>
      <w:r w:rsidRPr="00883BDC">
        <w:rPr>
          <w:rFonts w:ascii="Sylfaen" w:hAnsi="Sylfaen" w:cs="Sylfaen"/>
          <w:i/>
          <w:szCs w:val="24"/>
        </w:rPr>
        <w:t xml:space="preserve"> </w:t>
      </w:r>
      <w:r w:rsidRPr="00883BDC">
        <w:rPr>
          <w:rFonts w:ascii="Sylfaen" w:hAnsi="Sylfaen" w:cs="Sylfaen"/>
          <w:i/>
          <w:szCs w:val="24"/>
          <w:lang w:val="ru-RU"/>
        </w:rPr>
        <w:t>Մասնակիցները</w:t>
      </w:r>
      <w:r w:rsidRPr="00883BDC">
        <w:rPr>
          <w:rFonts w:ascii="Sylfaen" w:hAnsi="Sylfaen" w:cs="Sylfaen"/>
          <w:i/>
          <w:szCs w:val="24"/>
        </w:rPr>
        <w:t xml:space="preserve"> կամ </w:t>
      </w:r>
      <w:r w:rsidRPr="00883BDC">
        <w:rPr>
          <w:rFonts w:ascii="Sylfaen" w:hAnsi="Sylfaen" w:cs="Sylfaen"/>
          <w:i/>
          <w:szCs w:val="24"/>
          <w:lang w:val="ru-RU"/>
        </w:rPr>
        <w:t>նրանց</w:t>
      </w:r>
      <w:r w:rsidRPr="00883BDC">
        <w:rPr>
          <w:rFonts w:ascii="Sylfaen" w:hAnsi="Sylfaen" w:cs="Sylfaen"/>
          <w:i/>
          <w:szCs w:val="24"/>
        </w:rPr>
        <w:t xml:space="preserve"> </w:t>
      </w:r>
      <w:r w:rsidRPr="00883BDC">
        <w:rPr>
          <w:rFonts w:ascii="Sylfaen" w:hAnsi="Sylfaen" w:cs="Sylfaen"/>
          <w:i/>
          <w:szCs w:val="24"/>
          <w:lang w:val="ru-RU"/>
        </w:rPr>
        <w:t>ներկայացուցիչները</w:t>
      </w:r>
      <w:r w:rsidRPr="00883BDC">
        <w:rPr>
          <w:rFonts w:ascii="Sylfaen" w:hAnsi="Sylfaen" w:cs="Sylfaen"/>
          <w:i/>
          <w:szCs w:val="24"/>
        </w:rPr>
        <w:t xml:space="preserve"> </w:t>
      </w:r>
      <w:r w:rsidRPr="00883BDC">
        <w:rPr>
          <w:rFonts w:ascii="Sylfaen" w:hAnsi="Sylfaen" w:cs="Sylfaen"/>
          <w:i/>
          <w:szCs w:val="24"/>
          <w:lang w:val="ru-RU"/>
        </w:rPr>
        <w:t>կարող</w:t>
      </w:r>
      <w:r w:rsidRPr="00883BDC">
        <w:rPr>
          <w:rFonts w:ascii="Sylfaen" w:hAnsi="Sylfaen" w:cs="Sylfaen"/>
          <w:i/>
          <w:szCs w:val="24"/>
        </w:rPr>
        <w:t xml:space="preserve"> </w:t>
      </w:r>
      <w:r w:rsidRPr="00883BDC">
        <w:rPr>
          <w:rFonts w:ascii="Sylfaen" w:hAnsi="Sylfaen" w:cs="Sylfaen"/>
          <w:i/>
          <w:szCs w:val="24"/>
          <w:lang w:val="ru-RU"/>
        </w:rPr>
        <w:t>են</w:t>
      </w:r>
      <w:r w:rsidRPr="00883BDC">
        <w:rPr>
          <w:rFonts w:ascii="Sylfaen" w:hAnsi="Sylfaen" w:cs="Sylfaen"/>
          <w:i/>
          <w:szCs w:val="24"/>
        </w:rPr>
        <w:t xml:space="preserve"> </w:t>
      </w:r>
      <w:r w:rsidRPr="00883BDC">
        <w:rPr>
          <w:rFonts w:ascii="Sylfaen" w:hAnsi="Sylfaen" w:cs="Sylfaen"/>
          <w:i/>
          <w:szCs w:val="24"/>
          <w:lang w:val="ru-RU"/>
        </w:rPr>
        <w:t>պահանջել</w:t>
      </w:r>
      <w:r w:rsidRPr="00883BDC">
        <w:rPr>
          <w:rFonts w:ascii="Sylfaen" w:hAnsi="Sylfaen" w:cs="Sylfaen"/>
          <w:i/>
          <w:szCs w:val="24"/>
        </w:rPr>
        <w:t xml:space="preserve"> </w:t>
      </w:r>
      <w:r w:rsidRPr="00883BDC">
        <w:rPr>
          <w:rFonts w:ascii="Sylfaen" w:hAnsi="Sylfaen" w:cs="Sylfaen"/>
          <w:i/>
          <w:szCs w:val="24"/>
          <w:lang w:val="ru-RU"/>
        </w:rPr>
        <w:t>հանձնաժողովի</w:t>
      </w:r>
      <w:r w:rsidRPr="00883BDC">
        <w:rPr>
          <w:rFonts w:ascii="Sylfaen" w:hAnsi="Sylfaen" w:cs="Sylfaen"/>
          <w:i/>
          <w:szCs w:val="24"/>
        </w:rPr>
        <w:t xml:space="preserve"> </w:t>
      </w:r>
      <w:r w:rsidRPr="00883BDC">
        <w:rPr>
          <w:rFonts w:ascii="Sylfaen" w:hAnsi="Sylfaen" w:cs="Sylfaen"/>
          <w:i/>
          <w:szCs w:val="24"/>
          <w:lang w:val="ru-RU"/>
        </w:rPr>
        <w:t>նիստերի</w:t>
      </w:r>
      <w:r w:rsidRPr="00883BDC">
        <w:rPr>
          <w:rFonts w:ascii="Sylfaen" w:hAnsi="Sylfaen" w:cs="Sylfaen"/>
          <w:i/>
          <w:szCs w:val="24"/>
        </w:rPr>
        <w:t xml:space="preserve"> </w:t>
      </w:r>
      <w:r w:rsidRPr="00883BDC">
        <w:rPr>
          <w:rFonts w:ascii="Sylfaen" w:hAnsi="Sylfaen" w:cs="Sylfaen"/>
          <w:i/>
          <w:szCs w:val="24"/>
          <w:lang w:val="ru-RU"/>
        </w:rPr>
        <w:t>արձանագրությունների</w:t>
      </w:r>
      <w:r w:rsidRPr="00883BDC">
        <w:rPr>
          <w:rFonts w:ascii="Sylfaen" w:hAnsi="Sylfaen" w:cs="Sylfaen"/>
          <w:i/>
          <w:szCs w:val="24"/>
        </w:rPr>
        <w:t xml:space="preserve"> </w:t>
      </w:r>
      <w:r w:rsidRPr="00883BDC">
        <w:rPr>
          <w:rFonts w:ascii="Sylfaen" w:hAnsi="Sylfaen" w:cs="Sylfaen"/>
          <w:i/>
          <w:szCs w:val="24"/>
          <w:lang w:val="ru-RU"/>
        </w:rPr>
        <w:t>պատճենները</w:t>
      </w:r>
      <w:r w:rsidRPr="00883BDC">
        <w:rPr>
          <w:rFonts w:ascii="Sylfaen" w:hAnsi="Sylfaen" w:cs="Sylfaen"/>
          <w:i/>
          <w:szCs w:val="24"/>
        </w:rPr>
        <w:t xml:space="preserve">, </w:t>
      </w:r>
      <w:r w:rsidRPr="00883BDC">
        <w:rPr>
          <w:rFonts w:ascii="Sylfaen" w:hAnsi="Sylfaen" w:cs="Sylfaen"/>
          <w:i/>
          <w:szCs w:val="24"/>
          <w:lang w:val="ru-RU"/>
        </w:rPr>
        <w:t>որոնք</w:t>
      </w:r>
      <w:r w:rsidRPr="00883BDC">
        <w:rPr>
          <w:rFonts w:ascii="Sylfaen" w:hAnsi="Sylfaen" w:cs="Sylfaen"/>
          <w:i/>
          <w:szCs w:val="24"/>
        </w:rPr>
        <w:t xml:space="preserve"> </w:t>
      </w:r>
      <w:r w:rsidRPr="00883BDC">
        <w:rPr>
          <w:rFonts w:ascii="Sylfaen" w:hAnsi="Sylfaen" w:cs="Sylfaen"/>
          <w:i/>
          <w:szCs w:val="24"/>
          <w:lang w:val="ru-RU"/>
        </w:rPr>
        <w:t>տրամադրվում</w:t>
      </w:r>
      <w:r w:rsidRPr="00883BDC">
        <w:rPr>
          <w:rFonts w:ascii="Sylfaen" w:hAnsi="Sylfaen" w:cs="Sylfaen"/>
          <w:i/>
          <w:szCs w:val="24"/>
        </w:rPr>
        <w:t xml:space="preserve"> </w:t>
      </w:r>
      <w:r w:rsidRPr="00883BDC">
        <w:rPr>
          <w:rFonts w:ascii="Sylfaen" w:hAnsi="Sylfaen" w:cs="Sylfaen"/>
          <w:i/>
          <w:szCs w:val="24"/>
          <w:lang w:val="ru-RU"/>
        </w:rPr>
        <w:t>են</w:t>
      </w:r>
      <w:r w:rsidRPr="00883BDC">
        <w:rPr>
          <w:rFonts w:ascii="Sylfaen" w:hAnsi="Sylfaen" w:cs="Sylfaen"/>
          <w:i/>
          <w:szCs w:val="24"/>
        </w:rPr>
        <w:t xml:space="preserve"> </w:t>
      </w:r>
      <w:r w:rsidRPr="00883BDC">
        <w:rPr>
          <w:rFonts w:ascii="Sylfaen" w:hAnsi="Sylfaen" w:cs="Sylfaen"/>
          <w:i/>
          <w:szCs w:val="24"/>
          <w:lang w:val="ru-RU"/>
        </w:rPr>
        <w:t>մեկ</w:t>
      </w:r>
      <w:r w:rsidRPr="00883BDC">
        <w:rPr>
          <w:rFonts w:ascii="Sylfaen" w:hAnsi="Sylfaen" w:cs="Sylfaen"/>
          <w:i/>
          <w:szCs w:val="24"/>
        </w:rPr>
        <w:t xml:space="preserve"> </w:t>
      </w:r>
      <w:r w:rsidRPr="00883BDC">
        <w:rPr>
          <w:rFonts w:ascii="Sylfaen" w:hAnsi="Sylfaen" w:cs="Sylfaen"/>
          <w:i/>
          <w:szCs w:val="24"/>
          <w:lang w:val="ru-RU"/>
        </w:rPr>
        <w:t>օրացուցային</w:t>
      </w:r>
      <w:r w:rsidRPr="00883BDC">
        <w:rPr>
          <w:rFonts w:ascii="Sylfaen" w:hAnsi="Sylfaen" w:cs="Sylfaen"/>
          <w:i/>
          <w:szCs w:val="24"/>
        </w:rPr>
        <w:t xml:space="preserve"> </w:t>
      </w:r>
      <w:r w:rsidRPr="00883BDC">
        <w:rPr>
          <w:rFonts w:ascii="Sylfaen" w:hAnsi="Sylfaen" w:cs="Sylfaen"/>
          <w:i/>
          <w:szCs w:val="24"/>
          <w:lang w:val="ru-RU"/>
        </w:rPr>
        <w:t>օրվա</w:t>
      </w:r>
      <w:r w:rsidRPr="00883BDC">
        <w:rPr>
          <w:rFonts w:ascii="Sylfaen" w:hAnsi="Sylfaen" w:cs="Sylfaen"/>
          <w:i/>
          <w:szCs w:val="24"/>
        </w:rPr>
        <w:t xml:space="preserve"> </w:t>
      </w:r>
      <w:r w:rsidRPr="00883BDC">
        <w:rPr>
          <w:rFonts w:ascii="Sylfaen" w:hAnsi="Sylfaen" w:cs="Sylfaen"/>
          <w:i/>
          <w:szCs w:val="24"/>
          <w:lang w:val="ru-RU"/>
        </w:rPr>
        <w:t>ընթացքում։</w:t>
      </w:r>
    </w:p>
    <w:p w:rsidR="00A5723E" w:rsidRPr="00883BDC" w:rsidRDefault="00A5723E" w:rsidP="00A5723E">
      <w:pPr>
        <w:ind w:firstLine="567"/>
        <w:jc w:val="both"/>
        <w:rPr>
          <w:rFonts w:ascii="Sylfaen" w:hAnsi="Sylfaen" w:cs="Sylfaen"/>
          <w:i/>
          <w:sz w:val="20"/>
          <w:lang w:val="af-ZA"/>
        </w:rPr>
      </w:pPr>
      <w:r w:rsidRPr="00883BDC">
        <w:rPr>
          <w:rFonts w:ascii="Sylfaen" w:hAnsi="Sylfaen" w:cs="Sylfaen"/>
          <w:i/>
          <w:sz w:val="20"/>
          <w:lang w:val="af-ZA"/>
        </w:rPr>
        <w:t xml:space="preserve">8.17 </w:t>
      </w:r>
      <w:r w:rsidRPr="00883BDC">
        <w:rPr>
          <w:rFonts w:ascii="Sylfaen" w:hAnsi="Sylfaen" w:cs="Sylfaen"/>
          <w:i/>
          <w:sz w:val="20"/>
          <w:lang w:val="ru-RU"/>
        </w:rPr>
        <w:t>Հանձնաժողովի</w:t>
      </w:r>
      <w:r w:rsidRPr="00883BDC">
        <w:rPr>
          <w:rFonts w:ascii="Sylfaen" w:hAnsi="Sylfaen" w:cs="Sylfaen"/>
          <w:i/>
          <w:sz w:val="20"/>
          <w:lang w:val="af-ZA"/>
        </w:rPr>
        <w:t xml:space="preserve"> </w:t>
      </w:r>
      <w:r w:rsidRPr="00883BDC">
        <w:rPr>
          <w:rFonts w:ascii="Sylfaen" w:hAnsi="Sylfaen" w:cs="Sylfaen"/>
          <w:i/>
          <w:sz w:val="20"/>
          <w:lang w:val="ru-RU"/>
        </w:rPr>
        <w:t>և</w:t>
      </w:r>
      <w:r w:rsidRPr="00883BDC">
        <w:rPr>
          <w:rFonts w:ascii="Sylfaen" w:hAnsi="Sylfaen" w:cs="Sylfaen"/>
          <w:i/>
          <w:sz w:val="20"/>
          <w:lang w:val="af-ZA"/>
        </w:rPr>
        <w:t xml:space="preserve"> (</w:t>
      </w:r>
      <w:r w:rsidRPr="00883BDC">
        <w:rPr>
          <w:rFonts w:ascii="Sylfaen" w:hAnsi="Sylfaen" w:cs="Sylfaen"/>
          <w:i/>
          <w:sz w:val="20"/>
          <w:lang w:val="ru-RU"/>
        </w:rPr>
        <w:t>կամ</w:t>
      </w:r>
      <w:r w:rsidRPr="00883BDC">
        <w:rPr>
          <w:rFonts w:ascii="Sylfaen" w:hAnsi="Sylfaen" w:cs="Sylfaen"/>
          <w:i/>
          <w:sz w:val="20"/>
          <w:lang w:val="af-ZA"/>
        </w:rPr>
        <w:t xml:space="preserve">) </w:t>
      </w:r>
      <w:r w:rsidRPr="00883BDC">
        <w:rPr>
          <w:rFonts w:ascii="Sylfaen" w:hAnsi="Sylfaen" w:cs="Sylfaen"/>
          <w:i/>
          <w:sz w:val="20"/>
          <w:lang w:val="ru-RU"/>
        </w:rPr>
        <w:t>պատվիրատուի</w:t>
      </w:r>
      <w:r w:rsidRPr="00883BDC">
        <w:rPr>
          <w:rFonts w:ascii="Sylfaen" w:hAnsi="Sylfaen" w:cs="Sylfaen"/>
          <w:i/>
          <w:sz w:val="20"/>
          <w:lang w:val="af-ZA"/>
        </w:rPr>
        <w:t xml:space="preserve"> </w:t>
      </w:r>
      <w:r w:rsidRPr="00883BDC">
        <w:rPr>
          <w:rFonts w:ascii="Sylfaen" w:hAnsi="Sylfaen" w:cs="Sylfaen"/>
          <w:i/>
          <w:sz w:val="20"/>
          <w:lang w:val="ru-RU"/>
        </w:rPr>
        <w:t>կողմից</w:t>
      </w:r>
      <w:r w:rsidRPr="00883BDC">
        <w:rPr>
          <w:rFonts w:ascii="Sylfaen" w:hAnsi="Sylfaen" w:cs="Sylfaen"/>
          <w:i/>
          <w:sz w:val="20"/>
          <w:lang w:val="af-ZA"/>
        </w:rPr>
        <w:t xml:space="preserve"> </w:t>
      </w:r>
      <w:r w:rsidRPr="00883BDC">
        <w:rPr>
          <w:rFonts w:ascii="Sylfaen" w:hAnsi="Sylfaen" w:cs="Sylfaen"/>
          <w:i/>
          <w:sz w:val="20"/>
          <w:lang w:val="ru-RU"/>
        </w:rPr>
        <w:t>էլեկտրոնային</w:t>
      </w:r>
      <w:r w:rsidRPr="00883BDC">
        <w:rPr>
          <w:rFonts w:ascii="Sylfaen" w:hAnsi="Sylfaen" w:cs="Sylfaen"/>
          <w:i/>
          <w:sz w:val="20"/>
          <w:lang w:val="af-ZA"/>
        </w:rPr>
        <w:t xml:space="preserve"> </w:t>
      </w:r>
      <w:r w:rsidRPr="00883BDC">
        <w:rPr>
          <w:rFonts w:ascii="Sylfaen" w:hAnsi="Sylfaen" w:cs="Sylfaen"/>
          <w:i/>
          <w:sz w:val="20"/>
          <w:lang w:val="ru-RU"/>
        </w:rPr>
        <w:t>ծանուցումներն</w:t>
      </w:r>
      <w:r w:rsidRPr="00883BDC">
        <w:rPr>
          <w:rFonts w:ascii="Sylfaen" w:hAnsi="Sylfaen" w:cs="Sylfaen"/>
          <w:i/>
          <w:sz w:val="20"/>
          <w:lang w:val="af-ZA"/>
        </w:rPr>
        <w:t xml:space="preserve"> </w:t>
      </w:r>
      <w:r w:rsidRPr="00883BDC">
        <w:rPr>
          <w:rFonts w:ascii="Sylfaen" w:hAnsi="Sylfaen" w:cs="Sylfaen"/>
          <w:i/>
          <w:sz w:val="20"/>
          <w:lang w:val="ru-RU"/>
        </w:rPr>
        <w:t>ուղարկվում</w:t>
      </w:r>
      <w:r w:rsidRPr="00883BDC">
        <w:rPr>
          <w:rFonts w:ascii="Sylfaen" w:hAnsi="Sylfaen" w:cs="Sylfaen"/>
          <w:i/>
          <w:sz w:val="20"/>
          <w:lang w:val="af-ZA"/>
        </w:rPr>
        <w:t xml:space="preserve"> </w:t>
      </w:r>
      <w:r w:rsidRPr="00883BDC">
        <w:rPr>
          <w:rFonts w:ascii="Sylfaen" w:hAnsi="Sylfaen" w:cs="Sylfaen"/>
          <w:i/>
          <w:sz w:val="20"/>
          <w:lang w:val="ru-RU"/>
        </w:rPr>
        <w:t>են</w:t>
      </w:r>
      <w:r w:rsidRPr="00883BDC">
        <w:rPr>
          <w:rFonts w:ascii="Sylfaen" w:hAnsi="Sylfaen" w:cs="Sylfaen"/>
          <w:i/>
          <w:sz w:val="20"/>
          <w:lang w:val="af-ZA"/>
        </w:rPr>
        <w:t xml:space="preserve"> </w:t>
      </w:r>
      <w:r w:rsidRPr="00883BDC">
        <w:rPr>
          <w:rFonts w:ascii="Sylfaen" w:hAnsi="Sylfaen" w:cs="Sylfaen"/>
          <w:i/>
          <w:sz w:val="20"/>
          <w:lang w:val="ru-RU"/>
        </w:rPr>
        <w:t>մասնակցի</w:t>
      </w:r>
      <w:r w:rsidRPr="00883BDC">
        <w:rPr>
          <w:rFonts w:ascii="Sylfaen" w:hAnsi="Sylfaen" w:cs="Sylfaen"/>
          <w:i/>
          <w:sz w:val="20"/>
          <w:lang w:val="af-ZA"/>
        </w:rPr>
        <w:t xml:space="preserve"> հայտում նշված էլեկտրոնային փոստին ուղարկելու միջոցով, </w:t>
      </w:r>
      <w:r w:rsidRPr="00883BDC">
        <w:rPr>
          <w:rFonts w:ascii="Sylfaen" w:hAnsi="Sylfaen" w:cs="Sylfaen"/>
          <w:i/>
          <w:sz w:val="20"/>
          <w:lang w:val="ru-RU"/>
        </w:rPr>
        <w:t>իսկ</w:t>
      </w:r>
      <w:r w:rsidRPr="00883BDC">
        <w:rPr>
          <w:rFonts w:ascii="Sylfaen" w:hAnsi="Sylfaen" w:cs="Sylfaen"/>
          <w:i/>
          <w:sz w:val="20"/>
          <w:lang w:val="af-ZA"/>
        </w:rPr>
        <w:t xml:space="preserve"> </w:t>
      </w:r>
      <w:r w:rsidRPr="00883BDC">
        <w:rPr>
          <w:rFonts w:ascii="Sylfaen" w:hAnsi="Sylfaen" w:cs="Sylfaen"/>
          <w:i/>
          <w:sz w:val="20"/>
          <w:lang w:val="ru-RU"/>
        </w:rPr>
        <w:t>մասնակցի</w:t>
      </w:r>
      <w:r w:rsidRPr="00883BDC">
        <w:rPr>
          <w:rFonts w:ascii="Sylfaen" w:hAnsi="Sylfaen" w:cs="Sylfaen"/>
          <w:i/>
          <w:sz w:val="20"/>
          <w:lang w:val="af-ZA"/>
        </w:rPr>
        <w:t xml:space="preserve"> </w:t>
      </w:r>
      <w:r w:rsidRPr="00883BDC">
        <w:rPr>
          <w:rFonts w:ascii="Sylfaen" w:hAnsi="Sylfaen" w:cs="Sylfaen"/>
          <w:i/>
          <w:sz w:val="20"/>
          <w:lang w:val="ru-RU"/>
        </w:rPr>
        <w:t>կողմից</w:t>
      </w:r>
      <w:r w:rsidRPr="00883BDC">
        <w:rPr>
          <w:rFonts w:ascii="Sylfaen" w:hAnsi="Sylfaen" w:cs="Sylfaen"/>
          <w:i/>
          <w:sz w:val="20"/>
          <w:lang w:val="af-ZA"/>
        </w:rPr>
        <w:t xml:space="preserve">` </w:t>
      </w:r>
      <w:r w:rsidRPr="00883BDC">
        <w:rPr>
          <w:rFonts w:ascii="Sylfaen" w:hAnsi="Sylfaen" w:cs="Sylfaen"/>
          <w:i/>
          <w:sz w:val="20"/>
          <w:lang w:val="ru-RU"/>
        </w:rPr>
        <w:t>իր</w:t>
      </w:r>
      <w:r w:rsidRPr="00883BDC">
        <w:rPr>
          <w:rFonts w:ascii="Sylfaen" w:hAnsi="Sylfaen" w:cs="Sylfaen"/>
          <w:i/>
          <w:sz w:val="20"/>
          <w:lang w:val="af-ZA"/>
        </w:rPr>
        <w:t xml:space="preserve"> </w:t>
      </w:r>
      <w:r w:rsidRPr="00883BDC">
        <w:rPr>
          <w:rFonts w:ascii="Sylfaen" w:hAnsi="Sylfaen" w:cs="Sylfaen"/>
          <w:i/>
          <w:sz w:val="20"/>
          <w:lang w:val="ru-RU"/>
        </w:rPr>
        <w:t>հայտում</w:t>
      </w:r>
      <w:r w:rsidRPr="00883BDC">
        <w:rPr>
          <w:rFonts w:ascii="Sylfaen" w:hAnsi="Sylfaen" w:cs="Sylfaen"/>
          <w:i/>
          <w:sz w:val="20"/>
          <w:lang w:val="af-ZA"/>
        </w:rPr>
        <w:t xml:space="preserve"> </w:t>
      </w:r>
      <w:r w:rsidRPr="00883BDC">
        <w:rPr>
          <w:rFonts w:ascii="Sylfaen" w:hAnsi="Sylfaen" w:cs="Sylfaen"/>
          <w:i/>
          <w:sz w:val="20"/>
          <w:lang w:val="ru-RU"/>
        </w:rPr>
        <w:t>նշված</w:t>
      </w:r>
      <w:r w:rsidRPr="00883BDC">
        <w:rPr>
          <w:rFonts w:ascii="Sylfaen" w:hAnsi="Sylfaen" w:cs="Sylfaen"/>
          <w:i/>
          <w:sz w:val="20"/>
          <w:lang w:val="af-ZA"/>
        </w:rPr>
        <w:t xml:space="preserve"> </w:t>
      </w:r>
      <w:r w:rsidRPr="00883BDC">
        <w:rPr>
          <w:rFonts w:ascii="Sylfaen" w:hAnsi="Sylfaen" w:cs="Sylfaen"/>
          <w:i/>
          <w:sz w:val="20"/>
          <w:lang w:val="ru-RU"/>
        </w:rPr>
        <w:t>էլեկտրոնային</w:t>
      </w:r>
      <w:r w:rsidRPr="00883BDC">
        <w:rPr>
          <w:rFonts w:ascii="Sylfaen" w:hAnsi="Sylfaen" w:cs="Sylfaen"/>
          <w:i/>
          <w:sz w:val="20"/>
          <w:lang w:val="af-ZA"/>
        </w:rPr>
        <w:t xml:space="preserve"> </w:t>
      </w:r>
      <w:r w:rsidRPr="00883BDC">
        <w:rPr>
          <w:rFonts w:ascii="Sylfaen" w:hAnsi="Sylfaen" w:cs="Sylfaen"/>
          <w:i/>
          <w:sz w:val="20"/>
          <w:lang w:val="ru-RU"/>
        </w:rPr>
        <w:t>փոստից</w:t>
      </w:r>
      <w:r w:rsidRPr="00883BDC">
        <w:rPr>
          <w:rFonts w:ascii="Sylfaen" w:hAnsi="Sylfaen" w:cs="Sylfaen"/>
          <w:i/>
          <w:sz w:val="20"/>
          <w:lang w:val="af-ZA"/>
        </w:rPr>
        <w:t xml:space="preserve"> </w:t>
      </w:r>
      <w:r w:rsidRPr="00883BDC">
        <w:rPr>
          <w:rFonts w:ascii="Sylfaen" w:hAnsi="Sylfaen" w:cs="Sylfaen"/>
          <w:i/>
          <w:sz w:val="20"/>
          <w:lang w:val="ru-RU"/>
        </w:rPr>
        <w:t>սույն</w:t>
      </w:r>
      <w:r w:rsidRPr="00883BDC">
        <w:rPr>
          <w:rFonts w:ascii="Sylfaen" w:hAnsi="Sylfaen" w:cs="Sylfaen"/>
          <w:i/>
          <w:sz w:val="20"/>
          <w:lang w:val="af-ZA"/>
        </w:rPr>
        <w:t xml:space="preserve"> </w:t>
      </w:r>
      <w:r w:rsidRPr="00883BDC">
        <w:rPr>
          <w:rFonts w:ascii="Sylfaen" w:hAnsi="Sylfaen" w:cs="Sylfaen"/>
          <w:i/>
          <w:sz w:val="20"/>
          <w:lang w:val="ru-RU"/>
        </w:rPr>
        <w:t>հրավերում</w:t>
      </w:r>
      <w:r w:rsidRPr="00883BDC">
        <w:rPr>
          <w:rFonts w:ascii="Sylfaen" w:hAnsi="Sylfaen" w:cs="Sylfaen"/>
          <w:i/>
          <w:sz w:val="20"/>
          <w:lang w:val="af-ZA"/>
        </w:rPr>
        <w:t xml:space="preserve"> </w:t>
      </w:r>
      <w:r w:rsidRPr="00883BDC">
        <w:rPr>
          <w:rFonts w:ascii="Sylfaen" w:hAnsi="Sylfaen" w:cs="Sylfaen"/>
          <w:i/>
          <w:sz w:val="20"/>
          <w:lang w:val="ru-RU"/>
        </w:rPr>
        <w:t>նշված</w:t>
      </w:r>
      <w:r w:rsidRPr="00883BDC">
        <w:rPr>
          <w:rFonts w:ascii="Sylfaen" w:hAnsi="Sylfaen" w:cs="Sylfaen"/>
          <w:i/>
          <w:sz w:val="20"/>
          <w:lang w:val="af-ZA"/>
        </w:rPr>
        <w:t xml:space="preserve">` </w:t>
      </w:r>
      <w:r w:rsidRPr="00883BDC">
        <w:rPr>
          <w:rFonts w:ascii="Sylfaen" w:hAnsi="Sylfaen" w:cs="Sylfaen"/>
          <w:i/>
          <w:sz w:val="20"/>
          <w:lang w:val="ru-RU"/>
        </w:rPr>
        <w:t>հանձնաժողովի</w:t>
      </w:r>
      <w:r w:rsidRPr="00883BDC">
        <w:rPr>
          <w:rFonts w:ascii="Sylfaen" w:hAnsi="Sylfaen" w:cs="Sylfaen"/>
          <w:i/>
          <w:sz w:val="20"/>
          <w:lang w:val="af-ZA"/>
        </w:rPr>
        <w:t xml:space="preserve"> </w:t>
      </w:r>
      <w:r w:rsidRPr="00883BDC">
        <w:rPr>
          <w:rFonts w:ascii="Sylfaen" w:hAnsi="Sylfaen" w:cs="Sylfaen"/>
          <w:i/>
          <w:sz w:val="20"/>
          <w:lang w:val="ru-RU"/>
        </w:rPr>
        <w:t>քարտուղարի</w:t>
      </w:r>
      <w:r w:rsidRPr="00883BDC">
        <w:rPr>
          <w:rFonts w:ascii="Sylfaen" w:hAnsi="Sylfaen" w:cs="Sylfaen"/>
          <w:i/>
          <w:sz w:val="20"/>
          <w:lang w:val="af-ZA"/>
        </w:rPr>
        <w:t xml:space="preserve"> </w:t>
      </w:r>
      <w:r w:rsidRPr="00883BDC">
        <w:rPr>
          <w:rFonts w:ascii="Sylfaen" w:hAnsi="Sylfaen" w:cs="Sylfaen"/>
          <w:i/>
          <w:sz w:val="20"/>
          <w:lang w:val="ru-RU"/>
        </w:rPr>
        <w:t>էլեկտրոնային</w:t>
      </w:r>
      <w:r w:rsidRPr="00883BDC">
        <w:rPr>
          <w:rFonts w:ascii="Sylfaen" w:hAnsi="Sylfaen" w:cs="Sylfaen"/>
          <w:i/>
          <w:sz w:val="20"/>
          <w:lang w:val="af-ZA"/>
        </w:rPr>
        <w:t xml:space="preserve"> </w:t>
      </w:r>
      <w:r w:rsidRPr="00883BDC">
        <w:rPr>
          <w:rFonts w:ascii="Sylfaen" w:hAnsi="Sylfaen" w:cs="Sylfaen"/>
          <w:i/>
          <w:sz w:val="20"/>
          <w:lang w:val="ru-RU"/>
        </w:rPr>
        <w:t>փոստին</w:t>
      </w:r>
      <w:r w:rsidRPr="00883BDC">
        <w:rPr>
          <w:rFonts w:ascii="Sylfaen" w:hAnsi="Sylfaen" w:cs="Sylfaen"/>
          <w:i/>
          <w:sz w:val="20"/>
          <w:lang w:val="af-ZA"/>
        </w:rPr>
        <w:t xml:space="preserve"> </w:t>
      </w:r>
      <w:r w:rsidRPr="00883BDC">
        <w:rPr>
          <w:rFonts w:ascii="Sylfaen" w:hAnsi="Sylfaen"/>
          <w:i/>
          <w:sz w:val="20"/>
          <w:szCs w:val="20"/>
          <w:lang w:val="af-ZA"/>
        </w:rPr>
        <w:t>ուղարկվելու միջոցով:</w:t>
      </w:r>
    </w:p>
    <w:p w:rsidR="00A5723E" w:rsidRPr="00883BDC" w:rsidRDefault="00A5723E" w:rsidP="00A5723E">
      <w:pPr>
        <w:ind w:firstLine="567"/>
        <w:jc w:val="both"/>
        <w:rPr>
          <w:rFonts w:ascii="Sylfaen" w:hAnsi="Sylfaen"/>
          <w:i/>
          <w:sz w:val="20"/>
          <w:szCs w:val="20"/>
          <w:lang w:val="af-ZA"/>
        </w:rPr>
      </w:pPr>
      <w:r w:rsidRPr="00883BDC">
        <w:rPr>
          <w:rFonts w:ascii="Sylfaen" w:hAnsi="Sylfaen"/>
          <w:i/>
          <w:sz w:val="20"/>
          <w:szCs w:val="20"/>
          <w:lang w:val="af-ZA"/>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rsidR="00A5723E" w:rsidRPr="00883BDC" w:rsidRDefault="00A5723E" w:rsidP="00A5723E">
      <w:pPr>
        <w:pStyle w:val="BodyTextIndent2"/>
        <w:spacing w:line="240" w:lineRule="auto"/>
        <w:ind w:firstLine="567"/>
        <w:rPr>
          <w:rFonts w:ascii="Sylfaen" w:hAnsi="Sylfaen"/>
          <w:i/>
          <w:lang w:val="hy-AM"/>
        </w:rPr>
      </w:pPr>
      <w:r w:rsidRPr="00883BDC">
        <w:rPr>
          <w:rFonts w:ascii="Sylfaen" w:hAnsi="Sylfaen"/>
          <w:i/>
        </w:rPr>
        <w:t>8</w:t>
      </w:r>
      <w:r w:rsidRPr="00883BDC">
        <w:rPr>
          <w:rFonts w:ascii="Sylfaen" w:hAnsi="Sylfaen"/>
          <w:i/>
          <w:lang w:val="hy-AM"/>
        </w:rPr>
        <w:t>.</w:t>
      </w:r>
      <w:r w:rsidRPr="00883BDC">
        <w:rPr>
          <w:rFonts w:ascii="Sylfaen" w:hAnsi="Sylfaen"/>
          <w:i/>
        </w:rPr>
        <w:t xml:space="preserve">18 </w:t>
      </w:r>
      <w:r w:rsidRPr="00883BDC">
        <w:rPr>
          <w:rFonts w:ascii="Sylfaen" w:hAnsi="Sylfaen" w:cs="Sylfaen"/>
          <w:i/>
        </w:rPr>
        <w:t>Հայտերի</w:t>
      </w:r>
      <w:r w:rsidRPr="00883BDC">
        <w:rPr>
          <w:rFonts w:ascii="Sylfaen" w:hAnsi="Sylfaen" w:cs="Arial"/>
          <w:i/>
        </w:rPr>
        <w:t xml:space="preserve"> </w:t>
      </w:r>
      <w:r w:rsidRPr="00883BDC">
        <w:rPr>
          <w:rFonts w:ascii="Sylfaen" w:hAnsi="Sylfaen" w:cs="Sylfaen"/>
          <w:i/>
        </w:rPr>
        <w:t>գնահատումը</w:t>
      </w:r>
      <w:r w:rsidRPr="00883BDC">
        <w:rPr>
          <w:rFonts w:ascii="Sylfaen" w:hAnsi="Sylfaen" w:cs="Arial"/>
          <w:i/>
        </w:rPr>
        <w:t xml:space="preserve"> </w:t>
      </w:r>
      <w:r w:rsidRPr="00883BDC">
        <w:rPr>
          <w:rFonts w:ascii="Sylfaen" w:hAnsi="Sylfaen" w:cs="Sylfaen"/>
          <w:i/>
        </w:rPr>
        <w:t>և</w:t>
      </w:r>
      <w:r w:rsidRPr="00883BDC">
        <w:rPr>
          <w:rFonts w:ascii="Sylfaen" w:hAnsi="Sylfaen" w:cs="Arial"/>
          <w:i/>
        </w:rPr>
        <w:t xml:space="preserve"> </w:t>
      </w:r>
      <w:r w:rsidRPr="00883BDC">
        <w:rPr>
          <w:rFonts w:ascii="Sylfaen" w:hAnsi="Sylfaen" w:cs="Sylfaen"/>
          <w:i/>
        </w:rPr>
        <w:t>ընտրված մասնակցի որոշումն</w:t>
      </w:r>
      <w:r w:rsidRPr="00883BDC">
        <w:rPr>
          <w:rFonts w:ascii="Sylfaen" w:hAnsi="Sylfaen" w:cs="Arial"/>
          <w:i/>
        </w:rPr>
        <w:t xml:space="preserve"> </w:t>
      </w:r>
      <w:r w:rsidRPr="00883BDC">
        <w:rPr>
          <w:rFonts w:ascii="Sylfaen" w:hAnsi="Sylfaen" w:cs="Sylfaen"/>
          <w:i/>
        </w:rPr>
        <w:t>իրականացվում</w:t>
      </w:r>
      <w:r w:rsidRPr="00883BDC">
        <w:rPr>
          <w:rFonts w:ascii="Sylfaen" w:hAnsi="Sylfaen" w:cs="Arial"/>
          <w:i/>
        </w:rPr>
        <w:t xml:space="preserve"> </w:t>
      </w:r>
      <w:r w:rsidRPr="00883BDC">
        <w:rPr>
          <w:rFonts w:ascii="Sylfaen" w:hAnsi="Sylfaen" w:cs="Sylfaen"/>
          <w:i/>
        </w:rPr>
        <w:t>է</w:t>
      </w:r>
      <w:r w:rsidRPr="00883BDC">
        <w:rPr>
          <w:rFonts w:ascii="Sylfaen" w:hAnsi="Sylfaen" w:cs="Arial"/>
          <w:i/>
        </w:rPr>
        <w:t xml:space="preserve"> </w:t>
      </w:r>
      <w:r w:rsidRPr="00883BDC">
        <w:rPr>
          <w:rFonts w:ascii="Sylfaen" w:hAnsi="Sylfaen" w:cs="Sylfaen"/>
          <w:i/>
        </w:rPr>
        <w:t>ըստ</w:t>
      </w:r>
      <w:r w:rsidRPr="00883BDC">
        <w:rPr>
          <w:rFonts w:ascii="Sylfaen" w:hAnsi="Sylfaen" w:cs="Arial"/>
          <w:i/>
        </w:rPr>
        <w:t xml:space="preserve"> </w:t>
      </w:r>
      <w:r w:rsidRPr="00883BDC">
        <w:rPr>
          <w:rFonts w:ascii="Sylfaen" w:hAnsi="Sylfaen" w:cs="Sylfaen"/>
          <w:i/>
        </w:rPr>
        <w:t>առանձին</w:t>
      </w:r>
      <w:r w:rsidRPr="00883BDC">
        <w:rPr>
          <w:rFonts w:ascii="Sylfaen" w:hAnsi="Sylfaen" w:cs="Arial"/>
          <w:i/>
        </w:rPr>
        <w:t xml:space="preserve"> </w:t>
      </w:r>
      <w:r w:rsidRPr="00883BDC">
        <w:rPr>
          <w:rFonts w:ascii="Sylfaen" w:hAnsi="Sylfaen" w:cs="Sylfaen"/>
          <w:i/>
        </w:rPr>
        <w:t>չափաբաժինների</w:t>
      </w:r>
      <w:r w:rsidRPr="00883BDC">
        <w:rPr>
          <w:rStyle w:val="FootnoteReference"/>
          <w:rFonts w:ascii="Sylfaen" w:hAnsi="Sylfaen" w:cs="Sylfaen"/>
          <w:i/>
          <w:color w:val="FFFFFF"/>
        </w:rPr>
        <w:footnoteReference w:id="4"/>
      </w:r>
      <w:r w:rsidRPr="00883BDC">
        <w:rPr>
          <w:rFonts w:ascii="Sylfaen" w:hAnsi="Sylfaen" w:cs="Tahoma"/>
          <w:i/>
        </w:rPr>
        <w:t>։</w:t>
      </w:r>
      <w:r w:rsidRPr="00883BDC">
        <w:rPr>
          <w:rFonts w:ascii="Sylfaen" w:hAnsi="Sylfaen" w:cs="Tahoma"/>
          <w:i/>
          <w:vertAlign w:val="superscript"/>
        </w:rPr>
        <w:t>11</w:t>
      </w:r>
      <w:r w:rsidRPr="00883BDC">
        <w:rPr>
          <w:rFonts w:ascii="Sylfaen" w:hAnsi="Sylfaen" w:cs="Tahoma"/>
          <w:i/>
          <w:lang w:val="hy-AM"/>
        </w:rPr>
        <w:t xml:space="preserve"> </w:t>
      </w:r>
    </w:p>
    <w:p w:rsidR="00A5723E" w:rsidRPr="00883BDC" w:rsidRDefault="00A5723E" w:rsidP="00A5723E">
      <w:pPr>
        <w:ind w:firstLine="567"/>
        <w:jc w:val="both"/>
        <w:rPr>
          <w:rFonts w:ascii="Sylfaen" w:hAnsi="Sylfaen"/>
          <w:i/>
          <w:sz w:val="20"/>
          <w:szCs w:val="20"/>
          <w:lang w:val="af-ZA"/>
        </w:rPr>
      </w:pPr>
      <w:r w:rsidRPr="00883BDC">
        <w:rPr>
          <w:rFonts w:ascii="Sylfaen" w:hAnsi="Sylfaen"/>
          <w:i/>
          <w:sz w:val="20"/>
          <w:szCs w:val="20"/>
          <w:lang w:val="af-ZA"/>
        </w:rPr>
        <w:t xml:space="preserve">8.19 Ընտրված մասնակցի կողմից պայմանագիրը չկնքելու (հրաժարվելու) կամ պայմանագիր կնքելու իրավունքից զրկվելու դեպքում հանձնաժողովի որոշմամբ ընտրված մասնակից է ճանաչվում հաջորդող տեղ զբաղեցրած մասնակիցը՝ սույն </w:t>
      </w:r>
      <w:r w:rsidRPr="00883BDC">
        <w:rPr>
          <w:rFonts w:ascii="Sylfaen" w:hAnsi="Sylfaen"/>
          <w:i/>
          <w:sz w:val="20"/>
          <w:szCs w:val="20"/>
          <w:lang w:val="hy-AM"/>
        </w:rPr>
        <w:t>հրավերի 1-ին մասի 8.1</w:t>
      </w:r>
      <w:r w:rsidRPr="00883BDC">
        <w:rPr>
          <w:rFonts w:ascii="Sylfaen" w:hAnsi="Sylfaen"/>
          <w:i/>
          <w:sz w:val="20"/>
          <w:szCs w:val="20"/>
          <w:lang w:val="af-ZA"/>
        </w:rPr>
        <w:t>2</w:t>
      </w:r>
      <w:r w:rsidRPr="00883BDC">
        <w:rPr>
          <w:rFonts w:ascii="Sylfaen" w:hAnsi="Sylfaen"/>
          <w:i/>
          <w:sz w:val="20"/>
          <w:szCs w:val="20"/>
          <w:lang w:val="hy-AM"/>
        </w:rPr>
        <w:t>-ից 8.</w:t>
      </w:r>
      <w:r w:rsidRPr="00883BDC">
        <w:rPr>
          <w:rFonts w:ascii="Sylfaen" w:hAnsi="Sylfaen"/>
          <w:i/>
          <w:sz w:val="20"/>
          <w:szCs w:val="20"/>
          <w:lang w:val="af-ZA"/>
        </w:rPr>
        <w:t>18</w:t>
      </w:r>
      <w:r w:rsidRPr="00883BDC">
        <w:rPr>
          <w:rFonts w:ascii="Sylfaen" w:hAnsi="Sylfaen"/>
          <w:i/>
          <w:sz w:val="20"/>
          <w:szCs w:val="20"/>
          <w:lang w:val="hy-AM"/>
        </w:rPr>
        <w:t>-րդ կետերով սահմանված ընթացակարգի</w:t>
      </w:r>
      <w:r w:rsidRPr="00883BDC">
        <w:rPr>
          <w:rFonts w:ascii="Sylfaen" w:hAnsi="Sylfaen"/>
          <w:i/>
          <w:sz w:val="20"/>
          <w:szCs w:val="20"/>
          <w:lang w:val="af-ZA"/>
        </w:rPr>
        <w:t xml:space="preserve"> </w:t>
      </w:r>
      <w:r w:rsidRPr="00883BDC">
        <w:rPr>
          <w:rFonts w:ascii="Sylfaen" w:hAnsi="Sylfaen"/>
          <w:i/>
          <w:sz w:val="20"/>
          <w:szCs w:val="20"/>
          <w:lang w:val="hy-AM"/>
        </w:rPr>
        <w:t>կիրառմամբ</w:t>
      </w:r>
      <w:r w:rsidRPr="00883BDC">
        <w:rPr>
          <w:rFonts w:ascii="Sylfaen" w:hAnsi="Sylfaen"/>
          <w:i/>
          <w:sz w:val="20"/>
          <w:szCs w:val="20"/>
          <w:lang w:val="af-ZA"/>
        </w:rPr>
        <w:t>:</w:t>
      </w:r>
    </w:p>
    <w:p w:rsidR="00A5723E" w:rsidRPr="00883BDC" w:rsidRDefault="00A5723E" w:rsidP="00A5723E">
      <w:pPr>
        <w:pStyle w:val="BodyTextIndent2"/>
        <w:spacing w:line="240" w:lineRule="auto"/>
        <w:ind w:firstLine="567"/>
        <w:rPr>
          <w:rFonts w:ascii="Sylfaen" w:hAnsi="Sylfaen" w:cs="Sylfaen"/>
          <w:i/>
          <w:szCs w:val="24"/>
        </w:rPr>
      </w:pPr>
      <w:r w:rsidRPr="00883BDC">
        <w:rPr>
          <w:rFonts w:ascii="Sylfaen" w:hAnsi="Sylfaen" w:cs="Sylfaen"/>
          <w:i/>
          <w:szCs w:val="24"/>
        </w:rPr>
        <w:lastRenderedPageBreak/>
        <w:t>8</w:t>
      </w:r>
      <w:r w:rsidRPr="00883BDC">
        <w:rPr>
          <w:rFonts w:ascii="Sylfaen" w:hAnsi="Sylfaen" w:cs="Sylfaen"/>
          <w:i/>
          <w:szCs w:val="24"/>
          <w:lang w:val="hy-AM"/>
        </w:rPr>
        <w:t>.</w:t>
      </w:r>
      <w:r w:rsidRPr="00883BDC">
        <w:rPr>
          <w:rFonts w:ascii="Sylfaen" w:hAnsi="Sylfaen" w:cs="Sylfaen"/>
          <w:i/>
          <w:szCs w:val="24"/>
        </w:rPr>
        <w:t xml:space="preserve">20 </w:t>
      </w:r>
      <w:r w:rsidRPr="00883BDC">
        <w:rPr>
          <w:rFonts w:ascii="Sylfaen" w:hAnsi="Sylfaen" w:cs="Sylfaen"/>
          <w:i/>
          <w:szCs w:val="24"/>
          <w:lang w:val="ru-RU"/>
        </w:rPr>
        <w:t>Մասնակից</w:t>
      </w:r>
      <w:r w:rsidRPr="00883BDC">
        <w:rPr>
          <w:rFonts w:ascii="Sylfaen" w:hAnsi="Sylfaen" w:cs="Sylfaen"/>
          <w:i/>
          <w:szCs w:val="24"/>
          <w:lang w:val="en-US"/>
        </w:rPr>
        <w:t>ն</w:t>
      </w:r>
      <w:r w:rsidRPr="00883BDC">
        <w:rPr>
          <w:rFonts w:ascii="Sylfaen" w:hAnsi="Sylfaen" w:cs="Sylfaen"/>
          <w:i/>
          <w:szCs w:val="24"/>
        </w:rPr>
        <w:t xml:space="preserve"> </w:t>
      </w:r>
      <w:r w:rsidRPr="00883BDC">
        <w:rPr>
          <w:rFonts w:ascii="Sylfaen" w:hAnsi="Sylfaen" w:cs="Sylfaen"/>
          <w:i/>
          <w:szCs w:val="24"/>
          <w:lang w:val="ru-RU"/>
        </w:rPr>
        <w:t>իրեն</w:t>
      </w:r>
      <w:r w:rsidRPr="00883BDC">
        <w:rPr>
          <w:rFonts w:ascii="Sylfaen" w:hAnsi="Sylfaen" w:cs="Sylfaen"/>
          <w:i/>
          <w:szCs w:val="24"/>
        </w:rPr>
        <w:t xml:space="preserve"> </w:t>
      </w:r>
      <w:r w:rsidRPr="00883BDC">
        <w:rPr>
          <w:rFonts w:ascii="Sylfaen" w:hAnsi="Sylfaen" w:cs="Sylfaen"/>
          <w:i/>
          <w:szCs w:val="24"/>
          <w:lang w:val="ru-RU"/>
        </w:rPr>
        <w:t>ներկայացված</w:t>
      </w:r>
      <w:r w:rsidRPr="00883BDC">
        <w:rPr>
          <w:rFonts w:ascii="Sylfaen" w:hAnsi="Sylfaen" w:cs="Sylfaen"/>
          <w:i/>
          <w:szCs w:val="24"/>
        </w:rPr>
        <w:t xml:space="preserve"> </w:t>
      </w:r>
      <w:r w:rsidRPr="00883BDC">
        <w:rPr>
          <w:rFonts w:ascii="Sylfaen" w:hAnsi="Sylfaen" w:cs="Sylfaen"/>
          <w:i/>
          <w:szCs w:val="24"/>
          <w:lang w:val="ru-RU"/>
        </w:rPr>
        <w:t>պահանջների</w:t>
      </w:r>
      <w:r w:rsidRPr="00883BDC">
        <w:rPr>
          <w:rFonts w:ascii="Sylfaen" w:hAnsi="Sylfaen" w:cs="Sylfaen"/>
          <w:i/>
          <w:szCs w:val="24"/>
        </w:rPr>
        <w:t xml:space="preserve"> </w:t>
      </w:r>
      <w:r w:rsidRPr="00883BDC">
        <w:rPr>
          <w:rFonts w:ascii="Sylfaen" w:hAnsi="Sylfaen" w:cs="Sylfaen"/>
          <w:i/>
          <w:szCs w:val="24"/>
          <w:lang w:val="ru-RU"/>
        </w:rPr>
        <w:t>համապատասխանության</w:t>
      </w:r>
      <w:r w:rsidRPr="00883BDC">
        <w:rPr>
          <w:rFonts w:ascii="Sylfaen" w:hAnsi="Sylfaen" w:cs="Sylfaen"/>
          <w:i/>
          <w:szCs w:val="24"/>
        </w:rPr>
        <w:t xml:space="preserve"> </w:t>
      </w:r>
      <w:r w:rsidRPr="00883BDC">
        <w:rPr>
          <w:rFonts w:ascii="Sylfaen" w:hAnsi="Sylfaen" w:cs="Sylfaen"/>
          <w:i/>
          <w:szCs w:val="24"/>
          <w:lang w:val="ru-RU"/>
        </w:rPr>
        <w:t>հիմնավորման</w:t>
      </w:r>
      <w:r w:rsidRPr="00883BDC">
        <w:rPr>
          <w:rFonts w:ascii="Sylfaen" w:hAnsi="Sylfaen" w:cs="Sylfaen"/>
          <w:i/>
          <w:szCs w:val="24"/>
        </w:rPr>
        <w:t xml:space="preserve"> </w:t>
      </w:r>
      <w:r w:rsidRPr="00883BDC">
        <w:rPr>
          <w:rFonts w:ascii="Sylfaen" w:hAnsi="Sylfaen" w:cs="Sylfaen"/>
          <w:i/>
          <w:szCs w:val="24"/>
          <w:lang w:val="ru-RU"/>
        </w:rPr>
        <w:t>նպատակով</w:t>
      </w:r>
      <w:r w:rsidRPr="00883BDC">
        <w:rPr>
          <w:rFonts w:ascii="Sylfaen" w:hAnsi="Sylfaen" w:cs="Sylfaen"/>
          <w:i/>
          <w:szCs w:val="24"/>
        </w:rPr>
        <w:t xml:space="preserve"> </w:t>
      </w:r>
      <w:r w:rsidRPr="00883BDC">
        <w:rPr>
          <w:rFonts w:ascii="Sylfaen" w:hAnsi="Sylfaen" w:cs="Sylfaen"/>
          <w:i/>
          <w:szCs w:val="24"/>
          <w:lang w:val="ru-RU"/>
        </w:rPr>
        <w:t>կարող</w:t>
      </w:r>
      <w:r w:rsidRPr="00883BDC">
        <w:rPr>
          <w:rFonts w:ascii="Sylfaen" w:hAnsi="Sylfaen" w:cs="Sylfaen"/>
          <w:i/>
          <w:szCs w:val="24"/>
        </w:rPr>
        <w:t xml:space="preserve"> </w:t>
      </w:r>
      <w:r w:rsidRPr="00883BDC">
        <w:rPr>
          <w:rFonts w:ascii="Sylfaen" w:hAnsi="Sylfaen" w:cs="Sylfaen"/>
          <w:i/>
          <w:szCs w:val="24"/>
          <w:lang w:val="ru-RU"/>
        </w:rPr>
        <w:t>է</w:t>
      </w:r>
      <w:r w:rsidRPr="00883BDC">
        <w:rPr>
          <w:rFonts w:ascii="Sylfaen" w:hAnsi="Sylfaen" w:cs="Sylfaen"/>
          <w:i/>
          <w:szCs w:val="24"/>
        </w:rPr>
        <w:t xml:space="preserve"> </w:t>
      </w:r>
      <w:r w:rsidRPr="00883BDC">
        <w:rPr>
          <w:rFonts w:ascii="Sylfaen" w:hAnsi="Sylfaen" w:cs="Sylfaen"/>
          <w:i/>
          <w:szCs w:val="24"/>
          <w:lang w:val="ru-RU"/>
        </w:rPr>
        <w:t>ներկայացնել</w:t>
      </w:r>
      <w:r w:rsidRPr="00883BDC">
        <w:rPr>
          <w:rFonts w:ascii="Sylfaen" w:hAnsi="Sylfaen" w:cs="Sylfaen"/>
          <w:i/>
          <w:szCs w:val="24"/>
        </w:rPr>
        <w:t xml:space="preserve"> </w:t>
      </w:r>
      <w:r w:rsidRPr="00883BDC">
        <w:rPr>
          <w:rFonts w:ascii="Sylfaen" w:hAnsi="Sylfaen" w:cs="Sylfaen"/>
          <w:i/>
          <w:szCs w:val="24"/>
          <w:lang w:val="ru-RU"/>
        </w:rPr>
        <w:t>լրացուցիչ</w:t>
      </w:r>
      <w:r w:rsidRPr="00883BDC">
        <w:rPr>
          <w:rFonts w:ascii="Sylfaen" w:hAnsi="Sylfaen" w:cs="Sylfaen"/>
          <w:i/>
          <w:szCs w:val="24"/>
        </w:rPr>
        <w:t xml:space="preserve"> </w:t>
      </w:r>
      <w:r w:rsidRPr="00883BDC">
        <w:rPr>
          <w:rFonts w:ascii="Sylfaen" w:hAnsi="Sylfaen" w:cs="Sylfaen"/>
          <w:i/>
          <w:szCs w:val="24"/>
          <w:lang w:val="ru-RU"/>
        </w:rPr>
        <w:t>այլ</w:t>
      </w:r>
      <w:r w:rsidRPr="00883BDC">
        <w:rPr>
          <w:rFonts w:ascii="Sylfaen" w:hAnsi="Sylfaen" w:cs="Sylfaen"/>
          <w:i/>
          <w:szCs w:val="24"/>
        </w:rPr>
        <w:t xml:space="preserve"> </w:t>
      </w:r>
      <w:r w:rsidRPr="00883BDC">
        <w:rPr>
          <w:rFonts w:ascii="Sylfaen" w:hAnsi="Sylfaen" w:cs="Sylfaen"/>
          <w:i/>
          <w:szCs w:val="24"/>
          <w:lang w:val="ru-RU"/>
        </w:rPr>
        <w:t>փաստաթղթեր</w:t>
      </w:r>
      <w:r w:rsidRPr="00883BDC">
        <w:rPr>
          <w:rFonts w:ascii="Sylfaen" w:hAnsi="Sylfaen" w:cs="Sylfaen"/>
          <w:i/>
          <w:szCs w:val="24"/>
        </w:rPr>
        <w:t xml:space="preserve">, </w:t>
      </w:r>
      <w:r w:rsidRPr="00883BDC">
        <w:rPr>
          <w:rFonts w:ascii="Sylfaen" w:hAnsi="Sylfaen" w:cs="Sylfaen"/>
          <w:i/>
          <w:szCs w:val="24"/>
          <w:lang w:val="ru-RU"/>
        </w:rPr>
        <w:t>տեղեկություններ</w:t>
      </w:r>
      <w:r w:rsidRPr="00883BDC">
        <w:rPr>
          <w:rFonts w:ascii="Sylfaen" w:hAnsi="Sylfaen" w:cs="Sylfaen"/>
          <w:i/>
          <w:szCs w:val="24"/>
        </w:rPr>
        <w:t xml:space="preserve"> </w:t>
      </w:r>
      <w:r w:rsidRPr="00883BDC">
        <w:rPr>
          <w:rFonts w:ascii="Sylfaen" w:hAnsi="Sylfaen" w:cs="Sylfaen"/>
          <w:i/>
          <w:szCs w:val="24"/>
          <w:lang w:val="ru-RU"/>
        </w:rPr>
        <w:t>և</w:t>
      </w:r>
      <w:r w:rsidRPr="00883BDC">
        <w:rPr>
          <w:rFonts w:ascii="Sylfaen" w:hAnsi="Sylfaen" w:cs="Sylfaen"/>
          <w:i/>
          <w:szCs w:val="24"/>
        </w:rPr>
        <w:t xml:space="preserve"> </w:t>
      </w:r>
      <w:r w:rsidRPr="00883BDC">
        <w:rPr>
          <w:rFonts w:ascii="Sylfaen" w:hAnsi="Sylfaen" w:cs="Sylfaen"/>
          <w:i/>
          <w:szCs w:val="24"/>
          <w:lang w:val="ru-RU"/>
        </w:rPr>
        <w:t>նյութեր։</w:t>
      </w:r>
    </w:p>
    <w:p w:rsidR="00A5723E" w:rsidRPr="00883BDC" w:rsidRDefault="00A5723E" w:rsidP="00A5723E">
      <w:pPr>
        <w:pStyle w:val="BodyTextIndent2"/>
        <w:spacing w:line="240" w:lineRule="auto"/>
        <w:ind w:firstLine="567"/>
        <w:rPr>
          <w:rFonts w:ascii="Sylfaen" w:hAnsi="Sylfaen" w:cs="Sylfaen"/>
          <w:i/>
          <w:szCs w:val="24"/>
        </w:rPr>
      </w:pPr>
      <w:r w:rsidRPr="00883BDC">
        <w:rPr>
          <w:rFonts w:ascii="Sylfaen" w:hAnsi="Sylfaen" w:cs="Sylfaen"/>
          <w:i/>
          <w:szCs w:val="24"/>
          <w:lang w:val="en-US"/>
        </w:rPr>
        <w:t>Հ</w:t>
      </w:r>
      <w:r w:rsidRPr="00883BDC">
        <w:rPr>
          <w:rFonts w:ascii="Sylfaen" w:hAnsi="Sylfaen" w:cs="Sylfaen"/>
          <w:i/>
          <w:szCs w:val="24"/>
          <w:lang w:val="ru-RU"/>
        </w:rPr>
        <w:t>անձնաժողովը</w:t>
      </w:r>
      <w:r w:rsidRPr="00883BDC">
        <w:rPr>
          <w:rFonts w:ascii="Sylfaen" w:hAnsi="Sylfaen" w:cs="Sylfaen"/>
          <w:i/>
          <w:szCs w:val="24"/>
        </w:rPr>
        <w:t xml:space="preserve"> </w:t>
      </w:r>
      <w:r w:rsidRPr="00883BDC">
        <w:rPr>
          <w:rFonts w:ascii="Sylfaen" w:hAnsi="Sylfaen" w:cs="Sylfaen"/>
          <w:i/>
          <w:szCs w:val="24"/>
          <w:lang w:val="ru-RU"/>
        </w:rPr>
        <w:t>կարող</w:t>
      </w:r>
      <w:r w:rsidRPr="00883BDC">
        <w:rPr>
          <w:rFonts w:ascii="Sylfaen" w:hAnsi="Sylfaen" w:cs="Sylfaen"/>
          <w:i/>
          <w:szCs w:val="24"/>
        </w:rPr>
        <w:t xml:space="preserve"> </w:t>
      </w:r>
      <w:r w:rsidRPr="00883BDC">
        <w:rPr>
          <w:rFonts w:ascii="Sylfaen" w:hAnsi="Sylfaen" w:cs="Sylfaen"/>
          <w:i/>
          <w:szCs w:val="24"/>
          <w:lang w:val="ru-RU"/>
        </w:rPr>
        <w:t>է</w:t>
      </w:r>
      <w:r w:rsidRPr="00883BDC">
        <w:rPr>
          <w:rFonts w:ascii="Sylfaen" w:hAnsi="Sylfaen" w:cs="Sylfaen"/>
          <w:i/>
          <w:szCs w:val="24"/>
        </w:rPr>
        <w:t xml:space="preserve"> </w:t>
      </w:r>
      <w:r w:rsidRPr="00883BDC">
        <w:rPr>
          <w:rFonts w:ascii="Sylfaen" w:hAnsi="Sylfaen" w:cs="Sylfaen"/>
          <w:i/>
          <w:szCs w:val="24"/>
          <w:lang w:val="ru-RU"/>
        </w:rPr>
        <w:t>ստուգել</w:t>
      </w:r>
      <w:r w:rsidRPr="00883BDC">
        <w:rPr>
          <w:rFonts w:ascii="Sylfaen" w:hAnsi="Sylfaen" w:cs="Sylfaen"/>
          <w:i/>
          <w:szCs w:val="24"/>
        </w:rPr>
        <w:t xml:space="preserve"> </w:t>
      </w:r>
      <w:r w:rsidRPr="00883BDC">
        <w:rPr>
          <w:rFonts w:ascii="Sylfaen" w:hAnsi="Sylfaen" w:cs="Sylfaen"/>
          <w:i/>
          <w:szCs w:val="24"/>
          <w:lang w:val="en-US"/>
        </w:rPr>
        <w:t>մ</w:t>
      </w:r>
      <w:r w:rsidRPr="00883BDC">
        <w:rPr>
          <w:rFonts w:ascii="Sylfaen" w:hAnsi="Sylfaen" w:cs="Sylfaen"/>
          <w:i/>
          <w:szCs w:val="24"/>
          <w:lang w:val="ru-RU"/>
        </w:rPr>
        <w:t>ասնակցի</w:t>
      </w:r>
      <w:r w:rsidRPr="00883BDC">
        <w:rPr>
          <w:rFonts w:ascii="Sylfaen" w:hAnsi="Sylfaen" w:cs="Sylfaen"/>
          <w:i/>
          <w:szCs w:val="24"/>
        </w:rPr>
        <w:t xml:space="preserve"> </w:t>
      </w:r>
      <w:r w:rsidRPr="00883BDC">
        <w:rPr>
          <w:rFonts w:ascii="Sylfaen" w:hAnsi="Sylfaen" w:cs="Sylfaen"/>
          <w:i/>
          <w:szCs w:val="24"/>
          <w:lang w:val="ru-RU"/>
        </w:rPr>
        <w:t>ներկայացրած</w:t>
      </w:r>
      <w:r w:rsidRPr="00883BDC">
        <w:rPr>
          <w:rFonts w:ascii="Sylfaen" w:hAnsi="Sylfaen" w:cs="Sylfaen"/>
          <w:i/>
          <w:szCs w:val="24"/>
        </w:rPr>
        <w:t xml:space="preserve"> </w:t>
      </w:r>
      <w:r w:rsidRPr="00883BDC">
        <w:rPr>
          <w:rFonts w:ascii="Sylfaen" w:hAnsi="Sylfaen" w:cs="Sylfaen"/>
          <w:i/>
          <w:szCs w:val="24"/>
          <w:lang w:val="ru-RU"/>
        </w:rPr>
        <w:t>տվյալների</w:t>
      </w:r>
      <w:r w:rsidRPr="00883BDC">
        <w:rPr>
          <w:rFonts w:ascii="Sylfaen" w:hAnsi="Sylfaen" w:cs="Sylfaen"/>
          <w:i/>
          <w:szCs w:val="24"/>
        </w:rPr>
        <w:t xml:space="preserve"> </w:t>
      </w:r>
      <w:r w:rsidRPr="00883BDC">
        <w:rPr>
          <w:rFonts w:ascii="Sylfaen" w:hAnsi="Sylfaen" w:cs="Sylfaen"/>
          <w:i/>
          <w:szCs w:val="24"/>
          <w:lang w:val="ru-RU"/>
        </w:rPr>
        <w:t>իսկությունը</w:t>
      </w:r>
      <w:r w:rsidRPr="00883BDC">
        <w:rPr>
          <w:rFonts w:ascii="Sylfaen" w:hAnsi="Sylfaen" w:cs="Sylfaen"/>
          <w:i/>
          <w:szCs w:val="24"/>
        </w:rPr>
        <w:t xml:space="preserve">` </w:t>
      </w:r>
      <w:r w:rsidRPr="00883BDC">
        <w:rPr>
          <w:rFonts w:ascii="Sylfaen" w:hAnsi="Sylfaen" w:cs="Sylfaen"/>
          <w:i/>
          <w:szCs w:val="24"/>
          <w:lang w:val="ru-RU"/>
        </w:rPr>
        <w:t>օգտագործելով</w:t>
      </w:r>
      <w:r w:rsidRPr="00883BDC">
        <w:rPr>
          <w:rFonts w:ascii="Sylfaen" w:hAnsi="Sylfaen" w:cs="Sylfaen"/>
          <w:i/>
          <w:szCs w:val="24"/>
        </w:rPr>
        <w:t xml:space="preserve"> </w:t>
      </w:r>
      <w:r w:rsidRPr="00883BDC">
        <w:rPr>
          <w:rFonts w:ascii="Sylfaen" w:hAnsi="Sylfaen" w:cs="Sylfaen"/>
          <w:i/>
          <w:szCs w:val="24"/>
          <w:lang w:val="ru-RU"/>
        </w:rPr>
        <w:t>պաշտոնական</w:t>
      </w:r>
      <w:r w:rsidRPr="00883BDC">
        <w:rPr>
          <w:rFonts w:ascii="Sylfaen" w:hAnsi="Sylfaen" w:cs="Sylfaen"/>
          <w:i/>
          <w:szCs w:val="24"/>
        </w:rPr>
        <w:t xml:space="preserve"> </w:t>
      </w:r>
      <w:r w:rsidRPr="00883BDC">
        <w:rPr>
          <w:rFonts w:ascii="Sylfaen" w:hAnsi="Sylfaen" w:cs="Sylfaen"/>
          <w:i/>
          <w:szCs w:val="24"/>
          <w:lang w:val="ru-RU"/>
        </w:rPr>
        <w:t>աղբյուրներից</w:t>
      </w:r>
      <w:r w:rsidRPr="00883BDC">
        <w:rPr>
          <w:rFonts w:ascii="Sylfaen" w:hAnsi="Sylfaen" w:cs="Sylfaen"/>
          <w:i/>
          <w:szCs w:val="24"/>
        </w:rPr>
        <w:t xml:space="preserve"> </w:t>
      </w:r>
      <w:r w:rsidRPr="00883BDC">
        <w:rPr>
          <w:rFonts w:ascii="Sylfaen" w:hAnsi="Sylfaen" w:cs="Sylfaen"/>
          <w:i/>
          <w:szCs w:val="24"/>
          <w:lang w:val="ru-RU"/>
        </w:rPr>
        <w:t>ստացված</w:t>
      </w:r>
      <w:r w:rsidRPr="00883BDC">
        <w:rPr>
          <w:rFonts w:ascii="Sylfaen" w:hAnsi="Sylfaen" w:cs="Sylfaen"/>
          <w:i/>
          <w:szCs w:val="24"/>
        </w:rPr>
        <w:t xml:space="preserve"> </w:t>
      </w:r>
      <w:r w:rsidRPr="00883BDC">
        <w:rPr>
          <w:rFonts w:ascii="Sylfaen" w:hAnsi="Sylfaen" w:cs="Sylfaen"/>
          <w:i/>
          <w:szCs w:val="24"/>
          <w:lang w:val="ru-RU"/>
        </w:rPr>
        <w:t>տվյալներ</w:t>
      </w:r>
      <w:r w:rsidRPr="00883BDC">
        <w:rPr>
          <w:rFonts w:ascii="Sylfaen" w:hAnsi="Sylfaen" w:cs="Sylfaen"/>
          <w:i/>
          <w:szCs w:val="24"/>
        </w:rPr>
        <w:t xml:space="preserve"> </w:t>
      </w:r>
      <w:r w:rsidRPr="00883BDC">
        <w:rPr>
          <w:rFonts w:ascii="Sylfaen" w:hAnsi="Sylfaen" w:cs="Sylfaen"/>
          <w:i/>
          <w:szCs w:val="24"/>
          <w:lang w:val="ru-RU"/>
        </w:rPr>
        <w:t>կամ</w:t>
      </w:r>
      <w:r w:rsidRPr="00883BDC">
        <w:rPr>
          <w:rFonts w:ascii="Sylfaen" w:hAnsi="Sylfaen" w:cs="Sylfaen"/>
          <w:i/>
          <w:szCs w:val="24"/>
        </w:rPr>
        <w:t xml:space="preserve"> </w:t>
      </w:r>
      <w:r w:rsidRPr="00883BDC">
        <w:rPr>
          <w:rFonts w:ascii="Sylfaen" w:hAnsi="Sylfaen" w:cs="Sylfaen"/>
          <w:i/>
          <w:szCs w:val="24"/>
          <w:lang w:val="ru-RU"/>
        </w:rPr>
        <w:t>դրա</w:t>
      </w:r>
      <w:r w:rsidRPr="00883BDC">
        <w:rPr>
          <w:rFonts w:ascii="Sylfaen" w:hAnsi="Sylfaen" w:cs="Sylfaen"/>
          <w:i/>
          <w:szCs w:val="24"/>
        </w:rPr>
        <w:t xml:space="preserve"> </w:t>
      </w:r>
      <w:r w:rsidRPr="00883BDC">
        <w:rPr>
          <w:rFonts w:ascii="Sylfaen" w:hAnsi="Sylfaen" w:cs="Sylfaen"/>
          <w:i/>
          <w:szCs w:val="24"/>
          <w:lang w:val="ru-RU"/>
        </w:rPr>
        <w:t>մասին</w:t>
      </w:r>
      <w:r w:rsidRPr="00883BDC">
        <w:rPr>
          <w:rFonts w:ascii="Sylfaen" w:hAnsi="Sylfaen" w:cs="Sylfaen"/>
          <w:i/>
          <w:szCs w:val="24"/>
        </w:rPr>
        <w:t xml:space="preserve"> </w:t>
      </w:r>
      <w:r w:rsidRPr="00883BDC">
        <w:rPr>
          <w:rFonts w:ascii="Sylfaen" w:hAnsi="Sylfaen" w:cs="Sylfaen"/>
          <w:i/>
          <w:szCs w:val="24"/>
          <w:lang w:val="ru-RU"/>
        </w:rPr>
        <w:t>ստանալով</w:t>
      </w:r>
      <w:r w:rsidRPr="00883BDC">
        <w:rPr>
          <w:rFonts w:ascii="Sylfaen" w:hAnsi="Sylfaen" w:cs="Sylfaen"/>
          <w:i/>
          <w:szCs w:val="24"/>
        </w:rPr>
        <w:t xml:space="preserve"> </w:t>
      </w:r>
      <w:r w:rsidRPr="00883BDC">
        <w:rPr>
          <w:rFonts w:ascii="Sylfaen" w:hAnsi="Sylfaen" w:cs="Sylfaen"/>
          <w:i/>
          <w:szCs w:val="24"/>
          <w:lang w:val="ru-RU"/>
        </w:rPr>
        <w:t>իրավասու</w:t>
      </w:r>
      <w:r w:rsidRPr="00883BDC">
        <w:rPr>
          <w:rFonts w:ascii="Sylfaen" w:hAnsi="Sylfaen" w:cs="Sylfaen"/>
          <w:i/>
          <w:szCs w:val="24"/>
        </w:rPr>
        <w:t xml:space="preserve"> </w:t>
      </w:r>
      <w:r w:rsidRPr="00883BDC">
        <w:rPr>
          <w:rFonts w:ascii="Sylfaen" w:hAnsi="Sylfaen" w:cs="Sylfaen"/>
          <w:i/>
          <w:szCs w:val="24"/>
          <w:lang w:val="ru-RU"/>
        </w:rPr>
        <w:t>մարմինների</w:t>
      </w:r>
      <w:r w:rsidRPr="00883BDC">
        <w:rPr>
          <w:rFonts w:ascii="Sylfaen" w:hAnsi="Sylfaen" w:cs="Sylfaen"/>
          <w:i/>
          <w:szCs w:val="24"/>
        </w:rPr>
        <w:t xml:space="preserve"> </w:t>
      </w:r>
      <w:r w:rsidRPr="00883BDC">
        <w:rPr>
          <w:rFonts w:ascii="Sylfaen" w:hAnsi="Sylfaen" w:cs="Sylfaen"/>
          <w:i/>
          <w:szCs w:val="24"/>
          <w:lang w:val="ru-RU"/>
        </w:rPr>
        <w:t>գրավոր</w:t>
      </w:r>
      <w:r w:rsidRPr="00883BDC">
        <w:rPr>
          <w:rFonts w:ascii="Sylfaen" w:hAnsi="Sylfaen" w:cs="Sylfaen"/>
          <w:i/>
          <w:szCs w:val="24"/>
        </w:rPr>
        <w:t xml:space="preserve"> </w:t>
      </w:r>
      <w:r w:rsidRPr="00883BDC">
        <w:rPr>
          <w:rFonts w:ascii="Sylfaen" w:hAnsi="Sylfaen" w:cs="Sylfaen"/>
          <w:i/>
          <w:szCs w:val="24"/>
          <w:lang w:val="ru-RU"/>
        </w:rPr>
        <w:t>եզրակացությունը</w:t>
      </w:r>
      <w:r w:rsidRPr="00883BDC">
        <w:rPr>
          <w:rFonts w:ascii="Sylfaen" w:hAnsi="Sylfaen" w:cs="Sylfaen"/>
          <w:i/>
          <w:szCs w:val="24"/>
        </w:rPr>
        <w:t xml:space="preserve">: </w:t>
      </w:r>
      <w:r w:rsidRPr="00883BDC">
        <w:rPr>
          <w:rFonts w:ascii="Sylfaen" w:hAnsi="Sylfaen" w:cs="Sylfaen"/>
          <w:i/>
          <w:szCs w:val="24"/>
          <w:lang w:val="ru-RU"/>
        </w:rPr>
        <w:t>Նման</w:t>
      </w:r>
      <w:r w:rsidRPr="00883BDC">
        <w:rPr>
          <w:rFonts w:ascii="Sylfaen" w:hAnsi="Sylfaen" w:cs="Sylfaen"/>
          <w:i/>
          <w:szCs w:val="24"/>
        </w:rPr>
        <w:t xml:space="preserve"> </w:t>
      </w:r>
      <w:r w:rsidRPr="00883BDC">
        <w:rPr>
          <w:rFonts w:ascii="Sylfaen" w:hAnsi="Sylfaen" w:cs="Sylfaen"/>
          <w:i/>
          <w:szCs w:val="24"/>
          <w:lang w:val="ru-RU"/>
        </w:rPr>
        <w:t>հարցում</w:t>
      </w:r>
      <w:r w:rsidRPr="00883BDC">
        <w:rPr>
          <w:rFonts w:ascii="Sylfaen" w:hAnsi="Sylfaen" w:cs="Sylfaen"/>
          <w:i/>
          <w:szCs w:val="24"/>
        </w:rPr>
        <w:t xml:space="preserve"> </w:t>
      </w:r>
      <w:r w:rsidRPr="00883BDC">
        <w:rPr>
          <w:rFonts w:ascii="Sylfaen" w:hAnsi="Sylfaen" w:cs="Sylfaen"/>
          <w:i/>
          <w:szCs w:val="24"/>
          <w:lang w:val="ru-RU"/>
        </w:rPr>
        <w:t>ուղարկվելու</w:t>
      </w:r>
      <w:r w:rsidRPr="00883BDC">
        <w:rPr>
          <w:rFonts w:ascii="Sylfaen" w:hAnsi="Sylfaen" w:cs="Sylfaen"/>
          <w:i/>
          <w:szCs w:val="24"/>
        </w:rPr>
        <w:t xml:space="preserve"> </w:t>
      </w:r>
      <w:r w:rsidRPr="00883BDC">
        <w:rPr>
          <w:rFonts w:ascii="Sylfaen" w:hAnsi="Sylfaen" w:cs="Sylfaen"/>
          <w:i/>
          <w:szCs w:val="24"/>
          <w:lang w:val="ru-RU"/>
        </w:rPr>
        <w:t>դեպքում</w:t>
      </w:r>
      <w:r w:rsidRPr="00883BDC">
        <w:rPr>
          <w:rFonts w:ascii="Sylfaen" w:hAnsi="Sylfaen" w:cs="Sylfaen"/>
          <w:i/>
          <w:szCs w:val="24"/>
        </w:rPr>
        <w:t xml:space="preserve"> </w:t>
      </w:r>
      <w:r w:rsidRPr="00883BDC">
        <w:rPr>
          <w:rFonts w:ascii="Sylfaen" w:hAnsi="Sylfaen" w:cs="Sylfaen"/>
          <w:i/>
          <w:szCs w:val="24"/>
          <w:lang w:val="ru-RU"/>
        </w:rPr>
        <w:t>համապատասխան</w:t>
      </w:r>
      <w:r w:rsidRPr="00883BDC">
        <w:rPr>
          <w:rFonts w:ascii="Sylfaen" w:hAnsi="Sylfaen" w:cs="Sylfaen"/>
          <w:i/>
          <w:szCs w:val="24"/>
        </w:rPr>
        <w:t xml:space="preserve"> </w:t>
      </w:r>
      <w:r w:rsidRPr="00883BDC">
        <w:rPr>
          <w:rFonts w:ascii="Sylfaen" w:hAnsi="Sylfaen" w:cs="Sylfaen"/>
          <w:i/>
          <w:szCs w:val="24"/>
          <w:lang w:val="ru-RU"/>
        </w:rPr>
        <w:t>պետական</w:t>
      </w:r>
      <w:r w:rsidRPr="00883BDC">
        <w:rPr>
          <w:rFonts w:ascii="Sylfaen" w:hAnsi="Sylfaen" w:cs="Sylfaen"/>
          <w:i/>
          <w:szCs w:val="24"/>
        </w:rPr>
        <w:t xml:space="preserve"> </w:t>
      </w:r>
      <w:r w:rsidRPr="00883BDC">
        <w:rPr>
          <w:rFonts w:ascii="Sylfaen" w:hAnsi="Sylfaen" w:cs="Sylfaen"/>
          <w:i/>
          <w:szCs w:val="24"/>
          <w:lang w:val="ru-RU"/>
        </w:rPr>
        <w:t>և</w:t>
      </w:r>
      <w:r w:rsidRPr="00883BDC">
        <w:rPr>
          <w:rFonts w:ascii="Sylfaen" w:hAnsi="Sylfaen" w:cs="Sylfaen"/>
          <w:i/>
          <w:szCs w:val="24"/>
        </w:rPr>
        <w:t xml:space="preserve"> </w:t>
      </w:r>
      <w:r w:rsidRPr="00883BDC">
        <w:rPr>
          <w:rFonts w:ascii="Sylfaen" w:hAnsi="Sylfaen" w:cs="Sylfaen"/>
          <w:i/>
          <w:szCs w:val="24"/>
          <w:lang w:val="ru-RU"/>
        </w:rPr>
        <w:t>տեղական</w:t>
      </w:r>
      <w:r w:rsidRPr="00883BDC">
        <w:rPr>
          <w:rFonts w:ascii="Sylfaen" w:hAnsi="Sylfaen" w:cs="Sylfaen"/>
          <w:i/>
          <w:szCs w:val="24"/>
        </w:rPr>
        <w:t xml:space="preserve"> </w:t>
      </w:r>
      <w:r w:rsidRPr="00883BDC">
        <w:rPr>
          <w:rFonts w:ascii="Sylfaen" w:hAnsi="Sylfaen" w:cs="Sylfaen"/>
          <w:i/>
          <w:szCs w:val="24"/>
          <w:lang w:val="ru-RU"/>
        </w:rPr>
        <w:t>ինքնակառավարման</w:t>
      </w:r>
      <w:r w:rsidRPr="00883BDC">
        <w:rPr>
          <w:rFonts w:ascii="Sylfaen" w:hAnsi="Sylfaen" w:cs="Sylfaen"/>
          <w:i/>
          <w:szCs w:val="24"/>
        </w:rPr>
        <w:t xml:space="preserve"> </w:t>
      </w:r>
      <w:r w:rsidRPr="00883BDC">
        <w:rPr>
          <w:rFonts w:ascii="Sylfaen" w:hAnsi="Sylfaen" w:cs="Sylfaen"/>
          <w:i/>
          <w:szCs w:val="24"/>
          <w:lang w:val="ru-RU"/>
        </w:rPr>
        <w:t>մարմինները</w:t>
      </w:r>
      <w:r w:rsidRPr="00883BDC">
        <w:rPr>
          <w:rFonts w:ascii="Sylfaen" w:hAnsi="Sylfaen" w:cs="Sylfaen"/>
          <w:i/>
          <w:szCs w:val="24"/>
        </w:rPr>
        <w:t xml:space="preserve"> </w:t>
      </w:r>
      <w:r w:rsidRPr="00883BDC">
        <w:rPr>
          <w:rFonts w:ascii="Sylfaen" w:hAnsi="Sylfaen" w:cs="Sylfaen"/>
          <w:i/>
          <w:szCs w:val="24"/>
          <w:lang w:val="ru-RU"/>
        </w:rPr>
        <w:t>հարցումն</w:t>
      </w:r>
      <w:r w:rsidRPr="00883BDC">
        <w:rPr>
          <w:rFonts w:ascii="Sylfaen" w:hAnsi="Sylfaen" w:cs="Sylfaen"/>
          <w:i/>
          <w:szCs w:val="24"/>
        </w:rPr>
        <w:t xml:space="preserve"> </w:t>
      </w:r>
      <w:r w:rsidRPr="00883BDC">
        <w:rPr>
          <w:rFonts w:ascii="Sylfaen" w:hAnsi="Sylfaen" w:cs="Sylfaen"/>
          <w:i/>
          <w:szCs w:val="24"/>
          <w:lang w:val="ru-RU"/>
        </w:rPr>
        <w:t>ստանալու</w:t>
      </w:r>
      <w:r w:rsidRPr="00883BDC">
        <w:rPr>
          <w:rFonts w:ascii="Sylfaen" w:hAnsi="Sylfaen" w:cs="Sylfaen"/>
          <w:i/>
          <w:szCs w:val="24"/>
        </w:rPr>
        <w:t xml:space="preserve"> </w:t>
      </w:r>
      <w:r w:rsidRPr="00883BDC">
        <w:rPr>
          <w:rFonts w:ascii="Sylfaen" w:hAnsi="Sylfaen" w:cs="Sylfaen"/>
          <w:i/>
          <w:szCs w:val="24"/>
          <w:lang w:val="ru-RU"/>
        </w:rPr>
        <w:t>օրվան</w:t>
      </w:r>
      <w:r w:rsidRPr="00883BDC">
        <w:rPr>
          <w:rFonts w:ascii="Sylfaen" w:hAnsi="Sylfaen" w:cs="Sylfaen"/>
          <w:i/>
          <w:szCs w:val="24"/>
        </w:rPr>
        <w:t xml:space="preserve"> </w:t>
      </w:r>
      <w:r w:rsidRPr="00883BDC">
        <w:rPr>
          <w:rFonts w:ascii="Sylfaen" w:hAnsi="Sylfaen" w:cs="Sylfaen"/>
          <w:i/>
          <w:szCs w:val="24"/>
          <w:lang w:val="ru-RU"/>
        </w:rPr>
        <w:t>հաջորդող</w:t>
      </w:r>
      <w:r w:rsidRPr="00883BDC">
        <w:rPr>
          <w:rFonts w:ascii="Sylfaen" w:hAnsi="Sylfaen" w:cs="Sylfaen"/>
          <w:i/>
          <w:szCs w:val="24"/>
        </w:rPr>
        <w:t xml:space="preserve"> </w:t>
      </w:r>
      <w:r w:rsidRPr="00883BDC">
        <w:rPr>
          <w:rFonts w:ascii="Sylfaen" w:hAnsi="Sylfaen" w:cs="Sylfaen"/>
          <w:i/>
          <w:szCs w:val="24"/>
          <w:lang w:val="ru-RU"/>
        </w:rPr>
        <w:t>երկու</w:t>
      </w:r>
      <w:r w:rsidRPr="00883BDC">
        <w:rPr>
          <w:rFonts w:ascii="Sylfaen" w:hAnsi="Sylfaen" w:cs="Sylfaen"/>
          <w:i/>
          <w:szCs w:val="24"/>
        </w:rPr>
        <w:t xml:space="preserve"> </w:t>
      </w:r>
      <w:r w:rsidRPr="00883BDC">
        <w:rPr>
          <w:rFonts w:ascii="Sylfaen" w:hAnsi="Sylfaen" w:cs="Sylfaen"/>
          <w:i/>
          <w:szCs w:val="24"/>
          <w:lang w:val="ru-RU"/>
        </w:rPr>
        <w:t>աշխատանքային</w:t>
      </w:r>
      <w:r w:rsidRPr="00883BDC">
        <w:rPr>
          <w:rFonts w:ascii="Sylfaen" w:hAnsi="Sylfaen" w:cs="Sylfaen"/>
          <w:i/>
          <w:szCs w:val="24"/>
        </w:rPr>
        <w:t xml:space="preserve"> </w:t>
      </w:r>
      <w:r w:rsidRPr="00883BDC">
        <w:rPr>
          <w:rFonts w:ascii="Sylfaen" w:hAnsi="Sylfaen" w:cs="Sylfaen"/>
          <w:i/>
          <w:szCs w:val="24"/>
          <w:lang w:val="ru-RU"/>
        </w:rPr>
        <w:t>օրվա</w:t>
      </w:r>
      <w:r w:rsidRPr="00883BDC">
        <w:rPr>
          <w:rFonts w:ascii="Sylfaen" w:hAnsi="Sylfaen" w:cs="Sylfaen"/>
          <w:i/>
          <w:szCs w:val="24"/>
        </w:rPr>
        <w:t xml:space="preserve"> </w:t>
      </w:r>
      <w:r w:rsidRPr="00883BDC">
        <w:rPr>
          <w:rFonts w:ascii="Sylfaen" w:hAnsi="Sylfaen" w:cs="Sylfaen"/>
          <w:i/>
          <w:szCs w:val="24"/>
          <w:lang w:val="ru-RU"/>
        </w:rPr>
        <w:t>ընթացքում</w:t>
      </w:r>
      <w:r w:rsidRPr="00883BDC">
        <w:rPr>
          <w:rFonts w:ascii="Sylfaen" w:hAnsi="Sylfaen" w:cs="Sylfaen"/>
          <w:i/>
          <w:szCs w:val="24"/>
        </w:rPr>
        <w:t xml:space="preserve"> </w:t>
      </w:r>
      <w:r w:rsidRPr="00883BDC">
        <w:rPr>
          <w:rFonts w:ascii="Sylfaen" w:hAnsi="Sylfaen" w:cs="Sylfaen"/>
          <w:i/>
          <w:szCs w:val="24"/>
          <w:lang w:val="ru-RU"/>
        </w:rPr>
        <w:t>տրամադրում</w:t>
      </w:r>
      <w:r w:rsidRPr="00883BDC">
        <w:rPr>
          <w:rFonts w:ascii="Sylfaen" w:hAnsi="Sylfaen" w:cs="Sylfaen"/>
          <w:i/>
          <w:szCs w:val="24"/>
        </w:rPr>
        <w:t xml:space="preserve"> </w:t>
      </w:r>
      <w:r w:rsidRPr="00883BDC">
        <w:rPr>
          <w:rFonts w:ascii="Sylfaen" w:hAnsi="Sylfaen" w:cs="Sylfaen"/>
          <w:i/>
          <w:szCs w:val="24"/>
          <w:lang w:val="ru-RU"/>
        </w:rPr>
        <w:t>են</w:t>
      </w:r>
      <w:r w:rsidRPr="00883BDC">
        <w:rPr>
          <w:rFonts w:ascii="Sylfaen" w:hAnsi="Sylfaen" w:cs="Sylfaen"/>
          <w:i/>
          <w:szCs w:val="24"/>
        </w:rPr>
        <w:t xml:space="preserve"> </w:t>
      </w:r>
      <w:r w:rsidRPr="00883BDC">
        <w:rPr>
          <w:rFonts w:ascii="Sylfaen" w:hAnsi="Sylfaen" w:cs="Sylfaen"/>
          <w:i/>
          <w:szCs w:val="24"/>
          <w:lang w:val="ru-RU"/>
        </w:rPr>
        <w:t>գրավոր</w:t>
      </w:r>
      <w:r w:rsidRPr="00883BDC">
        <w:rPr>
          <w:rFonts w:ascii="Sylfaen" w:hAnsi="Sylfaen" w:cs="Sylfaen"/>
          <w:i/>
          <w:szCs w:val="24"/>
        </w:rPr>
        <w:t xml:space="preserve"> </w:t>
      </w:r>
      <w:r w:rsidRPr="00883BDC">
        <w:rPr>
          <w:rFonts w:ascii="Sylfaen" w:hAnsi="Sylfaen" w:cs="Sylfaen"/>
          <w:i/>
          <w:szCs w:val="24"/>
          <w:lang w:val="ru-RU"/>
        </w:rPr>
        <w:t>եզրակացություն</w:t>
      </w:r>
      <w:r w:rsidRPr="00883BDC">
        <w:rPr>
          <w:rFonts w:ascii="Sylfaen" w:hAnsi="Sylfaen" w:cs="Sylfaen"/>
          <w:i/>
          <w:szCs w:val="24"/>
        </w:rPr>
        <w:t xml:space="preserve">: </w:t>
      </w:r>
      <w:r w:rsidRPr="00883BDC">
        <w:rPr>
          <w:rFonts w:ascii="Sylfaen" w:hAnsi="Sylfaen" w:cs="Sylfaen"/>
          <w:i/>
          <w:szCs w:val="24"/>
          <w:lang w:val="ru-RU"/>
        </w:rPr>
        <w:t>Եթե</w:t>
      </w:r>
      <w:r w:rsidRPr="00883BDC">
        <w:rPr>
          <w:rFonts w:ascii="Sylfaen" w:hAnsi="Sylfaen" w:cs="Sylfaen"/>
          <w:i/>
          <w:szCs w:val="24"/>
        </w:rPr>
        <w:t xml:space="preserve"> </w:t>
      </w:r>
      <w:r w:rsidRPr="00883BDC">
        <w:rPr>
          <w:rFonts w:ascii="Sylfaen" w:hAnsi="Sylfaen" w:cs="Sylfaen"/>
          <w:i/>
          <w:szCs w:val="24"/>
          <w:lang w:val="en-US"/>
        </w:rPr>
        <w:t>մ</w:t>
      </w:r>
      <w:r w:rsidRPr="00883BDC">
        <w:rPr>
          <w:rFonts w:ascii="Sylfaen" w:hAnsi="Sylfaen" w:cs="Sylfaen"/>
          <w:i/>
          <w:szCs w:val="24"/>
          <w:lang w:val="ru-RU"/>
        </w:rPr>
        <w:t>ասնակցի</w:t>
      </w:r>
      <w:r w:rsidRPr="00883BDC">
        <w:rPr>
          <w:rFonts w:ascii="Sylfaen" w:hAnsi="Sylfaen" w:cs="Sylfaen"/>
          <w:i/>
          <w:szCs w:val="24"/>
        </w:rPr>
        <w:t xml:space="preserve"> </w:t>
      </w:r>
      <w:r w:rsidRPr="00883BDC">
        <w:rPr>
          <w:rFonts w:ascii="Sylfaen" w:hAnsi="Sylfaen" w:cs="Sylfaen"/>
          <w:i/>
          <w:szCs w:val="24"/>
          <w:lang w:val="ru-RU"/>
        </w:rPr>
        <w:t>ներկայացրած</w:t>
      </w:r>
      <w:r w:rsidRPr="00883BDC">
        <w:rPr>
          <w:rFonts w:ascii="Sylfaen" w:hAnsi="Sylfaen" w:cs="Sylfaen"/>
          <w:i/>
          <w:szCs w:val="24"/>
        </w:rPr>
        <w:t xml:space="preserve"> </w:t>
      </w:r>
      <w:r w:rsidRPr="00883BDC">
        <w:rPr>
          <w:rFonts w:ascii="Sylfaen" w:hAnsi="Sylfaen" w:cs="Sylfaen"/>
          <w:i/>
          <w:szCs w:val="24"/>
          <w:lang w:val="ru-RU"/>
        </w:rPr>
        <w:t>տվյալների</w:t>
      </w:r>
      <w:r w:rsidRPr="00883BDC">
        <w:rPr>
          <w:rFonts w:ascii="Sylfaen" w:hAnsi="Sylfaen" w:cs="Sylfaen"/>
          <w:i/>
          <w:szCs w:val="24"/>
        </w:rPr>
        <w:t xml:space="preserve"> </w:t>
      </w:r>
      <w:r w:rsidRPr="00883BDC">
        <w:rPr>
          <w:rFonts w:ascii="Sylfaen" w:hAnsi="Sylfaen" w:cs="Sylfaen"/>
          <w:i/>
          <w:szCs w:val="24"/>
          <w:lang w:val="ru-RU"/>
        </w:rPr>
        <w:t>իսկության</w:t>
      </w:r>
      <w:r w:rsidRPr="00883BDC">
        <w:rPr>
          <w:rFonts w:ascii="Sylfaen" w:hAnsi="Sylfaen" w:cs="Sylfaen"/>
          <w:i/>
          <w:szCs w:val="24"/>
        </w:rPr>
        <w:t xml:space="preserve"> </w:t>
      </w:r>
      <w:r w:rsidRPr="00883BDC">
        <w:rPr>
          <w:rFonts w:ascii="Sylfaen" w:hAnsi="Sylfaen" w:cs="Sylfaen"/>
          <w:i/>
          <w:szCs w:val="24"/>
          <w:lang w:val="ru-RU"/>
        </w:rPr>
        <w:t>ստուգման</w:t>
      </w:r>
      <w:r w:rsidRPr="00883BDC">
        <w:rPr>
          <w:rFonts w:ascii="Sylfaen" w:hAnsi="Sylfaen" w:cs="Sylfaen"/>
          <w:i/>
          <w:szCs w:val="24"/>
        </w:rPr>
        <w:t xml:space="preserve"> </w:t>
      </w:r>
      <w:r w:rsidRPr="00883BDC">
        <w:rPr>
          <w:rFonts w:ascii="Sylfaen" w:hAnsi="Sylfaen" w:cs="Sylfaen"/>
          <w:i/>
          <w:szCs w:val="24"/>
          <w:lang w:val="ru-RU"/>
        </w:rPr>
        <w:t>արդյունքում</w:t>
      </w:r>
      <w:r w:rsidRPr="00883BDC">
        <w:rPr>
          <w:rFonts w:ascii="Sylfaen" w:hAnsi="Sylfaen" w:cs="Sylfaen"/>
          <w:i/>
          <w:szCs w:val="24"/>
        </w:rPr>
        <w:t xml:space="preserve"> </w:t>
      </w:r>
      <w:r w:rsidRPr="00883BDC">
        <w:rPr>
          <w:rFonts w:ascii="Sylfaen" w:hAnsi="Sylfaen" w:cs="Sylfaen"/>
          <w:i/>
          <w:szCs w:val="24"/>
          <w:lang w:val="ru-RU"/>
        </w:rPr>
        <w:t>տվյալները</w:t>
      </w:r>
      <w:r w:rsidRPr="00883BDC">
        <w:rPr>
          <w:rFonts w:ascii="Sylfaen" w:hAnsi="Sylfaen" w:cs="Sylfaen"/>
          <w:i/>
          <w:szCs w:val="24"/>
        </w:rPr>
        <w:t xml:space="preserve"> </w:t>
      </w:r>
      <w:r w:rsidRPr="00883BDC">
        <w:rPr>
          <w:rFonts w:ascii="Sylfaen" w:hAnsi="Sylfaen" w:cs="Sylfaen"/>
          <w:i/>
          <w:szCs w:val="24"/>
          <w:lang w:val="ru-RU"/>
        </w:rPr>
        <w:t>որակվում</w:t>
      </w:r>
      <w:r w:rsidRPr="00883BDC">
        <w:rPr>
          <w:rFonts w:ascii="Sylfaen" w:hAnsi="Sylfaen" w:cs="Sylfaen"/>
          <w:i/>
          <w:szCs w:val="24"/>
        </w:rPr>
        <w:t xml:space="preserve"> </w:t>
      </w:r>
      <w:r w:rsidRPr="00883BDC">
        <w:rPr>
          <w:rFonts w:ascii="Sylfaen" w:hAnsi="Sylfaen" w:cs="Sylfaen"/>
          <w:i/>
          <w:szCs w:val="24"/>
          <w:lang w:val="ru-RU"/>
        </w:rPr>
        <w:t>են</w:t>
      </w:r>
      <w:r w:rsidRPr="00883BDC">
        <w:rPr>
          <w:rFonts w:ascii="Sylfaen" w:hAnsi="Sylfaen" w:cs="Sylfaen"/>
          <w:i/>
          <w:szCs w:val="24"/>
        </w:rPr>
        <w:t xml:space="preserve"> </w:t>
      </w:r>
      <w:r w:rsidRPr="00883BDC">
        <w:rPr>
          <w:rFonts w:ascii="Sylfaen" w:hAnsi="Sylfaen" w:cs="Sylfaen"/>
          <w:i/>
          <w:szCs w:val="24"/>
          <w:lang w:val="ru-RU"/>
        </w:rPr>
        <w:t>իրականությանը</w:t>
      </w:r>
      <w:r w:rsidRPr="00883BDC">
        <w:rPr>
          <w:rFonts w:ascii="Sylfaen" w:hAnsi="Sylfaen" w:cs="Sylfaen"/>
          <w:i/>
          <w:szCs w:val="24"/>
        </w:rPr>
        <w:t xml:space="preserve"> </w:t>
      </w:r>
      <w:r w:rsidRPr="00883BDC">
        <w:rPr>
          <w:rFonts w:ascii="Sylfaen" w:hAnsi="Sylfaen" w:cs="Sylfaen"/>
          <w:i/>
          <w:szCs w:val="24"/>
          <w:lang w:val="ru-RU"/>
        </w:rPr>
        <w:t>չհամապա</w:t>
      </w:r>
      <w:r w:rsidRPr="00883BDC">
        <w:rPr>
          <w:rFonts w:ascii="Sylfaen" w:hAnsi="Sylfaen" w:cs="Sylfaen"/>
          <w:i/>
          <w:szCs w:val="24"/>
        </w:rPr>
        <w:softHyphen/>
      </w:r>
      <w:r w:rsidRPr="00883BDC">
        <w:rPr>
          <w:rFonts w:ascii="Sylfaen" w:hAnsi="Sylfaen" w:cs="Sylfaen"/>
          <w:i/>
          <w:szCs w:val="24"/>
          <w:lang w:val="ru-RU"/>
        </w:rPr>
        <w:t>տասխանող</w:t>
      </w:r>
      <w:r w:rsidRPr="00883BDC">
        <w:rPr>
          <w:rFonts w:ascii="Sylfaen" w:hAnsi="Sylfaen" w:cs="Sylfaen"/>
          <w:i/>
          <w:szCs w:val="24"/>
        </w:rPr>
        <w:t xml:space="preserve">, </w:t>
      </w:r>
      <w:r w:rsidRPr="00883BDC">
        <w:rPr>
          <w:rFonts w:ascii="Sylfaen" w:hAnsi="Sylfaen" w:cs="Sylfaen"/>
          <w:i/>
          <w:szCs w:val="24"/>
          <w:lang w:val="ru-RU"/>
        </w:rPr>
        <w:t>ապա</w:t>
      </w:r>
      <w:r w:rsidRPr="00883BDC">
        <w:rPr>
          <w:rFonts w:ascii="Sylfaen" w:hAnsi="Sylfaen" w:cs="Sylfaen"/>
          <w:i/>
          <w:szCs w:val="24"/>
        </w:rPr>
        <w:t xml:space="preserve"> տվյալ մասնակցի հայտը մերժվում է:</w:t>
      </w:r>
    </w:p>
    <w:p w:rsidR="00A5723E" w:rsidRPr="00883BDC" w:rsidRDefault="00A5723E" w:rsidP="00A5723E">
      <w:pPr>
        <w:pStyle w:val="BodyTextIndent2"/>
        <w:spacing w:line="240" w:lineRule="auto"/>
        <w:ind w:firstLine="567"/>
        <w:rPr>
          <w:rFonts w:ascii="Sylfaen" w:hAnsi="Sylfaen" w:cs="Sylfaen"/>
          <w:i/>
          <w:szCs w:val="24"/>
        </w:rPr>
      </w:pPr>
      <w:r w:rsidRPr="00883BDC">
        <w:rPr>
          <w:rFonts w:ascii="Sylfaen" w:hAnsi="Sylfaen" w:cs="Sylfaen"/>
          <w:i/>
          <w:szCs w:val="24"/>
        </w:rPr>
        <w:t>8</w:t>
      </w:r>
      <w:r w:rsidRPr="00883BDC">
        <w:rPr>
          <w:rFonts w:ascii="Sylfaen" w:hAnsi="Sylfaen" w:cs="Sylfaen"/>
          <w:i/>
          <w:szCs w:val="24"/>
          <w:lang w:val="hy-AM"/>
        </w:rPr>
        <w:t>.</w:t>
      </w:r>
      <w:r w:rsidRPr="00883BDC">
        <w:rPr>
          <w:rFonts w:ascii="Sylfaen" w:hAnsi="Sylfaen" w:cs="Sylfaen"/>
          <w:i/>
          <w:szCs w:val="24"/>
        </w:rPr>
        <w:t xml:space="preserve">21 </w:t>
      </w:r>
      <w:r w:rsidRPr="00883BDC">
        <w:rPr>
          <w:rFonts w:ascii="Sylfaen" w:hAnsi="Sylfaen" w:cs="Sylfaen"/>
          <w:i/>
          <w:szCs w:val="24"/>
          <w:lang w:val="hy-AM"/>
        </w:rPr>
        <w:t>Սույն հրավերի</w:t>
      </w:r>
      <w:r w:rsidRPr="00883BDC">
        <w:rPr>
          <w:rFonts w:ascii="Sylfaen" w:hAnsi="Sylfaen" w:cs="Sylfaen"/>
          <w:i/>
          <w:szCs w:val="24"/>
        </w:rPr>
        <w:t xml:space="preserve"> 1-</w:t>
      </w:r>
      <w:r w:rsidRPr="00883BDC">
        <w:rPr>
          <w:rFonts w:ascii="Sylfaen" w:hAnsi="Sylfaen" w:cs="Sylfaen"/>
          <w:i/>
          <w:szCs w:val="24"/>
          <w:lang w:val="hy-AM"/>
        </w:rPr>
        <w:t>ին մասի</w:t>
      </w:r>
      <w:r w:rsidRPr="00883BDC">
        <w:rPr>
          <w:rFonts w:ascii="Sylfaen" w:hAnsi="Sylfaen" w:cs="Sylfaen"/>
          <w:i/>
          <w:szCs w:val="24"/>
        </w:rPr>
        <w:t xml:space="preserve"> 8.20 </w:t>
      </w:r>
      <w:r w:rsidRPr="00883BDC">
        <w:rPr>
          <w:rFonts w:ascii="Sylfaen" w:hAnsi="Sylfaen" w:cs="Sylfaen"/>
          <w:i/>
          <w:szCs w:val="24"/>
          <w:lang w:val="hy-AM"/>
        </w:rPr>
        <w:t>կետի կիրառման նպատակով</w:t>
      </w:r>
      <w:r w:rsidRPr="00883BDC">
        <w:rPr>
          <w:rFonts w:ascii="Sylfaen" w:hAnsi="Sylfaen" w:cs="Sylfaen"/>
          <w:i/>
          <w:szCs w:val="24"/>
        </w:rPr>
        <w:t xml:space="preserve"> կարող է </w:t>
      </w:r>
      <w:r w:rsidRPr="00883BDC">
        <w:rPr>
          <w:rFonts w:ascii="Sylfaen" w:hAnsi="Sylfaen" w:cs="Sylfaen"/>
          <w:i/>
          <w:szCs w:val="24"/>
          <w:lang w:val="hy-AM"/>
        </w:rPr>
        <w:t>հրավիրվել հանձնաժողովի արտահերթ նիստ։</w:t>
      </w:r>
    </w:p>
    <w:p w:rsidR="00A5723E" w:rsidRPr="00883BDC" w:rsidRDefault="00A5723E" w:rsidP="00A5723E">
      <w:pPr>
        <w:pStyle w:val="norm"/>
        <w:spacing w:line="240" w:lineRule="auto"/>
        <w:ind w:firstLine="567"/>
        <w:rPr>
          <w:rFonts w:ascii="Sylfaen" w:hAnsi="Sylfaen" w:cs="Tahoma"/>
          <w:i/>
          <w:sz w:val="20"/>
          <w:lang w:val="hy-AM"/>
        </w:rPr>
      </w:pPr>
      <w:r w:rsidRPr="00883BDC">
        <w:rPr>
          <w:rFonts w:ascii="Sylfaen" w:hAnsi="Sylfaen"/>
          <w:i/>
          <w:spacing w:val="-6"/>
          <w:sz w:val="20"/>
          <w:lang w:val="hy-AM"/>
        </w:rPr>
        <w:t>8.</w:t>
      </w:r>
      <w:r w:rsidRPr="00883BDC">
        <w:rPr>
          <w:rFonts w:ascii="Sylfaen" w:hAnsi="Sylfaen"/>
          <w:i/>
          <w:spacing w:val="-6"/>
          <w:sz w:val="20"/>
          <w:lang w:val="af-ZA"/>
        </w:rPr>
        <w:t xml:space="preserve">22 </w:t>
      </w:r>
      <w:r w:rsidRPr="00883BDC">
        <w:rPr>
          <w:rFonts w:ascii="Sylfaen" w:hAnsi="Sylfaen" w:cs="Tahoma"/>
          <w: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83BDC">
        <w:rPr>
          <w:rFonts w:ascii="Sylfaen" w:hAnsi="Sylfaen" w:cs="Sylfaen"/>
          <w:i/>
          <w:lang w:val="hy-AM"/>
        </w:rPr>
        <w:t xml:space="preserve"> </w:t>
      </w:r>
      <w:r w:rsidRPr="00883BDC">
        <w:rPr>
          <w:rFonts w:ascii="Sylfaen" w:hAnsi="Sylfaen" w:cs="Tahoma"/>
          <w: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A5723E" w:rsidRPr="00883BDC" w:rsidRDefault="00A5723E" w:rsidP="00A5723E">
      <w:pPr>
        <w:pStyle w:val="BodyTextIndent2"/>
        <w:spacing w:line="240" w:lineRule="auto"/>
        <w:ind w:firstLine="567"/>
        <w:rPr>
          <w:rFonts w:ascii="Sylfaen" w:hAnsi="Sylfaen" w:cs="Sylfaen"/>
          <w:i/>
          <w:szCs w:val="24"/>
        </w:rPr>
      </w:pPr>
      <w:r w:rsidRPr="00883BDC">
        <w:rPr>
          <w:rFonts w:ascii="Sylfaen" w:hAnsi="Sylfaen" w:cs="Sylfaen"/>
          <w:i/>
          <w:szCs w:val="24"/>
          <w:lang w:val="hy-AM"/>
        </w:rPr>
        <w:t>8.23 Անգործության ժամկետը պայմանագիր կնքելու մասին որոշման հայտարարության հրապարակման օրվան հաջորդող օրվա և</w:t>
      </w:r>
      <w:r w:rsidRPr="00883BDC">
        <w:rPr>
          <w:rFonts w:ascii="Sylfaen" w:hAnsi="Sylfaen" w:cs="Sylfaen"/>
          <w:i/>
          <w:szCs w:val="24"/>
        </w:rPr>
        <w:t xml:space="preserve"> պ</w:t>
      </w:r>
      <w:r w:rsidRPr="00883BDC">
        <w:rPr>
          <w:rFonts w:ascii="Sylfaen" w:hAnsi="Sylfaen" w:cs="Sylfaen"/>
          <w:i/>
          <w:szCs w:val="24"/>
          <w:lang w:val="hy-AM"/>
        </w:rPr>
        <w:t>ատվիրատուի կողմից պայմանագիրը կնքելու իրավասության առաջացման օրվա միջև ընկած ժամանակահատվածն է։</w:t>
      </w:r>
    </w:p>
    <w:p w:rsidR="00A5723E" w:rsidRPr="00883BDC" w:rsidRDefault="00A5723E" w:rsidP="00A5723E">
      <w:pPr>
        <w:pStyle w:val="BodyTextIndent2"/>
        <w:spacing w:line="240" w:lineRule="auto"/>
        <w:ind w:firstLine="567"/>
        <w:rPr>
          <w:rFonts w:ascii="Sylfaen" w:hAnsi="Sylfaen"/>
          <w:i/>
          <w:lang w:val="es-ES"/>
        </w:rPr>
      </w:pPr>
      <w:r w:rsidRPr="00883BDC">
        <w:rPr>
          <w:rFonts w:ascii="Sylfaen" w:hAnsi="Sylfaen" w:cs="Sylfaen"/>
          <w:i/>
          <w:lang w:val="es-ES"/>
        </w:rPr>
        <w:t>Անգործության</w:t>
      </w:r>
      <w:r w:rsidRPr="00883BDC">
        <w:rPr>
          <w:rFonts w:ascii="Sylfaen" w:hAnsi="Sylfaen" w:cs="Arial"/>
          <w:i/>
          <w:lang w:val="es-ES"/>
        </w:rPr>
        <w:t xml:space="preserve"> </w:t>
      </w:r>
      <w:r w:rsidRPr="00883BDC">
        <w:rPr>
          <w:rFonts w:ascii="Sylfaen" w:hAnsi="Sylfaen" w:cs="Sylfaen"/>
          <w:i/>
          <w:lang w:val="es-ES"/>
        </w:rPr>
        <w:t>ժամկետը</w:t>
      </w:r>
      <w:r w:rsidRPr="00883BDC">
        <w:rPr>
          <w:rFonts w:ascii="Sylfaen" w:hAnsi="Sylfaen" w:cs="Arial"/>
          <w:i/>
          <w:lang w:val="es-ES"/>
        </w:rPr>
        <w:t xml:space="preserve"> </w:t>
      </w:r>
      <w:r w:rsidRPr="00883BDC">
        <w:rPr>
          <w:rFonts w:ascii="Sylfaen" w:hAnsi="Sylfaen" w:cs="Sylfaen"/>
          <w:i/>
          <w:lang w:val="es-ES"/>
        </w:rPr>
        <w:t>սույն</w:t>
      </w:r>
      <w:r w:rsidRPr="00883BDC">
        <w:rPr>
          <w:rFonts w:ascii="Sylfaen" w:hAnsi="Sylfaen" w:cs="Arial"/>
          <w:i/>
          <w:lang w:val="es-ES"/>
        </w:rPr>
        <w:t xml:space="preserve"> </w:t>
      </w:r>
      <w:r w:rsidRPr="00883BDC">
        <w:rPr>
          <w:rFonts w:ascii="Sylfaen" w:hAnsi="Sylfaen" w:cs="Sylfaen"/>
          <w:i/>
          <w:lang w:val="es-ES"/>
        </w:rPr>
        <w:t>ընթացակարգի</w:t>
      </w:r>
      <w:r w:rsidRPr="00883BDC">
        <w:rPr>
          <w:rFonts w:ascii="Sylfaen" w:hAnsi="Sylfaen" w:cs="Arial"/>
          <w:i/>
          <w:lang w:val="es-ES"/>
        </w:rPr>
        <w:t xml:space="preserve"> </w:t>
      </w:r>
      <w:r w:rsidRPr="00883BDC">
        <w:rPr>
          <w:rFonts w:ascii="Sylfaen" w:hAnsi="Sylfaen" w:cs="Sylfaen"/>
          <w:i/>
          <w:lang w:val="es-ES"/>
        </w:rPr>
        <w:t>դեպքում «</w:t>
      </w:r>
      <w:r w:rsidRPr="00883BDC">
        <w:rPr>
          <w:rFonts w:ascii="Sylfaen" w:hAnsi="Sylfaen" w:cs="Sylfaen"/>
          <w:i/>
          <w:lang w:val="hy-AM"/>
        </w:rPr>
        <w:t>5</w:t>
      </w:r>
      <w:r w:rsidRPr="00883BDC">
        <w:rPr>
          <w:rFonts w:ascii="Sylfaen" w:hAnsi="Sylfaen" w:cs="Sylfaen"/>
          <w:i/>
          <w:lang w:val="es-ES"/>
        </w:rPr>
        <w:t xml:space="preserve"> » օրացուցային</w:t>
      </w:r>
      <w:r w:rsidRPr="00883BDC">
        <w:rPr>
          <w:rFonts w:ascii="Sylfaen" w:hAnsi="Sylfaen" w:cs="Arial"/>
          <w:i/>
          <w:lang w:val="es-ES"/>
        </w:rPr>
        <w:t xml:space="preserve"> </w:t>
      </w:r>
      <w:r w:rsidRPr="00883BDC">
        <w:rPr>
          <w:rFonts w:ascii="Sylfaen" w:hAnsi="Sylfaen" w:cs="Sylfaen"/>
          <w:i/>
          <w:lang w:val="es-ES"/>
        </w:rPr>
        <w:t>օր</w:t>
      </w:r>
      <w:r w:rsidRPr="00883BDC">
        <w:rPr>
          <w:rFonts w:ascii="Sylfaen" w:hAnsi="Sylfaen" w:cs="Arial"/>
          <w:i/>
          <w:lang w:val="es-ES"/>
        </w:rPr>
        <w:t xml:space="preserve"> </w:t>
      </w:r>
      <w:r w:rsidRPr="00883BDC">
        <w:rPr>
          <w:rFonts w:ascii="Sylfaen" w:hAnsi="Sylfaen" w:cs="Sylfaen"/>
          <w:i/>
          <w:lang w:val="es-ES"/>
        </w:rPr>
        <w:t>է</w:t>
      </w:r>
      <w:r w:rsidRPr="00883BDC">
        <w:rPr>
          <w:rFonts w:ascii="Sylfaen" w:hAnsi="Sylfaen" w:cs="Tahoma"/>
          <w:i/>
          <w:lang w:val="es-ES"/>
        </w:rPr>
        <w:t>։</w:t>
      </w:r>
      <w:r w:rsidRPr="00883BDC">
        <w:rPr>
          <w:rFonts w:ascii="Sylfaen" w:hAnsi="Sylfaen"/>
          <w:i/>
          <w:lang w:val="es-ES"/>
        </w:rPr>
        <w:t xml:space="preserve"> </w:t>
      </w:r>
      <w:r w:rsidRPr="00883BDC">
        <w:rPr>
          <w:rFonts w:ascii="Sylfaen" w:hAnsi="Sylfaen" w:cs="Sylfaen"/>
          <w:i/>
          <w:lang w:val="es-ES"/>
        </w:rPr>
        <w:t>Անգործության</w:t>
      </w:r>
      <w:r w:rsidRPr="00883BDC">
        <w:rPr>
          <w:rFonts w:ascii="Sylfaen" w:hAnsi="Sylfaen" w:cs="Arial"/>
          <w:i/>
          <w:lang w:val="es-ES"/>
        </w:rPr>
        <w:t xml:space="preserve"> </w:t>
      </w:r>
      <w:r w:rsidRPr="00883BDC">
        <w:rPr>
          <w:rFonts w:ascii="Sylfaen" w:hAnsi="Sylfaen" w:cs="Sylfaen"/>
          <w:i/>
          <w:lang w:val="es-ES"/>
        </w:rPr>
        <w:t>ժամկետը</w:t>
      </w:r>
      <w:r w:rsidRPr="00883BDC">
        <w:rPr>
          <w:rFonts w:ascii="Sylfaen" w:hAnsi="Sylfaen" w:cs="Arial"/>
          <w:i/>
          <w:lang w:val="es-ES"/>
        </w:rPr>
        <w:t xml:space="preserve"> </w:t>
      </w:r>
      <w:r w:rsidRPr="00883BDC">
        <w:rPr>
          <w:rFonts w:ascii="Sylfaen" w:hAnsi="Sylfaen" w:cs="Sylfaen"/>
          <w:i/>
          <w:lang w:val="es-ES"/>
        </w:rPr>
        <w:t>կիրառելի</w:t>
      </w:r>
      <w:r w:rsidRPr="00883BDC">
        <w:rPr>
          <w:rFonts w:ascii="Sylfaen" w:hAnsi="Sylfaen" w:cs="Arial"/>
          <w:i/>
          <w:lang w:val="es-ES"/>
        </w:rPr>
        <w:t xml:space="preserve"> </w:t>
      </w:r>
      <w:r w:rsidRPr="00883BDC">
        <w:rPr>
          <w:rFonts w:ascii="Sylfaen" w:hAnsi="Sylfaen" w:cs="Sylfaen"/>
          <w:i/>
          <w:lang w:val="es-ES"/>
        </w:rPr>
        <w:t>չէ</w:t>
      </w:r>
      <w:r w:rsidRPr="00883BDC">
        <w:rPr>
          <w:rFonts w:ascii="Sylfaen" w:hAnsi="Sylfaen" w:cs="Arial"/>
          <w:i/>
          <w:lang w:val="es-ES"/>
        </w:rPr>
        <w:t xml:space="preserve">, </w:t>
      </w:r>
      <w:r w:rsidRPr="00883BDC">
        <w:rPr>
          <w:rFonts w:ascii="Sylfaen" w:hAnsi="Sylfaen" w:cs="Sylfaen"/>
          <w:i/>
          <w:lang w:val="es-ES"/>
        </w:rPr>
        <w:t>եթե</w:t>
      </w:r>
      <w:r w:rsidRPr="00883BDC">
        <w:rPr>
          <w:rFonts w:ascii="Sylfaen" w:hAnsi="Sylfaen" w:cs="Arial"/>
          <w:i/>
          <w:lang w:val="es-ES"/>
        </w:rPr>
        <w:t xml:space="preserve"> </w:t>
      </w:r>
      <w:r w:rsidRPr="00883BDC">
        <w:rPr>
          <w:rFonts w:ascii="Sylfaen" w:hAnsi="Sylfaen" w:cs="Sylfaen"/>
          <w:i/>
          <w:lang w:val="es-ES"/>
        </w:rPr>
        <w:t>միայն</w:t>
      </w:r>
      <w:r w:rsidRPr="00883BDC">
        <w:rPr>
          <w:rFonts w:ascii="Sylfaen" w:hAnsi="Sylfaen" w:cs="Arial"/>
          <w:i/>
          <w:lang w:val="es-ES"/>
        </w:rPr>
        <w:t xml:space="preserve"> </w:t>
      </w:r>
      <w:r w:rsidRPr="00883BDC">
        <w:rPr>
          <w:rFonts w:ascii="Sylfaen" w:hAnsi="Sylfaen" w:cs="Sylfaen"/>
          <w:i/>
          <w:lang w:val="es-ES"/>
        </w:rPr>
        <w:t>մեկ</w:t>
      </w:r>
      <w:r w:rsidRPr="00883BDC">
        <w:rPr>
          <w:rFonts w:ascii="Sylfaen" w:hAnsi="Sylfaen" w:cs="Arial"/>
          <w:i/>
          <w:lang w:val="es-ES"/>
        </w:rPr>
        <w:t xml:space="preserve"> մ</w:t>
      </w:r>
      <w:r w:rsidRPr="00883BDC">
        <w:rPr>
          <w:rFonts w:ascii="Sylfaen" w:hAnsi="Sylfaen" w:cs="Sylfaen"/>
          <w:i/>
          <w:lang w:val="es-ES"/>
        </w:rPr>
        <w:t>ասնակից է հայտ ներկայացրել</w:t>
      </w:r>
      <w:r w:rsidRPr="00883BDC">
        <w:rPr>
          <w:rFonts w:ascii="Sylfaen" w:hAnsi="Sylfaen"/>
          <w:i/>
          <w:lang w:val="es-ES"/>
        </w:rPr>
        <w:t xml:space="preserve">, </w:t>
      </w:r>
      <w:r w:rsidRPr="00883BDC">
        <w:rPr>
          <w:rFonts w:ascii="Sylfaen" w:hAnsi="Sylfaen" w:cs="Sylfaen"/>
          <w:i/>
          <w:lang w:val="es-ES"/>
        </w:rPr>
        <w:t>որի</w:t>
      </w:r>
      <w:r w:rsidRPr="00883BDC">
        <w:rPr>
          <w:rFonts w:ascii="Sylfaen" w:hAnsi="Sylfaen" w:cs="Arial"/>
          <w:i/>
          <w:lang w:val="es-ES"/>
        </w:rPr>
        <w:t xml:space="preserve"> </w:t>
      </w:r>
      <w:r w:rsidRPr="00883BDC">
        <w:rPr>
          <w:rFonts w:ascii="Sylfaen" w:hAnsi="Sylfaen" w:cs="Sylfaen"/>
          <w:i/>
          <w:lang w:val="es-ES"/>
        </w:rPr>
        <w:t>հետ</w:t>
      </w:r>
      <w:r w:rsidRPr="00883BDC">
        <w:rPr>
          <w:rFonts w:ascii="Sylfaen" w:hAnsi="Sylfaen" w:cs="Arial"/>
          <w:i/>
          <w:lang w:val="es-ES"/>
        </w:rPr>
        <w:t xml:space="preserve"> </w:t>
      </w:r>
      <w:r w:rsidRPr="00883BDC">
        <w:rPr>
          <w:rFonts w:ascii="Sylfaen" w:hAnsi="Sylfaen" w:cs="Sylfaen"/>
          <w:i/>
          <w:lang w:val="es-ES"/>
        </w:rPr>
        <w:t>կնքվում</w:t>
      </w:r>
      <w:r w:rsidRPr="00883BDC">
        <w:rPr>
          <w:rFonts w:ascii="Sylfaen" w:hAnsi="Sylfaen" w:cs="Arial"/>
          <w:i/>
          <w:lang w:val="es-ES"/>
        </w:rPr>
        <w:t xml:space="preserve"> </w:t>
      </w:r>
      <w:r w:rsidRPr="00883BDC">
        <w:rPr>
          <w:rFonts w:ascii="Sylfaen" w:hAnsi="Sylfaen" w:cs="Sylfaen"/>
          <w:i/>
          <w:lang w:val="es-ES"/>
        </w:rPr>
        <w:t>է</w:t>
      </w:r>
      <w:r w:rsidRPr="00883BDC">
        <w:rPr>
          <w:rFonts w:ascii="Sylfaen" w:hAnsi="Sylfaen" w:cs="Arial"/>
          <w:i/>
          <w:lang w:val="es-ES"/>
        </w:rPr>
        <w:t xml:space="preserve"> </w:t>
      </w:r>
      <w:r w:rsidRPr="00883BDC">
        <w:rPr>
          <w:rFonts w:ascii="Sylfaen" w:hAnsi="Sylfaen" w:cs="Sylfaen"/>
          <w:i/>
          <w:lang w:val="es-ES"/>
        </w:rPr>
        <w:t>պայմանագիր</w:t>
      </w:r>
      <w:r w:rsidRPr="00883BDC">
        <w:rPr>
          <w:rFonts w:ascii="Sylfaen" w:hAnsi="Sylfaen" w:cs="Arial"/>
          <w:i/>
          <w:lang w:val="es-ES"/>
        </w:rPr>
        <w:t>:</w:t>
      </w:r>
    </w:p>
    <w:p w:rsidR="00A5723E" w:rsidRPr="00883BDC" w:rsidRDefault="00A5723E" w:rsidP="00A5723E">
      <w:pPr>
        <w:pStyle w:val="BodyTextIndent2"/>
        <w:spacing w:line="240" w:lineRule="auto"/>
        <w:ind w:firstLine="567"/>
        <w:rPr>
          <w:rFonts w:ascii="Sylfaen" w:hAnsi="Sylfaen" w:cs="Sylfaen"/>
          <w:i/>
          <w:szCs w:val="24"/>
          <w:lang w:val="es-ES"/>
        </w:rPr>
      </w:pPr>
      <w:r w:rsidRPr="00883BDC">
        <w:rPr>
          <w:rFonts w:ascii="Sylfaen" w:hAnsi="Sylfaen" w:cs="Sylfaen"/>
          <w:i/>
          <w:szCs w:val="24"/>
          <w:lang w:val="ru-RU"/>
        </w:rPr>
        <w:t>Պատվիրատուն</w:t>
      </w:r>
      <w:r w:rsidRPr="00883BDC">
        <w:rPr>
          <w:rFonts w:ascii="Sylfaen" w:hAnsi="Sylfaen" w:cs="Sylfaen"/>
          <w:i/>
          <w:szCs w:val="24"/>
          <w:lang w:val="es-ES"/>
        </w:rPr>
        <w:t xml:space="preserve"> </w:t>
      </w:r>
      <w:r w:rsidRPr="00883BDC">
        <w:rPr>
          <w:rFonts w:ascii="Sylfaen" w:hAnsi="Sylfaen" w:cs="Sylfaen"/>
          <w:i/>
          <w:szCs w:val="24"/>
          <w:lang w:val="ru-RU"/>
        </w:rPr>
        <w:t>պայմանագիրը</w:t>
      </w:r>
      <w:r w:rsidRPr="00883BDC">
        <w:rPr>
          <w:rFonts w:ascii="Sylfaen" w:hAnsi="Sylfaen" w:cs="Sylfaen"/>
          <w:i/>
          <w:szCs w:val="24"/>
          <w:lang w:val="es-ES"/>
        </w:rPr>
        <w:t xml:space="preserve"> </w:t>
      </w:r>
      <w:r w:rsidRPr="00883BDC">
        <w:rPr>
          <w:rFonts w:ascii="Sylfaen" w:hAnsi="Sylfaen" w:cs="Sylfaen"/>
          <w:i/>
          <w:szCs w:val="24"/>
          <w:lang w:val="ru-RU"/>
        </w:rPr>
        <w:t>կնքում</w:t>
      </w:r>
      <w:r w:rsidRPr="00883BDC">
        <w:rPr>
          <w:rFonts w:ascii="Sylfaen" w:hAnsi="Sylfaen" w:cs="Sylfaen"/>
          <w:i/>
          <w:szCs w:val="24"/>
          <w:lang w:val="es-ES"/>
        </w:rPr>
        <w:t xml:space="preserve"> </w:t>
      </w:r>
      <w:r w:rsidRPr="00883BDC">
        <w:rPr>
          <w:rFonts w:ascii="Sylfaen" w:hAnsi="Sylfaen" w:cs="Sylfaen"/>
          <w:i/>
          <w:szCs w:val="24"/>
          <w:lang w:val="ru-RU"/>
        </w:rPr>
        <w:t>է</w:t>
      </w:r>
      <w:r w:rsidRPr="00883BDC">
        <w:rPr>
          <w:rFonts w:ascii="Sylfaen" w:hAnsi="Sylfaen" w:cs="Sylfaen"/>
          <w:i/>
          <w:szCs w:val="24"/>
          <w:lang w:val="es-ES"/>
        </w:rPr>
        <w:t xml:space="preserve">, </w:t>
      </w:r>
      <w:r w:rsidRPr="00883BDC">
        <w:rPr>
          <w:rFonts w:ascii="Sylfaen" w:hAnsi="Sylfaen" w:cs="Sylfaen"/>
          <w:i/>
          <w:szCs w:val="24"/>
          <w:lang w:val="ru-RU"/>
        </w:rPr>
        <w:t>եթե</w:t>
      </w:r>
      <w:r w:rsidRPr="00883BDC">
        <w:rPr>
          <w:rFonts w:ascii="Sylfaen" w:hAnsi="Sylfaen" w:cs="Sylfaen"/>
          <w:i/>
          <w:szCs w:val="24"/>
          <w:lang w:val="es-ES"/>
        </w:rPr>
        <w:t xml:space="preserve"> </w:t>
      </w:r>
      <w:r w:rsidRPr="00883BDC">
        <w:rPr>
          <w:rFonts w:ascii="Sylfaen" w:hAnsi="Sylfaen" w:cs="Sylfaen"/>
          <w:i/>
          <w:szCs w:val="24"/>
          <w:lang w:val="ru-RU"/>
        </w:rPr>
        <w:t>սույն</w:t>
      </w:r>
      <w:r w:rsidRPr="00883BDC">
        <w:rPr>
          <w:rFonts w:ascii="Sylfaen" w:hAnsi="Sylfaen" w:cs="Sylfaen"/>
          <w:i/>
          <w:szCs w:val="24"/>
          <w:lang w:val="es-ES"/>
        </w:rPr>
        <w:t xml:space="preserve"> </w:t>
      </w:r>
      <w:r w:rsidRPr="00883BDC">
        <w:rPr>
          <w:rFonts w:ascii="Sylfaen" w:hAnsi="Sylfaen" w:cs="Sylfaen"/>
          <w:i/>
          <w:szCs w:val="24"/>
          <w:lang w:val="ru-RU"/>
        </w:rPr>
        <w:t>կետով</w:t>
      </w:r>
      <w:r w:rsidRPr="00883BDC">
        <w:rPr>
          <w:rFonts w:ascii="Sylfaen" w:hAnsi="Sylfaen" w:cs="Sylfaen"/>
          <w:i/>
          <w:szCs w:val="24"/>
          <w:lang w:val="es-ES"/>
        </w:rPr>
        <w:t xml:space="preserve"> </w:t>
      </w:r>
      <w:r w:rsidRPr="00883BDC">
        <w:rPr>
          <w:rFonts w:ascii="Sylfaen" w:hAnsi="Sylfaen" w:cs="Sylfaen"/>
          <w:i/>
          <w:szCs w:val="24"/>
          <w:lang w:val="ru-RU"/>
        </w:rPr>
        <w:t>նախատեսված</w:t>
      </w:r>
      <w:r w:rsidRPr="00883BDC">
        <w:rPr>
          <w:rFonts w:ascii="Sylfaen" w:hAnsi="Sylfaen" w:cs="Sylfaen"/>
          <w:i/>
          <w:szCs w:val="24"/>
          <w:lang w:val="es-ES"/>
        </w:rPr>
        <w:t xml:space="preserve"> </w:t>
      </w:r>
      <w:r w:rsidRPr="00883BDC">
        <w:rPr>
          <w:rFonts w:ascii="Sylfaen" w:hAnsi="Sylfaen" w:cs="Sylfaen"/>
          <w:i/>
          <w:szCs w:val="24"/>
          <w:lang w:val="ru-RU"/>
        </w:rPr>
        <w:t>անգործության</w:t>
      </w:r>
      <w:r w:rsidRPr="00883BDC">
        <w:rPr>
          <w:rFonts w:ascii="Sylfaen" w:hAnsi="Sylfaen" w:cs="Sylfaen"/>
          <w:i/>
          <w:szCs w:val="24"/>
          <w:lang w:val="es-ES"/>
        </w:rPr>
        <w:t xml:space="preserve"> </w:t>
      </w:r>
      <w:r w:rsidRPr="00883BDC">
        <w:rPr>
          <w:rFonts w:ascii="Sylfaen" w:hAnsi="Sylfaen" w:cs="Sylfaen"/>
          <w:i/>
          <w:szCs w:val="24"/>
          <w:lang w:val="ru-RU"/>
        </w:rPr>
        <w:t>ժամկետում</w:t>
      </w:r>
      <w:r w:rsidRPr="00883BDC">
        <w:rPr>
          <w:rFonts w:ascii="Sylfaen" w:hAnsi="Sylfaen" w:cs="Sylfaen"/>
          <w:i/>
          <w:szCs w:val="24"/>
          <w:lang w:val="es-ES"/>
        </w:rPr>
        <w:t xml:space="preserve"> </w:t>
      </w:r>
      <w:r w:rsidRPr="00883BDC">
        <w:rPr>
          <w:rFonts w:ascii="Sylfaen" w:hAnsi="Sylfaen" w:cs="Sylfaen"/>
          <w:i/>
          <w:szCs w:val="24"/>
          <w:lang w:val="ru-RU"/>
        </w:rPr>
        <w:t>որևէ</w:t>
      </w:r>
      <w:r w:rsidRPr="00883BDC">
        <w:rPr>
          <w:rFonts w:ascii="Sylfaen" w:hAnsi="Sylfaen" w:cs="Sylfaen"/>
          <w:i/>
          <w:szCs w:val="24"/>
          <w:lang w:val="es-ES"/>
        </w:rPr>
        <w:t xml:space="preserve"> մ</w:t>
      </w:r>
      <w:r w:rsidRPr="00883BDC">
        <w:rPr>
          <w:rFonts w:ascii="Sylfaen" w:hAnsi="Sylfaen" w:cs="Sylfaen"/>
          <w:i/>
          <w:szCs w:val="24"/>
          <w:lang w:val="ru-RU"/>
        </w:rPr>
        <w:t>ասնակից</w:t>
      </w:r>
      <w:r w:rsidRPr="00883BDC">
        <w:rPr>
          <w:rFonts w:ascii="Sylfaen" w:hAnsi="Sylfaen" w:cs="Sylfaen"/>
          <w:i/>
          <w:szCs w:val="24"/>
          <w:lang w:val="es-ES"/>
        </w:rPr>
        <w:t xml:space="preserve"> </w:t>
      </w:r>
      <w:r w:rsidRPr="00883BDC">
        <w:rPr>
          <w:rFonts w:ascii="Sylfaen" w:hAnsi="Sylfaen" w:cs="Sylfaen"/>
          <w:i/>
        </w:rPr>
        <w:t>գնումների հետ կապված բողոքներ քննող անձին</w:t>
      </w:r>
      <w:r w:rsidRPr="00883BDC">
        <w:rPr>
          <w:rFonts w:ascii="Sylfaen" w:hAnsi="Sylfaen" w:cs="Sylfaen"/>
          <w:i/>
          <w:szCs w:val="24"/>
          <w:lang w:val="es-ES"/>
        </w:rPr>
        <w:t xml:space="preserve"> </w:t>
      </w:r>
      <w:r w:rsidRPr="00883BDC">
        <w:rPr>
          <w:rFonts w:ascii="Sylfaen" w:hAnsi="Sylfaen" w:cs="Sylfaen"/>
          <w:i/>
          <w:szCs w:val="24"/>
          <w:lang w:val="ru-RU"/>
        </w:rPr>
        <w:t>չի</w:t>
      </w:r>
      <w:r w:rsidRPr="00883BDC">
        <w:rPr>
          <w:rFonts w:ascii="Sylfaen" w:hAnsi="Sylfaen" w:cs="Sylfaen"/>
          <w:i/>
          <w:szCs w:val="24"/>
          <w:lang w:val="es-ES"/>
        </w:rPr>
        <w:t xml:space="preserve"> </w:t>
      </w:r>
      <w:r w:rsidRPr="00883BDC">
        <w:rPr>
          <w:rFonts w:ascii="Sylfaen" w:hAnsi="Sylfaen" w:cs="Sylfaen"/>
          <w:i/>
          <w:szCs w:val="24"/>
          <w:lang w:val="ru-RU"/>
        </w:rPr>
        <w:t>բողոքարկում</w:t>
      </w:r>
      <w:r w:rsidRPr="00883BDC">
        <w:rPr>
          <w:rFonts w:ascii="Sylfaen" w:hAnsi="Sylfaen" w:cs="Sylfaen"/>
          <w:i/>
          <w:szCs w:val="24"/>
          <w:lang w:val="es-ES"/>
        </w:rPr>
        <w:t xml:space="preserve"> </w:t>
      </w:r>
      <w:r w:rsidRPr="00883BDC">
        <w:rPr>
          <w:rFonts w:ascii="Sylfaen" w:hAnsi="Sylfaen" w:cs="Sylfaen"/>
          <w:i/>
          <w:szCs w:val="24"/>
          <w:lang w:val="ru-RU"/>
        </w:rPr>
        <w:t>պայմանագիր</w:t>
      </w:r>
      <w:r w:rsidRPr="00883BDC">
        <w:rPr>
          <w:rFonts w:ascii="Sylfaen" w:hAnsi="Sylfaen" w:cs="Sylfaen"/>
          <w:i/>
          <w:szCs w:val="24"/>
          <w:lang w:val="es-ES"/>
        </w:rPr>
        <w:t xml:space="preserve"> </w:t>
      </w:r>
      <w:r w:rsidRPr="00883BDC">
        <w:rPr>
          <w:rFonts w:ascii="Sylfaen" w:hAnsi="Sylfaen" w:cs="Sylfaen"/>
          <w:i/>
          <w:szCs w:val="24"/>
          <w:lang w:val="ru-RU"/>
        </w:rPr>
        <w:t>կնքելու</w:t>
      </w:r>
      <w:r w:rsidRPr="00883BDC">
        <w:rPr>
          <w:rFonts w:ascii="Sylfaen" w:hAnsi="Sylfaen" w:cs="Sylfaen"/>
          <w:i/>
          <w:szCs w:val="24"/>
          <w:lang w:val="es-ES"/>
        </w:rPr>
        <w:t xml:space="preserve"> </w:t>
      </w:r>
      <w:r w:rsidRPr="00883BDC">
        <w:rPr>
          <w:rFonts w:ascii="Sylfaen" w:hAnsi="Sylfaen" w:cs="Sylfaen"/>
          <w:i/>
          <w:szCs w:val="24"/>
          <w:lang w:val="ru-RU"/>
        </w:rPr>
        <w:t>մասին</w:t>
      </w:r>
      <w:r w:rsidRPr="00883BDC">
        <w:rPr>
          <w:rFonts w:ascii="Sylfaen" w:hAnsi="Sylfaen" w:cs="Sylfaen"/>
          <w:i/>
          <w:szCs w:val="24"/>
          <w:lang w:val="es-ES"/>
        </w:rPr>
        <w:t xml:space="preserve"> </w:t>
      </w:r>
      <w:r w:rsidRPr="00883BDC">
        <w:rPr>
          <w:rFonts w:ascii="Sylfaen" w:hAnsi="Sylfaen" w:cs="Sylfaen"/>
          <w:i/>
          <w:szCs w:val="24"/>
          <w:lang w:val="ru-RU"/>
        </w:rPr>
        <w:t>որոշումը։</w:t>
      </w:r>
      <w:r w:rsidRPr="00883BDC">
        <w:rPr>
          <w:rFonts w:ascii="Sylfaen" w:hAnsi="Sylfaen" w:cs="Sylfaen"/>
          <w:i/>
          <w:szCs w:val="24"/>
          <w:lang w:val="es-ES"/>
        </w:rPr>
        <w:t xml:space="preserve"> </w:t>
      </w:r>
      <w:r w:rsidRPr="00883BDC">
        <w:rPr>
          <w:rFonts w:ascii="Sylfaen" w:hAnsi="Sylfaen" w:cs="Sylfaen"/>
          <w:i/>
          <w:szCs w:val="24"/>
          <w:lang w:val="ru-RU"/>
        </w:rPr>
        <w:t>Մինչև</w:t>
      </w:r>
      <w:r w:rsidRPr="00883BDC">
        <w:rPr>
          <w:rFonts w:ascii="Sylfaen" w:hAnsi="Sylfaen" w:cs="Sylfaen"/>
          <w:i/>
          <w:szCs w:val="24"/>
          <w:lang w:val="es-ES"/>
        </w:rPr>
        <w:t xml:space="preserve"> </w:t>
      </w:r>
      <w:r w:rsidRPr="00883BDC">
        <w:rPr>
          <w:rFonts w:ascii="Sylfaen" w:hAnsi="Sylfaen" w:cs="Sylfaen"/>
          <w:i/>
          <w:szCs w:val="24"/>
          <w:lang w:val="ru-RU"/>
        </w:rPr>
        <w:t>անգործության</w:t>
      </w:r>
      <w:r w:rsidRPr="00883BDC">
        <w:rPr>
          <w:rFonts w:ascii="Sylfaen" w:hAnsi="Sylfaen" w:cs="Sylfaen"/>
          <w:i/>
          <w:szCs w:val="24"/>
          <w:lang w:val="es-ES"/>
        </w:rPr>
        <w:t xml:space="preserve"> </w:t>
      </w:r>
      <w:r w:rsidRPr="00883BDC">
        <w:rPr>
          <w:rFonts w:ascii="Sylfaen" w:hAnsi="Sylfaen" w:cs="Sylfaen"/>
          <w:i/>
          <w:szCs w:val="24"/>
          <w:lang w:val="ru-RU"/>
        </w:rPr>
        <w:t>ժամկետը</w:t>
      </w:r>
      <w:r w:rsidRPr="00883BDC">
        <w:rPr>
          <w:rFonts w:ascii="Sylfaen" w:hAnsi="Sylfaen" w:cs="Sylfaen"/>
          <w:i/>
          <w:szCs w:val="24"/>
          <w:lang w:val="es-ES"/>
        </w:rPr>
        <w:t xml:space="preserve"> </w:t>
      </w:r>
      <w:r w:rsidRPr="00883BDC">
        <w:rPr>
          <w:rFonts w:ascii="Sylfaen" w:hAnsi="Sylfaen" w:cs="Sylfaen"/>
          <w:i/>
          <w:szCs w:val="24"/>
          <w:lang w:val="ru-RU"/>
        </w:rPr>
        <w:t>լրանալը</w:t>
      </w:r>
      <w:r w:rsidRPr="00883BDC">
        <w:rPr>
          <w:rFonts w:ascii="Sylfaen" w:hAnsi="Sylfaen" w:cs="Sylfaen"/>
          <w:i/>
          <w:szCs w:val="24"/>
          <w:lang w:val="es-ES"/>
        </w:rPr>
        <w:t xml:space="preserve"> </w:t>
      </w:r>
      <w:r w:rsidRPr="00883BDC">
        <w:rPr>
          <w:rFonts w:ascii="Sylfaen" w:hAnsi="Sylfaen" w:cs="Sylfaen"/>
          <w:i/>
          <w:szCs w:val="24"/>
          <w:lang w:val="ru-RU"/>
        </w:rPr>
        <w:t>կամ</w:t>
      </w:r>
      <w:r w:rsidRPr="00883BDC">
        <w:rPr>
          <w:rFonts w:ascii="Sylfaen" w:hAnsi="Sylfaen" w:cs="Sylfaen"/>
          <w:i/>
          <w:szCs w:val="24"/>
          <w:lang w:val="es-ES"/>
        </w:rPr>
        <w:t xml:space="preserve"> </w:t>
      </w:r>
      <w:r w:rsidRPr="00883BDC">
        <w:rPr>
          <w:rFonts w:ascii="Sylfaen" w:hAnsi="Sylfaen" w:cs="Sylfaen"/>
          <w:i/>
          <w:szCs w:val="24"/>
          <w:lang w:val="ru-RU"/>
        </w:rPr>
        <w:t>առանց</w:t>
      </w:r>
      <w:r w:rsidRPr="00883BDC">
        <w:rPr>
          <w:rFonts w:ascii="Sylfaen" w:hAnsi="Sylfaen" w:cs="Sylfaen"/>
          <w:i/>
          <w:szCs w:val="24"/>
          <w:lang w:val="es-ES"/>
        </w:rPr>
        <w:t xml:space="preserve"> </w:t>
      </w:r>
      <w:r w:rsidRPr="00883BDC">
        <w:rPr>
          <w:rFonts w:ascii="Sylfaen" w:hAnsi="Sylfaen" w:cs="Sylfaen"/>
          <w:i/>
          <w:szCs w:val="24"/>
          <w:lang w:val="ru-RU"/>
        </w:rPr>
        <w:t>պայմանագիր</w:t>
      </w:r>
      <w:r w:rsidRPr="00883BDC">
        <w:rPr>
          <w:rFonts w:ascii="Sylfaen" w:hAnsi="Sylfaen" w:cs="Sylfaen"/>
          <w:i/>
          <w:szCs w:val="24"/>
          <w:lang w:val="es-ES"/>
        </w:rPr>
        <w:t xml:space="preserve"> </w:t>
      </w:r>
      <w:r w:rsidRPr="00883BDC">
        <w:rPr>
          <w:rFonts w:ascii="Sylfaen" w:hAnsi="Sylfaen" w:cs="Sylfaen"/>
          <w:i/>
          <w:szCs w:val="24"/>
          <w:lang w:val="ru-RU"/>
        </w:rPr>
        <w:t>կնքելու</w:t>
      </w:r>
      <w:r w:rsidRPr="00883BDC">
        <w:rPr>
          <w:rFonts w:ascii="Sylfaen" w:hAnsi="Sylfaen" w:cs="Sylfaen"/>
          <w:i/>
          <w:szCs w:val="24"/>
          <w:lang w:val="es-ES"/>
        </w:rPr>
        <w:t xml:space="preserve"> </w:t>
      </w:r>
      <w:r w:rsidRPr="00883BDC">
        <w:rPr>
          <w:rFonts w:ascii="Sylfaen" w:hAnsi="Sylfaen" w:cs="Sylfaen"/>
          <w:i/>
          <w:szCs w:val="24"/>
          <w:lang w:val="ru-RU"/>
        </w:rPr>
        <w:t>մասին</w:t>
      </w:r>
      <w:r w:rsidRPr="00883BDC">
        <w:rPr>
          <w:rFonts w:ascii="Sylfaen" w:hAnsi="Sylfaen" w:cs="Sylfaen"/>
          <w:i/>
          <w:szCs w:val="24"/>
          <w:lang w:val="es-ES"/>
        </w:rPr>
        <w:t xml:space="preserve"> </w:t>
      </w:r>
      <w:r w:rsidRPr="00883BDC">
        <w:rPr>
          <w:rFonts w:ascii="Sylfaen" w:hAnsi="Sylfaen" w:cs="Sylfaen"/>
          <w:i/>
          <w:szCs w:val="24"/>
          <w:lang w:val="ru-RU"/>
        </w:rPr>
        <w:t>հայտարարության</w:t>
      </w:r>
      <w:r w:rsidRPr="00883BDC">
        <w:rPr>
          <w:rFonts w:ascii="Sylfaen" w:hAnsi="Sylfaen" w:cs="Sylfaen"/>
          <w:i/>
          <w:szCs w:val="24"/>
          <w:lang w:val="es-ES"/>
        </w:rPr>
        <w:t xml:space="preserve"> </w:t>
      </w:r>
      <w:r w:rsidRPr="00883BDC">
        <w:rPr>
          <w:rFonts w:ascii="Sylfaen" w:hAnsi="Sylfaen" w:cs="Sylfaen"/>
          <w:i/>
          <w:szCs w:val="24"/>
          <w:lang w:val="ru-RU"/>
        </w:rPr>
        <w:t>հրապարակման</w:t>
      </w:r>
      <w:r w:rsidRPr="00883BDC">
        <w:rPr>
          <w:rFonts w:ascii="Sylfaen" w:hAnsi="Sylfaen" w:cs="Sylfaen"/>
          <w:i/>
          <w:szCs w:val="24"/>
          <w:lang w:val="es-ES"/>
        </w:rPr>
        <w:t xml:space="preserve"> </w:t>
      </w:r>
      <w:r w:rsidRPr="00883BDC">
        <w:rPr>
          <w:rFonts w:ascii="Sylfaen" w:hAnsi="Sylfaen" w:cs="Sylfaen"/>
          <w:i/>
          <w:szCs w:val="24"/>
          <w:lang w:val="ru-RU"/>
        </w:rPr>
        <w:t>կնք</w:t>
      </w:r>
      <w:r w:rsidRPr="00883BDC">
        <w:rPr>
          <w:rFonts w:ascii="Sylfaen" w:hAnsi="Sylfaen" w:cs="Sylfaen"/>
          <w:i/>
          <w:szCs w:val="24"/>
          <w:lang w:val="en-US"/>
        </w:rPr>
        <w:t>վ</w:t>
      </w:r>
      <w:r w:rsidRPr="00883BDC">
        <w:rPr>
          <w:rFonts w:ascii="Sylfaen" w:hAnsi="Sylfaen" w:cs="Sylfaen"/>
          <w:i/>
          <w:szCs w:val="24"/>
          <w:lang w:val="ru-RU"/>
        </w:rPr>
        <w:t>ած</w:t>
      </w:r>
      <w:r w:rsidRPr="00883BDC">
        <w:rPr>
          <w:rFonts w:ascii="Sylfaen" w:hAnsi="Sylfaen" w:cs="Sylfaen"/>
          <w:i/>
          <w:szCs w:val="24"/>
          <w:lang w:val="es-ES"/>
        </w:rPr>
        <w:t xml:space="preserve"> </w:t>
      </w:r>
      <w:r w:rsidRPr="00883BDC">
        <w:rPr>
          <w:rFonts w:ascii="Sylfaen" w:hAnsi="Sylfaen" w:cs="Sylfaen"/>
          <w:i/>
          <w:szCs w:val="24"/>
          <w:lang w:val="ru-RU"/>
        </w:rPr>
        <w:t>պայմանագիրն</w:t>
      </w:r>
      <w:r w:rsidRPr="00883BDC">
        <w:rPr>
          <w:rFonts w:ascii="Sylfaen" w:hAnsi="Sylfaen" w:cs="Sylfaen"/>
          <w:i/>
          <w:szCs w:val="24"/>
          <w:lang w:val="es-ES"/>
        </w:rPr>
        <w:t xml:space="preserve"> </w:t>
      </w:r>
      <w:r w:rsidRPr="00883BDC">
        <w:rPr>
          <w:rFonts w:ascii="Sylfaen" w:hAnsi="Sylfaen" w:cs="Sylfaen"/>
          <w:i/>
          <w:szCs w:val="24"/>
          <w:lang w:val="ru-RU"/>
        </w:rPr>
        <w:t>առ</w:t>
      </w:r>
      <w:r w:rsidRPr="00883BDC">
        <w:rPr>
          <w:rFonts w:ascii="Sylfaen" w:hAnsi="Sylfaen" w:cs="Sylfaen"/>
          <w:i/>
          <w:szCs w:val="24"/>
          <w:lang w:val="es-ES"/>
        </w:rPr>
        <w:t xml:space="preserve"> </w:t>
      </w:r>
      <w:r w:rsidRPr="00883BDC">
        <w:rPr>
          <w:rFonts w:ascii="Sylfaen" w:hAnsi="Sylfaen" w:cs="Sylfaen"/>
          <w:i/>
          <w:szCs w:val="24"/>
          <w:lang w:val="ru-RU"/>
        </w:rPr>
        <w:t>ոչինչ</w:t>
      </w:r>
      <w:r w:rsidRPr="00883BDC">
        <w:rPr>
          <w:rFonts w:ascii="Sylfaen" w:hAnsi="Sylfaen" w:cs="Sylfaen"/>
          <w:i/>
          <w:szCs w:val="24"/>
          <w:lang w:val="es-ES"/>
        </w:rPr>
        <w:t xml:space="preserve"> </w:t>
      </w:r>
      <w:r w:rsidRPr="00883BDC">
        <w:rPr>
          <w:rFonts w:ascii="Sylfaen" w:hAnsi="Sylfaen" w:cs="Sylfaen"/>
          <w:i/>
          <w:szCs w:val="24"/>
          <w:lang w:val="ru-RU"/>
        </w:rPr>
        <w:t>է։</w:t>
      </w:r>
    </w:p>
    <w:p w:rsidR="00A5723E" w:rsidRPr="00883BDC" w:rsidRDefault="00A5723E" w:rsidP="00A5723E">
      <w:pPr>
        <w:ind w:firstLine="567"/>
        <w:jc w:val="center"/>
        <w:rPr>
          <w:rFonts w:ascii="Sylfaen" w:hAnsi="Sylfaen"/>
          <w:b/>
          <w:i/>
          <w:sz w:val="20"/>
          <w:lang w:val="es-ES"/>
        </w:rPr>
      </w:pPr>
    </w:p>
    <w:p w:rsidR="00A5723E" w:rsidRPr="00883BDC" w:rsidRDefault="00A5723E" w:rsidP="00A5723E">
      <w:pPr>
        <w:ind w:firstLine="567"/>
        <w:jc w:val="center"/>
        <w:rPr>
          <w:rFonts w:ascii="Sylfaen" w:hAnsi="Sylfaen"/>
          <w:b/>
          <w:i/>
          <w:sz w:val="20"/>
          <w:lang w:val="es-ES"/>
        </w:rPr>
      </w:pPr>
    </w:p>
    <w:p w:rsidR="00A5723E" w:rsidRPr="00883BDC" w:rsidRDefault="00A5723E" w:rsidP="00A5723E">
      <w:pPr>
        <w:jc w:val="center"/>
        <w:rPr>
          <w:rFonts w:ascii="Sylfaen" w:hAnsi="Sylfaen" w:cs="Arial"/>
          <w:b/>
          <w:i/>
          <w:iCs/>
          <w:sz w:val="20"/>
          <w:lang w:val="af-ZA"/>
        </w:rPr>
      </w:pPr>
      <w:r w:rsidRPr="00883BDC">
        <w:rPr>
          <w:rFonts w:ascii="Sylfaen" w:hAnsi="Sylfaen"/>
          <w:b/>
          <w:i/>
          <w:iCs/>
          <w:sz w:val="20"/>
          <w:lang w:val="es-ES"/>
        </w:rPr>
        <w:t>9</w:t>
      </w:r>
      <w:r w:rsidRPr="00883BDC">
        <w:rPr>
          <w:rFonts w:ascii="Sylfaen" w:hAnsi="Sylfaen"/>
          <w:b/>
          <w:i/>
          <w:iCs/>
          <w:sz w:val="20"/>
          <w:lang w:val="af-ZA"/>
        </w:rPr>
        <w:t xml:space="preserve">. </w:t>
      </w:r>
      <w:r w:rsidRPr="00883BDC">
        <w:rPr>
          <w:rFonts w:ascii="Sylfaen" w:hAnsi="Sylfaen" w:cs="Sylfaen"/>
          <w:b/>
          <w:i/>
          <w:iCs/>
          <w:sz w:val="20"/>
          <w:lang w:val="af-ZA"/>
        </w:rPr>
        <w:t>ՊԱՅՄԱՆԱԳՐԻ</w:t>
      </w:r>
      <w:r w:rsidRPr="00883BDC">
        <w:rPr>
          <w:rFonts w:ascii="Sylfaen" w:hAnsi="Sylfaen" w:cs="Arial"/>
          <w:b/>
          <w:i/>
          <w:iCs/>
          <w:sz w:val="20"/>
          <w:lang w:val="af-ZA"/>
        </w:rPr>
        <w:t xml:space="preserve"> </w:t>
      </w:r>
      <w:r w:rsidRPr="00883BDC">
        <w:rPr>
          <w:rFonts w:ascii="Sylfaen" w:hAnsi="Sylfaen" w:cs="Sylfaen"/>
          <w:b/>
          <w:i/>
          <w:iCs/>
          <w:sz w:val="20"/>
          <w:lang w:val="af-ZA"/>
        </w:rPr>
        <w:t>ԿՆՔՈՒՄԸ</w:t>
      </w:r>
      <w:r w:rsidRPr="00883BDC">
        <w:rPr>
          <w:rFonts w:ascii="Sylfaen" w:hAnsi="Sylfaen" w:cs="Arial"/>
          <w:b/>
          <w:i/>
          <w:iCs/>
          <w:sz w:val="20"/>
          <w:lang w:val="af-ZA"/>
        </w:rPr>
        <w:t xml:space="preserve"> </w:t>
      </w:r>
    </w:p>
    <w:p w:rsidR="00A5723E" w:rsidRPr="00883BDC" w:rsidRDefault="00A5723E" w:rsidP="00A5723E">
      <w:pPr>
        <w:jc w:val="center"/>
        <w:rPr>
          <w:rFonts w:ascii="Sylfaen" w:hAnsi="Sylfaen"/>
          <w:b/>
          <w:i/>
          <w:iCs/>
          <w:sz w:val="20"/>
          <w:lang w:val="af-ZA"/>
        </w:rPr>
      </w:pPr>
    </w:p>
    <w:p w:rsidR="00A5723E" w:rsidRPr="00883BDC" w:rsidRDefault="00A5723E" w:rsidP="00A5723E">
      <w:pPr>
        <w:ind w:firstLine="567"/>
        <w:jc w:val="both"/>
        <w:rPr>
          <w:rFonts w:ascii="Sylfaen" w:hAnsi="Sylfaen" w:cs="Sylfaen"/>
          <w:i/>
          <w:sz w:val="20"/>
          <w:lang w:val="af-ZA"/>
        </w:rPr>
      </w:pPr>
      <w:r w:rsidRPr="00883BDC">
        <w:rPr>
          <w:rFonts w:ascii="Sylfaen" w:hAnsi="Sylfaen"/>
          <w:i/>
          <w:iCs/>
          <w:sz w:val="20"/>
          <w:lang w:val="es-ES"/>
        </w:rPr>
        <w:t>9</w:t>
      </w:r>
      <w:r w:rsidRPr="00883BDC">
        <w:rPr>
          <w:rFonts w:ascii="Sylfaen" w:hAnsi="Sylfaen"/>
          <w:i/>
          <w:iCs/>
          <w:sz w:val="20"/>
          <w:lang w:val="af-ZA"/>
        </w:rPr>
        <w:t xml:space="preserve">.1 </w:t>
      </w:r>
      <w:r w:rsidRPr="00883BDC">
        <w:rPr>
          <w:rFonts w:ascii="Sylfaen" w:hAnsi="Sylfaen" w:cs="Sylfaen"/>
          <w:i/>
          <w:sz w:val="20"/>
          <w:lang w:val="ru-RU"/>
        </w:rPr>
        <w:t>Պայմանագիր</w:t>
      </w:r>
      <w:r w:rsidRPr="00883BDC">
        <w:rPr>
          <w:rFonts w:ascii="Sylfaen" w:hAnsi="Sylfaen" w:cs="Sylfaen"/>
          <w:i/>
          <w:sz w:val="20"/>
          <w:lang w:val="af-ZA"/>
        </w:rPr>
        <w:t xml:space="preserve"> </w:t>
      </w:r>
      <w:r w:rsidRPr="00883BDC">
        <w:rPr>
          <w:rFonts w:ascii="Sylfaen" w:hAnsi="Sylfaen" w:cs="Sylfaen"/>
          <w:i/>
          <w:sz w:val="20"/>
          <w:lang w:val="ru-RU"/>
        </w:rPr>
        <w:t>կնքվում</w:t>
      </w:r>
      <w:r w:rsidRPr="00883BDC">
        <w:rPr>
          <w:rFonts w:ascii="Sylfaen" w:hAnsi="Sylfaen" w:cs="Sylfaen"/>
          <w:i/>
          <w:sz w:val="20"/>
          <w:lang w:val="af-ZA"/>
        </w:rPr>
        <w:t xml:space="preserve"> </w:t>
      </w:r>
      <w:r w:rsidRPr="00883BDC">
        <w:rPr>
          <w:rFonts w:ascii="Sylfaen" w:hAnsi="Sylfaen" w:cs="Sylfaen"/>
          <w:i/>
          <w:sz w:val="20"/>
          <w:lang w:val="ru-RU"/>
        </w:rPr>
        <w:t>է</w:t>
      </w:r>
      <w:r w:rsidRPr="00883BDC">
        <w:rPr>
          <w:rFonts w:ascii="Sylfaen" w:hAnsi="Sylfaen" w:cs="Sylfaen"/>
          <w:i/>
          <w:sz w:val="20"/>
          <w:lang w:val="af-ZA"/>
        </w:rPr>
        <w:t xml:space="preserve"> </w:t>
      </w:r>
      <w:r w:rsidRPr="00883BDC">
        <w:rPr>
          <w:rFonts w:ascii="Sylfaen" w:hAnsi="Sylfaen" w:cs="Sylfaen"/>
          <w:i/>
          <w:sz w:val="20"/>
          <w:lang w:val="ru-RU"/>
        </w:rPr>
        <w:t>հանձնաժողովի</w:t>
      </w:r>
      <w:r w:rsidRPr="00883BDC">
        <w:rPr>
          <w:rFonts w:ascii="Sylfaen" w:hAnsi="Sylfaen" w:cs="Sylfaen"/>
          <w:i/>
          <w:sz w:val="20"/>
          <w:lang w:val="af-ZA"/>
        </w:rPr>
        <w:t xml:space="preserve"> </w:t>
      </w:r>
      <w:r w:rsidRPr="00883BDC">
        <w:rPr>
          <w:rFonts w:ascii="Sylfaen" w:hAnsi="Sylfaen" w:cs="Sylfaen"/>
          <w:i/>
          <w:sz w:val="20"/>
          <w:lang w:val="ru-RU"/>
        </w:rPr>
        <w:t>որոշման</w:t>
      </w:r>
      <w:r w:rsidRPr="00883BDC">
        <w:rPr>
          <w:rFonts w:ascii="Sylfaen" w:hAnsi="Sylfaen" w:cs="Sylfaen"/>
          <w:i/>
          <w:sz w:val="20"/>
          <w:lang w:val="af-ZA"/>
        </w:rPr>
        <w:t xml:space="preserve"> </w:t>
      </w:r>
      <w:r w:rsidRPr="00883BDC">
        <w:rPr>
          <w:rFonts w:ascii="Sylfaen" w:hAnsi="Sylfaen" w:cs="Sylfaen"/>
          <w:i/>
          <w:sz w:val="20"/>
          <w:lang w:val="ru-RU"/>
        </w:rPr>
        <w:t>հիման</w:t>
      </w:r>
      <w:r w:rsidRPr="00883BDC">
        <w:rPr>
          <w:rFonts w:ascii="Sylfaen" w:hAnsi="Sylfaen" w:cs="Sylfaen"/>
          <w:i/>
          <w:sz w:val="20"/>
          <w:lang w:val="af-ZA"/>
        </w:rPr>
        <w:t xml:space="preserve"> </w:t>
      </w:r>
      <w:r w:rsidRPr="00883BDC">
        <w:rPr>
          <w:rFonts w:ascii="Sylfaen" w:hAnsi="Sylfaen" w:cs="Sylfaen"/>
          <w:i/>
          <w:sz w:val="20"/>
          <w:lang w:val="ru-RU"/>
        </w:rPr>
        <w:t>վրա</w:t>
      </w:r>
      <w:r w:rsidRPr="00883BDC">
        <w:rPr>
          <w:rFonts w:ascii="Sylfaen" w:hAnsi="Sylfaen" w:cs="Sylfaen"/>
          <w:i/>
          <w:sz w:val="20"/>
          <w:lang w:val="af-ZA"/>
        </w:rPr>
        <w:t xml:space="preserve">` </w:t>
      </w:r>
      <w:r w:rsidRPr="00883BDC">
        <w:rPr>
          <w:rFonts w:ascii="Sylfaen" w:hAnsi="Sylfaen" w:cs="Sylfaen"/>
          <w:i/>
          <w:sz w:val="20"/>
        </w:rPr>
        <w:t>պ</w:t>
      </w:r>
      <w:r w:rsidRPr="00883BDC">
        <w:rPr>
          <w:rFonts w:ascii="Sylfaen" w:hAnsi="Sylfaen" w:cs="Sylfaen"/>
          <w:i/>
          <w:sz w:val="20"/>
          <w:lang w:val="ru-RU"/>
        </w:rPr>
        <w:t>ատվիրատուի</w:t>
      </w:r>
      <w:r w:rsidRPr="00883BDC">
        <w:rPr>
          <w:rFonts w:ascii="Sylfaen" w:hAnsi="Sylfaen" w:cs="Sylfaen"/>
          <w:i/>
          <w:sz w:val="20"/>
          <w:lang w:val="af-ZA"/>
        </w:rPr>
        <w:t xml:space="preserve"> </w:t>
      </w:r>
      <w:r w:rsidRPr="00883BDC">
        <w:rPr>
          <w:rFonts w:ascii="Sylfaen" w:hAnsi="Sylfaen" w:cs="Sylfaen"/>
          <w:i/>
          <w:sz w:val="20"/>
          <w:lang w:val="ru-RU"/>
        </w:rPr>
        <w:t>կողմից։</w:t>
      </w:r>
      <w:r w:rsidRPr="00883BDC">
        <w:rPr>
          <w:rFonts w:ascii="Sylfaen" w:hAnsi="Sylfaen" w:cs="Sylfaen"/>
          <w:i/>
          <w:sz w:val="20"/>
          <w:lang w:val="af-ZA"/>
        </w:rPr>
        <w:t xml:space="preserve"> </w:t>
      </w:r>
      <w:r w:rsidRPr="00883BDC">
        <w:rPr>
          <w:rFonts w:ascii="Sylfaen" w:hAnsi="Sylfaen" w:cs="Sylfaen"/>
          <w:i/>
          <w:sz w:val="20"/>
          <w:lang w:val="ru-RU"/>
        </w:rPr>
        <w:t>Պայմանագիրը</w:t>
      </w:r>
      <w:r w:rsidRPr="00883BDC">
        <w:rPr>
          <w:rFonts w:ascii="Sylfaen" w:hAnsi="Sylfaen" w:cs="Sylfaen"/>
          <w:i/>
          <w:sz w:val="20"/>
          <w:lang w:val="af-ZA"/>
        </w:rPr>
        <w:t xml:space="preserve"> </w:t>
      </w:r>
      <w:r w:rsidRPr="00883BDC">
        <w:rPr>
          <w:rFonts w:ascii="Sylfaen" w:hAnsi="Sylfaen" w:cs="Sylfaen"/>
          <w:i/>
          <w:sz w:val="20"/>
          <w:lang w:val="ru-RU"/>
        </w:rPr>
        <w:t>կնքվում</w:t>
      </w:r>
      <w:r w:rsidRPr="00883BDC">
        <w:rPr>
          <w:rFonts w:ascii="Sylfaen" w:hAnsi="Sylfaen" w:cs="Sylfaen"/>
          <w:i/>
          <w:sz w:val="20"/>
          <w:lang w:val="af-ZA"/>
        </w:rPr>
        <w:t xml:space="preserve"> </w:t>
      </w:r>
      <w:r w:rsidRPr="00883BDC">
        <w:rPr>
          <w:rFonts w:ascii="Sylfaen" w:hAnsi="Sylfaen" w:cs="Sylfaen"/>
          <w:i/>
          <w:sz w:val="20"/>
          <w:lang w:val="ru-RU"/>
        </w:rPr>
        <w:t>է</w:t>
      </w:r>
      <w:r w:rsidRPr="00883BDC">
        <w:rPr>
          <w:rFonts w:ascii="Sylfaen" w:hAnsi="Sylfaen" w:cs="Sylfaen"/>
          <w:i/>
          <w:sz w:val="20"/>
          <w:lang w:val="af-ZA"/>
        </w:rPr>
        <w:t xml:space="preserve"> </w:t>
      </w:r>
      <w:r w:rsidRPr="00883BDC">
        <w:rPr>
          <w:rFonts w:ascii="Sylfaen" w:hAnsi="Sylfaen" w:cs="Sylfaen"/>
          <w:i/>
          <w:sz w:val="20"/>
          <w:lang w:val="ru-RU"/>
        </w:rPr>
        <w:t>գրավոր</w:t>
      </w:r>
      <w:r w:rsidRPr="00883BDC">
        <w:rPr>
          <w:rFonts w:ascii="Sylfaen" w:hAnsi="Sylfaen" w:cs="Sylfaen"/>
          <w:i/>
          <w:sz w:val="20"/>
          <w:lang w:val="af-ZA"/>
        </w:rPr>
        <w:t xml:space="preserve">` </w:t>
      </w:r>
      <w:r w:rsidRPr="00883BDC">
        <w:rPr>
          <w:rFonts w:ascii="Sylfaen" w:hAnsi="Sylfaen" w:cs="Sylfaen"/>
          <w:i/>
          <w:sz w:val="20"/>
          <w:lang w:val="ru-RU"/>
        </w:rPr>
        <w:t>մեկ</w:t>
      </w:r>
      <w:r w:rsidRPr="00883BDC">
        <w:rPr>
          <w:rFonts w:ascii="Sylfaen" w:hAnsi="Sylfaen" w:cs="Sylfaen"/>
          <w:i/>
          <w:sz w:val="20"/>
          <w:lang w:val="af-ZA"/>
        </w:rPr>
        <w:t xml:space="preserve"> </w:t>
      </w:r>
      <w:r w:rsidRPr="00883BDC">
        <w:rPr>
          <w:rFonts w:ascii="Sylfaen" w:hAnsi="Sylfaen" w:cs="Sylfaen"/>
          <w:i/>
          <w:sz w:val="20"/>
          <w:lang w:val="ru-RU"/>
        </w:rPr>
        <w:t>փաստաթուղթ</w:t>
      </w:r>
      <w:r w:rsidRPr="00883BDC">
        <w:rPr>
          <w:rFonts w:ascii="Sylfaen" w:hAnsi="Sylfaen" w:cs="Sylfaen"/>
          <w:i/>
          <w:sz w:val="20"/>
          <w:lang w:val="af-ZA"/>
        </w:rPr>
        <w:t xml:space="preserve"> </w:t>
      </w:r>
      <w:r w:rsidRPr="00883BDC">
        <w:rPr>
          <w:rFonts w:ascii="Sylfaen" w:hAnsi="Sylfaen" w:cs="Sylfaen"/>
          <w:i/>
          <w:sz w:val="20"/>
          <w:lang w:val="ru-RU"/>
        </w:rPr>
        <w:t>կազմելու</w:t>
      </w:r>
      <w:r w:rsidRPr="00883BDC">
        <w:rPr>
          <w:rFonts w:ascii="Sylfaen" w:hAnsi="Sylfaen" w:cs="Sylfaen"/>
          <w:i/>
          <w:sz w:val="20"/>
          <w:lang w:val="af-ZA"/>
        </w:rPr>
        <w:t xml:space="preserve"> </w:t>
      </w:r>
      <w:r w:rsidRPr="00883BDC">
        <w:rPr>
          <w:rFonts w:ascii="Sylfaen" w:hAnsi="Sylfaen" w:cs="Sylfaen"/>
          <w:i/>
          <w:sz w:val="20"/>
          <w:lang w:val="ru-RU"/>
        </w:rPr>
        <w:t>միջոցով։</w:t>
      </w:r>
    </w:p>
    <w:p w:rsidR="00A5723E" w:rsidRPr="00883BDC" w:rsidRDefault="00A5723E" w:rsidP="00A5723E">
      <w:pPr>
        <w:ind w:firstLine="567"/>
        <w:jc w:val="both"/>
        <w:rPr>
          <w:rFonts w:ascii="Sylfaen" w:hAnsi="Sylfaen" w:cs="Sylfaen"/>
          <w:i/>
          <w:sz w:val="20"/>
          <w:lang w:val="af-ZA"/>
        </w:rPr>
      </w:pPr>
      <w:r w:rsidRPr="00883BDC">
        <w:rPr>
          <w:rFonts w:ascii="Sylfaen" w:hAnsi="Sylfaen" w:cs="Sylfaen"/>
          <w:i/>
          <w:sz w:val="20"/>
          <w:lang w:val="af-ZA"/>
        </w:rPr>
        <w:t xml:space="preserve">9.2 </w:t>
      </w:r>
      <w:r w:rsidRPr="00883BDC">
        <w:rPr>
          <w:rFonts w:ascii="Sylfaen" w:hAnsi="Sylfaen" w:cs="Sylfaen"/>
          <w:i/>
          <w:sz w:val="20"/>
          <w:lang w:val="ru-RU"/>
        </w:rPr>
        <w:t>Սույն</w:t>
      </w:r>
      <w:r w:rsidRPr="00883BDC">
        <w:rPr>
          <w:rFonts w:ascii="Sylfaen" w:hAnsi="Sylfaen" w:cs="Sylfaen"/>
          <w:i/>
          <w:sz w:val="20"/>
          <w:lang w:val="af-ZA"/>
        </w:rPr>
        <w:t xml:space="preserve"> </w:t>
      </w:r>
      <w:r w:rsidRPr="00883BDC">
        <w:rPr>
          <w:rFonts w:ascii="Sylfaen" w:hAnsi="Sylfaen" w:cs="Sylfaen"/>
          <w:i/>
          <w:sz w:val="20"/>
          <w:lang w:val="ru-RU"/>
        </w:rPr>
        <w:t>հրավերի</w:t>
      </w:r>
      <w:r w:rsidRPr="00883BDC">
        <w:rPr>
          <w:rFonts w:ascii="Sylfaen" w:hAnsi="Sylfaen" w:cs="Sylfaen"/>
          <w:i/>
          <w:sz w:val="20"/>
          <w:lang w:val="af-ZA"/>
        </w:rPr>
        <w:t xml:space="preserve"> 1-</w:t>
      </w:r>
      <w:r w:rsidRPr="00883BDC">
        <w:rPr>
          <w:rFonts w:ascii="Sylfaen" w:hAnsi="Sylfaen" w:cs="Sylfaen"/>
          <w:i/>
          <w:sz w:val="20"/>
        </w:rPr>
        <w:t>ին</w:t>
      </w:r>
      <w:r w:rsidRPr="00883BDC">
        <w:rPr>
          <w:rFonts w:ascii="Sylfaen" w:hAnsi="Sylfaen" w:cs="Sylfaen"/>
          <w:i/>
          <w:sz w:val="20"/>
          <w:lang w:val="af-ZA"/>
        </w:rPr>
        <w:t xml:space="preserve"> </w:t>
      </w:r>
      <w:r w:rsidRPr="00883BDC">
        <w:rPr>
          <w:rFonts w:ascii="Sylfaen" w:hAnsi="Sylfaen" w:cs="Sylfaen"/>
          <w:i/>
          <w:sz w:val="20"/>
        </w:rPr>
        <w:t>մասի</w:t>
      </w:r>
      <w:r w:rsidRPr="00883BDC">
        <w:rPr>
          <w:rFonts w:ascii="Sylfaen" w:hAnsi="Sylfaen" w:cs="Sylfaen"/>
          <w:i/>
          <w:sz w:val="20"/>
          <w:lang w:val="af-ZA"/>
        </w:rPr>
        <w:t xml:space="preserve"> 8</w:t>
      </w:r>
      <w:r w:rsidRPr="00883BDC">
        <w:rPr>
          <w:rFonts w:ascii="Sylfaen" w:hAnsi="Sylfaen" w:cs="Sylfaen"/>
          <w:i/>
          <w:sz w:val="20"/>
          <w:lang w:val="hy-AM"/>
        </w:rPr>
        <w:t>.</w:t>
      </w:r>
      <w:r w:rsidRPr="00883BDC">
        <w:rPr>
          <w:rFonts w:ascii="Sylfaen" w:hAnsi="Sylfaen" w:cs="Sylfaen"/>
          <w:i/>
          <w:sz w:val="20"/>
          <w:lang w:val="af-ZA"/>
        </w:rPr>
        <w:t xml:space="preserve">23 </w:t>
      </w:r>
      <w:r w:rsidRPr="00883BDC">
        <w:rPr>
          <w:rFonts w:ascii="Sylfaen" w:hAnsi="Sylfaen" w:cs="Sylfaen"/>
          <w:i/>
          <w:sz w:val="20"/>
          <w:lang w:val="ru-RU"/>
        </w:rPr>
        <w:t>կետով</w:t>
      </w:r>
      <w:r w:rsidRPr="00883BDC">
        <w:rPr>
          <w:rFonts w:ascii="Sylfaen" w:hAnsi="Sylfaen" w:cs="Sylfaen"/>
          <w:i/>
          <w:sz w:val="20"/>
          <w:lang w:val="af-ZA"/>
        </w:rPr>
        <w:t xml:space="preserve"> </w:t>
      </w:r>
      <w:r w:rsidRPr="00883BDC">
        <w:rPr>
          <w:rFonts w:ascii="Sylfaen" w:hAnsi="Sylfaen" w:cs="Sylfaen"/>
          <w:i/>
          <w:sz w:val="20"/>
          <w:lang w:val="ru-RU"/>
        </w:rPr>
        <w:t>սահմանված</w:t>
      </w:r>
      <w:r w:rsidRPr="00883BDC">
        <w:rPr>
          <w:rFonts w:ascii="Sylfaen" w:hAnsi="Sylfaen" w:cs="Sylfaen"/>
          <w:i/>
          <w:sz w:val="20"/>
          <w:lang w:val="af-ZA"/>
        </w:rPr>
        <w:t xml:space="preserve"> </w:t>
      </w:r>
      <w:r w:rsidRPr="00883BDC">
        <w:rPr>
          <w:rFonts w:ascii="Sylfaen" w:hAnsi="Sylfaen" w:cs="Sylfaen"/>
          <w:i/>
          <w:sz w:val="20"/>
          <w:lang w:val="ru-RU"/>
        </w:rPr>
        <w:t>անգործության</w:t>
      </w:r>
      <w:r w:rsidRPr="00883BDC">
        <w:rPr>
          <w:rFonts w:ascii="Sylfaen" w:hAnsi="Sylfaen" w:cs="Sylfaen"/>
          <w:i/>
          <w:sz w:val="20"/>
          <w:lang w:val="af-ZA"/>
        </w:rPr>
        <w:t xml:space="preserve"> </w:t>
      </w:r>
      <w:r w:rsidRPr="00883BDC">
        <w:rPr>
          <w:rFonts w:ascii="Sylfaen" w:hAnsi="Sylfaen" w:cs="Sylfaen"/>
          <w:i/>
          <w:sz w:val="20"/>
          <w:lang w:val="ru-RU"/>
        </w:rPr>
        <w:t>ժամկետը</w:t>
      </w:r>
      <w:r w:rsidRPr="00883BDC">
        <w:rPr>
          <w:rFonts w:ascii="Sylfaen" w:hAnsi="Sylfaen" w:cs="Sylfaen"/>
          <w:i/>
          <w:sz w:val="20"/>
          <w:lang w:val="af-ZA"/>
        </w:rPr>
        <w:t xml:space="preserve"> </w:t>
      </w:r>
      <w:r w:rsidRPr="00883BDC">
        <w:rPr>
          <w:rFonts w:ascii="Sylfaen" w:hAnsi="Sylfaen" w:cs="Sylfaen"/>
          <w:i/>
          <w:sz w:val="20"/>
          <w:lang w:val="ru-RU"/>
        </w:rPr>
        <w:t>լրանալուն</w:t>
      </w:r>
      <w:r w:rsidRPr="00883BDC">
        <w:rPr>
          <w:rFonts w:ascii="Sylfaen" w:hAnsi="Sylfaen" w:cs="Sylfaen"/>
          <w:i/>
          <w:sz w:val="20"/>
          <w:lang w:val="af-ZA"/>
        </w:rPr>
        <w:t xml:space="preserve"> </w:t>
      </w:r>
      <w:r w:rsidRPr="00883BDC">
        <w:rPr>
          <w:rFonts w:ascii="Sylfaen" w:hAnsi="Sylfaen" w:cs="Sylfaen"/>
          <w:i/>
          <w:sz w:val="20"/>
          <w:lang w:val="ru-RU"/>
        </w:rPr>
        <w:t>հաջորդող</w:t>
      </w:r>
      <w:r w:rsidRPr="00883BDC">
        <w:rPr>
          <w:rFonts w:ascii="Sylfaen" w:hAnsi="Sylfaen" w:cs="Sylfaen"/>
          <w:i/>
          <w:sz w:val="20"/>
          <w:lang w:val="af-ZA"/>
        </w:rPr>
        <w:t xml:space="preserve"> </w:t>
      </w:r>
      <w:r w:rsidRPr="00883BDC">
        <w:rPr>
          <w:rFonts w:ascii="Sylfaen" w:hAnsi="Sylfaen" w:cs="Sylfaen"/>
          <w:i/>
          <w:sz w:val="20"/>
          <w:lang w:val="ru-RU"/>
        </w:rPr>
        <w:t>չորս</w:t>
      </w:r>
      <w:r w:rsidRPr="00883BDC">
        <w:rPr>
          <w:rFonts w:ascii="Sylfaen" w:hAnsi="Sylfaen" w:cs="Sylfaen"/>
          <w:i/>
          <w:sz w:val="20"/>
          <w:lang w:val="af-ZA"/>
        </w:rPr>
        <w:t xml:space="preserve"> </w:t>
      </w:r>
      <w:r w:rsidRPr="00883BDC">
        <w:rPr>
          <w:rFonts w:ascii="Sylfaen" w:hAnsi="Sylfaen" w:cs="Sylfaen"/>
          <w:i/>
          <w:sz w:val="20"/>
          <w:lang w:val="ru-RU"/>
        </w:rPr>
        <w:t>աշխատանքային</w:t>
      </w:r>
      <w:r w:rsidRPr="00883BDC">
        <w:rPr>
          <w:rFonts w:ascii="Sylfaen" w:hAnsi="Sylfaen" w:cs="Sylfaen"/>
          <w:i/>
          <w:sz w:val="20"/>
          <w:lang w:val="af-ZA"/>
        </w:rPr>
        <w:t xml:space="preserve"> </w:t>
      </w:r>
      <w:r w:rsidRPr="00883BDC">
        <w:rPr>
          <w:rFonts w:ascii="Sylfaen" w:hAnsi="Sylfaen" w:cs="Sylfaen"/>
          <w:i/>
          <w:sz w:val="20"/>
          <w:lang w:val="ru-RU"/>
        </w:rPr>
        <w:t>օրվա</w:t>
      </w:r>
      <w:r w:rsidRPr="00883BDC">
        <w:rPr>
          <w:rFonts w:ascii="Sylfaen" w:hAnsi="Sylfaen" w:cs="Sylfaen"/>
          <w:i/>
          <w:sz w:val="20"/>
          <w:lang w:val="af-ZA"/>
        </w:rPr>
        <w:t xml:space="preserve"> </w:t>
      </w:r>
      <w:r w:rsidRPr="00883BDC">
        <w:rPr>
          <w:rFonts w:ascii="Sylfaen" w:hAnsi="Sylfaen" w:cs="Sylfaen"/>
          <w:i/>
          <w:sz w:val="20"/>
          <w:lang w:val="ru-RU"/>
        </w:rPr>
        <w:t>ընթացքում</w:t>
      </w:r>
      <w:r w:rsidRPr="00883BDC">
        <w:rPr>
          <w:rFonts w:ascii="Sylfaen" w:hAnsi="Sylfaen" w:cs="Sylfaen"/>
          <w:i/>
          <w:sz w:val="20"/>
          <w:lang w:val="af-ZA"/>
        </w:rPr>
        <w:t xml:space="preserve"> </w:t>
      </w:r>
      <w:r w:rsidRPr="00883BDC">
        <w:rPr>
          <w:rFonts w:ascii="Sylfaen" w:hAnsi="Sylfaen" w:cs="Sylfaen"/>
          <w:i/>
          <w:sz w:val="20"/>
        </w:rPr>
        <w:t>պ</w:t>
      </w:r>
      <w:r w:rsidRPr="00883BDC">
        <w:rPr>
          <w:rFonts w:ascii="Sylfaen" w:hAnsi="Sylfaen" w:cs="Sylfaen"/>
          <w:i/>
          <w:sz w:val="20"/>
          <w:lang w:val="ru-RU"/>
        </w:rPr>
        <w:t>ատվիրատուն</w:t>
      </w:r>
      <w:r w:rsidRPr="00883BDC">
        <w:rPr>
          <w:rFonts w:ascii="Sylfaen" w:hAnsi="Sylfaen" w:cs="Sylfaen"/>
          <w:i/>
          <w:sz w:val="20"/>
          <w:lang w:val="af-ZA"/>
        </w:rPr>
        <w:t xml:space="preserve"> </w:t>
      </w:r>
      <w:r w:rsidRPr="00883BDC">
        <w:rPr>
          <w:rFonts w:ascii="Sylfaen" w:hAnsi="Sylfaen" w:cs="Sylfaen"/>
          <w:i/>
          <w:sz w:val="20"/>
          <w:lang w:val="ru-RU"/>
        </w:rPr>
        <w:t>ծանուցում</w:t>
      </w:r>
      <w:r w:rsidRPr="00883BDC">
        <w:rPr>
          <w:rFonts w:ascii="Sylfaen" w:hAnsi="Sylfaen" w:cs="Sylfaen"/>
          <w:i/>
          <w:sz w:val="20"/>
          <w:lang w:val="af-ZA"/>
        </w:rPr>
        <w:t xml:space="preserve"> </w:t>
      </w:r>
      <w:r w:rsidRPr="00883BDC">
        <w:rPr>
          <w:rFonts w:ascii="Sylfaen" w:hAnsi="Sylfaen" w:cs="Sylfaen"/>
          <w:i/>
          <w:sz w:val="20"/>
          <w:lang w:val="ru-RU"/>
        </w:rPr>
        <w:t>է</w:t>
      </w:r>
      <w:r w:rsidRPr="00883BDC">
        <w:rPr>
          <w:rFonts w:ascii="Sylfaen" w:hAnsi="Sylfaen" w:cs="Sylfaen"/>
          <w:i/>
          <w:sz w:val="20"/>
          <w:lang w:val="af-ZA"/>
        </w:rPr>
        <w:t xml:space="preserve"> </w:t>
      </w:r>
      <w:r w:rsidRPr="00883BDC">
        <w:rPr>
          <w:rFonts w:ascii="Sylfaen" w:hAnsi="Sylfaen" w:cs="Sylfaen"/>
          <w:i/>
          <w:sz w:val="20"/>
          <w:lang w:val="ru-RU"/>
        </w:rPr>
        <w:t>ընտրված</w:t>
      </w:r>
      <w:r w:rsidRPr="00883BDC">
        <w:rPr>
          <w:rFonts w:ascii="Sylfaen" w:hAnsi="Sylfaen" w:cs="Sylfaen"/>
          <w:i/>
          <w:sz w:val="20"/>
          <w:lang w:val="af-ZA"/>
        </w:rPr>
        <w:t xml:space="preserve"> </w:t>
      </w:r>
      <w:r w:rsidRPr="00883BDC">
        <w:rPr>
          <w:rFonts w:ascii="Sylfaen" w:hAnsi="Sylfaen" w:cs="Sylfaen"/>
          <w:i/>
          <w:sz w:val="20"/>
        </w:rPr>
        <w:t>մ</w:t>
      </w:r>
      <w:r w:rsidRPr="00883BDC">
        <w:rPr>
          <w:rFonts w:ascii="Sylfaen" w:hAnsi="Sylfaen" w:cs="Sylfaen"/>
          <w:i/>
          <w:sz w:val="20"/>
          <w:lang w:val="ru-RU"/>
        </w:rPr>
        <w:t>ասնակցին</w:t>
      </w:r>
      <w:r w:rsidRPr="00883BDC">
        <w:rPr>
          <w:rFonts w:ascii="Sylfaen" w:hAnsi="Sylfaen" w:cs="Sylfaen"/>
          <w:i/>
          <w:sz w:val="20"/>
          <w:lang w:val="af-ZA"/>
        </w:rPr>
        <w:t xml:space="preserve">` </w:t>
      </w:r>
      <w:r w:rsidRPr="00883BDC">
        <w:rPr>
          <w:rFonts w:ascii="Sylfaen" w:hAnsi="Sylfaen" w:cs="Sylfaen"/>
          <w:i/>
          <w:sz w:val="20"/>
          <w:lang w:val="ru-RU"/>
        </w:rPr>
        <w:t>ներկայացնելով</w:t>
      </w:r>
      <w:r w:rsidRPr="00883BDC">
        <w:rPr>
          <w:rFonts w:ascii="Sylfaen" w:hAnsi="Sylfaen" w:cs="Sylfaen"/>
          <w:i/>
          <w:sz w:val="20"/>
          <w:lang w:val="af-ZA"/>
        </w:rPr>
        <w:t xml:space="preserve"> </w:t>
      </w:r>
      <w:r w:rsidRPr="00883BDC">
        <w:rPr>
          <w:rFonts w:ascii="Sylfaen" w:hAnsi="Sylfaen" w:cs="Sylfaen"/>
          <w:i/>
          <w:sz w:val="20"/>
          <w:lang w:val="ru-RU"/>
        </w:rPr>
        <w:t>պայմանագիր</w:t>
      </w:r>
      <w:r w:rsidRPr="00883BDC">
        <w:rPr>
          <w:rFonts w:ascii="Sylfaen" w:hAnsi="Sylfaen" w:cs="Sylfaen"/>
          <w:i/>
          <w:sz w:val="20"/>
          <w:lang w:val="af-ZA"/>
        </w:rPr>
        <w:t xml:space="preserve"> </w:t>
      </w:r>
      <w:r w:rsidRPr="00883BDC">
        <w:rPr>
          <w:rFonts w:ascii="Sylfaen" w:hAnsi="Sylfaen" w:cs="Sylfaen"/>
          <w:i/>
          <w:sz w:val="20"/>
          <w:lang w:val="ru-RU"/>
        </w:rPr>
        <w:t>կնքելու</w:t>
      </w:r>
      <w:r w:rsidRPr="00883BDC">
        <w:rPr>
          <w:rFonts w:ascii="Sylfaen" w:hAnsi="Sylfaen" w:cs="Sylfaen"/>
          <w:i/>
          <w:sz w:val="20"/>
          <w:lang w:val="af-ZA"/>
        </w:rPr>
        <w:t xml:space="preserve"> </w:t>
      </w:r>
      <w:r w:rsidRPr="00883BDC">
        <w:rPr>
          <w:rFonts w:ascii="Sylfaen" w:hAnsi="Sylfaen" w:cs="Sylfaen"/>
          <w:i/>
          <w:sz w:val="20"/>
          <w:lang w:val="ru-RU"/>
        </w:rPr>
        <w:t>առաջարկը</w:t>
      </w:r>
      <w:r w:rsidRPr="00883BDC">
        <w:rPr>
          <w:rFonts w:ascii="Sylfaen" w:hAnsi="Sylfaen" w:cs="Sylfaen"/>
          <w:i/>
          <w:sz w:val="20"/>
          <w:lang w:val="af-ZA"/>
        </w:rPr>
        <w:t xml:space="preserve"> </w:t>
      </w:r>
      <w:r w:rsidRPr="00883BDC">
        <w:rPr>
          <w:rFonts w:ascii="Sylfaen" w:hAnsi="Sylfaen" w:cs="Sylfaen"/>
          <w:i/>
          <w:sz w:val="20"/>
          <w:lang w:val="ru-RU"/>
        </w:rPr>
        <w:t>և</w:t>
      </w:r>
      <w:r w:rsidRPr="00883BDC">
        <w:rPr>
          <w:rFonts w:ascii="Sylfaen" w:hAnsi="Sylfaen" w:cs="Sylfaen"/>
          <w:i/>
          <w:sz w:val="20"/>
          <w:lang w:val="af-ZA"/>
        </w:rPr>
        <w:t xml:space="preserve"> </w:t>
      </w:r>
      <w:r w:rsidRPr="00883BDC">
        <w:rPr>
          <w:rFonts w:ascii="Sylfaen" w:hAnsi="Sylfaen" w:cs="Sylfaen"/>
          <w:i/>
          <w:sz w:val="20"/>
          <w:lang w:val="ru-RU"/>
        </w:rPr>
        <w:t>պայմանագրի</w:t>
      </w:r>
      <w:r w:rsidRPr="00883BDC">
        <w:rPr>
          <w:rFonts w:ascii="Sylfaen" w:hAnsi="Sylfaen" w:cs="Sylfaen"/>
          <w:i/>
          <w:sz w:val="20"/>
          <w:lang w:val="af-ZA"/>
        </w:rPr>
        <w:t xml:space="preserve"> </w:t>
      </w:r>
      <w:r w:rsidRPr="00883BDC">
        <w:rPr>
          <w:rFonts w:ascii="Sylfaen" w:hAnsi="Sylfaen" w:cs="Sylfaen"/>
          <w:i/>
          <w:sz w:val="20"/>
          <w:lang w:val="ru-RU"/>
        </w:rPr>
        <w:t>նախագիծը</w:t>
      </w:r>
      <w:r w:rsidRPr="00883BDC">
        <w:rPr>
          <w:rFonts w:ascii="Sylfaen" w:hAnsi="Sylfaen" w:cs="Sylfaen"/>
          <w:i/>
          <w:sz w:val="20"/>
          <w:lang w:val="af-ZA"/>
        </w:rPr>
        <w:t xml:space="preserve">: </w:t>
      </w:r>
      <w:r w:rsidRPr="00883BDC">
        <w:rPr>
          <w:rFonts w:ascii="Sylfaen" w:hAnsi="Sylfaen" w:cs="Sylfaen"/>
          <w:i/>
          <w:sz w:val="20"/>
          <w:lang w:val="ru-RU"/>
        </w:rPr>
        <w:t>Ընդ</w:t>
      </w:r>
      <w:r w:rsidRPr="00883BDC">
        <w:rPr>
          <w:rFonts w:ascii="Sylfaen" w:hAnsi="Sylfaen" w:cs="Sylfaen"/>
          <w:i/>
          <w:sz w:val="20"/>
          <w:lang w:val="af-ZA"/>
        </w:rPr>
        <w:t xml:space="preserve"> </w:t>
      </w:r>
      <w:r w:rsidRPr="00883BDC">
        <w:rPr>
          <w:rFonts w:ascii="Sylfaen" w:hAnsi="Sylfaen" w:cs="Sylfaen"/>
          <w:i/>
          <w:sz w:val="20"/>
          <w:lang w:val="ru-RU"/>
        </w:rPr>
        <w:t>որում</w:t>
      </w:r>
      <w:r w:rsidRPr="00883BDC">
        <w:rPr>
          <w:rFonts w:ascii="Sylfaen" w:hAnsi="Sylfaen" w:cs="Sylfaen"/>
          <w:i/>
          <w:sz w:val="20"/>
          <w:lang w:val="af-ZA"/>
        </w:rPr>
        <w:t xml:space="preserve">, </w:t>
      </w:r>
      <w:r w:rsidRPr="00883BDC">
        <w:rPr>
          <w:rFonts w:ascii="Sylfaen" w:hAnsi="Sylfaen" w:cs="Sylfaen"/>
          <w:i/>
          <w:sz w:val="20"/>
          <w:lang w:val="ru-RU"/>
        </w:rPr>
        <w:t>պայմանագիրը</w:t>
      </w:r>
      <w:r w:rsidRPr="00883BDC">
        <w:rPr>
          <w:rFonts w:ascii="Sylfaen" w:hAnsi="Sylfaen" w:cs="Sylfaen"/>
          <w:i/>
          <w:sz w:val="20"/>
          <w:lang w:val="af-ZA"/>
        </w:rPr>
        <w:t xml:space="preserve"> </w:t>
      </w:r>
      <w:r w:rsidRPr="00883BDC">
        <w:rPr>
          <w:rFonts w:ascii="Sylfaen" w:hAnsi="Sylfaen" w:cs="Sylfaen"/>
          <w:i/>
          <w:sz w:val="20"/>
          <w:lang w:val="ru-RU"/>
        </w:rPr>
        <w:t>կարող</w:t>
      </w:r>
      <w:r w:rsidRPr="00883BDC">
        <w:rPr>
          <w:rFonts w:ascii="Sylfaen" w:hAnsi="Sylfaen" w:cs="Sylfaen"/>
          <w:i/>
          <w:sz w:val="20"/>
          <w:lang w:val="af-ZA"/>
        </w:rPr>
        <w:t xml:space="preserve"> </w:t>
      </w:r>
      <w:r w:rsidRPr="00883BDC">
        <w:rPr>
          <w:rFonts w:ascii="Sylfaen" w:hAnsi="Sylfaen" w:cs="Sylfaen"/>
          <w:i/>
          <w:sz w:val="20"/>
          <w:lang w:val="ru-RU"/>
        </w:rPr>
        <w:t>է</w:t>
      </w:r>
      <w:r w:rsidRPr="00883BDC">
        <w:rPr>
          <w:rFonts w:ascii="Sylfaen" w:hAnsi="Sylfaen" w:cs="Sylfaen"/>
          <w:i/>
          <w:sz w:val="20"/>
          <w:lang w:val="af-ZA"/>
        </w:rPr>
        <w:t xml:space="preserve"> </w:t>
      </w:r>
      <w:r w:rsidRPr="00883BDC">
        <w:rPr>
          <w:rFonts w:ascii="Sylfaen" w:hAnsi="Sylfaen" w:cs="Sylfaen"/>
          <w:i/>
          <w:sz w:val="20"/>
          <w:lang w:val="ru-RU"/>
        </w:rPr>
        <w:t>կնքվել</w:t>
      </w:r>
      <w:r w:rsidRPr="00883BDC">
        <w:rPr>
          <w:rFonts w:ascii="Sylfaen" w:hAnsi="Sylfaen" w:cs="Sylfaen"/>
          <w:i/>
          <w:sz w:val="20"/>
          <w:lang w:val="af-ZA"/>
        </w:rPr>
        <w:t xml:space="preserve"> </w:t>
      </w:r>
      <w:r w:rsidRPr="00883BDC">
        <w:rPr>
          <w:rFonts w:ascii="Sylfaen" w:hAnsi="Sylfaen" w:cs="Sylfaen"/>
          <w:i/>
          <w:sz w:val="20"/>
          <w:lang w:val="ru-RU"/>
        </w:rPr>
        <w:t>ոչ</w:t>
      </w:r>
      <w:r w:rsidRPr="00883BDC">
        <w:rPr>
          <w:rFonts w:ascii="Sylfaen" w:hAnsi="Sylfaen" w:cs="Sylfaen"/>
          <w:i/>
          <w:sz w:val="20"/>
          <w:lang w:val="af-ZA"/>
        </w:rPr>
        <w:t xml:space="preserve"> </w:t>
      </w:r>
      <w:r w:rsidRPr="00883BDC">
        <w:rPr>
          <w:rFonts w:ascii="Sylfaen" w:hAnsi="Sylfaen" w:cs="Sylfaen"/>
          <w:i/>
          <w:sz w:val="20"/>
          <w:lang w:val="ru-RU"/>
        </w:rPr>
        <w:t>շուտ</w:t>
      </w:r>
      <w:r w:rsidRPr="00883BDC">
        <w:rPr>
          <w:rFonts w:ascii="Sylfaen" w:hAnsi="Sylfaen" w:cs="Sylfaen"/>
          <w:i/>
          <w:sz w:val="20"/>
          <w:lang w:val="af-ZA"/>
        </w:rPr>
        <w:t xml:space="preserve">, </w:t>
      </w:r>
      <w:r w:rsidRPr="00883BDC">
        <w:rPr>
          <w:rFonts w:ascii="Sylfaen" w:hAnsi="Sylfaen" w:cs="Sylfaen"/>
          <w:i/>
          <w:sz w:val="20"/>
          <w:lang w:val="ru-RU"/>
        </w:rPr>
        <w:t>քան</w:t>
      </w:r>
      <w:r w:rsidRPr="00883BDC">
        <w:rPr>
          <w:rFonts w:ascii="Sylfaen" w:hAnsi="Sylfaen" w:cs="Sylfaen"/>
          <w:i/>
          <w:sz w:val="20"/>
          <w:lang w:val="af-ZA"/>
        </w:rPr>
        <w:t xml:space="preserve"> </w:t>
      </w:r>
      <w:r w:rsidRPr="00883BDC">
        <w:rPr>
          <w:rFonts w:ascii="Sylfaen" w:hAnsi="Sylfaen" w:cs="Sylfaen"/>
          <w:i/>
          <w:sz w:val="20"/>
          <w:lang w:val="ru-RU"/>
        </w:rPr>
        <w:t>սույն</w:t>
      </w:r>
      <w:r w:rsidRPr="00883BDC">
        <w:rPr>
          <w:rFonts w:ascii="Sylfaen" w:hAnsi="Sylfaen" w:cs="Sylfaen"/>
          <w:i/>
          <w:sz w:val="20"/>
          <w:lang w:val="af-ZA"/>
        </w:rPr>
        <w:t xml:space="preserve"> </w:t>
      </w:r>
      <w:r w:rsidRPr="00883BDC">
        <w:rPr>
          <w:rFonts w:ascii="Sylfaen" w:hAnsi="Sylfaen" w:cs="Sylfaen"/>
          <w:i/>
          <w:sz w:val="20"/>
          <w:lang w:val="ru-RU"/>
        </w:rPr>
        <w:t>հրավերի</w:t>
      </w:r>
      <w:r w:rsidRPr="00883BDC">
        <w:rPr>
          <w:rFonts w:ascii="Sylfaen" w:hAnsi="Sylfaen" w:cs="Sylfaen"/>
          <w:i/>
          <w:sz w:val="20"/>
          <w:lang w:val="af-ZA"/>
        </w:rPr>
        <w:t xml:space="preserve"> 1-</w:t>
      </w:r>
      <w:r w:rsidRPr="00883BDC">
        <w:rPr>
          <w:rFonts w:ascii="Sylfaen" w:hAnsi="Sylfaen" w:cs="Sylfaen"/>
          <w:i/>
          <w:sz w:val="20"/>
        </w:rPr>
        <w:t>ին</w:t>
      </w:r>
      <w:r w:rsidRPr="00883BDC">
        <w:rPr>
          <w:rFonts w:ascii="Sylfaen" w:hAnsi="Sylfaen" w:cs="Sylfaen"/>
          <w:i/>
          <w:sz w:val="20"/>
          <w:lang w:val="af-ZA"/>
        </w:rPr>
        <w:t xml:space="preserve"> </w:t>
      </w:r>
      <w:r w:rsidRPr="00883BDC">
        <w:rPr>
          <w:rFonts w:ascii="Sylfaen" w:hAnsi="Sylfaen" w:cs="Sylfaen"/>
          <w:i/>
          <w:sz w:val="20"/>
        </w:rPr>
        <w:t>մասի</w:t>
      </w:r>
      <w:r w:rsidRPr="00883BDC">
        <w:rPr>
          <w:rFonts w:ascii="Sylfaen" w:hAnsi="Sylfaen" w:cs="Sylfaen"/>
          <w:i/>
          <w:sz w:val="20"/>
          <w:lang w:val="af-ZA"/>
        </w:rPr>
        <w:t xml:space="preserve"> 8</w:t>
      </w:r>
      <w:r w:rsidRPr="00883BDC">
        <w:rPr>
          <w:rFonts w:ascii="Sylfaen" w:hAnsi="Sylfaen" w:cs="Sylfaen"/>
          <w:i/>
          <w:sz w:val="20"/>
          <w:lang w:val="hy-AM"/>
        </w:rPr>
        <w:t>.</w:t>
      </w:r>
      <w:r w:rsidRPr="00883BDC">
        <w:rPr>
          <w:rFonts w:ascii="Sylfaen" w:hAnsi="Sylfaen" w:cs="Sylfaen"/>
          <w:i/>
          <w:sz w:val="20"/>
          <w:lang w:val="af-ZA"/>
        </w:rPr>
        <w:t xml:space="preserve">23 </w:t>
      </w:r>
      <w:r w:rsidRPr="00883BDC">
        <w:rPr>
          <w:rFonts w:ascii="Sylfaen" w:hAnsi="Sylfaen" w:cs="Sylfaen"/>
          <w:i/>
          <w:sz w:val="20"/>
          <w:lang w:val="ru-RU"/>
        </w:rPr>
        <w:t>կետով</w:t>
      </w:r>
      <w:r w:rsidRPr="00883BDC">
        <w:rPr>
          <w:rFonts w:ascii="Sylfaen" w:hAnsi="Sylfaen" w:cs="Sylfaen"/>
          <w:i/>
          <w:sz w:val="20"/>
          <w:lang w:val="af-ZA"/>
        </w:rPr>
        <w:t xml:space="preserve"> </w:t>
      </w:r>
      <w:r w:rsidRPr="00883BDC">
        <w:rPr>
          <w:rFonts w:ascii="Sylfaen" w:hAnsi="Sylfaen" w:cs="Sylfaen"/>
          <w:i/>
          <w:sz w:val="20"/>
          <w:lang w:val="ru-RU"/>
        </w:rPr>
        <w:t>սահմանված</w:t>
      </w:r>
      <w:r w:rsidRPr="00883BDC">
        <w:rPr>
          <w:rFonts w:ascii="Sylfaen" w:hAnsi="Sylfaen" w:cs="Sylfaen"/>
          <w:i/>
          <w:sz w:val="20"/>
          <w:lang w:val="af-ZA"/>
        </w:rPr>
        <w:t xml:space="preserve"> </w:t>
      </w:r>
      <w:r w:rsidRPr="00883BDC">
        <w:rPr>
          <w:rFonts w:ascii="Sylfaen" w:hAnsi="Sylfaen" w:cs="Sylfaen"/>
          <w:i/>
          <w:sz w:val="20"/>
          <w:lang w:val="ru-RU"/>
        </w:rPr>
        <w:t>անգործության</w:t>
      </w:r>
      <w:r w:rsidRPr="00883BDC">
        <w:rPr>
          <w:rFonts w:ascii="Sylfaen" w:hAnsi="Sylfaen" w:cs="Sylfaen"/>
          <w:i/>
          <w:sz w:val="20"/>
          <w:lang w:val="af-ZA"/>
        </w:rPr>
        <w:t xml:space="preserve"> </w:t>
      </w:r>
      <w:r w:rsidRPr="00883BDC">
        <w:rPr>
          <w:rFonts w:ascii="Sylfaen" w:hAnsi="Sylfaen" w:cs="Sylfaen"/>
          <w:i/>
          <w:sz w:val="20"/>
          <w:lang w:val="ru-RU"/>
        </w:rPr>
        <w:t>ժամկետը</w:t>
      </w:r>
      <w:r w:rsidRPr="00883BDC">
        <w:rPr>
          <w:rFonts w:ascii="Sylfaen" w:hAnsi="Sylfaen" w:cs="Sylfaen"/>
          <w:i/>
          <w:sz w:val="20"/>
          <w:lang w:val="af-ZA"/>
        </w:rPr>
        <w:t xml:space="preserve"> </w:t>
      </w:r>
      <w:r w:rsidRPr="00883BDC">
        <w:rPr>
          <w:rFonts w:ascii="Sylfaen" w:hAnsi="Sylfaen" w:cs="Sylfaen"/>
          <w:i/>
          <w:sz w:val="20"/>
          <w:lang w:val="ru-RU"/>
        </w:rPr>
        <w:t>լրանալու</w:t>
      </w:r>
      <w:r w:rsidRPr="00883BDC">
        <w:rPr>
          <w:rFonts w:ascii="Sylfaen" w:hAnsi="Sylfaen" w:cs="Sylfaen"/>
          <w:i/>
          <w:sz w:val="20"/>
          <w:lang w:val="af-ZA"/>
        </w:rPr>
        <w:t xml:space="preserve"> </w:t>
      </w:r>
      <w:r w:rsidRPr="00883BDC">
        <w:rPr>
          <w:rFonts w:ascii="Sylfaen" w:hAnsi="Sylfaen" w:cs="Sylfaen"/>
          <w:i/>
          <w:sz w:val="20"/>
          <w:lang w:val="ru-RU"/>
        </w:rPr>
        <w:t>օրվան</w:t>
      </w:r>
      <w:r w:rsidRPr="00883BDC">
        <w:rPr>
          <w:rFonts w:ascii="Sylfaen" w:hAnsi="Sylfaen" w:cs="Sylfaen"/>
          <w:i/>
          <w:sz w:val="20"/>
          <w:lang w:val="af-ZA"/>
        </w:rPr>
        <w:t xml:space="preserve"> </w:t>
      </w:r>
      <w:r w:rsidRPr="00883BDC">
        <w:rPr>
          <w:rFonts w:ascii="Sylfaen" w:hAnsi="Sylfaen" w:cs="Sylfaen"/>
          <w:i/>
          <w:sz w:val="20"/>
          <w:lang w:val="ru-RU"/>
        </w:rPr>
        <w:t>հաջորդող</w:t>
      </w:r>
      <w:r w:rsidRPr="00883BDC">
        <w:rPr>
          <w:rFonts w:ascii="Sylfaen" w:hAnsi="Sylfaen" w:cs="Sylfaen"/>
          <w:i/>
          <w:sz w:val="20"/>
          <w:lang w:val="af-ZA"/>
        </w:rPr>
        <w:t xml:space="preserve"> </w:t>
      </w:r>
      <w:r w:rsidRPr="00883BDC">
        <w:rPr>
          <w:rFonts w:ascii="Sylfaen" w:hAnsi="Sylfaen" w:cs="Sylfaen"/>
          <w:i/>
          <w:sz w:val="20"/>
          <w:lang w:val="ru-RU"/>
        </w:rPr>
        <w:t>երկրորդ</w:t>
      </w:r>
      <w:r w:rsidRPr="00883BDC">
        <w:rPr>
          <w:rFonts w:ascii="Sylfaen" w:hAnsi="Sylfaen" w:cs="Sylfaen"/>
          <w:i/>
          <w:sz w:val="20"/>
          <w:lang w:val="af-ZA"/>
        </w:rPr>
        <w:t xml:space="preserve"> </w:t>
      </w:r>
      <w:r w:rsidRPr="00883BDC">
        <w:rPr>
          <w:rFonts w:ascii="Sylfaen" w:hAnsi="Sylfaen" w:cs="Sylfaen"/>
          <w:i/>
          <w:sz w:val="20"/>
          <w:lang w:val="ru-RU"/>
        </w:rPr>
        <w:t>աշխատանքային</w:t>
      </w:r>
      <w:r w:rsidRPr="00883BDC">
        <w:rPr>
          <w:rFonts w:ascii="Sylfaen" w:hAnsi="Sylfaen" w:cs="Sylfaen"/>
          <w:i/>
          <w:sz w:val="20"/>
          <w:lang w:val="af-ZA"/>
        </w:rPr>
        <w:t xml:space="preserve"> </w:t>
      </w:r>
      <w:r w:rsidRPr="00883BDC">
        <w:rPr>
          <w:rFonts w:ascii="Sylfaen" w:hAnsi="Sylfaen" w:cs="Sylfaen"/>
          <w:i/>
          <w:sz w:val="20"/>
          <w:lang w:val="ru-RU"/>
        </w:rPr>
        <w:t>օրը</w:t>
      </w:r>
      <w:r w:rsidRPr="00883BDC">
        <w:rPr>
          <w:rFonts w:ascii="Sylfaen" w:hAnsi="Sylfaen" w:cs="Sylfaen"/>
          <w:i/>
          <w:sz w:val="20"/>
          <w:lang w:val="af-ZA"/>
        </w:rPr>
        <w:t>:</w:t>
      </w:r>
    </w:p>
    <w:p w:rsidR="00A5723E" w:rsidRPr="00883BDC" w:rsidRDefault="00A5723E" w:rsidP="00A5723E">
      <w:pPr>
        <w:ind w:firstLine="567"/>
        <w:jc w:val="both"/>
        <w:rPr>
          <w:rFonts w:ascii="Sylfaen" w:hAnsi="Sylfaen" w:cs="Sylfaen"/>
          <w:i/>
          <w:sz w:val="20"/>
          <w:lang w:val="af-ZA"/>
        </w:rPr>
      </w:pPr>
      <w:r w:rsidRPr="00883BDC">
        <w:rPr>
          <w:rFonts w:ascii="Sylfaen" w:hAnsi="Sylfaen" w:cs="Sylfaen"/>
          <w:i/>
          <w:sz w:val="20"/>
          <w:lang w:val="af-ZA"/>
        </w:rPr>
        <w:t>9</w:t>
      </w:r>
      <w:r w:rsidRPr="00883BDC">
        <w:rPr>
          <w:rFonts w:ascii="Sylfaen" w:hAnsi="Sylfaen" w:cs="Sylfaen"/>
          <w:i/>
          <w:sz w:val="20"/>
          <w:lang w:val="hy-AM"/>
        </w:rPr>
        <w:t>.3</w:t>
      </w:r>
      <w:r w:rsidRPr="00883BDC">
        <w:rPr>
          <w:rFonts w:ascii="Sylfaen" w:hAnsi="Sylfaen" w:cs="Sylfaen"/>
          <w:i/>
          <w:sz w:val="20"/>
          <w:lang w:val="af-ZA"/>
        </w:rPr>
        <w:t xml:space="preserve"> </w:t>
      </w:r>
      <w:r w:rsidRPr="00883BDC">
        <w:rPr>
          <w:rFonts w:ascii="Sylfaen" w:hAnsi="Sylfaen" w:cs="Sylfaen"/>
          <w:i/>
          <w:sz w:val="20"/>
          <w:lang w:val="ru-RU"/>
        </w:rPr>
        <w:t>Ընտրված</w:t>
      </w:r>
      <w:r w:rsidRPr="00883BDC">
        <w:rPr>
          <w:rFonts w:ascii="Sylfaen" w:hAnsi="Sylfaen" w:cs="Sylfaen"/>
          <w:i/>
          <w:sz w:val="20"/>
          <w:lang w:val="af-ZA"/>
        </w:rPr>
        <w:t xml:space="preserve"> </w:t>
      </w:r>
      <w:r w:rsidRPr="00883BDC">
        <w:rPr>
          <w:rFonts w:ascii="Sylfaen" w:hAnsi="Sylfaen" w:cs="Sylfaen"/>
          <w:i/>
          <w:sz w:val="20"/>
        </w:rPr>
        <w:t>մ</w:t>
      </w:r>
      <w:r w:rsidRPr="00883BDC">
        <w:rPr>
          <w:rFonts w:ascii="Sylfaen" w:hAnsi="Sylfaen" w:cs="Sylfaen"/>
          <w:i/>
          <w:sz w:val="20"/>
          <w:lang w:val="ru-RU"/>
        </w:rPr>
        <w:t>ասնակցին</w:t>
      </w:r>
      <w:r w:rsidRPr="00883BDC">
        <w:rPr>
          <w:rFonts w:ascii="Sylfaen" w:hAnsi="Sylfaen" w:cs="Sylfaen"/>
          <w:i/>
          <w:sz w:val="20"/>
          <w:lang w:val="af-ZA"/>
        </w:rPr>
        <w:t xml:space="preserve"> </w:t>
      </w:r>
      <w:r w:rsidRPr="00883BDC">
        <w:rPr>
          <w:rFonts w:ascii="Sylfaen" w:hAnsi="Sylfaen" w:cs="Sylfaen"/>
          <w:i/>
          <w:sz w:val="20"/>
          <w:lang w:val="ru-RU"/>
        </w:rPr>
        <w:t>պայմանագիր</w:t>
      </w:r>
      <w:r w:rsidRPr="00883BDC">
        <w:rPr>
          <w:rFonts w:ascii="Sylfaen" w:hAnsi="Sylfaen" w:cs="Sylfaen"/>
          <w:i/>
          <w:sz w:val="20"/>
          <w:lang w:val="af-ZA"/>
        </w:rPr>
        <w:t xml:space="preserve"> </w:t>
      </w:r>
      <w:r w:rsidRPr="00883BDC">
        <w:rPr>
          <w:rFonts w:ascii="Sylfaen" w:hAnsi="Sylfaen" w:cs="Sylfaen"/>
          <w:i/>
          <w:sz w:val="20"/>
          <w:lang w:val="ru-RU"/>
        </w:rPr>
        <w:t>կնքելու</w:t>
      </w:r>
      <w:r w:rsidRPr="00883BDC">
        <w:rPr>
          <w:rFonts w:ascii="Sylfaen" w:hAnsi="Sylfaen" w:cs="Sylfaen"/>
          <w:i/>
          <w:sz w:val="20"/>
          <w:lang w:val="af-ZA"/>
        </w:rPr>
        <w:t xml:space="preserve"> </w:t>
      </w:r>
      <w:r w:rsidRPr="00883BDC">
        <w:rPr>
          <w:rFonts w:ascii="Sylfaen" w:hAnsi="Sylfaen" w:cs="Sylfaen"/>
          <w:i/>
          <w:sz w:val="20"/>
          <w:lang w:val="ru-RU"/>
        </w:rPr>
        <w:t>առաջարկը</w:t>
      </w:r>
      <w:r w:rsidRPr="00883BDC">
        <w:rPr>
          <w:rFonts w:ascii="Sylfaen" w:hAnsi="Sylfaen" w:cs="Sylfaen"/>
          <w:i/>
          <w:sz w:val="20"/>
          <w:lang w:val="af-ZA"/>
        </w:rPr>
        <w:t xml:space="preserve"> </w:t>
      </w:r>
      <w:r w:rsidRPr="00883BDC">
        <w:rPr>
          <w:rFonts w:ascii="Sylfaen" w:hAnsi="Sylfaen" w:cs="Sylfaen"/>
          <w:i/>
          <w:sz w:val="20"/>
          <w:lang w:val="ru-RU"/>
        </w:rPr>
        <w:t>և</w:t>
      </w:r>
      <w:r w:rsidRPr="00883BDC">
        <w:rPr>
          <w:rFonts w:ascii="Sylfaen" w:hAnsi="Sylfaen" w:cs="Sylfaen"/>
          <w:i/>
          <w:sz w:val="20"/>
          <w:lang w:val="af-ZA"/>
        </w:rPr>
        <w:t xml:space="preserve"> </w:t>
      </w:r>
      <w:r w:rsidRPr="00883BDC">
        <w:rPr>
          <w:rFonts w:ascii="Sylfaen" w:hAnsi="Sylfaen" w:cs="Sylfaen"/>
          <w:i/>
          <w:sz w:val="20"/>
          <w:lang w:val="ru-RU"/>
        </w:rPr>
        <w:t>կնքվելիք</w:t>
      </w:r>
      <w:r w:rsidRPr="00883BDC">
        <w:rPr>
          <w:rFonts w:ascii="Sylfaen" w:hAnsi="Sylfaen" w:cs="Sylfaen"/>
          <w:i/>
          <w:sz w:val="20"/>
          <w:lang w:val="af-ZA"/>
        </w:rPr>
        <w:t xml:space="preserve"> </w:t>
      </w:r>
      <w:r w:rsidRPr="00883BDC">
        <w:rPr>
          <w:rFonts w:ascii="Sylfaen" w:hAnsi="Sylfaen" w:cs="Sylfaen"/>
          <w:i/>
          <w:sz w:val="20"/>
          <w:lang w:val="ru-RU"/>
        </w:rPr>
        <w:t>պայմանագրի</w:t>
      </w:r>
      <w:r w:rsidRPr="00883BDC">
        <w:rPr>
          <w:rFonts w:ascii="Sylfaen" w:hAnsi="Sylfaen" w:cs="Sylfaen"/>
          <w:i/>
          <w:sz w:val="20"/>
          <w:lang w:val="af-ZA"/>
        </w:rPr>
        <w:t xml:space="preserve"> </w:t>
      </w:r>
      <w:r w:rsidRPr="00883BDC">
        <w:rPr>
          <w:rFonts w:ascii="Sylfaen" w:hAnsi="Sylfaen" w:cs="Sylfaen"/>
          <w:i/>
          <w:sz w:val="20"/>
          <w:lang w:val="ru-RU"/>
        </w:rPr>
        <w:t>նախագիծը</w:t>
      </w:r>
      <w:r w:rsidRPr="00883BDC">
        <w:rPr>
          <w:rFonts w:ascii="Sylfaen" w:hAnsi="Sylfaen" w:cs="Sylfaen"/>
          <w:i/>
          <w:sz w:val="20"/>
          <w:lang w:val="af-ZA"/>
        </w:rPr>
        <w:t xml:space="preserve"> </w:t>
      </w:r>
      <w:r w:rsidRPr="00883BDC">
        <w:rPr>
          <w:rFonts w:ascii="Sylfaen" w:hAnsi="Sylfaen" w:cs="Sylfaen"/>
          <w:i/>
          <w:sz w:val="20"/>
          <w:lang w:val="ru-RU"/>
        </w:rPr>
        <w:t>հանձնաժողովի</w:t>
      </w:r>
      <w:r w:rsidRPr="00883BDC">
        <w:rPr>
          <w:rFonts w:ascii="Sylfaen" w:hAnsi="Sylfaen" w:cs="Sylfaen"/>
          <w:i/>
          <w:sz w:val="20"/>
          <w:lang w:val="af-ZA"/>
        </w:rPr>
        <w:t xml:space="preserve"> </w:t>
      </w:r>
      <w:r w:rsidRPr="00883BDC">
        <w:rPr>
          <w:rFonts w:ascii="Sylfaen" w:hAnsi="Sylfaen" w:cs="Sylfaen"/>
          <w:i/>
          <w:sz w:val="20"/>
          <w:lang w:val="ru-RU"/>
        </w:rPr>
        <w:t>քարտուղարը</w:t>
      </w:r>
      <w:r w:rsidRPr="00883BDC">
        <w:rPr>
          <w:rFonts w:ascii="Sylfaen" w:hAnsi="Sylfaen" w:cs="Sylfaen"/>
          <w:i/>
          <w:sz w:val="20"/>
          <w:lang w:val="af-ZA"/>
        </w:rPr>
        <w:t xml:space="preserve"> </w:t>
      </w:r>
      <w:r w:rsidRPr="00883BDC">
        <w:rPr>
          <w:rFonts w:ascii="Sylfaen" w:hAnsi="Sylfaen" w:cs="Sylfaen"/>
          <w:i/>
          <w:sz w:val="20"/>
          <w:lang w:val="ru-RU"/>
        </w:rPr>
        <w:t>տրամադրում</w:t>
      </w:r>
      <w:r w:rsidRPr="00883BDC">
        <w:rPr>
          <w:rFonts w:ascii="Sylfaen" w:hAnsi="Sylfaen" w:cs="Sylfaen"/>
          <w:i/>
          <w:sz w:val="20"/>
          <w:lang w:val="af-ZA"/>
        </w:rPr>
        <w:t xml:space="preserve"> </w:t>
      </w:r>
      <w:r w:rsidRPr="00883BDC">
        <w:rPr>
          <w:rFonts w:ascii="Sylfaen" w:hAnsi="Sylfaen" w:cs="Sylfaen"/>
          <w:i/>
          <w:sz w:val="20"/>
          <w:lang w:val="ru-RU"/>
        </w:rPr>
        <w:t>է</w:t>
      </w:r>
      <w:r w:rsidRPr="00883BDC">
        <w:rPr>
          <w:rFonts w:ascii="Sylfaen" w:hAnsi="Sylfaen" w:cs="Sylfaen"/>
          <w:i/>
          <w:sz w:val="20"/>
          <w:lang w:val="af-ZA"/>
        </w:rPr>
        <w:t xml:space="preserve"> </w:t>
      </w:r>
      <w:r w:rsidRPr="00883BDC">
        <w:rPr>
          <w:rFonts w:ascii="Sylfaen" w:hAnsi="Sylfaen" w:cs="Sylfaen"/>
          <w:i/>
          <w:sz w:val="20"/>
          <w:lang w:val="ru-RU"/>
        </w:rPr>
        <w:t>էլեկտրոնային</w:t>
      </w:r>
      <w:r w:rsidRPr="00883BDC">
        <w:rPr>
          <w:rFonts w:ascii="Sylfaen" w:hAnsi="Sylfaen" w:cs="Sylfaen"/>
          <w:i/>
          <w:sz w:val="20"/>
          <w:lang w:val="af-ZA"/>
        </w:rPr>
        <w:t xml:space="preserve"> </w:t>
      </w:r>
      <w:r w:rsidRPr="00883BDC">
        <w:rPr>
          <w:rFonts w:ascii="Sylfaen" w:hAnsi="Sylfaen" w:cs="Sylfaen"/>
          <w:i/>
          <w:sz w:val="20"/>
          <w:lang w:val="ru-RU"/>
        </w:rPr>
        <w:t>եղանակով</w:t>
      </w:r>
      <w:r w:rsidRPr="00883BDC">
        <w:rPr>
          <w:rFonts w:ascii="Sylfaen" w:hAnsi="Sylfaen" w:cs="Sylfaen"/>
          <w:i/>
          <w:sz w:val="20"/>
          <w:lang w:val="af-ZA"/>
        </w:rPr>
        <w:t xml:space="preserve">: </w:t>
      </w:r>
      <w:r w:rsidRPr="00883BDC">
        <w:rPr>
          <w:rFonts w:ascii="Sylfaen" w:hAnsi="Sylfaen" w:cs="Sylfaen"/>
          <w:i/>
          <w:sz w:val="20"/>
          <w:lang w:val="ru-RU"/>
        </w:rPr>
        <w:t>Ընդ</w:t>
      </w:r>
      <w:r w:rsidRPr="00883BDC">
        <w:rPr>
          <w:rFonts w:ascii="Sylfaen" w:hAnsi="Sylfaen" w:cs="Sylfaen"/>
          <w:i/>
          <w:sz w:val="20"/>
          <w:lang w:val="af-ZA"/>
        </w:rPr>
        <w:t xml:space="preserve"> </w:t>
      </w:r>
      <w:r w:rsidRPr="00883BDC">
        <w:rPr>
          <w:rFonts w:ascii="Sylfaen" w:hAnsi="Sylfaen" w:cs="Sylfaen"/>
          <w:i/>
          <w:sz w:val="20"/>
          <w:lang w:val="ru-RU"/>
        </w:rPr>
        <w:t>որում</w:t>
      </w:r>
      <w:r w:rsidRPr="00883BDC">
        <w:rPr>
          <w:rFonts w:ascii="Sylfaen" w:hAnsi="Sylfaen" w:cs="Sylfaen"/>
          <w:i/>
          <w:sz w:val="20"/>
          <w:lang w:val="af-ZA"/>
        </w:rPr>
        <w:t xml:space="preserve"> </w:t>
      </w:r>
      <w:r w:rsidRPr="00883BDC">
        <w:rPr>
          <w:rFonts w:ascii="Sylfaen" w:hAnsi="Sylfaen" w:cs="Sylfaen"/>
          <w:i/>
          <w:sz w:val="20"/>
          <w:lang w:val="ru-RU"/>
        </w:rPr>
        <w:t>պայմանագրում</w:t>
      </w:r>
      <w:r w:rsidRPr="00883BDC">
        <w:rPr>
          <w:rFonts w:ascii="Sylfaen" w:hAnsi="Sylfaen" w:cs="Sylfaen"/>
          <w:i/>
          <w:sz w:val="20"/>
          <w:lang w:val="af-ZA"/>
        </w:rPr>
        <w:t xml:space="preserve"> </w:t>
      </w:r>
      <w:r w:rsidRPr="00883BDC">
        <w:rPr>
          <w:rFonts w:ascii="Sylfaen" w:hAnsi="Sylfaen" w:cs="Sylfaen"/>
          <w:i/>
          <w:sz w:val="20"/>
          <w:lang w:val="ru-RU"/>
        </w:rPr>
        <w:t>ներառվում</w:t>
      </w:r>
      <w:r w:rsidRPr="00883BDC">
        <w:rPr>
          <w:rFonts w:ascii="Sylfaen" w:hAnsi="Sylfaen" w:cs="Sylfaen"/>
          <w:i/>
          <w:sz w:val="20"/>
          <w:lang w:val="af-ZA"/>
        </w:rPr>
        <w:t xml:space="preserve"> </w:t>
      </w:r>
      <w:r w:rsidRPr="00883BDC">
        <w:rPr>
          <w:rFonts w:ascii="Sylfaen" w:hAnsi="Sylfaen" w:cs="Sylfaen"/>
          <w:i/>
          <w:sz w:val="20"/>
        </w:rPr>
        <w:t>է</w:t>
      </w:r>
      <w:r w:rsidRPr="00883BDC">
        <w:rPr>
          <w:rFonts w:ascii="Sylfaen" w:hAnsi="Sylfaen" w:cs="Sylfaen"/>
          <w:i/>
          <w:sz w:val="20"/>
          <w:lang w:val="af-ZA"/>
        </w:rPr>
        <w:t xml:space="preserve"> </w:t>
      </w:r>
      <w:r w:rsidRPr="00883BDC">
        <w:rPr>
          <w:rFonts w:ascii="Sylfaen" w:hAnsi="Sylfaen" w:cs="Sylfaen"/>
          <w:i/>
          <w:sz w:val="20"/>
          <w:lang w:val="ru-RU"/>
        </w:rPr>
        <w:t>ընտրված</w:t>
      </w:r>
      <w:r w:rsidRPr="00883BDC">
        <w:rPr>
          <w:rFonts w:ascii="Sylfaen" w:hAnsi="Sylfaen" w:cs="Sylfaen"/>
          <w:i/>
          <w:sz w:val="20"/>
          <w:lang w:val="af-ZA"/>
        </w:rPr>
        <w:t xml:space="preserve"> </w:t>
      </w:r>
      <w:r w:rsidRPr="00883BDC">
        <w:rPr>
          <w:rFonts w:ascii="Sylfaen" w:hAnsi="Sylfaen" w:cs="Sylfaen"/>
          <w:i/>
          <w:sz w:val="20"/>
          <w:lang w:val="ru-RU"/>
        </w:rPr>
        <w:t>մասնակցի</w:t>
      </w:r>
      <w:r w:rsidRPr="00883BDC">
        <w:rPr>
          <w:rFonts w:ascii="Sylfaen" w:hAnsi="Sylfaen" w:cs="Sylfaen"/>
          <w:i/>
          <w:sz w:val="20"/>
          <w:lang w:val="af-ZA"/>
        </w:rPr>
        <w:t xml:space="preserve"> </w:t>
      </w:r>
      <w:r w:rsidRPr="00883BDC">
        <w:rPr>
          <w:rFonts w:ascii="Sylfaen" w:hAnsi="Sylfaen" w:cs="Sylfaen"/>
          <w:i/>
          <w:sz w:val="20"/>
          <w:lang w:val="ru-RU"/>
        </w:rPr>
        <w:t>կողմից</w:t>
      </w:r>
      <w:r w:rsidRPr="00883BDC">
        <w:rPr>
          <w:rFonts w:ascii="Sylfaen" w:hAnsi="Sylfaen" w:cs="Sylfaen"/>
          <w:i/>
          <w:sz w:val="20"/>
          <w:lang w:val="af-ZA"/>
        </w:rPr>
        <w:t xml:space="preserve"> </w:t>
      </w:r>
      <w:r w:rsidRPr="00883BDC">
        <w:rPr>
          <w:rFonts w:ascii="Sylfaen" w:hAnsi="Sylfaen" w:cs="Sylfaen"/>
          <w:i/>
          <w:sz w:val="20"/>
          <w:lang w:val="ru-RU"/>
        </w:rPr>
        <w:t>հայտով</w:t>
      </w:r>
      <w:r w:rsidRPr="00883BDC">
        <w:rPr>
          <w:rFonts w:ascii="Sylfaen" w:hAnsi="Sylfaen" w:cs="Sylfaen"/>
          <w:i/>
          <w:sz w:val="20"/>
          <w:lang w:val="af-ZA"/>
        </w:rPr>
        <w:t xml:space="preserve"> </w:t>
      </w:r>
      <w:r w:rsidRPr="00883BDC">
        <w:rPr>
          <w:rFonts w:ascii="Sylfaen" w:hAnsi="Sylfaen" w:cs="Sylfaen"/>
          <w:i/>
          <w:sz w:val="20"/>
          <w:lang w:val="ru-RU"/>
        </w:rPr>
        <w:t>ներկայացված</w:t>
      </w:r>
      <w:r w:rsidRPr="00883BDC">
        <w:rPr>
          <w:rFonts w:ascii="Sylfaen" w:hAnsi="Sylfaen" w:cs="Sylfaen"/>
          <w:i/>
          <w:sz w:val="20"/>
          <w:lang w:val="af-ZA"/>
        </w:rPr>
        <w:t xml:space="preserve"> </w:t>
      </w:r>
      <w:r w:rsidRPr="00883BDC">
        <w:rPr>
          <w:rFonts w:ascii="Sylfaen" w:hAnsi="Sylfaen" w:cs="Sylfaen"/>
          <w:i/>
          <w:sz w:val="20"/>
          <w:lang w:val="ru-RU"/>
        </w:rPr>
        <w:t>ապրանքի</w:t>
      </w:r>
      <w:r w:rsidRPr="00883BDC">
        <w:rPr>
          <w:rFonts w:ascii="Sylfaen" w:hAnsi="Sylfaen" w:cs="Sylfaen"/>
          <w:i/>
          <w:sz w:val="20"/>
          <w:lang w:val="af-ZA"/>
        </w:rPr>
        <w:t xml:space="preserve"> </w:t>
      </w:r>
      <w:r w:rsidRPr="00883BDC">
        <w:rPr>
          <w:rFonts w:ascii="Sylfaen" w:hAnsi="Sylfaen"/>
          <w:i/>
          <w:sz w:val="20"/>
          <w:szCs w:val="20"/>
          <w:lang w:val="hy-AM"/>
        </w:rPr>
        <w:t>ամբողջական նկարագիրը</w:t>
      </w:r>
      <w:r w:rsidRPr="00883BDC">
        <w:rPr>
          <w:rFonts w:ascii="Sylfaen" w:hAnsi="Sylfaen" w:cs="Sylfaen"/>
          <w:i/>
          <w:sz w:val="20"/>
          <w:lang w:val="af-ZA"/>
        </w:rPr>
        <w:t xml:space="preserve">: </w:t>
      </w:r>
    </w:p>
    <w:p w:rsidR="00A5723E" w:rsidRPr="00883BDC" w:rsidRDefault="00A5723E" w:rsidP="00A5723E">
      <w:pPr>
        <w:ind w:firstLine="567"/>
        <w:jc w:val="both"/>
        <w:rPr>
          <w:rFonts w:ascii="Sylfaen" w:hAnsi="Sylfaen" w:cs="Sylfaen"/>
          <w:i/>
          <w:sz w:val="20"/>
          <w:lang w:val="af-ZA"/>
        </w:rPr>
      </w:pPr>
      <w:r w:rsidRPr="00883BDC">
        <w:rPr>
          <w:rFonts w:ascii="Sylfaen" w:hAnsi="Sylfaen" w:cs="Sylfaen"/>
          <w:i/>
          <w:sz w:val="20"/>
          <w:lang w:val="af-ZA"/>
        </w:rPr>
        <w:t>9</w:t>
      </w:r>
      <w:r w:rsidRPr="00883BDC">
        <w:rPr>
          <w:rFonts w:ascii="Sylfaen" w:hAnsi="Sylfaen" w:cs="Sylfaen"/>
          <w:i/>
          <w:sz w:val="20"/>
          <w:lang w:val="hy-AM"/>
        </w:rPr>
        <w:t>.</w:t>
      </w:r>
      <w:r w:rsidRPr="00883BDC">
        <w:rPr>
          <w:rFonts w:ascii="Sylfaen" w:hAnsi="Sylfaen" w:cs="Sylfaen"/>
          <w:i/>
          <w:sz w:val="20"/>
          <w:lang w:val="af-ZA"/>
        </w:rPr>
        <w:t xml:space="preserve">4 </w:t>
      </w:r>
      <w:r w:rsidRPr="00883BDC">
        <w:rPr>
          <w:rFonts w:ascii="Sylfaen" w:hAnsi="Sylfaen" w:cs="Sylfaen"/>
          <w:i/>
          <w:sz w:val="20"/>
          <w:lang w:val="hy-AM"/>
        </w:rPr>
        <w:t>Եթե</w:t>
      </w:r>
      <w:r w:rsidRPr="00883BDC">
        <w:rPr>
          <w:rFonts w:ascii="Sylfaen" w:hAnsi="Sylfaen" w:cs="Sylfaen"/>
          <w:i/>
          <w:sz w:val="20"/>
          <w:lang w:val="af-ZA"/>
        </w:rPr>
        <w:t xml:space="preserve"> </w:t>
      </w:r>
      <w:r w:rsidRPr="00883BDC">
        <w:rPr>
          <w:rFonts w:ascii="Sylfaen" w:hAnsi="Sylfaen" w:cs="Sylfaen"/>
          <w:i/>
          <w:sz w:val="20"/>
          <w:lang w:val="hy-AM"/>
        </w:rPr>
        <w:t>ընտրված</w:t>
      </w:r>
      <w:r w:rsidRPr="00883BDC">
        <w:rPr>
          <w:rFonts w:ascii="Sylfaen" w:hAnsi="Sylfaen" w:cs="Sylfaen"/>
          <w:i/>
          <w:sz w:val="20"/>
          <w:lang w:val="af-ZA"/>
        </w:rPr>
        <w:t xml:space="preserve"> </w:t>
      </w:r>
      <w:r w:rsidRPr="00883BDC">
        <w:rPr>
          <w:rFonts w:ascii="Sylfaen" w:hAnsi="Sylfaen" w:cs="Sylfaen"/>
          <w:i/>
          <w:sz w:val="20"/>
          <w:lang w:val="hy-AM"/>
        </w:rPr>
        <w:t>մասնակիցը</w:t>
      </w:r>
      <w:r w:rsidRPr="00883BDC">
        <w:rPr>
          <w:rFonts w:ascii="Sylfaen" w:hAnsi="Sylfaen" w:cs="Sylfaen"/>
          <w:i/>
          <w:sz w:val="20"/>
          <w:lang w:val="af-ZA"/>
        </w:rPr>
        <w:t xml:space="preserve"> </w:t>
      </w:r>
      <w:r w:rsidRPr="00883BDC">
        <w:rPr>
          <w:rFonts w:ascii="Sylfaen" w:hAnsi="Sylfaen" w:cs="Sylfaen"/>
          <w:i/>
          <w:sz w:val="20"/>
          <w:lang w:val="hy-AM"/>
        </w:rPr>
        <w:t>պայմանագիր</w:t>
      </w:r>
      <w:r w:rsidRPr="00883BDC">
        <w:rPr>
          <w:rFonts w:ascii="Sylfaen" w:hAnsi="Sylfaen" w:cs="Sylfaen"/>
          <w:i/>
          <w:sz w:val="20"/>
          <w:lang w:val="af-ZA"/>
        </w:rPr>
        <w:t xml:space="preserve"> </w:t>
      </w:r>
      <w:r w:rsidRPr="00883BDC">
        <w:rPr>
          <w:rFonts w:ascii="Sylfaen" w:hAnsi="Sylfaen" w:cs="Sylfaen"/>
          <w:i/>
          <w:sz w:val="20"/>
          <w:lang w:val="hy-AM"/>
        </w:rPr>
        <w:t>կնքելու</w:t>
      </w:r>
      <w:r w:rsidRPr="00883BDC">
        <w:rPr>
          <w:rFonts w:ascii="Sylfaen" w:hAnsi="Sylfaen" w:cs="Sylfaen"/>
          <w:i/>
          <w:sz w:val="20"/>
          <w:lang w:val="af-ZA"/>
        </w:rPr>
        <w:t xml:space="preserve"> </w:t>
      </w:r>
      <w:r w:rsidRPr="00883BDC">
        <w:rPr>
          <w:rFonts w:ascii="Sylfaen" w:hAnsi="Sylfaen" w:cs="Sylfaen"/>
          <w:i/>
          <w:sz w:val="20"/>
          <w:lang w:val="hy-AM"/>
        </w:rPr>
        <w:t>մասին</w:t>
      </w:r>
      <w:r w:rsidRPr="00883BDC">
        <w:rPr>
          <w:rFonts w:ascii="Sylfaen" w:hAnsi="Sylfaen" w:cs="Sylfaen"/>
          <w:i/>
          <w:sz w:val="20"/>
          <w:lang w:val="af-ZA"/>
        </w:rPr>
        <w:t xml:space="preserve"> </w:t>
      </w:r>
      <w:r w:rsidRPr="00883BDC">
        <w:rPr>
          <w:rFonts w:ascii="Sylfaen" w:hAnsi="Sylfaen" w:cs="Sylfaen"/>
          <w:i/>
          <w:sz w:val="20"/>
          <w:lang w:val="hy-AM"/>
        </w:rPr>
        <w:t>ծանուցումը</w:t>
      </w:r>
      <w:r w:rsidRPr="00883BDC">
        <w:rPr>
          <w:rFonts w:ascii="Sylfaen" w:hAnsi="Sylfaen" w:cs="Sylfaen"/>
          <w:i/>
          <w:sz w:val="20"/>
          <w:lang w:val="af-ZA"/>
        </w:rPr>
        <w:t xml:space="preserve"> </w:t>
      </w:r>
      <w:r w:rsidRPr="00883BDC">
        <w:rPr>
          <w:rFonts w:ascii="Sylfaen" w:hAnsi="Sylfaen" w:cs="Sylfaen"/>
          <w:i/>
          <w:sz w:val="20"/>
          <w:lang w:val="hy-AM"/>
        </w:rPr>
        <w:t>և</w:t>
      </w:r>
      <w:r w:rsidRPr="00883BDC">
        <w:rPr>
          <w:rFonts w:ascii="Sylfaen" w:hAnsi="Sylfaen" w:cs="Sylfaen"/>
          <w:i/>
          <w:sz w:val="20"/>
          <w:lang w:val="af-ZA"/>
        </w:rPr>
        <w:t xml:space="preserve"> </w:t>
      </w:r>
      <w:r w:rsidRPr="00883BDC">
        <w:rPr>
          <w:rFonts w:ascii="Sylfaen" w:hAnsi="Sylfaen" w:cs="Sylfaen"/>
          <w:i/>
          <w:sz w:val="20"/>
          <w:lang w:val="hy-AM"/>
        </w:rPr>
        <w:t>պայմանագրի</w:t>
      </w:r>
      <w:r w:rsidRPr="00883BDC">
        <w:rPr>
          <w:rFonts w:ascii="Sylfaen" w:hAnsi="Sylfaen" w:cs="Sylfaen"/>
          <w:i/>
          <w:sz w:val="20"/>
          <w:lang w:val="af-ZA"/>
        </w:rPr>
        <w:t xml:space="preserve"> </w:t>
      </w:r>
      <w:r w:rsidRPr="00883BDC">
        <w:rPr>
          <w:rFonts w:ascii="Sylfaen" w:hAnsi="Sylfaen" w:cs="Sylfaen"/>
          <w:i/>
          <w:sz w:val="20"/>
          <w:lang w:val="hy-AM"/>
        </w:rPr>
        <w:t>նախագիծ</w:t>
      </w:r>
      <w:r w:rsidRPr="00883BDC">
        <w:rPr>
          <w:rFonts w:ascii="Sylfaen" w:hAnsi="Sylfaen" w:cs="Sylfaen"/>
          <w:i/>
          <w:sz w:val="20"/>
        </w:rPr>
        <w:t>ն</w:t>
      </w:r>
      <w:r w:rsidRPr="00883BDC">
        <w:rPr>
          <w:rFonts w:ascii="Sylfaen" w:hAnsi="Sylfaen" w:cs="Sylfaen"/>
          <w:i/>
          <w:sz w:val="20"/>
          <w:lang w:val="af-ZA"/>
        </w:rPr>
        <w:t xml:space="preserve"> </w:t>
      </w:r>
      <w:r w:rsidRPr="00883BDC">
        <w:rPr>
          <w:rFonts w:ascii="Sylfaen" w:hAnsi="Sylfaen" w:cs="Sylfaen"/>
          <w:i/>
          <w:sz w:val="20"/>
          <w:lang w:val="hy-AM"/>
        </w:rPr>
        <w:t>ստանալուց</w:t>
      </w:r>
      <w:r w:rsidRPr="00883BDC">
        <w:rPr>
          <w:rFonts w:ascii="Sylfaen" w:hAnsi="Sylfaen" w:cs="Sylfaen"/>
          <w:i/>
          <w:sz w:val="20"/>
          <w:lang w:val="af-ZA"/>
        </w:rPr>
        <w:t xml:space="preserve"> </w:t>
      </w:r>
      <w:r w:rsidRPr="00883BDC">
        <w:rPr>
          <w:rFonts w:ascii="Sylfaen" w:hAnsi="Sylfaen" w:cs="Sylfaen"/>
          <w:i/>
          <w:sz w:val="20"/>
          <w:lang w:val="hy-AM"/>
        </w:rPr>
        <w:t>հետո</w:t>
      </w:r>
      <w:r w:rsidRPr="00883BDC">
        <w:rPr>
          <w:rFonts w:ascii="Sylfaen" w:hAnsi="Sylfaen" w:cs="Sylfaen"/>
          <w:i/>
          <w:sz w:val="20"/>
          <w:lang w:val="af-ZA"/>
        </w:rPr>
        <w:t xml:space="preserve">` 10 </w:t>
      </w:r>
      <w:r w:rsidRPr="00883BDC">
        <w:rPr>
          <w:rFonts w:ascii="Sylfaen" w:hAnsi="Sylfaen" w:cs="Sylfaen"/>
          <w:i/>
          <w:sz w:val="20"/>
        </w:rPr>
        <w:t>աշխատանքային</w:t>
      </w:r>
      <w:r w:rsidRPr="00883BDC">
        <w:rPr>
          <w:rFonts w:ascii="Sylfaen" w:hAnsi="Sylfaen" w:cs="Sylfaen"/>
          <w:i/>
          <w:sz w:val="20"/>
          <w:lang w:val="af-ZA"/>
        </w:rPr>
        <w:t xml:space="preserve"> </w:t>
      </w:r>
      <w:r w:rsidRPr="00883BDC">
        <w:rPr>
          <w:rFonts w:ascii="Sylfaen" w:hAnsi="Sylfaen" w:cs="Sylfaen"/>
          <w:i/>
          <w:sz w:val="20"/>
          <w:lang w:val="hy-AM"/>
        </w:rPr>
        <w:t>օրվա</w:t>
      </w:r>
      <w:r w:rsidRPr="00883BDC">
        <w:rPr>
          <w:rFonts w:ascii="Sylfaen" w:hAnsi="Sylfaen" w:cs="Sylfaen"/>
          <w:i/>
          <w:sz w:val="20"/>
          <w:lang w:val="af-ZA"/>
        </w:rPr>
        <w:t xml:space="preserve"> </w:t>
      </w:r>
      <w:r w:rsidRPr="00883BDC">
        <w:rPr>
          <w:rFonts w:ascii="Sylfaen" w:hAnsi="Sylfaen" w:cs="Sylfaen"/>
          <w:i/>
          <w:sz w:val="20"/>
          <w:lang w:val="hy-AM"/>
        </w:rPr>
        <w:t>ընթացքում</w:t>
      </w:r>
      <w:r w:rsidRPr="00883BDC">
        <w:rPr>
          <w:rFonts w:ascii="Sylfaen" w:hAnsi="Sylfaen" w:cs="Sylfaen"/>
          <w:i/>
          <w:sz w:val="20"/>
          <w:lang w:val="af-ZA"/>
        </w:rPr>
        <w:t xml:space="preserve"> </w:t>
      </w:r>
      <w:r w:rsidRPr="00883BDC">
        <w:rPr>
          <w:rFonts w:ascii="Sylfaen" w:hAnsi="Sylfaen" w:cs="Sylfaen"/>
          <w:i/>
          <w:sz w:val="20"/>
          <w:lang w:val="hy-AM"/>
        </w:rPr>
        <w:t>չի</w:t>
      </w:r>
      <w:r w:rsidRPr="00883BDC">
        <w:rPr>
          <w:rFonts w:ascii="Sylfaen" w:hAnsi="Sylfaen" w:cs="Sylfaen"/>
          <w:i/>
          <w:sz w:val="20"/>
          <w:lang w:val="af-ZA"/>
        </w:rPr>
        <w:t xml:space="preserve"> </w:t>
      </w:r>
      <w:r w:rsidRPr="00883BDC">
        <w:rPr>
          <w:rFonts w:ascii="Sylfaen" w:hAnsi="Sylfaen" w:cs="Sylfaen"/>
          <w:i/>
          <w:sz w:val="20"/>
          <w:lang w:val="hy-AM"/>
        </w:rPr>
        <w:t>ստորագրում</w:t>
      </w:r>
      <w:r w:rsidRPr="00883BDC">
        <w:rPr>
          <w:rFonts w:ascii="Sylfaen" w:hAnsi="Sylfaen" w:cs="Sylfaen"/>
          <w:i/>
          <w:sz w:val="20"/>
          <w:lang w:val="af-ZA"/>
        </w:rPr>
        <w:t xml:space="preserve"> </w:t>
      </w:r>
      <w:r w:rsidRPr="00883BDC">
        <w:rPr>
          <w:rFonts w:ascii="Sylfaen" w:hAnsi="Sylfaen" w:cs="Sylfaen"/>
          <w:i/>
          <w:sz w:val="20"/>
          <w:lang w:val="hy-AM"/>
        </w:rPr>
        <w:t>պայմանագիրը</w:t>
      </w:r>
      <w:r w:rsidRPr="00883BDC">
        <w:rPr>
          <w:rFonts w:ascii="Sylfaen" w:hAnsi="Sylfaen" w:cs="Sylfaen"/>
          <w:i/>
          <w:sz w:val="20"/>
          <w:lang w:val="af-ZA"/>
        </w:rPr>
        <w:t xml:space="preserve"> </w:t>
      </w:r>
      <w:r w:rsidRPr="00883BDC">
        <w:rPr>
          <w:rFonts w:ascii="Sylfaen" w:hAnsi="Sylfaen" w:cs="Sylfaen"/>
          <w:i/>
          <w:sz w:val="20"/>
          <w:lang w:val="hy-AM"/>
        </w:rPr>
        <w:t>և</w:t>
      </w:r>
      <w:r w:rsidRPr="00883BDC">
        <w:rPr>
          <w:rFonts w:ascii="Sylfaen" w:hAnsi="Sylfaen" w:cs="Sylfaen"/>
          <w:i/>
          <w:sz w:val="20"/>
          <w:lang w:val="af-ZA"/>
        </w:rPr>
        <w:t xml:space="preserve"> պ</w:t>
      </w:r>
      <w:r w:rsidRPr="00883BDC">
        <w:rPr>
          <w:rFonts w:ascii="Sylfaen" w:hAnsi="Sylfaen" w:cs="Sylfaen"/>
          <w:i/>
          <w:sz w:val="20"/>
          <w:lang w:val="ru-RU"/>
        </w:rPr>
        <w:t>ատվիրատուին</w:t>
      </w:r>
      <w:r w:rsidRPr="00883BDC">
        <w:rPr>
          <w:rFonts w:ascii="Sylfaen" w:hAnsi="Sylfaen" w:cs="Sylfaen"/>
          <w:i/>
          <w:sz w:val="20"/>
          <w:lang w:val="af-ZA"/>
        </w:rPr>
        <w:t xml:space="preserve"> </w:t>
      </w:r>
      <w:r w:rsidRPr="00883BDC">
        <w:rPr>
          <w:rFonts w:ascii="Sylfaen" w:hAnsi="Sylfaen" w:cs="Sylfaen"/>
          <w:i/>
          <w:sz w:val="20"/>
          <w:lang w:val="ru-RU"/>
        </w:rPr>
        <w:t>ներկայացնում</w:t>
      </w:r>
      <w:r w:rsidRPr="00883BDC">
        <w:rPr>
          <w:rFonts w:ascii="Sylfaen" w:hAnsi="Sylfaen" w:cs="Sylfaen"/>
          <w:i/>
          <w:sz w:val="20"/>
          <w:lang w:val="af-ZA"/>
        </w:rPr>
        <w:t xml:space="preserve"> որակավորման և </w:t>
      </w:r>
      <w:r w:rsidRPr="00883BDC">
        <w:rPr>
          <w:rFonts w:ascii="Sylfaen" w:hAnsi="Sylfaen" w:cs="Sylfaen"/>
          <w:i/>
          <w:sz w:val="20"/>
          <w:lang w:val="ru-RU"/>
        </w:rPr>
        <w:t>պայմանագրի</w:t>
      </w:r>
      <w:r w:rsidRPr="00883BDC">
        <w:rPr>
          <w:rFonts w:ascii="Sylfaen" w:hAnsi="Sylfaen" w:cs="Sylfaen"/>
          <w:i/>
          <w:sz w:val="20"/>
          <w:lang w:val="af-ZA"/>
        </w:rPr>
        <w:t xml:space="preserve"> </w:t>
      </w:r>
      <w:r w:rsidRPr="00883BDC">
        <w:rPr>
          <w:rFonts w:ascii="Sylfaen" w:hAnsi="Sylfaen" w:cs="Sylfaen"/>
          <w:i/>
          <w:sz w:val="20"/>
        </w:rPr>
        <w:t>ապահովումը</w:t>
      </w:r>
      <w:r w:rsidRPr="00883BDC">
        <w:rPr>
          <w:rFonts w:ascii="Sylfaen" w:hAnsi="Sylfaen" w:cs="Sylfaen"/>
          <w:i/>
          <w:sz w:val="20"/>
          <w:lang w:val="af-ZA"/>
        </w:rPr>
        <w:t xml:space="preserve">, </w:t>
      </w:r>
      <w:r w:rsidRPr="00883BDC">
        <w:rPr>
          <w:rFonts w:ascii="Sylfaen" w:hAnsi="Sylfaen" w:cs="Sylfaen"/>
          <w:i/>
          <w:sz w:val="20"/>
          <w:lang w:val="hy-AM"/>
        </w:rPr>
        <w:t>ապա նա զրկվում է պայմանագիրը ստորագրելու իրավունքից։</w:t>
      </w:r>
      <w:r w:rsidRPr="00883BDC">
        <w:rPr>
          <w:rFonts w:ascii="Sylfaen" w:hAnsi="Sylfaen" w:cs="Sylfaen"/>
          <w:i/>
          <w:sz w:val="20"/>
          <w:lang w:val="af-ZA"/>
        </w:rPr>
        <w:t xml:space="preserve"> </w:t>
      </w:r>
      <w:r w:rsidRPr="00883BDC">
        <w:rPr>
          <w:rFonts w:ascii="Sylfaen" w:hAnsi="Sylfaen" w:cs="Sylfaen"/>
          <w:i/>
          <w:sz w:val="20"/>
          <w:lang w:val="hy-AM"/>
        </w:rPr>
        <w:t>Պայմանագրով կանխավճար նախատեսվելու դեպքում սույն կետով նախատեսված ժամկետը սահմանվում է 15 աշխատանքային օր:</w:t>
      </w:r>
    </w:p>
    <w:p w:rsidR="00A5723E" w:rsidRPr="00883BDC" w:rsidRDefault="00A5723E" w:rsidP="00A5723E">
      <w:pPr>
        <w:ind w:firstLine="567"/>
        <w:jc w:val="both"/>
        <w:rPr>
          <w:rFonts w:ascii="Sylfaen" w:hAnsi="Sylfaen" w:cs="Sylfaen"/>
          <w:i/>
          <w:sz w:val="20"/>
          <w:lang w:val="af-ZA"/>
        </w:rPr>
      </w:pPr>
      <w:r w:rsidRPr="00883BDC">
        <w:rPr>
          <w:rFonts w:ascii="Sylfaen" w:hAnsi="Sylfaen" w:cs="Sylfaen"/>
          <w:i/>
          <w:sz w:val="20"/>
          <w:lang w:val="hy-AM"/>
        </w:rPr>
        <w:t>Ընդ</w:t>
      </w:r>
      <w:r w:rsidRPr="00883BDC">
        <w:rPr>
          <w:rFonts w:ascii="Sylfaen" w:hAnsi="Sylfaen" w:cs="Sylfaen"/>
          <w:i/>
          <w:sz w:val="20"/>
          <w:lang w:val="af-ZA"/>
        </w:rPr>
        <w:t xml:space="preserve"> </w:t>
      </w:r>
      <w:r w:rsidRPr="00883BDC">
        <w:rPr>
          <w:rFonts w:ascii="Sylfaen" w:hAnsi="Sylfaen" w:cs="Sylfaen"/>
          <w:i/>
          <w:sz w:val="20"/>
          <w:lang w:val="hy-AM"/>
        </w:rPr>
        <w:t>որում</w:t>
      </w:r>
      <w:r w:rsidRPr="00883BDC">
        <w:rPr>
          <w:rFonts w:ascii="Sylfaen" w:hAnsi="Sylfaen" w:cs="Sylfaen"/>
          <w:i/>
          <w:sz w:val="20"/>
          <w:lang w:val="af-ZA"/>
        </w:rPr>
        <w:t xml:space="preserve"> </w:t>
      </w:r>
      <w:r w:rsidRPr="00883BDC">
        <w:rPr>
          <w:rFonts w:ascii="Sylfaen" w:hAnsi="Sylfaen" w:cs="Sylfaen"/>
          <w:i/>
          <w:sz w:val="20"/>
          <w:lang w:val="hy-AM"/>
        </w:rPr>
        <w:t xml:space="preserve">ընտրված մասնակցի կողմից հաստատված պայմանագրի նախագիծը </w:t>
      </w:r>
      <w:r w:rsidRPr="00883BDC">
        <w:rPr>
          <w:rFonts w:ascii="Sylfaen" w:hAnsi="Sylfaen" w:cs="Sylfaen"/>
          <w:i/>
          <w:sz w:val="20"/>
        </w:rPr>
        <w:t>պ</w:t>
      </w:r>
      <w:r w:rsidRPr="00883BDC">
        <w:rPr>
          <w:rFonts w:ascii="Sylfaen" w:hAnsi="Sylfaen" w:cs="Sylfaen"/>
          <w:i/>
          <w:sz w:val="20"/>
          <w:lang w:val="hy-AM"/>
        </w:rPr>
        <w:t xml:space="preserve">ատվիրատուին ներկայացվում է գրավոր և դրա ներկայացման գրությունը հաշվառվում է </w:t>
      </w:r>
      <w:r w:rsidRPr="00883BDC">
        <w:rPr>
          <w:rFonts w:ascii="Sylfaen" w:hAnsi="Sylfaen" w:cs="Sylfaen"/>
          <w:i/>
          <w:sz w:val="20"/>
        </w:rPr>
        <w:t>պ</w:t>
      </w:r>
      <w:r w:rsidRPr="00883BDC">
        <w:rPr>
          <w:rFonts w:ascii="Sylfaen" w:hAnsi="Sylfaen" w:cs="Sylfaen"/>
          <w:i/>
          <w:sz w:val="20"/>
          <w:lang w:val="hy-AM"/>
        </w:rPr>
        <w:t>ատվիրատուի փաստաթղթաշրջանառության համակարգում:  Պատվիրատուի ղեկավարի կողմից պայմանագրի նախագիծը հաստատվում է այդ իրավասության առաջացմանը հաջորդող երկու աշխատանքային օրվա ընթացքում</w:t>
      </w:r>
      <w:r w:rsidRPr="00883BDC">
        <w:rPr>
          <w:rFonts w:ascii="Sylfaen" w:hAnsi="Sylfaen" w:cs="Sylfaen"/>
          <w:i/>
          <w:sz w:val="20"/>
          <w:lang w:val="af-ZA"/>
        </w:rPr>
        <w:t xml:space="preserve"> </w:t>
      </w:r>
      <w:r w:rsidRPr="00883BDC">
        <w:rPr>
          <w:rFonts w:ascii="Sylfaen" w:hAnsi="Sylfaen" w:cs="Sylfaen"/>
          <w:i/>
          <w:sz w:val="20"/>
        </w:rPr>
        <w:t>և</w:t>
      </w:r>
      <w:r w:rsidRPr="00883BDC">
        <w:rPr>
          <w:rFonts w:ascii="Sylfaen" w:hAnsi="Sylfaen" w:cs="Sylfaen"/>
          <w:i/>
          <w:sz w:val="20"/>
          <w:lang w:val="af-ZA"/>
        </w:rPr>
        <w:t xml:space="preserve"> </w:t>
      </w:r>
      <w:r w:rsidRPr="00883BDC">
        <w:rPr>
          <w:rFonts w:ascii="Sylfaen" w:hAnsi="Sylfaen" w:cs="Sylfaen"/>
          <w:i/>
          <w:sz w:val="20"/>
        </w:rPr>
        <w:t>հաստատմանը</w:t>
      </w:r>
      <w:r w:rsidRPr="00883BDC">
        <w:rPr>
          <w:rFonts w:ascii="Sylfaen" w:hAnsi="Sylfaen" w:cs="Sylfaen"/>
          <w:i/>
          <w:sz w:val="20"/>
          <w:lang w:val="af-ZA"/>
        </w:rPr>
        <w:t xml:space="preserve"> </w:t>
      </w:r>
      <w:r w:rsidRPr="00883BDC">
        <w:rPr>
          <w:rFonts w:ascii="Sylfaen" w:hAnsi="Sylfaen" w:cs="Sylfaen"/>
          <w:i/>
          <w:sz w:val="20"/>
        </w:rPr>
        <w:t>հաջորդող</w:t>
      </w:r>
      <w:r w:rsidRPr="00883BDC">
        <w:rPr>
          <w:rFonts w:ascii="Sylfaen" w:hAnsi="Sylfaen" w:cs="Sylfaen"/>
          <w:i/>
          <w:sz w:val="20"/>
          <w:lang w:val="af-ZA"/>
        </w:rPr>
        <w:t xml:space="preserve"> </w:t>
      </w:r>
      <w:r w:rsidRPr="00883BDC">
        <w:rPr>
          <w:rFonts w:ascii="Sylfaen" w:hAnsi="Sylfaen" w:cs="Sylfaen"/>
          <w:i/>
          <w:sz w:val="20"/>
        </w:rPr>
        <w:t>աշխատանքային</w:t>
      </w:r>
      <w:r w:rsidRPr="00883BDC">
        <w:rPr>
          <w:rFonts w:ascii="Sylfaen" w:hAnsi="Sylfaen" w:cs="Sylfaen"/>
          <w:i/>
          <w:sz w:val="20"/>
          <w:lang w:val="af-ZA"/>
        </w:rPr>
        <w:t xml:space="preserve"> </w:t>
      </w:r>
      <w:r w:rsidRPr="00883BDC">
        <w:rPr>
          <w:rFonts w:ascii="Sylfaen" w:hAnsi="Sylfaen" w:cs="Sylfaen"/>
          <w:i/>
          <w:sz w:val="20"/>
        </w:rPr>
        <w:t>օրը</w:t>
      </w:r>
      <w:r w:rsidRPr="00883BDC">
        <w:rPr>
          <w:rFonts w:ascii="Sylfaen" w:hAnsi="Sylfaen" w:cs="Sylfaen"/>
          <w:i/>
          <w:sz w:val="20"/>
          <w:lang w:val="af-ZA"/>
        </w:rPr>
        <w:t xml:space="preserve"> </w:t>
      </w:r>
      <w:r w:rsidRPr="00883BDC">
        <w:rPr>
          <w:rFonts w:ascii="Sylfaen" w:hAnsi="Sylfaen" w:cs="Sylfaen"/>
          <w:i/>
          <w:sz w:val="20"/>
        </w:rPr>
        <w:t>ուղեկցող</w:t>
      </w:r>
      <w:r w:rsidRPr="00883BDC">
        <w:rPr>
          <w:rFonts w:ascii="Sylfaen" w:hAnsi="Sylfaen" w:cs="Sylfaen"/>
          <w:i/>
          <w:sz w:val="20"/>
          <w:lang w:val="af-ZA"/>
        </w:rPr>
        <w:t xml:space="preserve"> </w:t>
      </w:r>
      <w:r w:rsidRPr="00883BDC">
        <w:rPr>
          <w:rFonts w:ascii="Sylfaen" w:hAnsi="Sylfaen" w:cs="Sylfaen"/>
          <w:i/>
          <w:sz w:val="20"/>
        </w:rPr>
        <w:t>գրությամբ</w:t>
      </w:r>
      <w:r w:rsidRPr="00883BDC">
        <w:rPr>
          <w:rFonts w:ascii="Sylfaen" w:hAnsi="Sylfaen" w:cs="Sylfaen"/>
          <w:i/>
          <w:sz w:val="20"/>
          <w:lang w:val="af-ZA"/>
        </w:rPr>
        <w:t xml:space="preserve"> </w:t>
      </w:r>
      <w:r w:rsidRPr="00883BDC">
        <w:rPr>
          <w:rFonts w:ascii="Sylfaen" w:hAnsi="Sylfaen" w:cs="Sylfaen"/>
          <w:i/>
          <w:sz w:val="20"/>
        </w:rPr>
        <w:t>տրամադրվում</w:t>
      </w:r>
      <w:r w:rsidRPr="00883BDC">
        <w:rPr>
          <w:rFonts w:ascii="Sylfaen" w:hAnsi="Sylfaen" w:cs="Sylfaen"/>
          <w:i/>
          <w:sz w:val="20"/>
          <w:lang w:val="af-ZA"/>
        </w:rPr>
        <w:t xml:space="preserve"> </w:t>
      </w:r>
      <w:r w:rsidRPr="00883BDC">
        <w:rPr>
          <w:rFonts w:ascii="Sylfaen" w:hAnsi="Sylfaen" w:cs="Sylfaen"/>
          <w:i/>
          <w:sz w:val="20"/>
        </w:rPr>
        <w:t>է</w:t>
      </w:r>
      <w:r w:rsidRPr="00883BDC">
        <w:rPr>
          <w:rFonts w:ascii="Sylfaen" w:hAnsi="Sylfaen" w:cs="Sylfaen"/>
          <w:i/>
          <w:sz w:val="20"/>
          <w:lang w:val="af-ZA"/>
        </w:rPr>
        <w:t xml:space="preserve"> </w:t>
      </w:r>
      <w:r w:rsidRPr="00883BDC">
        <w:rPr>
          <w:rFonts w:ascii="Sylfaen" w:hAnsi="Sylfaen" w:cs="Sylfaen"/>
          <w:i/>
          <w:sz w:val="20"/>
        </w:rPr>
        <w:t>ընտրված</w:t>
      </w:r>
      <w:r w:rsidRPr="00883BDC">
        <w:rPr>
          <w:rFonts w:ascii="Sylfaen" w:hAnsi="Sylfaen" w:cs="Sylfaen"/>
          <w:i/>
          <w:sz w:val="20"/>
          <w:lang w:val="af-ZA"/>
        </w:rPr>
        <w:t xml:space="preserve"> </w:t>
      </w:r>
      <w:r w:rsidRPr="00883BDC">
        <w:rPr>
          <w:rFonts w:ascii="Sylfaen" w:hAnsi="Sylfaen" w:cs="Sylfaen"/>
          <w:i/>
          <w:sz w:val="20"/>
        </w:rPr>
        <w:t>մասնակցին</w:t>
      </w:r>
      <w:r w:rsidRPr="00883BDC">
        <w:rPr>
          <w:rFonts w:ascii="Sylfaen" w:hAnsi="Sylfaen" w:cs="Sylfaen"/>
          <w:i/>
          <w:sz w:val="20"/>
          <w:lang w:val="hy-AM"/>
        </w:rPr>
        <w:t>:</w:t>
      </w:r>
    </w:p>
    <w:p w:rsidR="00A5723E" w:rsidRPr="00883BDC" w:rsidRDefault="00A5723E" w:rsidP="00A5723E">
      <w:pPr>
        <w:pStyle w:val="BodyTextIndent"/>
        <w:spacing w:after="0" w:line="240" w:lineRule="auto"/>
        <w:ind w:firstLine="567"/>
        <w:rPr>
          <w:rFonts w:ascii="Sylfaen" w:hAnsi="Sylfaen" w:cs="Sylfaen"/>
          <w:sz w:val="20"/>
          <w:szCs w:val="24"/>
          <w:lang w:val="af-ZA"/>
        </w:rPr>
      </w:pPr>
      <w:r w:rsidRPr="00883BDC">
        <w:rPr>
          <w:rFonts w:ascii="Sylfaen" w:hAnsi="Sylfaen" w:cs="Sylfaen"/>
          <w:sz w:val="20"/>
          <w:szCs w:val="24"/>
          <w:lang w:val="af-ZA"/>
        </w:rPr>
        <w:t xml:space="preserve">9.5 </w:t>
      </w:r>
      <w:r w:rsidRPr="00883BDC">
        <w:rPr>
          <w:rFonts w:ascii="Sylfaen" w:hAnsi="Sylfaen" w:cs="Sylfaen"/>
          <w:sz w:val="20"/>
          <w:szCs w:val="24"/>
          <w:lang w:val="ru-RU"/>
        </w:rPr>
        <w:t>Մինչև</w:t>
      </w:r>
      <w:r w:rsidRPr="00883BDC">
        <w:rPr>
          <w:rFonts w:ascii="Sylfaen" w:hAnsi="Sylfaen" w:cs="Sylfaen"/>
          <w:sz w:val="20"/>
          <w:szCs w:val="24"/>
          <w:lang w:val="af-ZA"/>
        </w:rPr>
        <w:t xml:space="preserve"> </w:t>
      </w:r>
      <w:r w:rsidRPr="00883BDC">
        <w:rPr>
          <w:rFonts w:ascii="Sylfaen" w:hAnsi="Sylfaen" w:cs="Sylfaen"/>
          <w:sz w:val="20"/>
          <w:szCs w:val="24"/>
          <w:lang w:val="ru-RU"/>
        </w:rPr>
        <w:t>սույն</w:t>
      </w:r>
      <w:r w:rsidRPr="00883BDC">
        <w:rPr>
          <w:rFonts w:ascii="Sylfaen" w:hAnsi="Sylfaen" w:cs="Sylfaen"/>
          <w:sz w:val="20"/>
          <w:szCs w:val="24"/>
          <w:lang w:val="af-ZA"/>
        </w:rPr>
        <w:t xml:space="preserve"> </w:t>
      </w:r>
      <w:r w:rsidRPr="00883BDC">
        <w:rPr>
          <w:rFonts w:ascii="Sylfaen" w:hAnsi="Sylfaen" w:cs="Sylfaen"/>
          <w:sz w:val="20"/>
          <w:szCs w:val="24"/>
          <w:lang w:val="ru-RU"/>
        </w:rPr>
        <w:t>հրավերի</w:t>
      </w:r>
      <w:r w:rsidRPr="00883BDC">
        <w:rPr>
          <w:rFonts w:ascii="Sylfaen" w:hAnsi="Sylfaen" w:cs="Sylfaen"/>
          <w:sz w:val="20"/>
          <w:szCs w:val="24"/>
          <w:lang w:val="af-ZA"/>
        </w:rPr>
        <w:t xml:space="preserve"> 1-ին մասի 9</w:t>
      </w:r>
      <w:r w:rsidRPr="00883BDC">
        <w:rPr>
          <w:rFonts w:ascii="Sylfaen" w:hAnsi="Sylfaen" w:cs="Sylfaen"/>
          <w:sz w:val="20"/>
          <w:szCs w:val="24"/>
          <w:lang w:val="hy-AM"/>
        </w:rPr>
        <w:t>.</w:t>
      </w:r>
      <w:r w:rsidRPr="00883BDC">
        <w:rPr>
          <w:rFonts w:ascii="Sylfaen" w:hAnsi="Sylfaen" w:cs="Sylfaen"/>
          <w:sz w:val="20"/>
          <w:szCs w:val="24"/>
          <w:lang w:val="af-ZA"/>
        </w:rPr>
        <w:t xml:space="preserve">4 </w:t>
      </w:r>
      <w:r w:rsidRPr="00883BDC">
        <w:rPr>
          <w:rFonts w:ascii="Sylfaen" w:hAnsi="Sylfaen" w:cs="Sylfaen"/>
          <w:sz w:val="20"/>
          <w:szCs w:val="24"/>
          <w:lang w:val="ru-RU"/>
        </w:rPr>
        <w:t>կետով</w:t>
      </w:r>
      <w:r w:rsidRPr="00883BDC">
        <w:rPr>
          <w:rFonts w:ascii="Sylfaen" w:hAnsi="Sylfaen" w:cs="Sylfaen"/>
          <w:sz w:val="20"/>
          <w:szCs w:val="24"/>
          <w:lang w:val="af-ZA"/>
        </w:rPr>
        <w:t xml:space="preserve"> </w:t>
      </w:r>
      <w:r w:rsidRPr="00883BDC">
        <w:rPr>
          <w:rFonts w:ascii="Sylfaen" w:hAnsi="Sylfaen" w:cs="Sylfaen"/>
          <w:sz w:val="20"/>
          <w:szCs w:val="24"/>
          <w:lang w:val="ru-RU"/>
        </w:rPr>
        <w:t>նախատեսված</w:t>
      </w:r>
      <w:r w:rsidRPr="00883BDC">
        <w:rPr>
          <w:rFonts w:ascii="Sylfaen" w:hAnsi="Sylfaen" w:cs="Sylfaen"/>
          <w:sz w:val="20"/>
          <w:szCs w:val="24"/>
          <w:lang w:val="af-ZA"/>
        </w:rPr>
        <w:t xml:space="preserve"> </w:t>
      </w:r>
      <w:r w:rsidRPr="00883BDC">
        <w:rPr>
          <w:rFonts w:ascii="Sylfaen" w:hAnsi="Sylfaen" w:cs="Sylfaen"/>
          <w:sz w:val="20"/>
          <w:szCs w:val="24"/>
          <w:lang w:val="ru-RU"/>
        </w:rPr>
        <w:t>ժամկետի</w:t>
      </w:r>
      <w:r w:rsidRPr="00883BDC">
        <w:rPr>
          <w:rFonts w:ascii="Sylfaen" w:hAnsi="Sylfaen" w:cs="Sylfaen"/>
          <w:sz w:val="20"/>
          <w:szCs w:val="24"/>
          <w:lang w:val="af-ZA"/>
        </w:rPr>
        <w:t xml:space="preserve"> </w:t>
      </w:r>
      <w:r w:rsidRPr="00883BDC">
        <w:rPr>
          <w:rFonts w:ascii="Sylfaen" w:hAnsi="Sylfaen" w:cs="Sylfaen"/>
          <w:sz w:val="20"/>
          <w:szCs w:val="24"/>
          <w:lang w:val="ru-RU"/>
        </w:rPr>
        <w:t>ավարտը</w:t>
      </w:r>
      <w:r w:rsidRPr="00883BDC">
        <w:rPr>
          <w:rFonts w:ascii="Sylfaen" w:hAnsi="Sylfaen" w:cs="Sylfaen"/>
          <w:sz w:val="20"/>
          <w:szCs w:val="24"/>
          <w:lang w:val="af-ZA"/>
        </w:rPr>
        <w:t xml:space="preserve">, </w:t>
      </w:r>
      <w:r w:rsidRPr="00883BDC">
        <w:rPr>
          <w:rFonts w:ascii="Sylfaen" w:hAnsi="Sylfaen" w:cs="Sylfaen"/>
          <w:sz w:val="20"/>
          <w:szCs w:val="24"/>
          <w:lang w:val="ru-RU"/>
        </w:rPr>
        <w:t>կողմերի</w:t>
      </w:r>
      <w:r w:rsidRPr="00883BDC">
        <w:rPr>
          <w:rFonts w:ascii="Sylfaen" w:hAnsi="Sylfaen" w:cs="Sylfaen"/>
          <w:sz w:val="20"/>
          <w:szCs w:val="24"/>
          <w:lang w:val="af-ZA"/>
        </w:rPr>
        <w:t xml:space="preserve"> </w:t>
      </w:r>
      <w:r w:rsidRPr="00883BDC">
        <w:rPr>
          <w:rFonts w:ascii="Sylfaen" w:hAnsi="Sylfaen" w:cs="Sylfaen"/>
          <w:sz w:val="20"/>
          <w:szCs w:val="24"/>
          <w:lang w:val="ru-RU"/>
        </w:rPr>
        <w:t>համաձայնությամբ</w:t>
      </w:r>
      <w:r w:rsidRPr="00883BDC">
        <w:rPr>
          <w:rFonts w:ascii="Sylfaen" w:hAnsi="Sylfaen" w:cs="Sylfaen"/>
          <w:sz w:val="20"/>
          <w:szCs w:val="24"/>
          <w:lang w:val="af-ZA"/>
        </w:rPr>
        <w:t xml:space="preserve">, </w:t>
      </w:r>
      <w:r w:rsidRPr="00883BDC">
        <w:rPr>
          <w:rFonts w:ascii="Sylfaen" w:hAnsi="Sylfaen" w:cs="Sylfaen"/>
          <w:sz w:val="20"/>
          <w:szCs w:val="24"/>
          <w:lang w:val="ru-RU"/>
        </w:rPr>
        <w:t>կարող</w:t>
      </w:r>
      <w:r w:rsidRPr="00883BDC">
        <w:rPr>
          <w:rFonts w:ascii="Sylfaen" w:hAnsi="Sylfaen" w:cs="Sylfaen"/>
          <w:sz w:val="20"/>
          <w:szCs w:val="24"/>
          <w:lang w:val="af-ZA"/>
        </w:rPr>
        <w:t xml:space="preserve"> </w:t>
      </w:r>
      <w:r w:rsidRPr="00883BDC">
        <w:rPr>
          <w:rFonts w:ascii="Sylfaen" w:hAnsi="Sylfaen" w:cs="Sylfaen"/>
          <w:sz w:val="20"/>
          <w:szCs w:val="24"/>
          <w:lang w:val="ru-RU"/>
        </w:rPr>
        <w:t>են</w:t>
      </w:r>
      <w:r w:rsidRPr="00883BDC">
        <w:rPr>
          <w:rFonts w:ascii="Sylfaen" w:hAnsi="Sylfaen" w:cs="Sylfaen"/>
          <w:sz w:val="20"/>
          <w:szCs w:val="24"/>
          <w:lang w:val="af-ZA"/>
        </w:rPr>
        <w:t xml:space="preserve"> </w:t>
      </w:r>
      <w:r w:rsidRPr="00883BDC">
        <w:rPr>
          <w:rFonts w:ascii="Sylfaen" w:hAnsi="Sylfaen" w:cs="Sylfaen"/>
          <w:sz w:val="20"/>
          <w:szCs w:val="24"/>
          <w:lang w:val="ru-RU"/>
        </w:rPr>
        <w:t>պայմանագրի</w:t>
      </w:r>
      <w:r w:rsidRPr="00883BDC">
        <w:rPr>
          <w:rFonts w:ascii="Sylfaen" w:hAnsi="Sylfaen" w:cs="Sylfaen"/>
          <w:sz w:val="20"/>
          <w:szCs w:val="24"/>
          <w:lang w:val="af-ZA"/>
        </w:rPr>
        <w:t xml:space="preserve"> </w:t>
      </w:r>
      <w:r w:rsidRPr="00883BDC">
        <w:rPr>
          <w:rFonts w:ascii="Sylfaen" w:hAnsi="Sylfaen" w:cs="Sylfaen"/>
          <w:sz w:val="20"/>
          <w:szCs w:val="24"/>
          <w:lang w:val="ru-RU"/>
        </w:rPr>
        <w:t>նախագծում</w:t>
      </w:r>
      <w:r w:rsidRPr="00883BDC">
        <w:rPr>
          <w:rFonts w:ascii="Sylfaen" w:hAnsi="Sylfaen" w:cs="Sylfaen"/>
          <w:sz w:val="20"/>
          <w:szCs w:val="24"/>
          <w:lang w:val="af-ZA"/>
        </w:rPr>
        <w:t xml:space="preserve"> </w:t>
      </w:r>
      <w:r w:rsidRPr="00883BDC">
        <w:rPr>
          <w:rFonts w:ascii="Sylfaen" w:hAnsi="Sylfaen" w:cs="Sylfaen"/>
          <w:sz w:val="20"/>
          <w:szCs w:val="24"/>
          <w:lang w:val="ru-RU"/>
        </w:rPr>
        <w:t>կատարվել</w:t>
      </w:r>
      <w:r w:rsidRPr="00883BDC">
        <w:rPr>
          <w:rFonts w:ascii="Sylfaen" w:hAnsi="Sylfaen" w:cs="Sylfaen"/>
          <w:sz w:val="20"/>
          <w:szCs w:val="24"/>
          <w:lang w:val="af-ZA"/>
        </w:rPr>
        <w:t xml:space="preserve"> </w:t>
      </w:r>
      <w:r w:rsidRPr="00883BDC">
        <w:rPr>
          <w:rFonts w:ascii="Sylfaen" w:hAnsi="Sylfaen" w:cs="Sylfaen"/>
          <w:sz w:val="20"/>
          <w:szCs w:val="24"/>
          <w:lang w:val="ru-RU"/>
        </w:rPr>
        <w:t>փոփոխություններ</w:t>
      </w:r>
      <w:r w:rsidRPr="00883BDC">
        <w:rPr>
          <w:rFonts w:ascii="Sylfaen" w:hAnsi="Sylfaen" w:cs="Sylfaen"/>
          <w:sz w:val="20"/>
          <w:szCs w:val="24"/>
          <w:lang w:val="af-ZA"/>
        </w:rPr>
        <w:t xml:space="preserve">, </w:t>
      </w:r>
      <w:r w:rsidRPr="00883BDC">
        <w:rPr>
          <w:rFonts w:ascii="Sylfaen" w:hAnsi="Sylfaen" w:cs="Sylfaen"/>
          <w:sz w:val="20"/>
          <w:szCs w:val="24"/>
          <w:lang w:val="ru-RU"/>
        </w:rPr>
        <w:t>սակայն</w:t>
      </w:r>
      <w:r w:rsidRPr="00883BDC">
        <w:rPr>
          <w:rFonts w:ascii="Sylfaen" w:hAnsi="Sylfaen" w:cs="Sylfaen"/>
          <w:sz w:val="20"/>
          <w:szCs w:val="24"/>
          <w:lang w:val="af-ZA"/>
        </w:rPr>
        <w:t xml:space="preserve"> </w:t>
      </w:r>
      <w:r w:rsidRPr="00883BDC">
        <w:rPr>
          <w:rFonts w:ascii="Sylfaen" w:hAnsi="Sylfaen" w:cs="Sylfaen"/>
          <w:sz w:val="20"/>
          <w:szCs w:val="24"/>
          <w:lang w:val="ru-RU"/>
        </w:rPr>
        <w:t>դրանք</w:t>
      </w:r>
      <w:r w:rsidRPr="00883BDC">
        <w:rPr>
          <w:rFonts w:ascii="Sylfaen" w:hAnsi="Sylfaen" w:cs="Sylfaen"/>
          <w:sz w:val="20"/>
          <w:szCs w:val="24"/>
          <w:lang w:val="af-ZA"/>
        </w:rPr>
        <w:t xml:space="preserve"> </w:t>
      </w:r>
      <w:r w:rsidRPr="00883BDC">
        <w:rPr>
          <w:rFonts w:ascii="Sylfaen" w:hAnsi="Sylfaen" w:cs="Sylfaen"/>
          <w:sz w:val="20"/>
          <w:szCs w:val="24"/>
          <w:lang w:val="ru-RU"/>
        </w:rPr>
        <w:t>չեն</w:t>
      </w:r>
      <w:r w:rsidRPr="00883BDC">
        <w:rPr>
          <w:rFonts w:ascii="Sylfaen" w:hAnsi="Sylfaen" w:cs="Sylfaen"/>
          <w:sz w:val="20"/>
          <w:szCs w:val="24"/>
          <w:lang w:val="af-ZA"/>
        </w:rPr>
        <w:t xml:space="preserve"> </w:t>
      </w:r>
      <w:r w:rsidRPr="00883BDC">
        <w:rPr>
          <w:rFonts w:ascii="Sylfaen" w:hAnsi="Sylfaen" w:cs="Sylfaen"/>
          <w:sz w:val="20"/>
          <w:szCs w:val="24"/>
          <w:lang w:val="ru-RU"/>
        </w:rPr>
        <w:t>կարող</w:t>
      </w:r>
      <w:r w:rsidRPr="00883BDC">
        <w:rPr>
          <w:rFonts w:ascii="Sylfaen" w:hAnsi="Sylfaen" w:cs="Sylfaen"/>
          <w:sz w:val="20"/>
          <w:szCs w:val="24"/>
          <w:lang w:val="af-ZA"/>
        </w:rPr>
        <w:t xml:space="preserve"> </w:t>
      </w:r>
      <w:r w:rsidRPr="00883BDC">
        <w:rPr>
          <w:rFonts w:ascii="Sylfaen" w:hAnsi="Sylfaen" w:cs="Sylfaen"/>
          <w:sz w:val="20"/>
          <w:szCs w:val="24"/>
          <w:lang w:val="ru-RU"/>
        </w:rPr>
        <w:t>հանգեցնել</w:t>
      </w:r>
      <w:r w:rsidRPr="00883BDC">
        <w:rPr>
          <w:rFonts w:ascii="Sylfaen" w:hAnsi="Sylfaen" w:cs="Sylfaen"/>
          <w:sz w:val="20"/>
          <w:szCs w:val="24"/>
          <w:lang w:val="af-ZA"/>
        </w:rPr>
        <w:t xml:space="preserve"> </w:t>
      </w:r>
      <w:r w:rsidRPr="00883BDC">
        <w:rPr>
          <w:rFonts w:ascii="Sylfaen" w:hAnsi="Sylfaen" w:cs="Sylfaen"/>
          <w:sz w:val="20"/>
          <w:szCs w:val="24"/>
          <w:lang w:val="ru-RU"/>
        </w:rPr>
        <w:t>գնման</w:t>
      </w:r>
      <w:r w:rsidRPr="00883BDC">
        <w:rPr>
          <w:rFonts w:ascii="Sylfaen" w:hAnsi="Sylfaen" w:cs="Sylfaen"/>
          <w:sz w:val="20"/>
          <w:szCs w:val="24"/>
          <w:lang w:val="af-ZA"/>
        </w:rPr>
        <w:t xml:space="preserve"> </w:t>
      </w:r>
      <w:r w:rsidRPr="00883BDC">
        <w:rPr>
          <w:rFonts w:ascii="Sylfaen" w:hAnsi="Sylfaen" w:cs="Sylfaen"/>
          <w:sz w:val="20"/>
          <w:szCs w:val="24"/>
          <w:lang w:val="ru-RU"/>
        </w:rPr>
        <w:t>առարկայի</w:t>
      </w:r>
      <w:r w:rsidRPr="00883BDC">
        <w:rPr>
          <w:rFonts w:ascii="Sylfaen" w:hAnsi="Sylfaen" w:cs="Sylfaen"/>
          <w:sz w:val="20"/>
          <w:szCs w:val="24"/>
          <w:lang w:val="af-ZA"/>
        </w:rPr>
        <w:t xml:space="preserve"> </w:t>
      </w:r>
      <w:r w:rsidRPr="00883BDC">
        <w:rPr>
          <w:rFonts w:ascii="Sylfaen" w:hAnsi="Sylfaen" w:cs="Sylfaen"/>
          <w:sz w:val="20"/>
          <w:szCs w:val="24"/>
          <w:lang w:val="ru-RU"/>
        </w:rPr>
        <w:t>բնութագրերի</w:t>
      </w:r>
      <w:r w:rsidRPr="00883BDC">
        <w:rPr>
          <w:rFonts w:ascii="Sylfaen" w:hAnsi="Sylfaen" w:cs="Sylfaen"/>
          <w:sz w:val="20"/>
          <w:szCs w:val="24"/>
          <w:lang w:val="af-ZA"/>
        </w:rPr>
        <w:t xml:space="preserve"> </w:t>
      </w:r>
      <w:r w:rsidRPr="00883BDC">
        <w:rPr>
          <w:rFonts w:ascii="Sylfaen" w:hAnsi="Sylfaen" w:cs="Sylfaen"/>
          <w:sz w:val="20"/>
          <w:szCs w:val="24"/>
          <w:lang w:val="ru-RU"/>
        </w:rPr>
        <w:t>փոփոխմանը</w:t>
      </w:r>
      <w:r w:rsidRPr="00883BDC">
        <w:rPr>
          <w:rFonts w:ascii="Sylfaen" w:hAnsi="Sylfaen" w:cs="Sylfaen"/>
          <w:sz w:val="20"/>
          <w:szCs w:val="24"/>
          <w:lang w:val="af-ZA"/>
        </w:rPr>
        <w:t xml:space="preserve">, </w:t>
      </w:r>
      <w:r w:rsidRPr="00883BDC">
        <w:rPr>
          <w:rFonts w:ascii="Sylfaen" w:hAnsi="Sylfaen" w:cs="Sylfaen"/>
          <w:sz w:val="20"/>
          <w:szCs w:val="24"/>
          <w:lang w:val="ru-RU"/>
        </w:rPr>
        <w:t>ներառյալ</w:t>
      </w:r>
      <w:r w:rsidRPr="00883BDC">
        <w:rPr>
          <w:rFonts w:ascii="Sylfaen" w:hAnsi="Sylfaen" w:cs="Sylfaen"/>
          <w:sz w:val="20"/>
          <w:szCs w:val="24"/>
          <w:lang w:val="af-ZA"/>
        </w:rPr>
        <w:t xml:space="preserve"> </w:t>
      </w:r>
      <w:r w:rsidRPr="00883BDC">
        <w:rPr>
          <w:rFonts w:ascii="Sylfaen" w:hAnsi="Sylfaen" w:cs="Sylfaen"/>
          <w:sz w:val="20"/>
          <w:szCs w:val="24"/>
          <w:lang w:val="ru-RU"/>
        </w:rPr>
        <w:t>ընտրված</w:t>
      </w:r>
      <w:r w:rsidRPr="00883BDC">
        <w:rPr>
          <w:rFonts w:ascii="Sylfaen" w:hAnsi="Sylfaen" w:cs="Sylfaen"/>
          <w:sz w:val="20"/>
          <w:szCs w:val="24"/>
          <w:lang w:val="af-ZA"/>
        </w:rPr>
        <w:t xml:space="preserve"> </w:t>
      </w:r>
      <w:r w:rsidRPr="00883BDC">
        <w:rPr>
          <w:rFonts w:ascii="Sylfaen" w:hAnsi="Sylfaen" w:cs="Sylfaen"/>
          <w:sz w:val="20"/>
          <w:szCs w:val="24"/>
          <w:lang w:val="ru-RU"/>
        </w:rPr>
        <w:t>մասնակցի</w:t>
      </w:r>
      <w:r w:rsidRPr="00883BDC">
        <w:rPr>
          <w:rFonts w:ascii="Sylfaen" w:hAnsi="Sylfaen" w:cs="Sylfaen"/>
          <w:sz w:val="20"/>
          <w:szCs w:val="24"/>
          <w:lang w:val="af-ZA"/>
        </w:rPr>
        <w:t xml:space="preserve"> </w:t>
      </w:r>
      <w:r w:rsidRPr="00883BDC">
        <w:rPr>
          <w:rFonts w:ascii="Sylfaen" w:hAnsi="Sylfaen" w:cs="Sylfaen"/>
          <w:sz w:val="20"/>
          <w:szCs w:val="24"/>
          <w:lang w:val="ru-RU"/>
        </w:rPr>
        <w:t>առաջարկած</w:t>
      </w:r>
      <w:r w:rsidRPr="00883BDC">
        <w:rPr>
          <w:rFonts w:ascii="Sylfaen" w:hAnsi="Sylfaen" w:cs="Sylfaen"/>
          <w:sz w:val="20"/>
          <w:szCs w:val="24"/>
          <w:lang w:val="af-ZA"/>
        </w:rPr>
        <w:t xml:space="preserve"> </w:t>
      </w:r>
      <w:r w:rsidRPr="00883BDC">
        <w:rPr>
          <w:rFonts w:ascii="Sylfaen" w:hAnsi="Sylfaen" w:cs="Sylfaen"/>
          <w:sz w:val="20"/>
          <w:szCs w:val="24"/>
          <w:lang w:val="ru-RU"/>
        </w:rPr>
        <w:t>գնի</w:t>
      </w:r>
      <w:r w:rsidRPr="00883BDC">
        <w:rPr>
          <w:rFonts w:ascii="Sylfaen" w:hAnsi="Sylfaen" w:cs="Sylfaen"/>
          <w:sz w:val="20"/>
          <w:szCs w:val="24"/>
          <w:lang w:val="af-ZA"/>
        </w:rPr>
        <w:t xml:space="preserve"> </w:t>
      </w:r>
      <w:r w:rsidRPr="00883BDC">
        <w:rPr>
          <w:rFonts w:ascii="Sylfaen" w:hAnsi="Sylfaen" w:cs="Sylfaen"/>
          <w:sz w:val="20"/>
          <w:szCs w:val="24"/>
          <w:lang w:val="ru-RU"/>
        </w:rPr>
        <w:t>ավելացմանը։</w:t>
      </w:r>
      <w:r w:rsidRPr="00883BDC">
        <w:rPr>
          <w:rFonts w:ascii="Sylfaen" w:hAnsi="Sylfaen" w:cs="Times New Roman"/>
          <w:spacing w:val="-8"/>
          <w:sz w:val="20"/>
          <w:lang w:val="af-ZA"/>
        </w:rPr>
        <w:t xml:space="preserve"> </w:t>
      </w:r>
    </w:p>
    <w:p w:rsidR="00A5723E" w:rsidRPr="00883BDC" w:rsidRDefault="00A5723E" w:rsidP="00A5723E">
      <w:pPr>
        <w:jc w:val="center"/>
        <w:rPr>
          <w:rFonts w:ascii="Sylfaen" w:hAnsi="Sylfaen"/>
          <w:b/>
          <w:i/>
          <w:iCs/>
          <w:sz w:val="20"/>
          <w:lang w:val="af-ZA"/>
        </w:rPr>
      </w:pPr>
    </w:p>
    <w:p w:rsidR="00A5723E" w:rsidRPr="00883BDC" w:rsidRDefault="00A5723E" w:rsidP="00A5723E">
      <w:pPr>
        <w:jc w:val="center"/>
        <w:rPr>
          <w:rFonts w:ascii="Sylfaen" w:hAnsi="Sylfaen" w:cs="Arial"/>
          <w:b/>
          <w:i/>
          <w:iCs/>
          <w:sz w:val="20"/>
          <w:lang w:val="af-ZA"/>
        </w:rPr>
      </w:pPr>
      <w:r w:rsidRPr="00883BDC">
        <w:rPr>
          <w:rFonts w:ascii="Sylfaen" w:hAnsi="Sylfaen"/>
          <w:b/>
          <w:i/>
          <w:iCs/>
          <w:sz w:val="20"/>
          <w:lang w:val="af-ZA"/>
        </w:rPr>
        <w:t xml:space="preserve">10. </w:t>
      </w:r>
      <w:r w:rsidRPr="00883BDC">
        <w:rPr>
          <w:rFonts w:ascii="Sylfaen" w:hAnsi="Sylfaen" w:cs="Sylfaen"/>
          <w:b/>
          <w:i/>
          <w:iCs/>
          <w:sz w:val="20"/>
          <w:lang w:val="hy-AM"/>
        </w:rPr>
        <w:t>ՈՐԱԿԱՎՈՐՄԱՆ</w:t>
      </w:r>
      <w:r w:rsidRPr="00883BDC">
        <w:rPr>
          <w:rFonts w:ascii="Sylfaen" w:hAnsi="Sylfaen" w:cs="Arial"/>
          <w:b/>
          <w:i/>
          <w:iCs/>
          <w:sz w:val="20"/>
          <w:lang w:val="af-ZA"/>
        </w:rPr>
        <w:t xml:space="preserve"> </w:t>
      </w:r>
      <w:r w:rsidRPr="00883BDC">
        <w:rPr>
          <w:rFonts w:ascii="Sylfaen" w:hAnsi="Sylfaen" w:cs="Sylfaen"/>
          <w:b/>
          <w:i/>
          <w:iCs/>
          <w:sz w:val="20"/>
          <w:lang w:val="hy-AM"/>
        </w:rPr>
        <w:t>ԵՎ</w:t>
      </w:r>
      <w:r w:rsidRPr="00883BDC">
        <w:rPr>
          <w:rFonts w:ascii="Sylfaen" w:hAnsi="Sylfaen" w:cs="Sylfaen"/>
          <w:b/>
          <w:i/>
          <w:iCs/>
          <w:sz w:val="20"/>
          <w:lang w:val="af-ZA"/>
        </w:rPr>
        <w:t xml:space="preserve"> ՊԱՅՄԱՆԱԳՐԻ</w:t>
      </w:r>
      <w:r w:rsidRPr="00883BDC">
        <w:rPr>
          <w:rFonts w:ascii="Sylfaen" w:hAnsi="Sylfaen" w:cs="Sylfaen"/>
          <w:b/>
          <w:i/>
          <w:iCs/>
          <w:sz w:val="20"/>
          <w:lang w:val="hy-AM"/>
        </w:rPr>
        <w:t xml:space="preserve"> </w:t>
      </w:r>
      <w:r w:rsidRPr="00883BDC">
        <w:rPr>
          <w:rFonts w:ascii="Sylfaen" w:hAnsi="Sylfaen" w:cs="Sylfaen"/>
          <w:b/>
          <w:i/>
          <w:iCs/>
          <w:sz w:val="20"/>
          <w:lang w:val="af-ZA"/>
        </w:rPr>
        <w:t>ԱՊԱՀՈՎՈՒՄ</w:t>
      </w:r>
      <w:r w:rsidRPr="00883BDC">
        <w:rPr>
          <w:rFonts w:ascii="Sylfaen" w:hAnsi="Sylfaen" w:cs="Sylfaen"/>
          <w:b/>
          <w:i/>
          <w:iCs/>
          <w:sz w:val="20"/>
          <w:lang w:val="hy-AM"/>
        </w:rPr>
        <w:t>ՆԵՐ</w:t>
      </w:r>
      <w:r w:rsidRPr="00883BDC">
        <w:rPr>
          <w:rFonts w:ascii="Sylfaen" w:hAnsi="Sylfaen" w:cs="Sylfaen"/>
          <w:b/>
          <w:i/>
          <w:iCs/>
          <w:sz w:val="20"/>
          <w:lang w:val="af-ZA"/>
        </w:rPr>
        <w:t>Ը</w:t>
      </w:r>
      <w:r w:rsidRPr="00883BDC">
        <w:rPr>
          <w:rFonts w:ascii="Sylfaen" w:hAnsi="Sylfaen" w:cs="Arial"/>
          <w:b/>
          <w:i/>
          <w:iCs/>
          <w:sz w:val="20"/>
          <w:lang w:val="af-ZA"/>
        </w:rPr>
        <w:t xml:space="preserve"> </w:t>
      </w:r>
    </w:p>
    <w:p w:rsidR="00A5723E" w:rsidRPr="00883BDC" w:rsidRDefault="00A5723E" w:rsidP="00A5723E">
      <w:pPr>
        <w:jc w:val="center"/>
        <w:rPr>
          <w:rFonts w:ascii="Sylfaen" w:hAnsi="Sylfaen"/>
          <w:b/>
          <w:i/>
          <w:iCs/>
          <w:sz w:val="20"/>
          <w:lang w:val="af-ZA"/>
        </w:rPr>
      </w:pPr>
    </w:p>
    <w:p w:rsidR="00A5723E" w:rsidRPr="00883BDC" w:rsidRDefault="00A5723E" w:rsidP="00A5723E">
      <w:pPr>
        <w:ind w:firstLine="567"/>
        <w:jc w:val="both"/>
        <w:rPr>
          <w:rFonts w:ascii="Sylfaen" w:hAnsi="Sylfaen" w:cs="Sylfaen"/>
          <w:i/>
          <w:sz w:val="20"/>
          <w:lang w:val="af-ZA"/>
        </w:rPr>
      </w:pPr>
      <w:r w:rsidRPr="00883BDC">
        <w:rPr>
          <w:rFonts w:ascii="Sylfaen" w:hAnsi="Sylfaen"/>
          <w:i/>
          <w:iCs/>
          <w:sz w:val="20"/>
          <w:lang w:val="af-ZA"/>
        </w:rPr>
        <w:t>10.</w:t>
      </w:r>
      <w:r w:rsidRPr="00883BDC">
        <w:rPr>
          <w:rFonts w:ascii="Sylfaen" w:hAnsi="Sylfaen" w:cs="Sylfaen"/>
          <w:i/>
          <w:sz w:val="20"/>
          <w:lang w:val="af-ZA"/>
        </w:rPr>
        <w:t xml:space="preserve">1 </w:t>
      </w:r>
      <w:r w:rsidRPr="00883BDC">
        <w:rPr>
          <w:rFonts w:ascii="Sylfaen" w:hAnsi="Sylfaen" w:cs="Sylfaen"/>
          <w:i/>
          <w:sz w:val="20"/>
          <w:lang w:val="hy-AM"/>
        </w:rPr>
        <w:t>Որակավորման</w:t>
      </w:r>
      <w:r w:rsidRPr="00883BDC">
        <w:rPr>
          <w:rFonts w:ascii="Sylfaen" w:hAnsi="Sylfaen" w:cs="Sylfaen"/>
          <w:i/>
          <w:sz w:val="20"/>
          <w:lang w:val="af-ZA"/>
        </w:rPr>
        <w:t xml:space="preserve"> </w:t>
      </w:r>
      <w:r w:rsidRPr="00883BDC">
        <w:rPr>
          <w:rFonts w:ascii="Sylfaen" w:hAnsi="Sylfaen" w:cs="Sylfaen"/>
          <w:i/>
          <w:sz w:val="20"/>
          <w:lang w:val="hy-AM"/>
        </w:rPr>
        <w:t>և</w:t>
      </w:r>
      <w:r w:rsidRPr="00883BDC">
        <w:rPr>
          <w:rFonts w:ascii="Sylfaen" w:hAnsi="Sylfaen" w:cs="Sylfaen"/>
          <w:i/>
          <w:sz w:val="20"/>
          <w:lang w:val="af-ZA"/>
        </w:rPr>
        <w:t xml:space="preserve"> </w:t>
      </w:r>
      <w:r w:rsidRPr="00883BDC">
        <w:rPr>
          <w:rFonts w:ascii="Sylfaen" w:hAnsi="Sylfaen" w:cs="Sylfaen"/>
          <w:i/>
          <w:sz w:val="20"/>
          <w:lang w:val="hy-AM"/>
        </w:rPr>
        <w:t>պ</w:t>
      </w:r>
      <w:r w:rsidRPr="00883BDC">
        <w:rPr>
          <w:rFonts w:ascii="Sylfaen" w:hAnsi="Sylfaen" w:cs="Sylfaen"/>
          <w:i/>
          <w:sz w:val="20"/>
          <w:lang w:val="ru-RU"/>
        </w:rPr>
        <w:t>այմանագրի</w:t>
      </w:r>
      <w:r w:rsidRPr="00883BDC">
        <w:rPr>
          <w:rFonts w:ascii="Sylfaen" w:hAnsi="Sylfaen" w:cs="Sylfaen"/>
          <w:i/>
          <w:sz w:val="20"/>
          <w:lang w:val="hy-AM"/>
        </w:rPr>
        <w:t xml:space="preserve"> </w:t>
      </w:r>
      <w:r w:rsidRPr="00883BDC">
        <w:rPr>
          <w:rFonts w:ascii="Sylfaen" w:hAnsi="Sylfaen" w:cs="Sylfaen"/>
          <w:i/>
          <w:sz w:val="20"/>
          <w:lang w:val="ru-RU"/>
        </w:rPr>
        <w:t>ապահովում</w:t>
      </w:r>
      <w:r w:rsidRPr="00883BDC">
        <w:rPr>
          <w:rFonts w:ascii="Sylfaen" w:hAnsi="Sylfaen" w:cs="Sylfaen"/>
          <w:i/>
          <w:sz w:val="20"/>
          <w:lang w:val="hy-AM"/>
        </w:rPr>
        <w:t>ները</w:t>
      </w:r>
      <w:r w:rsidRPr="00883BDC">
        <w:rPr>
          <w:rFonts w:ascii="Sylfaen" w:hAnsi="Sylfaen" w:cs="Sylfaen"/>
          <w:i/>
          <w:sz w:val="20"/>
          <w:lang w:val="af-ZA"/>
        </w:rPr>
        <w:t xml:space="preserve"> </w:t>
      </w:r>
      <w:r w:rsidRPr="00883BDC">
        <w:rPr>
          <w:rFonts w:ascii="Sylfaen" w:hAnsi="Sylfaen" w:cs="Sylfaen"/>
          <w:i/>
          <w:sz w:val="20"/>
          <w:lang w:val="ru-RU"/>
        </w:rPr>
        <w:t>ներկայացնելու</w:t>
      </w:r>
      <w:r w:rsidRPr="00883BDC">
        <w:rPr>
          <w:rFonts w:ascii="Sylfaen" w:hAnsi="Sylfaen" w:cs="Sylfaen"/>
          <w:i/>
          <w:sz w:val="20"/>
          <w:lang w:val="af-ZA"/>
        </w:rPr>
        <w:t xml:space="preserve"> </w:t>
      </w:r>
      <w:r w:rsidRPr="00883BDC">
        <w:rPr>
          <w:rFonts w:ascii="Sylfaen" w:hAnsi="Sylfaen" w:cs="Sylfaen"/>
          <w:i/>
          <w:sz w:val="20"/>
          <w:lang w:val="ru-RU"/>
        </w:rPr>
        <w:t>պահանջի</w:t>
      </w:r>
      <w:r w:rsidRPr="00883BDC">
        <w:rPr>
          <w:rFonts w:ascii="Sylfaen" w:hAnsi="Sylfaen" w:cs="Sylfaen"/>
          <w:i/>
          <w:sz w:val="20"/>
          <w:lang w:val="af-ZA"/>
        </w:rPr>
        <w:t xml:space="preserve"> </w:t>
      </w:r>
      <w:r w:rsidRPr="00883BDC">
        <w:rPr>
          <w:rFonts w:ascii="Sylfaen" w:hAnsi="Sylfaen" w:cs="Sylfaen"/>
          <w:i/>
          <w:sz w:val="20"/>
          <w:lang w:val="ru-RU"/>
        </w:rPr>
        <w:t>հիման</w:t>
      </w:r>
      <w:r w:rsidRPr="00883BDC">
        <w:rPr>
          <w:rFonts w:ascii="Sylfaen" w:hAnsi="Sylfaen" w:cs="Sylfaen"/>
          <w:i/>
          <w:sz w:val="20"/>
          <w:lang w:val="af-ZA"/>
        </w:rPr>
        <w:t xml:space="preserve"> </w:t>
      </w:r>
      <w:r w:rsidRPr="00883BDC">
        <w:rPr>
          <w:rFonts w:ascii="Sylfaen" w:hAnsi="Sylfaen" w:cs="Sylfaen"/>
          <w:i/>
          <w:sz w:val="20"/>
          <w:lang w:val="ru-RU"/>
        </w:rPr>
        <w:t>վրա</w:t>
      </w:r>
      <w:r w:rsidRPr="00883BDC">
        <w:rPr>
          <w:rFonts w:ascii="Sylfaen" w:hAnsi="Sylfaen" w:cs="Sylfaen"/>
          <w:i/>
          <w:sz w:val="20"/>
          <w:lang w:val="af-ZA"/>
        </w:rPr>
        <w:t xml:space="preserve">, </w:t>
      </w:r>
      <w:r w:rsidRPr="00883BDC">
        <w:rPr>
          <w:rFonts w:ascii="Sylfaen" w:hAnsi="Sylfaen" w:cs="Sylfaen"/>
          <w:i/>
          <w:sz w:val="20"/>
          <w:lang w:val="ru-RU"/>
        </w:rPr>
        <w:t>այն</w:t>
      </w:r>
      <w:r w:rsidRPr="00883BDC">
        <w:rPr>
          <w:rFonts w:ascii="Sylfaen" w:hAnsi="Sylfaen" w:cs="Sylfaen"/>
          <w:i/>
          <w:sz w:val="20"/>
          <w:lang w:val="af-ZA"/>
        </w:rPr>
        <w:t xml:space="preserve"> </w:t>
      </w:r>
      <w:r w:rsidRPr="00883BDC">
        <w:rPr>
          <w:rFonts w:ascii="Sylfaen" w:hAnsi="Sylfaen" w:cs="Sylfaen"/>
          <w:i/>
          <w:sz w:val="20"/>
          <w:lang w:val="ru-RU"/>
        </w:rPr>
        <w:t>ստանալու</w:t>
      </w:r>
      <w:r w:rsidRPr="00883BDC">
        <w:rPr>
          <w:rFonts w:ascii="Sylfaen" w:hAnsi="Sylfaen" w:cs="Sylfaen"/>
          <w:i/>
          <w:sz w:val="20"/>
          <w:lang w:val="af-ZA"/>
        </w:rPr>
        <w:t xml:space="preserve"> </w:t>
      </w:r>
      <w:r w:rsidRPr="00883BDC">
        <w:rPr>
          <w:rFonts w:ascii="Sylfaen" w:hAnsi="Sylfaen" w:cs="Sylfaen"/>
          <w:i/>
          <w:sz w:val="20"/>
          <w:lang w:val="ru-RU"/>
        </w:rPr>
        <w:t>օրվանից</w:t>
      </w:r>
      <w:r w:rsidRPr="00883BDC">
        <w:rPr>
          <w:rFonts w:ascii="Sylfaen" w:hAnsi="Sylfaen" w:cs="Sylfaen"/>
          <w:i/>
          <w:sz w:val="20"/>
          <w:lang w:val="af-ZA"/>
        </w:rPr>
        <w:t xml:space="preserve"> 10, իսկ կնքվելիք պայմանագրով կանխավճար նախատեսված լինելու դեպքում  15  աշխատանքային </w:t>
      </w:r>
      <w:r w:rsidRPr="00883BDC">
        <w:rPr>
          <w:rFonts w:ascii="Sylfaen" w:hAnsi="Sylfaen" w:cs="Sylfaen"/>
          <w:i/>
          <w:sz w:val="20"/>
          <w:lang w:val="ru-RU"/>
        </w:rPr>
        <w:t>օրվա</w:t>
      </w:r>
      <w:r w:rsidRPr="00883BDC">
        <w:rPr>
          <w:rFonts w:ascii="Sylfaen" w:hAnsi="Sylfaen" w:cs="Sylfaen"/>
          <w:i/>
          <w:sz w:val="20"/>
          <w:lang w:val="af-ZA"/>
        </w:rPr>
        <w:t xml:space="preserve"> </w:t>
      </w:r>
      <w:r w:rsidRPr="00883BDC">
        <w:rPr>
          <w:rFonts w:ascii="Sylfaen" w:hAnsi="Sylfaen" w:cs="Sylfaen"/>
          <w:i/>
          <w:sz w:val="20"/>
          <w:lang w:val="ru-RU"/>
        </w:rPr>
        <w:t>ընթացքում</w:t>
      </w:r>
      <w:r w:rsidRPr="00883BDC">
        <w:rPr>
          <w:rFonts w:ascii="Sylfaen" w:hAnsi="Sylfaen" w:cs="Sylfaen"/>
          <w:i/>
          <w:sz w:val="20"/>
          <w:lang w:val="af-ZA"/>
        </w:rPr>
        <w:t xml:space="preserve">, </w:t>
      </w:r>
      <w:r w:rsidRPr="00883BDC">
        <w:rPr>
          <w:rFonts w:ascii="Sylfaen" w:hAnsi="Sylfaen" w:cs="Sylfaen"/>
          <w:i/>
          <w:sz w:val="20"/>
          <w:lang w:val="ru-RU"/>
        </w:rPr>
        <w:t>ընտրված</w:t>
      </w:r>
      <w:r w:rsidRPr="00883BDC">
        <w:rPr>
          <w:rFonts w:ascii="Sylfaen" w:hAnsi="Sylfaen" w:cs="Sylfaen"/>
          <w:i/>
          <w:sz w:val="20"/>
          <w:lang w:val="af-ZA"/>
        </w:rPr>
        <w:t xml:space="preserve"> </w:t>
      </w:r>
      <w:r w:rsidRPr="00883BDC">
        <w:rPr>
          <w:rFonts w:ascii="Sylfaen" w:hAnsi="Sylfaen" w:cs="Sylfaen"/>
          <w:i/>
          <w:sz w:val="20"/>
          <w:lang w:val="ru-RU"/>
        </w:rPr>
        <w:t>մասնակիցը</w:t>
      </w:r>
      <w:r w:rsidRPr="00883BDC">
        <w:rPr>
          <w:rFonts w:ascii="Sylfaen" w:hAnsi="Sylfaen" w:cs="Sylfaen"/>
          <w:i/>
          <w:sz w:val="20"/>
          <w:lang w:val="af-ZA"/>
        </w:rPr>
        <w:t xml:space="preserve"> </w:t>
      </w:r>
      <w:r w:rsidRPr="00883BDC">
        <w:rPr>
          <w:rFonts w:ascii="Sylfaen" w:hAnsi="Sylfaen" w:cs="Sylfaen"/>
          <w:i/>
          <w:sz w:val="20"/>
          <w:lang w:val="ru-RU"/>
        </w:rPr>
        <w:t>պարտավոր</w:t>
      </w:r>
      <w:r w:rsidRPr="00883BDC">
        <w:rPr>
          <w:rFonts w:ascii="Sylfaen" w:hAnsi="Sylfaen" w:cs="Sylfaen"/>
          <w:i/>
          <w:sz w:val="20"/>
          <w:lang w:val="af-ZA"/>
        </w:rPr>
        <w:t xml:space="preserve"> </w:t>
      </w:r>
      <w:r w:rsidRPr="00883BDC">
        <w:rPr>
          <w:rFonts w:ascii="Sylfaen" w:hAnsi="Sylfaen" w:cs="Sylfaen"/>
          <w:i/>
          <w:sz w:val="20"/>
          <w:lang w:val="ru-RU"/>
        </w:rPr>
        <w:t>է</w:t>
      </w:r>
      <w:r w:rsidRPr="00883BDC">
        <w:rPr>
          <w:rFonts w:ascii="Sylfaen" w:hAnsi="Sylfaen" w:cs="Sylfaen"/>
          <w:i/>
          <w:sz w:val="20"/>
          <w:lang w:val="af-ZA"/>
        </w:rPr>
        <w:t xml:space="preserve"> </w:t>
      </w:r>
      <w:r w:rsidRPr="00883BDC">
        <w:rPr>
          <w:rFonts w:ascii="Sylfaen" w:hAnsi="Sylfaen" w:cs="Sylfaen"/>
          <w:i/>
          <w:sz w:val="20"/>
          <w:lang w:val="ru-RU"/>
        </w:rPr>
        <w:t>ներկայացնել</w:t>
      </w:r>
      <w:r w:rsidRPr="00883BDC">
        <w:rPr>
          <w:rFonts w:ascii="Sylfaen" w:hAnsi="Sylfaen" w:cs="Sylfaen"/>
          <w:i/>
          <w:sz w:val="20"/>
          <w:lang w:val="af-ZA"/>
        </w:rPr>
        <w:t xml:space="preserve"> </w:t>
      </w:r>
      <w:r w:rsidRPr="00883BDC">
        <w:rPr>
          <w:rFonts w:ascii="Sylfaen" w:hAnsi="Sylfaen" w:cs="Sylfaen"/>
          <w:i/>
          <w:sz w:val="20"/>
          <w:lang w:val="hy-AM"/>
        </w:rPr>
        <w:t>որակավորման</w:t>
      </w:r>
      <w:r w:rsidRPr="00883BDC">
        <w:rPr>
          <w:rFonts w:ascii="Sylfaen" w:hAnsi="Sylfaen" w:cs="Sylfaen"/>
          <w:i/>
          <w:sz w:val="20"/>
          <w:lang w:val="af-ZA"/>
        </w:rPr>
        <w:t xml:space="preserve"> </w:t>
      </w:r>
      <w:r w:rsidRPr="00883BDC">
        <w:rPr>
          <w:rFonts w:ascii="Sylfaen" w:hAnsi="Sylfaen" w:cs="Sylfaen"/>
          <w:i/>
          <w:sz w:val="20"/>
          <w:lang w:val="hy-AM"/>
        </w:rPr>
        <w:t>և</w:t>
      </w:r>
      <w:r w:rsidRPr="00883BDC">
        <w:rPr>
          <w:rFonts w:ascii="Sylfaen" w:hAnsi="Sylfaen" w:cs="Sylfaen"/>
          <w:i/>
          <w:sz w:val="20"/>
          <w:lang w:val="af-ZA"/>
        </w:rPr>
        <w:t xml:space="preserve"> </w:t>
      </w:r>
      <w:r w:rsidRPr="00883BDC">
        <w:rPr>
          <w:rFonts w:ascii="Sylfaen" w:hAnsi="Sylfaen" w:cs="Sylfaen"/>
          <w:i/>
          <w:sz w:val="20"/>
          <w:lang w:val="ru-RU"/>
        </w:rPr>
        <w:t>պայմանագրի</w:t>
      </w:r>
      <w:r w:rsidRPr="00883BDC">
        <w:rPr>
          <w:rFonts w:ascii="Sylfaen" w:hAnsi="Sylfaen" w:cs="Sylfaen"/>
          <w:i/>
          <w:sz w:val="20"/>
          <w:lang w:val="hy-AM"/>
        </w:rPr>
        <w:t xml:space="preserve"> </w:t>
      </w:r>
      <w:r w:rsidRPr="00883BDC">
        <w:rPr>
          <w:rFonts w:ascii="Sylfaen" w:hAnsi="Sylfaen" w:cs="Sylfaen"/>
          <w:i/>
          <w:sz w:val="20"/>
          <w:lang w:val="ru-RU"/>
        </w:rPr>
        <w:t>ապահովում</w:t>
      </w:r>
      <w:r w:rsidRPr="00883BDC">
        <w:rPr>
          <w:rFonts w:ascii="Sylfaen" w:hAnsi="Sylfaen" w:cs="Sylfaen"/>
          <w:i/>
          <w:sz w:val="20"/>
          <w:lang w:val="hy-AM"/>
        </w:rPr>
        <w:t>ներ</w:t>
      </w:r>
      <w:r w:rsidRPr="00883BDC">
        <w:rPr>
          <w:rFonts w:ascii="Sylfaen" w:hAnsi="Sylfaen" w:cs="Sylfaen"/>
          <w:i/>
          <w:sz w:val="20"/>
          <w:lang w:val="ru-RU"/>
        </w:rPr>
        <w:t>։</w:t>
      </w:r>
      <w:r w:rsidRPr="00883BDC">
        <w:rPr>
          <w:rFonts w:ascii="Sylfaen" w:hAnsi="Sylfaen" w:cs="Sylfaen"/>
          <w:i/>
          <w:sz w:val="20"/>
          <w:lang w:val="af-ZA"/>
        </w:rPr>
        <w:t xml:space="preserve"> </w:t>
      </w:r>
      <w:r w:rsidRPr="00883BDC">
        <w:rPr>
          <w:rFonts w:ascii="Sylfaen" w:hAnsi="Sylfaen" w:cs="Sylfaen"/>
          <w:i/>
          <w:sz w:val="20"/>
          <w:lang w:val="ru-RU"/>
        </w:rPr>
        <w:t>Ընտրված</w:t>
      </w:r>
      <w:r w:rsidRPr="00883BDC">
        <w:rPr>
          <w:rFonts w:ascii="Sylfaen" w:hAnsi="Sylfaen" w:cs="Sylfaen"/>
          <w:i/>
          <w:sz w:val="20"/>
          <w:lang w:val="af-ZA"/>
        </w:rPr>
        <w:t xml:space="preserve"> </w:t>
      </w:r>
      <w:r w:rsidRPr="00883BDC">
        <w:rPr>
          <w:rFonts w:ascii="Sylfaen" w:hAnsi="Sylfaen" w:cs="Sylfaen"/>
          <w:i/>
          <w:sz w:val="20"/>
          <w:lang w:val="ru-RU"/>
        </w:rPr>
        <w:t>մասնակցի</w:t>
      </w:r>
      <w:r w:rsidRPr="00883BDC">
        <w:rPr>
          <w:rFonts w:ascii="Sylfaen" w:hAnsi="Sylfaen" w:cs="Sylfaen"/>
          <w:i/>
          <w:sz w:val="20"/>
          <w:lang w:val="af-ZA"/>
        </w:rPr>
        <w:t xml:space="preserve"> </w:t>
      </w:r>
      <w:r w:rsidRPr="00883BDC">
        <w:rPr>
          <w:rFonts w:ascii="Sylfaen" w:hAnsi="Sylfaen" w:cs="Sylfaen"/>
          <w:i/>
          <w:sz w:val="20"/>
          <w:lang w:val="ru-RU"/>
        </w:rPr>
        <w:t>հետ</w:t>
      </w:r>
      <w:r w:rsidRPr="00883BDC">
        <w:rPr>
          <w:rFonts w:ascii="Sylfaen" w:hAnsi="Sylfaen" w:cs="Sylfaen"/>
          <w:i/>
          <w:sz w:val="20"/>
          <w:lang w:val="af-ZA"/>
        </w:rPr>
        <w:t xml:space="preserve"> </w:t>
      </w:r>
      <w:r w:rsidRPr="00883BDC">
        <w:rPr>
          <w:rFonts w:ascii="Sylfaen" w:hAnsi="Sylfaen" w:cs="Sylfaen"/>
          <w:i/>
          <w:sz w:val="20"/>
          <w:lang w:val="ru-RU"/>
        </w:rPr>
        <w:t>պայմանագիր</w:t>
      </w:r>
      <w:r w:rsidRPr="00883BDC">
        <w:rPr>
          <w:rFonts w:ascii="Sylfaen" w:hAnsi="Sylfaen" w:cs="Sylfaen"/>
          <w:i/>
          <w:sz w:val="20"/>
          <w:lang w:val="af-ZA"/>
        </w:rPr>
        <w:t xml:space="preserve"> </w:t>
      </w:r>
      <w:r w:rsidRPr="00883BDC">
        <w:rPr>
          <w:rFonts w:ascii="Sylfaen" w:hAnsi="Sylfaen" w:cs="Sylfaen"/>
          <w:i/>
          <w:sz w:val="20"/>
          <w:lang w:val="ru-RU"/>
        </w:rPr>
        <w:t>կնքվում</w:t>
      </w:r>
      <w:r w:rsidRPr="00883BDC">
        <w:rPr>
          <w:rFonts w:ascii="Sylfaen" w:hAnsi="Sylfaen" w:cs="Sylfaen"/>
          <w:i/>
          <w:sz w:val="20"/>
          <w:lang w:val="af-ZA"/>
        </w:rPr>
        <w:t xml:space="preserve"> </w:t>
      </w:r>
      <w:r w:rsidRPr="00883BDC">
        <w:rPr>
          <w:rFonts w:ascii="Sylfaen" w:hAnsi="Sylfaen" w:cs="Sylfaen"/>
          <w:i/>
          <w:sz w:val="20"/>
          <w:lang w:val="ru-RU"/>
        </w:rPr>
        <w:t>է</w:t>
      </w:r>
      <w:r w:rsidRPr="00883BDC">
        <w:rPr>
          <w:rFonts w:ascii="Sylfaen" w:hAnsi="Sylfaen" w:cs="Sylfaen"/>
          <w:i/>
          <w:sz w:val="20"/>
          <w:lang w:val="af-ZA"/>
        </w:rPr>
        <w:t xml:space="preserve">, </w:t>
      </w:r>
      <w:r w:rsidRPr="00883BDC">
        <w:rPr>
          <w:rFonts w:ascii="Sylfaen" w:hAnsi="Sylfaen" w:cs="Sylfaen"/>
          <w:i/>
          <w:sz w:val="20"/>
          <w:lang w:val="ru-RU"/>
        </w:rPr>
        <w:t>եթե</w:t>
      </w:r>
      <w:r w:rsidRPr="00883BDC">
        <w:rPr>
          <w:rFonts w:ascii="Sylfaen" w:hAnsi="Sylfaen" w:cs="Sylfaen"/>
          <w:i/>
          <w:sz w:val="20"/>
          <w:lang w:val="af-ZA"/>
        </w:rPr>
        <w:t xml:space="preserve"> </w:t>
      </w:r>
      <w:r w:rsidRPr="00883BDC">
        <w:rPr>
          <w:rFonts w:ascii="Sylfaen" w:hAnsi="Sylfaen" w:cs="Sylfaen"/>
          <w:i/>
          <w:sz w:val="20"/>
          <w:lang w:val="ru-RU"/>
        </w:rPr>
        <w:t>վերջինս</w:t>
      </w:r>
      <w:r w:rsidRPr="00883BDC">
        <w:rPr>
          <w:rFonts w:ascii="Sylfaen" w:hAnsi="Sylfaen" w:cs="Sylfaen"/>
          <w:i/>
          <w:sz w:val="20"/>
          <w:lang w:val="af-ZA"/>
        </w:rPr>
        <w:t xml:space="preserve"> </w:t>
      </w:r>
      <w:r w:rsidRPr="00883BDC">
        <w:rPr>
          <w:rFonts w:ascii="Sylfaen" w:hAnsi="Sylfaen" w:cs="Sylfaen"/>
          <w:i/>
          <w:sz w:val="20"/>
          <w:lang w:val="ru-RU"/>
        </w:rPr>
        <w:t>ներկայացնում</w:t>
      </w:r>
      <w:r w:rsidRPr="00883BDC">
        <w:rPr>
          <w:rFonts w:ascii="Sylfaen" w:hAnsi="Sylfaen" w:cs="Sylfaen"/>
          <w:i/>
          <w:sz w:val="20"/>
          <w:lang w:val="af-ZA"/>
        </w:rPr>
        <w:t xml:space="preserve"> </w:t>
      </w:r>
      <w:r w:rsidRPr="00883BDC">
        <w:rPr>
          <w:rFonts w:ascii="Sylfaen" w:hAnsi="Sylfaen" w:cs="Sylfaen"/>
          <w:i/>
          <w:sz w:val="20"/>
          <w:lang w:val="ru-RU"/>
        </w:rPr>
        <w:t>է</w:t>
      </w:r>
      <w:r w:rsidRPr="00883BDC">
        <w:rPr>
          <w:rFonts w:ascii="Sylfaen" w:hAnsi="Sylfaen" w:cs="Sylfaen"/>
          <w:i/>
          <w:sz w:val="20"/>
          <w:lang w:val="af-ZA"/>
        </w:rPr>
        <w:t xml:space="preserve"> </w:t>
      </w:r>
      <w:r w:rsidRPr="00883BDC">
        <w:rPr>
          <w:rFonts w:ascii="Sylfaen" w:hAnsi="Sylfaen" w:cs="Sylfaen"/>
          <w:i/>
          <w:sz w:val="20"/>
          <w:lang w:val="hy-AM"/>
        </w:rPr>
        <w:t>որակավորման և</w:t>
      </w:r>
      <w:r w:rsidRPr="00883BDC">
        <w:rPr>
          <w:rFonts w:ascii="Sylfaen" w:hAnsi="Sylfaen" w:cs="Sylfaen"/>
          <w:i/>
          <w:sz w:val="20"/>
          <w:lang w:val="af-ZA"/>
        </w:rPr>
        <w:t xml:space="preserve"> </w:t>
      </w:r>
      <w:r w:rsidRPr="00883BDC">
        <w:rPr>
          <w:rFonts w:ascii="Sylfaen" w:hAnsi="Sylfaen" w:cs="Sylfaen"/>
          <w:i/>
          <w:sz w:val="20"/>
          <w:lang w:val="ru-RU"/>
        </w:rPr>
        <w:t>պայմանագրի</w:t>
      </w:r>
      <w:r w:rsidRPr="00883BDC">
        <w:rPr>
          <w:rFonts w:ascii="Sylfaen" w:hAnsi="Sylfaen" w:cs="Sylfaen"/>
          <w:i/>
          <w:sz w:val="20"/>
          <w:lang w:val="hy-AM"/>
        </w:rPr>
        <w:t xml:space="preserve"> </w:t>
      </w:r>
      <w:r w:rsidRPr="00883BDC">
        <w:rPr>
          <w:rFonts w:ascii="Sylfaen" w:hAnsi="Sylfaen" w:cs="Sylfaen"/>
          <w:i/>
          <w:sz w:val="20"/>
          <w:lang w:val="ru-RU"/>
        </w:rPr>
        <w:t>ապահովում</w:t>
      </w:r>
      <w:r w:rsidRPr="00883BDC">
        <w:rPr>
          <w:rFonts w:ascii="Sylfaen" w:hAnsi="Sylfaen" w:cs="Sylfaen"/>
          <w:i/>
          <w:sz w:val="20"/>
          <w:lang w:val="hy-AM"/>
        </w:rPr>
        <w:t>ներ</w:t>
      </w:r>
      <w:r w:rsidRPr="00883BDC">
        <w:rPr>
          <w:rFonts w:ascii="Sylfaen" w:hAnsi="Sylfaen" w:cs="Sylfaen"/>
          <w:i/>
          <w:sz w:val="20"/>
        </w:rPr>
        <w:t>ը</w:t>
      </w:r>
      <w:r w:rsidRPr="00883BDC">
        <w:rPr>
          <w:rFonts w:ascii="Sylfaen" w:hAnsi="Sylfaen" w:cs="Sylfaen"/>
          <w:i/>
          <w:sz w:val="20"/>
          <w:lang w:val="ru-RU"/>
        </w:rPr>
        <w:t>։</w:t>
      </w:r>
    </w:p>
    <w:p w:rsidR="00A5723E" w:rsidRPr="00883BDC" w:rsidRDefault="00A5723E" w:rsidP="00A5723E">
      <w:pPr>
        <w:ind w:firstLine="567"/>
        <w:jc w:val="both"/>
        <w:rPr>
          <w:rFonts w:ascii="Sylfaen" w:hAnsi="Sylfaen" w:cs="Arial"/>
          <w:i/>
          <w:color w:val="FFFFFF"/>
          <w:sz w:val="20"/>
          <w:lang w:val="af-ZA"/>
        </w:rPr>
      </w:pPr>
      <w:r w:rsidRPr="00883BDC">
        <w:rPr>
          <w:rFonts w:ascii="Sylfaen" w:hAnsi="Sylfaen" w:cs="Sylfaen"/>
          <w:i/>
          <w:sz w:val="20"/>
          <w:lang w:val="hy-AM"/>
        </w:rPr>
        <w:lastRenderedPageBreak/>
        <w:t>10.2</w:t>
      </w:r>
      <w:r w:rsidRPr="00883BDC">
        <w:rPr>
          <w:rFonts w:ascii="Sylfaen" w:hAnsi="Sylfaen" w:cs="Sylfaen"/>
          <w:i/>
          <w:sz w:val="20"/>
          <w:lang w:val="af-ZA"/>
        </w:rPr>
        <w:t xml:space="preserve"> </w:t>
      </w:r>
      <w:r w:rsidRPr="00883BDC">
        <w:rPr>
          <w:rFonts w:ascii="Sylfaen" w:hAnsi="Sylfaen" w:cs="Sylfaen"/>
          <w:i/>
          <w:sz w:val="20"/>
        </w:rPr>
        <w:t>Որակավորման</w:t>
      </w:r>
      <w:r w:rsidRPr="00883BDC">
        <w:rPr>
          <w:rFonts w:ascii="Sylfaen" w:hAnsi="Sylfaen" w:cs="Sylfaen"/>
          <w:i/>
          <w:sz w:val="20"/>
          <w:lang w:val="af-ZA"/>
        </w:rPr>
        <w:t xml:space="preserve"> </w:t>
      </w:r>
      <w:r w:rsidRPr="00883BDC">
        <w:rPr>
          <w:rFonts w:ascii="Sylfaen" w:hAnsi="Sylfaen" w:cs="Sylfaen"/>
          <w:i/>
          <w:sz w:val="20"/>
        </w:rPr>
        <w:t>ապահովման</w:t>
      </w:r>
      <w:r w:rsidRPr="00883BDC">
        <w:rPr>
          <w:rFonts w:ascii="Sylfaen" w:hAnsi="Sylfaen" w:cs="Sylfaen"/>
          <w:i/>
          <w:sz w:val="20"/>
          <w:lang w:val="af-ZA"/>
        </w:rPr>
        <w:t xml:space="preserve"> </w:t>
      </w:r>
      <w:r w:rsidRPr="00883BDC">
        <w:rPr>
          <w:rFonts w:ascii="Sylfaen" w:hAnsi="Sylfaen" w:cs="Sylfaen"/>
          <w:i/>
          <w:sz w:val="20"/>
        </w:rPr>
        <w:t>չափը</w:t>
      </w:r>
      <w:r w:rsidRPr="00883BDC">
        <w:rPr>
          <w:rFonts w:ascii="Sylfaen" w:hAnsi="Sylfaen" w:cs="Sylfaen"/>
          <w:i/>
          <w:sz w:val="20"/>
          <w:lang w:val="af-ZA"/>
        </w:rPr>
        <w:t xml:space="preserve"> </w:t>
      </w:r>
      <w:r w:rsidRPr="00883BDC">
        <w:rPr>
          <w:rFonts w:ascii="Sylfaen" w:hAnsi="Sylfaen" w:cs="Sylfaen"/>
          <w:i/>
          <w:sz w:val="20"/>
        </w:rPr>
        <w:t>հավասար</w:t>
      </w:r>
      <w:r w:rsidRPr="00883BDC">
        <w:rPr>
          <w:rFonts w:ascii="Sylfaen" w:hAnsi="Sylfaen" w:cs="Sylfaen"/>
          <w:i/>
          <w:sz w:val="20"/>
          <w:lang w:val="af-ZA"/>
        </w:rPr>
        <w:t xml:space="preserve"> </w:t>
      </w:r>
      <w:r w:rsidRPr="00883BDC">
        <w:rPr>
          <w:rFonts w:ascii="Sylfaen" w:hAnsi="Sylfaen" w:cs="Sylfaen"/>
          <w:i/>
          <w:sz w:val="20"/>
        </w:rPr>
        <w:t>է</w:t>
      </w:r>
      <w:r w:rsidRPr="00883BDC">
        <w:rPr>
          <w:rFonts w:ascii="Sylfaen" w:hAnsi="Sylfaen" w:cs="Sylfaen"/>
          <w:i/>
          <w:sz w:val="20"/>
          <w:lang w:val="af-ZA"/>
        </w:rPr>
        <w:t xml:space="preserve"> </w:t>
      </w:r>
      <w:r w:rsidRPr="00883BDC">
        <w:rPr>
          <w:rFonts w:ascii="Sylfaen" w:hAnsi="Sylfaen" w:cs="Sylfaen"/>
          <w:i/>
          <w:sz w:val="20"/>
        </w:rPr>
        <w:t>ընտրված</w:t>
      </w:r>
      <w:r w:rsidRPr="00883BDC">
        <w:rPr>
          <w:rFonts w:ascii="Sylfaen" w:hAnsi="Sylfaen" w:cs="Sylfaen"/>
          <w:i/>
          <w:sz w:val="20"/>
          <w:lang w:val="af-ZA"/>
        </w:rPr>
        <w:t xml:space="preserve"> </w:t>
      </w:r>
      <w:r w:rsidRPr="00883BDC">
        <w:rPr>
          <w:rFonts w:ascii="Sylfaen" w:hAnsi="Sylfaen" w:cs="Sylfaen"/>
          <w:i/>
          <w:sz w:val="20"/>
        </w:rPr>
        <w:t>մասնակցի</w:t>
      </w:r>
      <w:r w:rsidRPr="00883BDC">
        <w:rPr>
          <w:rFonts w:ascii="Sylfaen" w:hAnsi="Sylfaen" w:cs="Sylfaen"/>
          <w:i/>
          <w:sz w:val="20"/>
          <w:lang w:val="af-ZA"/>
        </w:rPr>
        <w:t xml:space="preserve"> </w:t>
      </w:r>
      <w:r w:rsidRPr="00883BDC">
        <w:rPr>
          <w:rFonts w:ascii="Sylfaen" w:hAnsi="Sylfaen" w:cs="Sylfaen"/>
          <w:i/>
          <w:sz w:val="20"/>
        </w:rPr>
        <w:t>գնային</w:t>
      </w:r>
      <w:r w:rsidRPr="00883BDC">
        <w:rPr>
          <w:rFonts w:ascii="Sylfaen" w:hAnsi="Sylfaen" w:cs="Sylfaen"/>
          <w:i/>
          <w:sz w:val="20"/>
          <w:lang w:val="af-ZA"/>
        </w:rPr>
        <w:t xml:space="preserve"> </w:t>
      </w:r>
      <w:r w:rsidRPr="00883BDC">
        <w:rPr>
          <w:rFonts w:ascii="Sylfaen" w:hAnsi="Sylfaen" w:cs="Sylfaen"/>
          <w:i/>
          <w:sz w:val="20"/>
        </w:rPr>
        <w:t>առաջարկի</w:t>
      </w:r>
      <w:r w:rsidRPr="00883BDC">
        <w:rPr>
          <w:rFonts w:ascii="Sylfaen" w:hAnsi="Sylfaen" w:cs="Sylfaen"/>
          <w:i/>
          <w:sz w:val="20"/>
          <w:lang w:val="af-ZA"/>
        </w:rPr>
        <w:t xml:space="preserve"> </w:t>
      </w:r>
      <w:r w:rsidRPr="00883BDC">
        <w:rPr>
          <w:rFonts w:ascii="Sylfaen" w:hAnsi="Sylfaen" w:cs="Sylfaen"/>
          <w:i/>
          <w:sz w:val="20"/>
        </w:rPr>
        <w:t>չափին</w:t>
      </w:r>
      <w:r w:rsidRPr="00883BDC">
        <w:rPr>
          <w:rFonts w:ascii="Sylfaen" w:hAnsi="Sylfaen" w:cs="Sylfaen"/>
          <w:i/>
          <w:sz w:val="20"/>
          <w:lang w:val="af-ZA"/>
        </w:rPr>
        <w:t xml:space="preserve">: </w:t>
      </w:r>
      <w:r w:rsidRPr="00883BDC">
        <w:rPr>
          <w:rFonts w:ascii="Sylfaen" w:hAnsi="Sylfaen" w:cs="Sylfaen"/>
          <w:i/>
          <w:sz w:val="20"/>
        </w:rPr>
        <w:t>Որակավորման</w:t>
      </w:r>
      <w:r w:rsidRPr="00883BDC">
        <w:rPr>
          <w:rFonts w:ascii="Sylfaen" w:hAnsi="Sylfaen" w:cs="Sylfaen"/>
          <w:i/>
          <w:sz w:val="20"/>
          <w:lang w:val="af-ZA"/>
        </w:rPr>
        <w:t xml:space="preserve"> </w:t>
      </w:r>
      <w:r w:rsidRPr="00883BDC">
        <w:rPr>
          <w:rFonts w:ascii="Sylfaen" w:hAnsi="Sylfaen" w:cs="Sylfaen"/>
          <w:i/>
          <w:sz w:val="20"/>
        </w:rPr>
        <w:t>ապահովումը</w:t>
      </w:r>
      <w:r w:rsidRPr="00883BDC">
        <w:rPr>
          <w:rFonts w:ascii="Sylfaen" w:hAnsi="Sylfaen" w:cs="Sylfaen"/>
          <w:i/>
          <w:sz w:val="20"/>
          <w:lang w:val="af-ZA"/>
        </w:rPr>
        <w:t xml:space="preserve"> </w:t>
      </w:r>
      <w:r w:rsidRPr="00883BDC">
        <w:rPr>
          <w:rFonts w:ascii="Sylfaen" w:hAnsi="Sylfaen" w:cs="Sylfaen"/>
          <w:i/>
          <w:sz w:val="20"/>
        </w:rPr>
        <w:t>ներկայացվում</w:t>
      </w:r>
      <w:r w:rsidRPr="00883BDC">
        <w:rPr>
          <w:rFonts w:ascii="Sylfaen" w:hAnsi="Sylfaen" w:cs="Sylfaen"/>
          <w:i/>
          <w:sz w:val="20"/>
          <w:lang w:val="af-ZA"/>
        </w:rPr>
        <w:t xml:space="preserve"> </w:t>
      </w:r>
      <w:r w:rsidRPr="00883BDC">
        <w:rPr>
          <w:rFonts w:ascii="Sylfaen" w:hAnsi="Sylfaen" w:cs="Sylfaen"/>
          <w:i/>
          <w:sz w:val="20"/>
        </w:rPr>
        <w:t>է</w:t>
      </w:r>
      <w:r w:rsidRPr="00883BDC">
        <w:rPr>
          <w:rFonts w:ascii="Sylfaen" w:hAnsi="Sylfaen" w:cs="Sylfaen"/>
          <w:i/>
          <w:sz w:val="20"/>
          <w:lang w:val="af-ZA"/>
        </w:rPr>
        <w:t xml:space="preserve"> </w:t>
      </w:r>
      <w:r w:rsidRPr="00883BDC">
        <w:rPr>
          <w:rFonts w:ascii="GHEA Grapalat" w:hAnsi="GHEA Grapalat" w:cs="Sylfaen"/>
          <w:i/>
          <w:sz w:val="16"/>
          <w:szCs w:val="16"/>
          <w:lang w:val="af-ZA"/>
        </w:rPr>
        <w:t>“</w:t>
      </w:r>
      <w:r w:rsidRPr="00883BDC">
        <w:rPr>
          <w:rFonts w:ascii="GHEA Grapalat" w:hAnsi="GHEA Grapalat" w:cs="Sylfaen"/>
          <w:i/>
          <w:sz w:val="16"/>
          <w:szCs w:val="16"/>
        </w:rPr>
        <w:t>միակողմանի</w:t>
      </w:r>
      <w:r w:rsidRPr="00883BDC">
        <w:rPr>
          <w:rFonts w:ascii="GHEA Grapalat" w:hAnsi="GHEA Grapalat" w:cs="Sylfaen"/>
          <w:i/>
          <w:sz w:val="16"/>
          <w:szCs w:val="16"/>
          <w:lang w:val="af-ZA"/>
        </w:rPr>
        <w:t xml:space="preserve"> </w:t>
      </w:r>
      <w:r w:rsidRPr="00883BDC">
        <w:rPr>
          <w:rFonts w:ascii="GHEA Grapalat" w:hAnsi="GHEA Grapalat" w:cs="Sylfaen"/>
          <w:i/>
          <w:sz w:val="16"/>
          <w:szCs w:val="16"/>
        </w:rPr>
        <w:t>հաստատված</w:t>
      </w:r>
      <w:r w:rsidRPr="00883BDC">
        <w:rPr>
          <w:rFonts w:ascii="GHEA Grapalat" w:hAnsi="GHEA Grapalat" w:cs="Sylfaen"/>
          <w:i/>
          <w:sz w:val="16"/>
          <w:szCs w:val="16"/>
          <w:lang w:val="af-ZA"/>
        </w:rPr>
        <w:t xml:space="preserve"> </w:t>
      </w:r>
      <w:r w:rsidRPr="00883BDC">
        <w:rPr>
          <w:rFonts w:ascii="GHEA Grapalat" w:hAnsi="GHEA Grapalat" w:cs="Sylfaen"/>
          <w:i/>
          <w:sz w:val="16"/>
          <w:szCs w:val="16"/>
        </w:rPr>
        <w:t>հայտարարության՝</w:t>
      </w:r>
      <w:r w:rsidRPr="00883BDC">
        <w:rPr>
          <w:rFonts w:ascii="GHEA Grapalat" w:hAnsi="GHEA Grapalat" w:cs="Sylfaen"/>
          <w:i/>
          <w:sz w:val="16"/>
          <w:szCs w:val="16"/>
          <w:lang w:val="af-ZA"/>
        </w:rPr>
        <w:t xml:space="preserve"> </w:t>
      </w:r>
      <w:r w:rsidRPr="00883BDC">
        <w:rPr>
          <w:rFonts w:ascii="GHEA Grapalat" w:hAnsi="GHEA Grapalat" w:cs="Sylfaen"/>
          <w:i/>
          <w:sz w:val="16"/>
          <w:szCs w:val="16"/>
        </w:rPr>
        <w:t>տուժանքի</w:t>
      </w:r>
      <w:r w:rsidRPr="00883BDC">
        <w:rPr>
          <w:rFonts w:ascii="GHEA Grapalat" w:hAnsi="GHEA Grapalat" w:cs="Sylfaen"/>
          <w:i/>
          <w:sz w:val="16"/>
          <w:szCs w:val="16"/>
          <w:lang w:val="af-ZA"/>
        </w:rPr>
        <w:t xml:space="preserve"> (</w:t>
      </w:r>
      <w:r w:rsidRPr="00883BDC">
        <w:rPr>
          <w:rFonts w:ascii="GHEA Grapalat" w:hAnsi="GHEA Grapalat" w:cs="Sylfaen"/>
          <w:i/>
          <w:sz w:val="16"/>
          <w:szCs w:val="16"/>
        </w:rPr>
        <w:t>հավելված</w:t>
      </w:r>
      <w:r w:rsidRPr="00883BDC">
        <w:rPr>
          <w:rFonts w:ascii="GHEA Grapalat" w:hAnsi="GHEA Grapalat" w:cs="Sylfaen"/>
          <w:i/>
          <w:sz w:val="16"/>
          <w:szCs w:val="16"/>
          <w:lang w:val="af-ZA"/>
        </w:rPr>
        <w:t xml:space="preserve"> 4.1) </w:t>
      </w:r>
      <w:r w:rsidRPr="00883BDC">
        <w:rPr>
          <w:rFonts w:ascii="GHEA Grapalat" w:hAnsi="GHEA Grapalat" w:cs="Sylfaen"/>
          <w:i/>
          <w:sz w:val="16"/>
          <w:szCs w:val="16"/>
        </w:rPr>
        <w:t>կամ</w:t>
      </w:r>
      <w:r w:rsidRPr="00883BDC">
        <w:rPr>
          <w:rFonts w:ascii="GHEA Grapalat" w:hAnsi="GHEA Grapalat" w:cs="Sylfaen"/>
          <w:i/>
          <w:sz w:val="16"/>
          <w:szCs w:val="16"/>
          <w:lang w:val="af-ZA"/>
        </w:rPr>
        <w:t xml:space="preserve"> </w:t>
      </w:r>
      <w:r w:rsidRPr="00883BDC">
        <w:rPr>
          <w:rFonts w:ascii="GHEA Grapalat" w:hAnsi="GHEA Grapalat" w:cs="Sylfaen"/>
          <w:i/>
          <w:sz w:val="16"/>
          <w:szCs w:val="16"/>
        </w:rPr>
        <w:t>կանխիկ</w:t>
      </w:r>
      <w:r w:rsidRPr="00883BDC">
        <w:rPr>
          <w:rFonts w:ascii="GHEA Grapalat" w:hAnsi="GHEA Grapalat" w:cs="Sylfaen"/>
          <w:i/>
          <w:sz w:val="16"/>
          <w:szCs w:val="16"/>
          <w:lang w:val="af-ZA"/>
        </w:rPr>
        <w:t xml:space="preserve"> </w:t>
      </w:r>
      <w:r w:rsidRPr="00883BDC">
        <w:rPr>
          <w:rFonts w:ascii="GHEA Grapalat" w:hAnsi="GHEA Grapalat" w:cs="Sylfaen"/>
          <w:i/>
          <w:sz w:val="16"/>
          <w:szCs w:val="16"/>
        </w:rPr>
        <w:t>փողի</w:t>
      </w:r>
      <w:r w:rsidRPr="00883BDC">
        <w:rPr>
          <w:rFonts w:ascii="GHEA Grapalat" w:hAnsi="GHEA Grapalat" w:cs="Sylfaen"/>
          <w:i/>
          <w:sz w:val="16"/>
          <w:szCs w:val="16"/>
          <w:lang w:val="af-ZA"/>
        </w:rPr>
        <w:t xml:space="preserve"> </w:t>
      </w:r>
      <w:r w:rsidRPr="00883BDC">
        <w:rPr>
          <w:rFonts w:ascii="GHEA Grapalat" w:hAnsi="GHEA Grapalat" w:cs="Sylfaen"/>
          <w:i/>
          <w:sz w:val="16"/>
          <w:szCs w:val="16"/>
        </w:rPr>
        <w:t>ձևով</w:t>
      </w:r>
      <w:r w:rsidRPr="00883BDC">
        <w:rPr>
          <w:rFonts w:ascii="GHEA Grapalat" w:hAnsi="GHEA Grapalat" w:cs="Sylfaen"/>
          <w:i/>
          <w:sz w:val="16"/>
          <w:szCs w:val="16"/>
          <w:lang w:val="af-ZA"/>
        </w:rPr>
        <w:t xml:space="preserve">” </w:t>
      </w:r>
      <w:r w:rsidRPr="00883BDC">
        <w:rPr>
          <w:rFonts w:ascii="Sylfaen" w:hAnsi="Sylfaen" w:cs="Sylfaen"/>
          <w:i/>
          <w:sz w:val="16"/>
          <w:szCs w:val="16"/>
          <w:lang w:val="hy-AM"/>
        </w:rPr>
        <w:t>,</w:t>
      </w:r>
      <w:r w:rsidRPr="00883BDC">
        <w:rPr>
          <w:rFonts w:ascii="Sylfaen" w:hAnsi="Sylfaen" w:cs="Sylfaen"/>
          <w:i/>
          <w:sz w:val="20"/>
        </w:rPr>
        <w:t>որը</w:t>
      </w:r>
      <w:r w:rsidRPr="00883BDC">
        <w:rPr>
          <w:rFonts w:ascii="Sylfaen" w:hAnsi="Sylfaen" w:cs="Sylfaen"/>
          <w:i/>
          <w:sz w:val="20"/>
          <w:lang w:val="af-ZA"/>
        </w:rPr>
        <w:t xml:space="preserve"> </w:t>
      </w:r>
      <w:r w:rsidRPr="00883BDC">
        <w:rPr>
          <w:rFonts w:ascii="Sylfaen" w:hAnsi="Sylfaen" w:cs="Sylfaen"/>
          <w:i/>
          <w:sz w:val="20"/>
        </w:rPr>
        <w:t>պետք</w:t>
      </w:r>
      <w:r w:rsidRPr="00883BDC">
        <w:rPr>
          <w:rFonts w:ascii="Sylfaen" w:hAnsi="Sylfaen" w:cs="Sylfaen"/>
          <w:i/>
          <w:sz w:val="20"/>
          <w:lang w:val="af-ZA"/>
        </w:rPr>
        <w:t xml:space="preserve"> </w:t>
      </w:r>
      <w:r w:rsidRPr="00883BDC">
        <w:rPr>
          <w:rFonts w:ascii="Sylfaen" w:hAnsi="Sylfaen" w:cs="Sylfaen"/>
          <w:i/>
          <w:sz w:val="20"/>
        </w:rPr>
        <w:t>է</w:t>
      </w:r>
      <w:r w:rsidRPr="00883BDC">
        <w:rPr>
          <w:rFonts w:ascii="Sylfaen" w:hAnsi="Sylfaen" w:cs="Sylfaen"/>
          <w:i/>
          <w:sz w:val="20"/>
          <w:lang w:val="af-ZA"/>
        </w:rPr>
        <w:t xml:space="preserve"> </w:t>
      </w:r>
      <w:r w:rsidRPr="00883BDC">
        <w:rPr>
          <w:rFonts w:ascii="Sylfaen" w:hAnsi="Sylfaen" w:cs="Sylfaen"/>
          <w:i/>
          <w:sz w:val="20"/>
        </w:rPr>
        <w:t>վավեր</w:t>
      </w:r>
      <w:r w:rsidRPr="00883BDC">
        <w:rPr>
          <w:rFonts w:ascii="Sylfaen" w:hAnsi="Sylfaen" w:cs="Sylfaen"/>
          <w:i/>
          <w:sz w:val="20"/>
          <w:lang w:val="af-ZA"/>
        </w:rPr>
        <w:t xml:space="preserve"> </w:t>
      </w:r>
      <w:r w:rsidRPr="00883BDC">
        <w:rPr>
          <w:rFonts w:ascii="Sylfaen" w:hAnsi="Sylfaen" w:cs="Sylfaen"/>
          <w:i/>
          <w:sz w:val="20"/>
        </w:rPr>
        <w:t>լինի</w:t>
      </w:r>
      <w:r w:rsidRPr="00883BDC">
        <w:rPr>
          <w:rFonts w:ascii="Sylfaen" w:hAnsi="Sylfaen" w:cs="Sylfaen"/>
          <w:i/>
          <w:sz w:val="20"/>
          <w:lang w:val="af-ZA"/>
        </w:rPr>
        <w:t xml:space="preserve"> </w:t>
      </w:r>
      <w:r w:rsidRPr="00883BDC">
        <w:rPr>
          <w:rFonts w:ascii="Sylfaen" w:hAnsi="Sylfaen" w:cs="Sylfaen"/>
          <w:i/>
          <w:sz w:val="20"/>
        </w:rPr>
        <w:t>առնվազն</w:t>
      </w:r>
      <w:r w:rsidRPr="00883BDC">
        <w:rPr>
          <w:rFonts w:ascii="Sylfaen" w:hAnsi="Sylfaen" w:cs="Sylfaen"/>
          <w:i/>
          <w:sz w:val="20"/>
          <w:lang w:val="af-ZA"/>
        </w:rPr>
        <w:t xml:space="preserve"> </w:t>
      </w:r>
      <w:r w:rsidRPr="00883BDC">
        <w:rPr>
          <w:rFonts w:ascii="Sylfaen" w:hAnsi="Sylfaen" w:cs="Sylfaen"/>
          <w:i/>
          <w:sz w:val="20"/>
        </w:rPr>
        <w:t>մինչև</w:t>
      </w:r>
      <w:r w:rsidRPr="00883BDC">
        <w:rPr>
          <w:rFonts w:ascii="Sylfaen" w:hAnsi="Sylfaen" w:cs="Sylfaen"/>
          <w:i/>
          <w:sz w:val="20"/>
          <w:lang w:val="af-ZA"/>
        </w:rPr>
        <w:t xml:space="preserve"> </w:t>
      </w:r>
      <w:r w:rsidRPr="00883BDC">
        <w:rPr>
          <w:rFonts w:ascii="Sylfaen" w:hAnsi="Sylfaen" w:cs="Sylfaen"/>
          <w:i/>
          <w:sz w:val="20"/>
        </w:rPr>
        <w:t>պայմանագրի</w:t>
      </w:r>
      <w:r w:rsidRPr="00883BDC">
        <w:rPr>
          <w:rFonts w:ascii="Sylfaen" w:hAnsi="Sylfaen" w:cs="Sylfaen"/>
          <w:i/>
          <w:sz w:val="20"/>
          <w:lang w:val="af-ZA"/>
        </w:rPr>
        <w:t xml:space="preserve"> </w:t>
      </w:r>
      <w:r w:rsidRPr="00883BDC">
        <w:rPr>
          <w:rFonts w:ascii="Sylfaen" w:hAnsi="Sylfaen" w:cs="Sylfaen"/>
          <w:i/>
          <w:sz w:val="20"/>
        </w:rPr>
        <w:t>կատարման</w:t>
      </w:r>
      <w:r w:rsidRPr="00883BDC">
        <w:rPr>
          <w:rFonts w:ascii="Sylfaen" w:hAnsi="Sylfaen" w:cs="Sylfaen"/>
          <w:i/>
          <w:sz w:val="20"/>
          <w:lang w:val="af-ZA"/>
        </w:rPr>
        <w:t xml:space="preserve"> </w:t>
      </w:r>
      <w:r w:rsidRPr="00883BDC">
        <w:rPr>
          <w:rFonts w:ascii="Sylfaen" w:hAnsi="Sylfaen" w:cs="Sylfaen"/>
          <w:i/>
          <w:sz w:val="20"/>
        </w:rPr>
        <w:t>արդյունքը</w:t>
      </w:r>
      <w:r w:rsidRPr="00883BDC">
        <w:rPr>
          <w:rFonts w:ascii="Sylfaen" w:hAnsi="Sylfaen" w:cs="Sylfaen"/>
          <w:i/>
          <w:sz w:val="20"/>
          <w:lang w:val="af-ZA"/>
        </w:rPr>
        <w:t xml:space="preserve"> </w:t>
      </w:r>
      <w:r w:rsidRPr="00883BDC">
        <w:rPr>
          <w:rFonts w:ascii="Sylfaen" w:hAnsi="Sylfaen" w:cs="Sylfaen"/>
          <w:i/>
          <w:sz w:val="20"/>
        </w:rPr>
        <w:t>պատվիրատուից</w:t>
      </w:r>
      <w:r w:rsidRPr="00883BDC">
        <w:rPr>
          <w:rFonts w:ascii="Sylfaen" w:hAnsi="Sylfaen" w:cs="Sylfaen"/>
          <w:i/>
          <w:sz w:val="20"/>
          <w:lang w:val="af-ZA"/>
        </w:rPr>
        <w:t xml:space="preserve"> </w:t>
      </w:r>
      <w:r w:rsidRPr="00883BDC">
        <w:rPr>
          <w:rFonts w:ascii="Sylfaen" w:hAnsi="Sylfaen" w:cs="Sylfaen"/>
          <w:i/>
          <w:sz w:val="20"/>
        </w:rPr>
        <w:t>կողմից</w:t>
      </w:r>
      <w:r w:rsidRPr="00883BDC">
        <w:rPr>
          <w:rFonts w:ascii="Sylfaen" w:hAnsi="Sylfaen" w:cs="Sylfaen"/>
          <w:i/>
          <w:sz w:val="20"/>
          <w:lang w:val="af-ZA"/>
        </w:rPr>
        <w:t xml:space="preserve"> </w:t>
      </w:r>
      <w:r w:rsidRPr="00883BDC">
        <w:rPr>
          <w:rFonts w:ascii="Sylfaen" w:hAnsi="Sylfaen" w:cs="Sylfaen"/>
          <w:i/>
          <w:sz w:val="20"/>
        </w:rPr>
        <w:t>ամբողջական</w:t>
      </w:r>
      <w:r w:rsidRPr="00883BDC">
        <w:rPr>
          <w:rFonts w:ascii="Sylfaen" w:hAnsi="Sylfaen" w:cs="Sylfaen"/>
          <w:i/>
          <w:sz w:val="20"/>
          <w:lang w:val="af-ZA"/>
        </w:rPr>
        <w:t xml:space="preserve"> </w:t>
      </w:r>
      <w:r w:rsidRPr="00883BDC">
        <w:rPr>
          <w:rFonts w:ascii="Sylfaen" w:hAnsi="Sylfaen" w:cs="Sylfaen"/>
          <w:i/>
          <w:sz w:val="20"/>
        </w:rPr>
        <w:t>ընդունվելու</w:t>
      </w:r>
      <w:r w:rsidRPr="00883BDC">
        <w:rPr>
          <w:rFonts w:ascii="Sylfaen" w:hAnsi="Sylfaen" w:cs="Sylfaen"/>
          <w:i/>
          <w:sz w:val="20"/>
          <w:lang w:val="af-ZA"/>
        </w:rPr>
        <w:t xml:space="preserve"> </w:t>
      </w:r>
      <w:r w:rsidRPr="00883BDC">
        <w:rPr>
          <w:rFonts w:ascii="Sylfaen" w:hAnsi="Sylfaen" w:cs="Sylfaen"/>
          <w:i/>
          <w:sz w:val="20"/>
        </w:rPr>
        <w:t>օրվան</w:t>
      </w:r>
      <w:r w:rsidRPr="00883BDC">
        <w:rPr>
          <w:rFonts w:ascii="Sylfaen" w:hAnsi="Sylfaen" w:cs="Sylfaen"/>
          <w:i/>
          <w:sz w:val="20"/>
          <w:lang w:val="af-ZA"/>
        </w:rPr>
        <w:t xml:space="preserve"> </w:t>
      </w:r>
      <w:r w:rsidRPr="00883BDC">
        <w:rPr>
          <w:rFonts w:ascii="Sylfaen" w:hAnsi="Sylfaen" w:cs="Sylfaen"/>
          <w:i/>
          <w:sz w:val="20"/>
        </w:rPr>
        <w:t>հաջորդող</w:t>
      </w:r>
      <w:r w:rsidRPr="00883BDC">
        <w:rPr>
          <w:rFonts w:ascii="Sylfaen" w:hAnsi="Sylfaen" w:cs="Sylfaen"/>
          <w:i/>
          <w:sz w:val="20"/>
          <w:lang w:val="af-ZA"/>
        </w:rPr>
        <w:t xml:space="preserve"> 20-</w:t>
      </w:r>
      <w:r w:rsidRPr="00883BDC">
        <w:rPr>
          <w:rFonts w:ascii="Sylfaen" w:hAnsi="Sylfaen" w:cs="Sylfaen"/>
          <w:i/>
          <w:sz w:val="20"/>
        </w:rPr>
        <w:t>րդ</w:t>
      </w:r>
      <w:r w:rsidRPr="00883BDC">
        <w:rPr>
          <w:rFonts w:ascii="Sylfaen" w:hAnsi="Sylfaen" w:cs="Sylfaen"/>
          <w:i/>
          <w:sz w:val="20"/>
          <w:lang w:val="af-ZA"/>
        </w:rPr>
        <w:t xml:space="preserve"> </w:t>
      </w:r>
      <w:r w:rsidRPr="00883BDC">
        <w:rPr>
          <w:rFonts w:ascii="Sylfaen" w:hAnsi="Sylfaen" w:cs="Sylfaen"/>
          <w:i/>
          <w:sz w:val="20"/>
        </w:rPr>
        <w:t>աշխատանքային</w:t>
      </w:r>
      <w:r w:rsidRPr="00883BDC">
        <w:rPr>
          <w:rFonts w:ascii="Sylfaen" w:hAnsi="Sylfaen" w:cs="Sylfaen"/>
          <w:i/>
          <w:sz w:val="20"/>
          <w:lang w:val="af-ZA"/>
        </w:rPr>
        <w:t xml:space="preserve"> </w:t>
      </w:r>
      <w:r w:rsidRPr="00883BDC">
        <w:rPr>
          <w:rFonts w:ascii="Sylfaen" w:hAnsi="Sylfaen" w:cs="Sylfaen"/>
          <w:i/>
          <w:sz w:val="20"/>
        </w:rPr>
        <w:t>օրը</w:t>
      </w:r>
      <w:r w:rsidRPr="00883BDC">
        <w:rPr>
          <w:rFonts w:ascii="Sylfaen" w:hAnsi="Sylfaen" w:cs="Sylfaen"/>
          <w:i/>
          <w:sz w:val="20"/>
          <w:lang w:val="af-ZA"/>
        </w:rPr>
        <w:t xml:space="preserve"> </w:t>
      </w:r>
      <w:r w:rsidRPr="00883BDC">
        <w:rPr>
          <w:rFonts w:ascii="Sylfaen" w:hAnsi="Sylfaen" w:cs="Arial"/>
          <w:i/>
          <w:sz w:val="20"/>
        </w:rPr>
        <w:t>ներառյալ</w:t>
      </w:r>
      <w:r w:rsidRPr="00883BDC">
        <w:rPr>
          <w:rFonts w:ascii="Sylfaen" w:hAnsi="Sylfaen" w:cs="Arial"/>
          <w:i/>
          <w:sz w:val="20"/>
          <w:lang w:val="af-ZA"/>
        </w:rPr>
        <w:t>:</w:t>
      </w:r>
      <w:r w:rsidRPr="00883BDC">
        <w:rPr>
          <w:rStyle w:val="FootnoteReference"/>
          <w:rFonts w:ascii="Sylfaen" w:hAnsi="Sylfaen" w:cs="Arial"/>
          <w:i/>
          <w:sz w:val="20"/>
        </w:rPr>
        <w:footnoteReference w:id="5"/>
      </w:r>
    </w:p>
    <w:p w:rsidR="00A5723E" w:rsidRPr="00883BDC" w:rsidRDefault="00A5723E" w:rsidP="00A5723E">
      <w:pPr>
        <w:ind w:firstLine="567"/>
        <w:jc w:val="both"/>
        <w:rPr>
          <w:rFonts w:ascii="Sylfaen" w:hAnsi="Sylfaen" w:cs="Arial"/>
          <w:i/>
          <w:sz w:val="20"/>
          <w:lang w:val="hy-AM"/>
        </w:rPr>
      </w:pPr>
      <w:r w:rsidRPr="00883BDC">
        <w:rPr>
          <w:rFonts w:ascii="Sylfaen" w:hAnsi="Sylfaen" w:cs="Arial"/>
          <w:i/>
          <w:sz w:val="20"/>
        </w:rPr>
        <w:t>Եթե</w:t>
      </w:r>
      <w:r w:rsidRPr="00883BDC">
        <w:rPr>
          <w:rFonts w:ascii="Sylfaen" w:hAnsi="Sylfaen" w:cs="Arial"/>
          <w:i/>
          <w:sz w:val="20"/>
          <w:lang w:val="af-ZA"/>
        </w:rPr>
        <w:t xml:space="preserve"> </w:t>
      </w:r>
      <w:r w:rsidRPr="00883BDC">
        <w:rPr>
          <w:rFonts w:ascii="Sylfaen" w:hAnsi="Sylfaen" w:cs="Arial"/>
          <w:i/>
          <w:sz w:val="20"/>
          <w:lang w:val="hy-AM"/>
        </w:rPr>
        <w:t>գնման ընթացակարգը կազմակերպված է չափաբաժիններով և մասնակիցը ընտրված մասնակից է ճանաչվում մեկից ավելի չափաբաժինների մասով ու վերջինիս հետ կնքվող պայմանագրի ընդհանուր գինը գերազանցում է 10 մլն. ՀՀ դրամը, ապա որակավորման ապահովումը ներկայացվում է բանկային երաշխիքի ձևով՝ պայմանագրի ընդհանուր գնի չափով:</w:t>
      </w:r>
    </w:p>
    <w:p w:rsidR="00A5723E" w:rsidRPr="00883BDC" w:rsidRDefault="00A5723E" w:rsidP="00A5723E">
      <w:pPr>
        <w:ind w:firstLine="567"/>
        <w:jc w:val="both"/>
        <w:rPr>
          <w:rFonts w:ascii="Sylfaen" w:hAnsi="Sylfaen" w:cs="Arial"/>
          <w:i/>
          <w:sz w:val="20"/>
          <w:lang w:val="hy-AM"/>
        </w:rPr>
      </w:pPr>
      <w:r w:rsidRPr="00883BDC">
        <w:rPr>
          <w:rFonts w:ascii="Sylfaen" w:hAnsi="Sylfaen" w:cs="Arial"/>
          <w: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A5723E" w:rsidRPr="00883BDC" w:rsidRDefault="00A5723E" w:rsidP="00A5723E">
      <w:pPr>
        <w:ind w:firstLine="567"/>
        <w:jc w:val="both"/>
        <w:rPr>
          <w:rFonts w:ascii="Sylfaen" w:hAnsi="Sylfaen" w:cs="Sylfaen"/>
          <w:i/>
          <w:sz w:val="20"/>
          <w:vertAlign w:val="superscript"/>
          <w:lang w:val="hy-AM"/>
        </w:rPr>
      </w:pPr>
      <w:r w:rsidRPr="00883BDC">
        <w:rPr>
          <w:rFonts w:ascii="Sylfaen" w:hAnsi="Sylfaen" w:cs="Sylfaen"/>
          <w:i/>
          <w:sz w:val="20"/>
          <w:lang w:val="hy-AM"/>
        </w:rPr>
        <w:t>10.3. Պայմանագրի</w:t>
      </w:r>
      <w:r w:rsidRPr="00883BDC">
        <w:rPr>
          <w:rFonts w:ascii="Sylfaen" w:hAnsi="Sylfaen" w:cs="Sylfaen"/>
          <w:i/>
          <w:sz w:val="20"/>
          <w:lang w:val="af-ZA"/>
        </w:rPr>
        <w:t xml:space="preserve"> </w:t>
      </w:r>
      <w:r w:rsidRPr="00883BDC">
        <w:rPr>
          <w:rFonts w:ascii="Sylfaen" w:hAnsi="Sylfaen" w:cs="Sylfaen"/>
          <w:i/>
          <w:sz w:val="20"/>
          <w:lang w:val="hy-AM"/>
        </w:rPr>
        <w:t>ապահովման</w:t>
      </w:r>
      <w:r w:rsidRPr="00883BDC">
        <w:rPr>
          <w:rFonts w:ascii="Sylfaen" w:hAnsi="Sylfaen" w:cs="Sylfaen"/>
          <w:i/>
          <w:sz w:val="20"/>
          <w:lang w:val="af-ZA"/>
        </w:rPr>
        <w:t xml:space="preserve"> </w:t>
      </w:r>
      <w:r w:rsidRPr="00883BDC">
        <w:rPr>
          <w:rFonts w:ascii="Sylfaen" w:hAnsi="Sylfaen" w:cs="Sylfaen"/>
          <w:i/>
          <w:sz w:val="20"/>
          <w:lang w:val="hy-AM"/>
        </w:rPr>
        <w:t>չափը</w:t>
      </w:r>
      <w:r w:rsidRPr="00883BDC">
        <w:rPr>
          <w:rFonts w:ascii="Sylfaen" w:hAnsi="Sylfaen" w:cs="Sylfaen"/>
          <w:i/>
          <w:sz w:val="20"/>
          <w:lang w:val="af-ZA"/>
        </w:rPr>
        <w:t xml:space="preserve"> </w:t>
      </w:r>
      <w:r w:rsidRPr="00883BDC">
        <w:rPr>
          <w:rFonts w:ascii="Sylfaen" w:hAnsi="Sylfaen" w:cs="Sylfaen"/>
          <w:i/>
          <w:sz w:val="20"/>
          <w:lang w:val="hy-AM"/>
        </w:rPr>
        <w:t>կազմում</w:t>
      </w:r>
      <w:r w:rsidRPr="00883BDC">
        <w:rPr>
          <w:rFonts w:ascii="Sylfaen" w:hAnsi="Sylfaen" w:cs="Sylfaen"/>
          <w:i/>
          <w:sz w:val="20"/>
          <w:lang w:val="af-ZA"/>
        </w:rPr>
        <w:t xml:space="preserve"> </w:t>
      </w:r>
      <w:r w:rsidRPr="00883BDC">
        <w:rPr>
          <w:rFonts w:ascii="Sylfaen" w:hAnsi="Sylfaen" w:cs="Sylfaen"/>
          <w:i/>
          <w:sz w:val="20"/>
          <w:lang w:val="hy-AM"/>
        </w:rPr>
        <w:t>է</w:t>
      </w:r>
      <w:r w:rsidRPr="00883BDC">
        <w:rPr>
          <w:rFonts w:ascii="Sylfaen" w:hAnsi="Sylfaen" w:cs="Sylfaen"/>
          <w:i/>
          <w:sz w:val="20"/>
          <w:lang w:val="af-ZA"/>
        </w:rPr>
        <w:t xml:space="preserve"> կնքվելիք </w:t>
      </w:r>
      <w:r w:rsidRPr="00883BDC">
        <w:rPr>
          <w:rFonts w:ascii="Sylfaen" w:hAnsi="Sylfaen" w:cs="Sylfaen"/>
          <w:i/>
          <w:sz w:val="20"/>
          <w:lang w:val="hy-AM"/>
        </w:rPr>
        <w:t>պայմանագրի</w:t>
      </w:r>
      <w:r w:rsidRPr="00883BDC">
        <w:rPr>
          <w:rFonts w:ascii="Sylfaen" w:hAnsi="Sylfaen" w:cs="Sylfaen"/>
          <w:i/>
          <w:sz w:val="20"/>
          <w:lang w:val="af-ZA"/>
        </w:rPr>
        <w:t xml:space="preserve"> </w:t>
      </w:r>
      <w:r w:rsidRPr="00883BDC">
        <w:rPr>
          <w:rFonts w:ascii="Sylfaen" w:hAnsi="Sylfaen" w:cs="Sylfaen"/>
          <w:i/>
          <w:sz w:val="20"/>
          <w:lang w:val="hy-AM"/>
        </w:rPr>
        <w:t>գնի</w:t>
      </w:r>
      <w:r w:rsidRPr="00883BDC">
        <w:rPr>
          <w:rFonts w:ascii="Sylfaen" w:hAnsi="Sylfaen" w:cs="Sylfaen"/>
          <w:i/>
          <w:sz w:val="20"/>
          <w:lang w:val="af-ZA"/>
        </w:rPr>
        <w:t xml:space="preserve"> 10  </w:t>
      </w:r>
      <w:r w:rsidRPr="00883BDC">
        <w:rPr>
          <w:rFonts w:ascii="Sylfaen" w:hAnsi="Sylfaen" w:cs="Sylfaen"/>
          <w:i/>
          <w:sz w:val="20"/>
          <w:lang w:val="hy-AM"/>
        </w:rPr>
        <w:t xml:space="preserve">տոկոսը: Պայմանագրի ապահովումը ներկայացվում է </w:t>
      </w:r>
      <w:r w:rsidRPr="00883BDC">
        <w:rPr>
          <w:rFonts w:ascii="GHEA Grapalat" w:hAnsi="GHEA Grapalat" w:cs="Sylfaen"/>
          <w:i/>
          <w:sz w:val="16"/>
          <w:szCs w:val="16"/>
          <w:lang w:val="hy-AM"/>
        </w:rPr>
        <w:t>“միակողմանի հաստատված հայտարարության՝ տուժանքի (հավելված 5.1) կամ կանխիկ փողի ձևով”</w:t>
      </w:r>
      <w:r w:rsidRPr="00883BDC">
        <w:rPr>
          <w:rFonts w:ascii="Sylfaen" w:hAnsi="Sylfaen" w:cs="Sylfaen"/>
          <w:i/>
          <w:sz w:val="20"/>
          <w:lang w:val="hy-AM"/>
        </w:rPr>
        <w:t>:</w:t>
      </w:r>
      <w:r w:rsidRPr="00883BDC">
        <w:rPr>
          <w:rFonts w:ascii="Sylfaen" w:hAnsi="Sylfaen" w:cs="Sylfaen"/>
          <w:i/>
          <w:sz w:val="20"/>
          <w:vertAlign w:val="superscript"/>
          <w:lang w:val="hy-AM"/>
        </w:rPr>
        <w:t>13</w:t>
      </w:r>
    </w:p>
    <w:p w:rsidR="00A5723E" w:rsidRPr="00883BDC" w:rsidRDefault="00A5723E" w:rsidP="00A5723E">
      <w:pPr>
        <w:ind w:firstLine="567"/>
        <w:jc w:val="both"/>
        <w:rPr>
          <w:rFonts w:ascii="Sylfaen" w:hAnsi="Sylfaen" w:cs="Arial"/>
          <w:i/>
          <w:sz w:val="20"/>
          <w:lang w:val="hy-AM"/>
        </w:rPr>
      </w:pPr>
      <w:r w:rsidRPr="00883BDC">
        <w:rPr>
          <w:rFonts w:ascii="Sylfaen" w:hAnsi="Sylfaen" w:cs="Arial"/>
          <w:i/>
          <w:sz w:val="20"/>
          <w:lang w:val="hy-AM"/>
        </w:rPr>
        <w:t>Եթե գնման ընթացակարգը կազմակերպված է չափաբաժիններով և մասնակիցը ընտրված մասնակից է ճանաչվում մեկից ավելի չափաբաժինների մասով ու վերջինիս հետ կնքվող պայմանագրի ընդհանուր գինը գերազանցում է 10 մլն. ՀՀ դրամը, ապա պայմանագրի ապահովումը ներկայացվում է բանկային երաշխիքի ձևով՝ պայմանագրի ընդհանուր գնի չափով:</w:t>
      </w:r>
    </w:p>
    <w:p w:rsidR="00A5723E" w:rsidRPr="00883BDC" w:rsidRDefault="00A5723E" w:rsidP="00A5723E">
      <w:pPr>
        <w:ind w:firstLine="567"/>
        <w:jc w:val="both"/>
        <w:rPr>
          <w:rFonts w:ascii="Sylfaen" w:hAnsi="Sylfaen"/>
          <w:i/>
          <w:sz w:val="20"/>
          <w:szCs w:val="20"/>
          <w:lang w:val="hy-AM"/>
        </w:rPr>
      </w:pPr>
      <w:r w:rsidRPr="00883BDC">
        <w:rPr>
          <w:rFonts w:ascii="Sylfaen" w:hAnsi="Sylfaen" w:cs="Sylfaen"/>
          <w:i/>
          <w:sz w:val="20"/>
          <w:lang w:val="hy-AM"/>
        </w:rPr>
        <w:t>Պայմանագրի ապահովումը պետք է վավեր լինի առնվազն մինչև կնքվելիք պայմանագրով սահմանվող պարտավորությունների ամբողջական կատարման վերջին օրվան հաջորդող 20-րդ աշխատանքային օրը ներառյալ:</w:t>
      </w:r>
      <w:r w:rsidRPr="00883BDC">
        <w:rPr>
          <w:rFonts w:ascii="Sylfaen" w:hAnsi="Sylfaen"/>
          <w:i/>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A5723E" w:rsidRPr="00883BDC" w:rsidRDefault="00A5723E" w:rsidP="00A5723E">
      <w:pPr>
        <w:ind w:firstLine="567"/>
        <w:jc w:val="both"/>
        <w:rPr>
          <w:rFonts w:ascii="Sylfaen" w:hAnsi="Sylfaen" w:cs="Arial"/>
          <w:i/>
          <w:sz w:val="20"/>
          <w:lang w:val="hy-AM"/>
        </w:rPr>
      </w:pPr>
      <w:r w:rsidRPr="00883BDC">
        <w:rPr>
          <w:rFonts w:ascii="Sylfaen" w:hAnsi="Sylfaen"/>
          <w:i/>
          <w:sz w:val="20"/>
          <w:szCs w:val="20"/>
          <w:lang w:val="hy-AM"/>
        </w:rPr>
        <w:t>Կանխիկ</w:t>
      </w:r>
      <w:r w:rsidRPr="00883BDC">
        <w:rPr>
          <w:rFonts w:ascii="Sylfaen" w:hAnsi="Sylfaen"/>
          <w:i/>
          <w:sz w:val="20"/>
          <w:szCs w:val="20"/>
          <w:lang w:val="af-ZA"/>
        </w:rPr>
        <w:t xml:space="preserve"> </w:t>
      </w:r>
      <w:r w:rsidRPr="00883BDC">
        <w:rPr>
          <w:rFonts w:ascii="Sylfaen" w:hAnsi="Sylfaen"/>
          <w:i/>
          <w:sz w:val="20"/>
          <w:szCs w:val="20"/>
          <w:lang w:val="hy-AM"/>
        </w:rPr>
        <w:t>փողի</w:t>
      </w:r>
      <w:r w:rsidRPr="00883BDC">
        <w:rPr>
          <w:rFonts w:ascii="Sylfaen" w:hAnsi="Sylfaen"/>
          <w:i/>
          <w:sz w:val="20"/>
          <w:szCs w:val="20"/>
          <w:lang w:val="af-ZA"/>
        </w:rPr>
        <w:t xml:space="preserve"> </w:t>
      </w:r>
      <w:r w:rsidRPr="00883BDC">
        <w:rPr>
          <w:rFonts w:ascii="Sylfaen" w:hAnsi="Sylfaen"/>
          <w:i/>
          <w:sz w:val="20"/>
          <w:szCs w:val="20"/>
          <w:lang w:val="hy-AM"/>
        </w:rPr>
        <w:t>ձևով</w:t>
      </w:r>
      <w:r w:rsidRPr="00883BDC">
        <w:rPr>
          <w:rFonts w:ascii="Sylfaen" w:hAnsi="Sylfaen"/>
          <w:i/>
          <w:sz w:val="20"/>
          <w:szCs w:val="20"/>
          <w:lang w:val="af-ZA"/>
        </w:rPr>
        <w:t xml:space="preserve"> </w:t>
      </w:r>
      <w:r w:rsidRPr="00883BDC">
        <w:rPr>
          <w:rFonts w:ascii="Sylfaen" w:hAnsi="Sylfaen"/>
          <w:i/>
          <w:sz w:val="20"/>
          <w:szCs w:val="20"/>
          <w:lang w:val="hy-AM"/>
        </w:rPr>
        <w:t>ներկայացված</w:t>
      </w:r>
      <w:r w:rsidRPr="00883BDC">
        <w:rPr>
          <w:rFonts w:ascii="Sylfaen" w:hAnsi="Sylfaen"/>
          <w:i/>
          <w:sz w:val="20"/>
          <w:szCs w:val="20"/>
          <w:lang w:val="af-ZA"/>
        </w:rPr>
        <w:t xml:space="preserve"> </w:t>
      </w:r>
      <w:r w:rsidRPr="00883BDC">
        <w:rPr>
          <w:rFonts w:ascii="Sylfaen" w:hAnsi="Sylfaen" w:cs="Arial"/>
          <w: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A5723E" w:rsidRPr="00883BDC" w:rsidRDefault="00A5723E" w:rsidP="00A5723E">
      <w:pPr>
        <w:ind w:firstLine="567"/>
        <w:jc w:val="both"/>
        <w:rPr>
          <w:rFonts w:ascii="Sylfaen" w:hAnsi="Sylfaen" w:cs="Arial"/>
          <w:i/>
          <w:sz w:val="20"/>
          <w:lang w:val="hy-AM"/>
        </w:rPr>
      </w:pPr>
      <w:r w:rsidRPr="00883BDC">
        <w:rPr>
          <w:rFonts w:ascii="Sylfaen" w:hAnsi="Sylfaen" w:cs="Sylfaen"/>
          <w:i/>
          <w:sz w:val="20"/>
          <w:lang w:val="hy-AM"/>
        </w:rPr>
        <w:t xml:space="preserve">10.4 </w:t>
      </w:r>
      <w:r w:rsidRPr="00883BDC">
        <w:rPr>
          <w:rFonts w:ascii="Sylfaen" w:hAnsi="Sylfaen" w:cs="Arial"/>
          <w:i/>
          <w:sz w:val="20"/>
          <w:lang w:val="hy-AM"/>
        </w:rPr>
        <w:t>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A5723E" w:rsidRPr="00883BDC" w:rsidRDefault="00A5723E" w:rsidP="00A5723E">
      <w:pPr>
        <w:ind w:firstLine="567"/>
        <w:jc w:val="both"/>
        <w:rPr>
          <w:rFonts w:ascii="Sylfaen" w:hAnsi="Sylfaen" w:cs="Arial"/>
          <w:i/>
          <w:sz w:val="20"/>
          <w:lang w:val="hy-AM"/>
        </w:rPr>
      </w:pPr>
      <w:r w:rsidRPr="00883BDC">
        <w:rPr>
          <w:rFonts w:ascii="Sylfaen" w:hAnsi="Sylfaen" w:cs="Arial"/>
          <w:i/>
          <w:sz w:val="20"/>
          <w:lang w:val="hy-AM"/>
        </w:rPr>
        <w:t xml:space="preserve">- նախատեսված են ֆինանսական միջոցներ, ապա որակավորման ապահովումը հատկացված ֆինանսական միջոցների մասով ներկայացվում է բանկային երաշխիքի ձևով, իսկ հետագայում պահանջվող ֆինանսական միջոցների մասով՝ միակողմանի հաստատված հայտարարության` տուժանքի կամ կանխիկ փողի ձևով: </w:t>
      </w:r>
    </w:p>
    <w:p w:rsidR="00A5723E" w:rsidRPr="00883BDC" w:rsidRDefault="00A5723E" w:rsidP="00A5723E">
      <w:pPr>
        <w:ind w:firstLine="567"/>
        <w:jc w:val="both"/>
        <w:rPr>
          <w:rFonts w:ascii="Sylfaen" w:hAnsi="Sylfaen" w:cs="Arial"/>
          <w:i/>
          <w:sz w:val="20"/>
          <w:lang w:val="hy-AM"/>
        </w:rPr>
      </w:pPr>
      <w:r w:rsidRPr="00883BDC">
        <w:rPr>
          <w:rFonts w:ascii="Sylfaen" w:hAnsi="Sylfaen"/>
          <w:i/>
          <w:sz w:val="20"/>
          <w:szCs w:val="20"/>
          <w:lang w:val="hy-AM"/>
        </w:rPr>
        <w:t>Կանխիկ</w:t>
      </w:r>
      <w:r w:rsidRPr="00883BDC">
        <w:rPr>
          <w:rFonts w:ascii="Sylfaen" w:hAnsi="Sylfaen"/>
          <w:i/>
          <w:sz w:val="20"/>
          <w:szCs w:val="20"/>
          <w:lang w:val="af-ZA"/>
        </w:rPr>
        <w:t xml:space="preserve"> </w:t>
      </w:r>
      <w:r w:rsidRPr="00883BDC">
        <w:rPr>
          <w:rFonts w:ascii="Sylfaen" w:hAnsi="Sylfaen"/>
          <w:i/>
          <w:sz w:val="20"/>
          <w:szCs w:val="20"/>
          <w:lang w:val="hy-AM"/>
        </w:rPr>
        <w:t>փողի</w:t>
      </w:r>
      <w:r w:rsidRPr="00883BDC">
        <w:rPr>
          <w:rFonts w:ascii="Sylfaen" w:hAnsi="Sylfaen"/>
          <w:i/>
          <w:sz w:val="20"/>
          <w:szCs w:val="20"/>
          <w:lang w:val="af-ZA"/>
        </w:rPr>
        <w:t xml:space="preserve"> </w:t>
      </w:r>
      <w:r w:rsidRPr="00883BDC">
        <w:rPr>
          <w:rFonts w:ascii="Sylfaen" w:hAnsi="Sylfaen"/>
          <w:i/>
          <w:sz w:val="20"/>
          <w:szCs w:val="20"/>
          <w:lang w:val="hy-AM"/>
        </w:rPr>
        <w:t>ձևով</w:t>
      </w:r>
      <w:r w:rsidRPr="00883BDC">
        <w:rPr>
          <w:rFonts w:ascii="Sylfaen" w:hAnsi="Sylfaen"/>
          <w:i/>
          <w:sz w:val="20"/>
          <w:szCs w:val="20"/>
          <w:lang w:val="af-ZA"/>
        </w:rPr>
        <w:t xml:space="preserve"> </w:t>
      </w:r>
      <w:r w:rsidRPr="00883BDC">
        <w:rPr>
          <w:rFonts w:ascii="Sylfaen" w:hAnsi="Sylfaen"/>
          <w:i/>
          <w:sz w:val="20"/>
          <w:szCs w:val="20"/>
          <w:lang w:val="hy-AM"/>
        </w:rPr>
        <w:t>ներկայացված</w:t>
      </w:r>
      <w:r w:rsidRPr="00883BDC">
        <w:rPr>
          <w:rFonts w:ascii="Sylfaen" w:hAnsi="Sylfaen"/>
          <w:i/>
          <w:sz w:val="20"/>
          <w:szCs w:val="20"/>
          <w:lang w:val="af-ZA"/>
        </w:rPr>
        <w:t xml:space="preserve"> </w:t>
      </w:r>
      <w:r w:rsidRPr="00883BDC">
        <w:rPr>
          <w:rFonts w:ascii="Sylfaen" w:hAnsi="Sylfaen" w:cs="Arial"/>
          <w:i/>
          <w:sz w:val="20"/>
          <w:lang w:val="hy-AM"/>
        </w:rPr>
        <w:t xml:space="preserve">որակավորման ապահովումը պետք է փոխանցվի Կենտրոնական գանձապետարանում լիազորված մարմնի անվամբ բացված «900008000664» գանձապետական հաշվին.  </w:t>
      </w:r>
    </w:p>
    <w:p w:rsidR="00A5723E" w:rsidRPr="00883BDC" w:rsidRDefault="00A5723E" w:rsidP="00A5723E">
      <w:pPr>
        <w:ind w:firstLine="567"/>
        <w:jc w:val="both"/>
        <w:rPr>
          <w:rFonts w:ascii="Sylfaen" w:hAnsi="Sylfaen" w:cs="Sylfaen"/>
          <w:i/>
          <w:sz w:val="20"/>
          <w:lang w:val="af-ZA"/>
        </w:rPr>
      </w:pPr>
      <w:r w:rsidRPr="00883BDC">
        <w:rPr>
          <w:rFonts w:ascii="Sylfaen" w:hAnsi="Sylfaen" w:cs="Arial"/>
          <w:i/>
          <w:sz w:val="20"/>
          <w:lang w:val="hy-AM"/>
        </w:rPr>
        <w:t xml:space="preserve">- նախատեսված ֆինանսական միջոցները գերազանցում են 10 մլն. ՀՀ դրամը, սակայն պայմանագրի ամբողջական կատարման համար հետագայում ևս պահանւջվում են ֆինանսական միջոցներ, ապա պայմանագրի ապահովումը, հատկացված ֆինանսական միջոցների մասով, ներկայացվում է բանկային երաշխիքի կամ կանխիկ փողի, իսկ պահանջվող ֆինանսական միջոցների մասով՝ միակողմանի հաստատված հայտարարության՝ տուժանքի կամ կանխիկ փողի ձևով: </w:t>
      </w:r>
      <w:r w:rsidRPr="00883BDC">
        <w:rPr>
          <w:rFonts w:ascii="Sylfaen" w:hAnsi="Sylfaen" w:cs="Sylfaen"/>
          <w:i/>
          <w:sz w:val="20"/>
          <w:lang w:val="hy-AM"/>
        </w:rPr>
        <w:t>10</w:t>
      </w:r>
      <w:r w:rsidRPr="00883BDC">
        <w:rPr>
          <w:rFonts w:ascii="Sylfaen" w:hAnsi="Sylfaen" w:cs="Sylfaen"/>
          <w:i/>
          <w:sz w:val="20"/>
          <w:lang w:val="af-ZA"/>
        </w:rPr>
        <w:t xml:space="preserve">.5 </w:t>
      </w:r>
      <w:r w:rsidRPr="00883BDC">
        <w:rPr>
          <w:rFonts w:ascii="Sylfaen" w:hAnsi="Sylfaen" w:cs="Sylfaen"/>
          <w:i/>
          <w:sz w:val="20"/>
          <w:lang w:val="hy-AM"/>
        </w:rPr>
        <w:t>Պայմանագրով</w:t>
      </w:r>
      <w:r w:rsidRPr="00883BDC">
        <w:rPr>
          <w:rFonts w:ascii="Sylfaen" w:hAnsi="Sylfaen" w:cs="Sylfaen"/>
          <w:i/>
          <w:sz w:val="20"/>
          <w:lang w:val="af-ZA"/>
        </w:rPr>
        <w:t xml:space="preserve"> պ</w:t>
      </w:r>
      <w:r w:rsidRPr="00883BDC">
        <w:rPr>
          <w:rFonts w:ascii="Sylfaen" w:hAnsi="Sylfaen" w:cs="Sylfaen"/>
          <w:i/>
          <w:sz w:val="20"/>
          <w:lang w:val="hy-AM"/>
        </w:rPr>
        <w:t>ատվիրատուի</w:t>
      </w:r>
      <w:r w:rsidRPr="00883BDC">
        <w:rPr>
          <w:rFonts w:ascii="Sylfaen" w:hAnsi="Sylfaen" w:cs="Sylfaen"/>
          <w:i/>
          <w:sz w:val="20"/>
          <w:lang w:val="af-ZA"/>
        </w:rPr>
        <w:t xml:space="preserve"> </w:t>
      </w:r>
      <w:r w:rsidRPr="00883BDC">
        <w:rPr>
          <w:rFonts w:ascii="Sylfaen" w:hAnsi="Sylfaen" w:cs="Sylfaen"/>
          <w:i/>
          <w:sz w:val="20"/>
          <w:lang w:val="hy-AM"/>
        </w:rPr>
        <w:t>կողմից</w:t>
      </w:r>
      <w:r w:rsidRPr="00883BDC">
        <w:rPr>
          <w:rFonts w:ascii="Sylfaen" w:hAnsi="Sylfaen" w:cs="Sylfaen"/>
          <w:i/>
          <w:sz w:val="20"/>
          <w:lang w:val="af-ZA"/>
        </w:rPr>
        <w:t xml:space="preserve"> </w:t>
      </w:r>
      <w:r w:rsidRPr="00883BDC">
        <w:rPr>
          <w:rFonts w:ascii="Sylfaen" w:hAnsi="Sylfaen" w:cs="Sylfaen"/>
          <w:i/>
          <w:sz w:val="20"/>
          <w:lang w:val="hy-AM"/>
        </w:rPr>
        <w:t>կանխավճար</w:t>
      </w:r>
      <w:r w:rsidRPr="00883BDC">
        <w:rPr>
          <w:rFonts w:ascii="Sylfaen" w:hAnsi="Sylfaen" w:cs="Sylfaen"/>
          <w:i/>
          <w:sz w:val="20"/>
          <w:lang w:val="af-ZA"/>
        </w:rPr>
        <w:t xml:space="preserve"> </w:t>
      </w:r>
      <w:r w:rsidRPr="00883BDC">
        <w:rPr>
          <w:rFonts w:ascii="Sylfaen" w:hAnsi="Sylfaen" w:cs="Sylfaen"/>
          <w:i/>
          <w:sz w:val="20"/>
          <w:lang w:val="hy-AM"/>
        </w:rPr>
        <w:t>հատկացվելու</w:t>
      </w:r>
      <w:r w:rsidRPr="00883BDC">
        <w:rPr>
          <w:rFonts w:ascii="Sylfaen" w:hAnsi="Sylfaen" w:cs="Sylfaen"/>
          <w:i/>
          <w:sz w:val="20"/>
          <w:lang w:val="af-ZA"/>
        </w:rPr>
        <w:t xml:space="preserve"> </w:t>
      </w:r>
      <w:r w:rsidRPr="00883BDC">
        <w:rPr>
          <w:rFonts w:ascii="Sylfaen" w:hAnsi="Sylfaen" w:cs="Sylfaen"/>
          <w:i/>
          <w:sz w:val="20"/>
          <w:lang w:val="hy-AM"/>
        </w:rPr>
        <w:t>պայման</w:t>
      </w:r>
      <w:r w:rsidRPr="00883BDC">
        <w:rPr>
          <w:rFonts w:ascii="Sylfaen" w:hAnsi="Sylfaen" w:cs="Sylfaen"/>
          <w:i/>
          <w:sz w:val="20"/>
          <w:lang w:val="af-ZA"/>
        </w:rPr>
        <w:t xml:space="preserve"> </w:t>
      </w:r>
      <w:r w:rsidRPr="00883BDC">
        <w:rPr>
          <w:rFonts w:ascii="Sylfaen" w:hAnsi="Sylfaen" w:cs="Sylfaen"/>
          <w:i/>
          <w:sz w:val="20"/>
          <w:lang w:val="hy-AM"/>
        </w:rPr>
        <w:t>նախատեսվելու</w:t>
      </w:r>
      <w:r w:rsidRPr="00883BDC">
        <w:rPr>
          <w:rFonts w:ascii="Sylfaen" w:hAnsi="Sylfaen" w:cs="Sylfaen"/>
          <w:i/>
          <w:sz w:val="20"/>
          <w:lang w:val="af-ZA"/>
        </w:rPr>
        <w:t xml:space="preserve"> </w:t>
      </w:r>
      <w:r w:rsidRPr="00883BDC">
        <w:rPr>
          <w:rFonts w:ascii="Sylfaen" w:hAnsi="Sylfaen" w:cs="Sylfaen"/>
          <w:i/>
          <w:sz w:val="20"/>
          <w:lang w:val="hy-AM"/>
        </w:rPr>
        <w:t>դեպքում</w:t>
      </w:r>
      <w:r w:rsidRPr="00883BDC">
        <w:rPr>
          <w:rFonts w:ascii="Sylfaen" w:hAnsi="Sylfaen" w:cs="Sylfaen"/>
          <w:i/>
          <w:sz w:val="20"/>
          <w:lang w:val="af-ZA"/>
        </w:rPr>
        <w:t xml:space="preserve"> </w:t>
      </w:r>
      <w:r w:rsidRPr="00883BDC">
        <w:rPr>
          <w:rFonts w:ascii="Sylfaen" w:hAnsi="Sylfaen" w:cs="Sylfaen"/>
          <w:i/>
          <w:sz w:val="20"/>
          <w:lang w:val="hy-AM"/>
        </w:rPr>
        <w:t>ընտրված</w:t>
      </w:r>
      <w:r w:rsidRPr="00883BDC">
        <w:rPr>
          <w:rFonts w:ascii="Sylfaen" w:hAnsi="Sylfaen" w:cs="Sylfaen"/>
          <w:i/>
          <w:sz w:val="20"/>
          <w:lang w:val="af-ZA"/>
        </w:rPr>
        <w:t xml:space="preserve"> </w:t>
      </w:r>
      <w:r w:rsidRPr="00883BDC">
        <w:rPr>
          <w:rFonts w:ascii="Sylfaen" w:hAnsi="Sylfaen" w:cs="Sylfaen"/>
          <w:i/>
          <w:sz w:val="20"/>
          <w:lang w:val="hy-AM"/>
        </w:rPr>
        <w:t>մասնակիցը</w:t>
      </w:r>
      <w:r w:rsidRPr="00883BDC">
        <w:rPr>
          <w:rFonts w:ascii="Sylfaen" w:hAnsi="Sylfaen" w:cs="Sylfaen"/>
          <w:i/>
          <w:sz w:val="20"/>
          <w:lang w:val="af-ZA"/>
        </w:rPr>
        <w:t xml:space="preserve"> պ</w:t>
      </w:r>
      <w:r w:rsidRPr="00883BDC">
        <w:rPr>
          <w:rFonts w:ascii="Sylfaen" w:hAnsi="Sylfaen" w:cs="Sylfaen"/>
          <w:i/>
          <w:sz w:val="20"/>
          <w:lang w:val="hy-AM"/>
        </w:rPr>
        <w:t>ատվիրատուին</w:t>
      </w:r>
      <w:r w:rsidRPr="00883BDC">
        <w:rPr>
          <w:rFonts w:ascii="Sylfaen" w:hAnsi="Sylfaen" w:cs="Sylfaen"/>
          <w:i/>
          <w:sz w:val="20"/>
          <w:lang w:val="af-ZA"/>
        </w:rPr>
        <w:t xml:space="preserve"> </w:t>
      </w:r>
      <w:r w:rsidRPr="00883BDC">
        <w:rPr>
          <w:rFonts w:ascii="Sylfaen" w:hAnsi="Sylfaen" w:cs="Sylfaen"/>
          <w:i/>
          <w:sz w:val="20"/>
          <w:lang w:val="hy-AM"/>
        </w:rPr>
        <w:t>է</w:t>
      </w:r>
      <w:r w:rsidRPr="00883BDC">
        <w:rPr>
          <w:rFonts w:ascii="Sylfaen" w:hAnsi="Sylfaen" w:cs="Sylfaen"/>
          <w:i/>
          <w:sz w:val="20"/>
          <w:lang w:val="af-ZA"/>
        </w:rPr>
        <w:t xml:space="preserve"> </w:t>
      </w:r>
      <w:r w:rsidRPr="00883BDC">
        <w:rPr>
          <w:rFonts w:ascii="Sylfaen" w:hAnsi="Sylfaen" w:cs="Sylfaen"/>
          <w:i/>
          <w:sz w:val="20"/>
          <w:lang w:val="hy-AM"/>
        </w:rPr>
        <w:t>ներկայացնում</w:t>
      </w:r>
      <w:r w:rsidRPr="00883BDC">
        <w:rPr>
          <w:rFonts w:ascii="Sylfaen" w:hAnsi="Sylfaen" w:cs="Sylfaen"/>
          <w:i/>
          <w:sz w:val="20"/>
          <w:lang w:val="af-ZA"/>
        </w:rPr>
        <w:t xml:space="preserve"> նաև </w:t>
      </w:r>
      <w:r w:rsidRPr="00883BDC">
        <w:rPr>
          <w:rFonts w:ascii="Sylfaen" w:hAnsi="Sylfaen" w:cs="Sylfaen"/>
          <w:i/>
          <w:sz w:val="20"/>
          <w:lang w:val="hy-AM"/>
        </w:rPr>
        <w:t>կանխավճարի</w:t>
      </w:r>
      <w:r w:rsidRPr="00883BDC">
        <w:rPr>
          <w:rFonts w:ascii="Sylfaen" w:hAnsi="Sylfaen" w:cs="Sylfaen"/>
          <w:i/>
          <w:sz w:val="20"/>
          <w:lang w:val="af-ZA"/>
        </w:rPr>
        <w:t xml:space="preserve"> </w:t>
      </w:r>
      <w:r w:rsidRPr="00883BDC">
        <w:rPr>
          <w:rFonts w:ascii="Sylfaen" w:hAnsi="Sylfaen" w:cs="Sylfaen"/>
          <w:i/>
          <w:sz w:val="20"/>
          <w:lang w:val="hy-AM"/>
        </w:rPr>
        <w:t>ապահովում</w:t>
      </w:r>
      <w:r w:rsidRPr="00883BDC">
        <w:rPr>
          <w:rFonts w:ascii="Sylfaen" w:hAnsi="Sylfaen" w:cs="Sylfaen"/>
          <w:i/>
          <w:sz w:val="20"/>
          <w:lang w:val="af-ZA"/>
        </w:rPr>
        <w:t xml:space="preserve">` </w:t>
      </w:r>
      <w:r w:rsidRPr="00883BDC">
        <w:rPr>
          <w:rFonts w:ascii="Sylfaen" w:hAnsi="Sylfaen" w:cs="Sylfaen"/>
          <w:i/>
          <w:sz w:val="20"/>
          <w:lang w:val="hy-AM"/>
        </w:rPr>
        <w:t>կանխավճարի</w:t>
      </w:r>
      <w:r w:rsidRPr="00883BDC">
        <w:rPr>
          <w:rFonts w:ascii="Sylfaen" w:hAnsi="Sylfaen" w:cs="Sylfaen"/>
          <w:i/>
          <w:sz w:val="20"/>
          <w:lang w:val="af-ZA"/>
        </w:rPr>
        <w:t xml:space="preserve"> </w:t>
      </w:r>
      <w:r w:rsidRPr="00883BDC">
        <w:rPr>
          <w:rFonts w:ascii="Sylfaen" w:hAnsi="Sylfaen" w:cs="Sylfaen"/>
          <w:i/>
          <w:sz w:val="20"/>
          <w:lang w:val="hy-AM"/>
        </w:rPr>
        <w:t>չափով</w:t>
      </w:r>
      <w:r w:rsidRPr="00883BDC">
        <w:rPr>
          <w:rFonts w:ascii="Sylfaen" w:hAnsi="Sylfaen" w:cs="Sylfaen"/>
          <w:i/>
          <w:sz w:val="20"/>
          <w:lang w:val="af-ZA"/>
        </w:rPr>
        <w:t xml:space="preserve">, բանկային </w:t>
      </w:r>
      <w:r w:rsidRPr="00883BDC">
        <w:rPr>
          <w:rFonts w:ascii="Sylfaen" w:hAnsi="Sylfaen" w:cs="Sylfaen"/>
          <w:i/>
          <w:sz w:val="20"/>
          <w:lang w:val="hy-AM"/>
        </w:rPr>
        <w:t>երաշխիքի</w:t>
      </w:r>
      <w:r w:rsidRPr="00883BDC">
        <w:rPr>
          <w:rFonts w:ascii="Sylfaen" w:hAnsi="Sylfaen" w:cs="Sylfaen"/>
          <w:i/>
          <w:sz w:val="20"/>
          <w:lang w:val="af-ZA"/>
        </w:rPr>
        <w:t xml:space="preserve"> </w:t>
      </w:r>
      <w:r w:rsidRPr="00883BDC">
        <w:rPr>
          <w:rFonts w:ascii="Sylfaen" w:hAnsi="Sylfaen" w:cs="Sylfaen"/>
          <w:i/>
          <w:sz w:val="20"/>
          <w:lang w:val="hy-AM"/>
        </w:rPr>
        <w:t>ձևով:</w:t>
      </w:r>
      <w:r w:rsidRPr="00883BDC">
        <w:rPr>
          <w:rFonts w:ascii="Sylfaen" w:hAnsi="Sylfaen" w:cs="Sylfaen"/>
          <w:i/>
          <w:sz w:val="20"/>
          <w:lang w:val="af-ZA"/>
        </w:rPr>
        <w:t xml:space="preserve"> </w:t>
      </w:r>
    </w:p>
    <w:p w:rsidR="00A5723E" w:rsidRPr="00883BDC" w:rsidRDefault="00A5723E" w:rsidP="00A5723E">
      <w:pPr>
        <w:ind w:firstLine="567"/>
        <w:jc w:val="both"/>
        <w:rPr>
          <w:rFonts w:ascii="Sylfaen" w:hAnsi="Sylfaen" w:cs="Sylfaen"/>
          <w:i/>
          <w:sz w:val="20"/>
          <w:lang w:val="af-ZA"/>
        </w:rPr>
      </w:pPr>
      <w:r w:rsidRPr="00883BDC">
        <w:rPr>
          <w:rFonts w:ascii="Sylfaen" w:hAnsi="Sylfaen" w:cs="Sylfaen"/>
          <w: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A5723E" w:rsidRPr="00883BDC" w:rsidRDefault="00A5723E" w:rsidP="00A5723E">
      <w:pPr>
        <w:jc w:val="center"/>
        <w:rPr>
          <w:rFonts w:ascii="Sylfaen" w:hAnsi="Sylfaen"/>
          <w:b/>
          <w:i/>
          <w:szCs w:val="22"/>
          <w:lang w:val="af-ZA"/>
        </w:rPr>
      </w:pPr>
    </w:p>
    <w:p w:rsidR="00A5723E" w:rsidRPr="00883BDC" w:rsidRDefault="00A5723E" w:rsidP="00A5723E">
      <w:pPr>
        <w:jc w:val="center"/>
        <w:rPr>
          <w:rFonts w:ascii="Sylfaen" w:hAnsi="Sylfaen" w:cs="Arial"/>
          <w:b/>
          <w:i/>
          <w:sz w:val="20"/>
          <w:lang w:val="af-ZA"/>
        </w:rPr>
      </w:pPr>
      <w:r w:rsidRPr="00883BDC">
        <w:rPr>
          <w:rFonts w:ascii="Sylfaen" w:hAnsi="Sylfaen"/>
          <w:b/>
          <w:i/>
          <w:sz w:val="20"/>
          <w:lang w:val="af-ZA"/>
        </w:rPr>
        <w:t xml:space="preserve">11. </w:t>
      </w:r>
      <w:r w:rsidRPr="00883BDC">
        <w:rPr>
          <w:rFonts w:ascii="Sylfaen" w:hAnsi="Sylfaen" w:cs="Sylfaen"/>
          <w:b/>
          <w:i/>
          <w:sz w:val="20"/>
          <w:lang w:val="af-ZA"/>
        </w:rPr>
        <w:t>ԸՆԹԱՑԱԿԱՐԳԸ</w:t>
      </w:r>
      <w:r w:rsidRPr="00883BDC">
        <w:rPr>
          <w:rFonts w:ascii="Sylfaen" w:hAnsi="Sylfaen" w:cs="Arial"/>
          <w:b/>
          <w:i/>
          <w:sz w:val="20"/>
          <w:lang w:val="af-ZA"/>
        </w:rPr>
        <w:t xml:space="preserve"> </w:t>
      </w:r>
      <w:r w:rsidRPr="00883BDC">
        <w:rPr>
          <w:rFonts w:ascii="Sylfaen" w:hAnsi="Sylfaen" w:cs="Sylfaen"/>
          <w:b/>
          <w:i/>
          <w:sz w:val="20"/>
          <w:lang w:val="af-ZA"/>
        </w:rPr>
        <w:t>ՉԿԱՅԱՑԱԾ</w:t>
      </w:r>
      <w:r w:rsidRPr="00883BDC">
        <w:rPr>
          <w:rFonts w:ascii="Sylfaen" w:hAnsi="Sylfaen" w:cs="Arial"/>
          <w:b/>
          <w:i/>
          <w:sz w:val="20"/>
          <w:lang w:val="af-ZA"/>
        </w:rPr>
        <w:t xml:space="preserve"> </w:t>
      </w:r>
      <w:r w:rsidRPr="00883BDC">
        <w:rPr>
          <w:rFonts w:ascii="Sylfaen" w:hAnsi="Sylfaen" w:cs="Sylfaen"/>
          <w:b/>
          <w:i/>
          <w:sz w:val="20"/>
          <w:lang w:val="af-ZA"/>
        </w:rPr>
        <w:t>ՀԱՅՏԱՐԱՐԵԼԸ</w:t>
      </w:r>
    </w:p>
    <w:p w:rsidR="00A5723E" w:rsidRPr="00883BDC" w:rsidRDefault="00A5723E" w:rsidP="00A5723E">
      <w:pPr>
        <w:jc w:val="center"/>
        <w:rPr>
          <w:rFonts w:ascii="Sylfaen" w:hAnsi="Sylfaen"/>
          <w:b/>
          <w:i/>
          <w:sz w:val="20"/>
          <w:lang w:val="af-ZA"/>
        </w:rPr>
      </w:pPr>
    </w:p>
    <w:p w:rsidR="00A5723E" w:rsidRPr="00883BDC" w:rsidRDefault="00A5723E" w:rsidP="00A5723E">
      <w:pPr>
        <w:ind w:firstLine="567"/>
        <w:jc w:val="both"/>
        <w:rPr>
          <w:rFonts w:ascii="Sylfaen" w:hAnsi="Sylfaen" w:cs="Sylfaen"/>
          <w:i/>
          <w:sz w:val="20"/>
          <w:lang w:val="af-ZA"/>
        </w:rPr>
      </w:pPr>
      <w:r w:rsidRPr="00883BDC">
        <w:rPr>
          <w:rFonts w:ascii="Sylfaen" w:hAnsi="Sylfaen"/>
          <w:i/>
          <w:sz w:val="20"/>
          <w:lang w:val="af-ZA"/>
        </w:rPr>
        <w:t>11.</w:t>
      </w:r>
      <w:r w:rsidRPr="00883BDC">
        <w:rPr>
          <w:rFonts w:ascii="Sylfaen" w:hAnsi="Sylfaen" w:cs="Sylfaen"/>
          <w:i/>
          <w:sz w:val="20"/>
          <w:lang w:val="af-ZA"/>
        </w:rPr>
        <w:t xml:space="preserve">1 </w:t>
      </w:r>
      <w:r w:rsidRPr="00883BDC">
        <w:rPr>
          <w:rFonts w:ascii="Sylfaen" w:hAnsi="Sylfaen" w:cs="Sylfaen"/>
          <w:i/>
          <w:sz w:val="20"/>
          <w:lang w:val="ru-RU"/>
        </w:rPr>
        <w:t>Օրենքի</w:t>
      </w:r>
      <w:r w:rsidRPr="00883BDC">
        <w:rPr>
          <w:rFonts w:ascii="Sylfaen" w:hAnsi="Sylfaen" w:cs="Sylfaen"/>
          <w:i/>
          <w:sz w:val="20"/>
          <w:lang w:val="af-ZA"/>
        </w:rPr>
        <w:t xml:space="preserve"> 37-</w:t>
      </w:r>
      <w:r w:rsidRPr="00883BDC">
        <w:rPr>
          <w:rFonts w:ascii="Sylfaen" w:hAnsi="Sylfaen" w:cs="Sylfaen"/>
          <w:i/>
          <w:sz w:val="20"/>
          <w:lang w:val="ru-RU"/>
        </w:rPr>
        <w:t>րդ</w:t>
      </w:r>
      <w:r w:rsidRPr="00883BDC">
        <w:rPr>
          <w:rFonts w:ascii="Sylfaen" w:hAnsi="Sylfaen" w:cs="Sylfaen"/>
          <w:i/>
          <w:sz w:val="20"/>
          <w:lang w:val="af-ZA"/>
        </w:rPr>
        <w:t xml:space="preserve"> </w:t>
      </w:r>
      <w:r w:rsidRPr="00883BDC">
        <w:rPr>
          <w:rFonts w:ascii="Sylfaen" w:hAnsi="Sylfaen" w:cs="Sylfaen"/>
          <w:i/>
          <w:sz w:val="20"/>
          <w:lang w:val="ru-RU"/>
        </w:rPr>
        <w:t>հոդվածի</w:t>
      </w:r>
      <w:r w:rsidRPr="00883BDC">
        <w:rPr>
          <w:rFonts w:ascii="Sylfaen" w:hAnsi="Sylfaen" w:cs="Sylfaen"/>
          <w:i/>
          <w:sz w:val="20"/>
          <w:lang w:val="af-ZA"/>
        </w:rPr>
        <w:t xml:space="preserve"> </w:t>
      </w:r>
      <w:r w:rsidRPr="00883BDC">
        <w:rPr>
          <w:rFonts w:ascii="Sylfaen" w:hAnsi="Sylfaen" w:cs="Sylfaen"/>
          <w:i/>
          <w:sz w:val="20"/>
          <w:lang w:val="ru-RU"/>
        </w:rPr>
        <w:t>համաձայն</w:t>
      </w:r>
      <w:r w:rsidRPr="00883BDC">
        <w:rPr>
          <w:rFonts w:ascii="Sylfaen" w:hAnsi="Sylfaen" w:cs="Sylfaen"/>
          <w:i/>
          <w:sz w:val="20"/>
          <w:lang w:val="af-ZA"/>
        </w:rPr>
        <w:t xml:space="preserve">` </w:t>
      </w:r>
      <w:r w:rsidRPr="00883BDC">
        <w:rPr>
          <w:rFonts w:ascii="Sylfaen" w:hAnsi="Sylfaen" w:cs="Sylfaen"/>
          <w:i/>
          <w:sz w:val="20"/>
          <w:lang w:val="ru-RU"/>
        </w:rPr>
        <w:t>հանձնաժողովը</w:t>
      </w:r>
      <w:r w:rsidRPr="00883BDC">
        <w:rPr>
          <w:rFonts w:ascii="Sylfaen" w:hAnsi="Sylfaen" w:cs="Sylfaen"/>
          <w:i/>
          <w:sz w:val="20"/>
          <w:lang w:val="af-ZA"/>
        </w:rPr>
        <w:t xml:space="preserve"> </w:t>
      </w:r>
      <w:r w:rsidRPr="00883BDC">
        <w:rPr>
          <w:rFonts w:ascii="Sylfaen" w:hAnsi="Sylfaen" w:cs="Sylfaen"/>
          <w:i/>
          <w:sz w:val="20"/>
          <w:lang w:val="ru-RU"/>
        </w:rPr>
        <w:t>սույն</w:t>
      </w:r>
      <w:r w:rsidRPr="00883BDC">
        <w:rPr>
          <w:rFonts w:ascii="Sylfaen" w:hAnsi="Sylfaen" w:cs="Sylfaen"/>
          <w:i/>
          <w:sz w:val="20"/>
          <w:lang w:val="af-ZA"/>
        </w:rPr>
        <w:t xml:space="preserve"> </w:t>
      </w:r>
      <w:r w:rsidRPr="00883BDC">
        <w:rPr>
          <w:rFonts w:ascii="Sylfaen" w:hAnsi="Sylfaen" w:cs="Sylfaen"/>
          <w:i/>
          <w:sz w:val="20"/>
          <w:lang w:val="ru-RU"/>
        </w:rPr>
        <w:t>ընթացակարգը</w:t>
      </w:r>
      <w:r w:rsidRPr="00883BDC">
        <w:rPr>
          <w:rFonts w:ascii="Sylfaen" w:hAnsi="Sylfaen" w:cs="Sylfaen"/>
          <w:i/>
          <w:sz w:val="20"/>
          <w:lang w:val="af-ZA"/>
        </w:rPr>
        <w:t xml:space="preserve"> </w:t>
      </w:r>
      <w:r w:rsidRPr="00883BDC">
        <w:rPr>
          <w:rFonts w:ascii="Sylfaen" w:hAnsi="Sylfaen" w:cs="Sylfaen"/>
          <w:i/>
          <w:sz w:val="20"/>
          <w:lang w:val="ru-RU"/>
        </w:rPr>
        <w:t>չկայացած</w:t>
      </w:r>
      <w:r w:rsidRPr="00883BDC">
        <w:rPr>
          <w:rFonts w:ascii="Sylfaen" w:hAnsi="Sylfaen" w:cs="Sylfaen"/>
          <w:i/>
          <w:sz w:val="20"/>
          <w:lang w:val="af-ZA"/>
        </w:rPr>
        <w:t xml:space="preserve"> </w:t>
      </w:r>
      <w:r w:rsidRPr="00883BDC">
        <w:rPr>
          <w:rFonts w:ascii="Sylfaen" w:hAnsi="Sylfaen" w:cs="Sylfaen"/>
          <w:i/>
          <w:sz w:val="20"/>
          <w:lang w:val="ru-RU"/>
        </w:rPr>
        <w:t>է</w:t>
      </w:r>
      <w:r w:rsidRPr="00883BDC">
        <w:rPr>
          <w:rFonts w:ascii="Sylfaen" w:hAnsi="Sylfaen" w:cs="Sylfaen"/>
          <w:i/>
          <w:sz w:val="20"/>
          <w:lang w:val="af-ZA"/>
        </w:rPr>
        <w:t xml:space="preserve"> </w:t>
      </w:r>
      <w:r w:rsidRPr="00883BDC">
        <w:rPr>
          <w:rFonts w:ascii="Sylfaen" w:hAnsi="Sylfaen" w:cs="Sylfaen"/>
          <w:i/>
          <w:sz w:val="20"/>
          <w:lang w:val="ru-RU"/>
        </w:rPr>
        <w:t>հայտարարում</w:t>
      </w:r>
      <w:r w:rsidRPr="00883BDC">
        <w:rPr>
          <w:rFonts w:ascii="Sylfaen" w:hAnsi="Sylfaen" w:cs="Sylfaen"/>
          <w:i/>
          <w:sz w:val="20"/>
          <w:lang w:val="af-ZA"/>
        </w:rPr>
        <w:t xml:space="preserve">, </w:t>
      </w:r>
      <w:r w:rsidRPr="00883BDC">
        <w:rPr>
          <w:rFonts w:ascii="Sylfaen" w:hAnsi="Sylfaen" w:cs="Sylfaen"/>
          <w:i/>
          <w:sz w:val="20"/>
          <w:lang w:val="ru-RU"/>
        </w:rPr>
        <w:t>եթե</w:t>
      </w:r>
      <w:r w:rsidRPr="00883BDC">
        <w:rPr>
          <w:rFonts w:ascii="Sylfaen" w:hAnsi="Sylfaen" w:cs="Sylfaen"/>
          <w:i/>
          <w:sz w:val="20"/>
          <w:lang w:val="af-ZA"/>
        </w:rPr>
        <w:t>`</w:t>
      </w:r>
    </w:p>
    <w:p w:rsidR="00A5723E" w:rsidRPr="00883BDC" w:rsidRDefault="00A5723E" w:rsidP="00A5723E">
      <w:pPr>
        <w:ind w:firstLine="567"/>
        <w:jc w:val="both"/>
        <w:rPr>
          <w:rFonts w:ascii="Sylfaen" w:hAnsi="Sylfaen" w:cs="Sylfaen"/>
          <w:i/>
          <w:sz w:val="20"/>
          <w:lang w:val="af-ZA"/>
        </w:rPr>
      </w:pPr>
      <w:r w:rsidRPr="00883BDC">
        <w:rPr>
          <w:rFonts w:ascii="Sylfaen" w:hAnsi="Sylfaen" w:cs="Sylfaen"/>
          <w:i/>
          <w:sz w:val="20"/>
          <w:lang w:val="af-ZA"/>
        </w:rPr>
        <w:t xml:space="preserve">1) </w:t>
      </w:r>
      <w:r w:rsidRPr="00883BDC">
        <w:rPr>
          <w:rFonts w:ascii="Sylfaen" w:hAnsi="Sylfaen" w:cs="Sylfaen"/>
          <w:i/>
          <w:sz w:val="20"/>
          <w:lang w:val="ru-RU"/>
        </w:rPr>
        <w:t>հայտերից</w:t>
      </w:r>
      <w:r w:rsidRPr="00883BDC">
        <w:rPr>
          <w:rFonts w:ascii="Sylfaen" w:hAnsi="Sylfaen" w:cs="Sylfaen"/>
          <w:i/>
          <w:sz w:val="20"/>
          <w:lang w:val="af-ZA"/>
        </w:rPr>
        <w:t xml:space="preserve"> </w:t>
      </w:r>
      <w:r w:rsidRPr="00883BDC">
        <w:rPr>
          <w:rFonts w:ascii="Sylfaen" w:hAnsi="Sylfaen" w:cs="Sylfaen"/>
          <w:i/>
          <w:sz w:val="20"/>
          <w:lang w:val="ru-RU"/>
        </w:rPr>
        <w:t>ոչ</w:t>
      </w:r>
      <w:r w:rsidRPr="00883BDC">
        <w:rPr>
          <w:rFonts w:ascii="Sylfaen" w:hAnsi="Sylfaen" w:cs="Sylfaen"/>
          <w:i/>
          <w:sz w:val="20"/>
          <w:lang w:val="af-ZA"/>
        </w:rPr>
        <w:t xml:space="preserve"> </w:t>
      </w:r>
      <w:r w:rsidRPr="00883BDC">
        <w:rPr>
          <w:rFonts w:ascii="Sylfaen" w:hAnsi="Sylfaen" w:cs="Sylfaen"/>
          <w:i/>
          <w:sz w:val="20"/>
          <w:lang w:val="ru-RU"/>
        </w:rPr>
        <w:t>մեկը</w:t>
      </w:r>
      <w:r w:rsidRPr="00883BDC">
        <w:rPr>
          <w:rFonts w:ascii="Sylfaen" w:hAnsi="Sylfaen" w:cs="Sylfaen"/>
          <w:i/>
          <w:sz w:val="20"/>
          <w:lang w:val="af-ZA"/>
        </w:rPr>
        <w:t xml:space="preserve"> </w:t>
      </w:r>
      <w:r w:rsidRPr="00883BDC">
        <w:rPr>
          <w:rFonts w:ascii="Sylfaen" w:hAnsi="Sylfaen" w:cs="Sylfaen"/>
          <w:i/>
          <w:sz w:val="20"/>
          <w:lang w:val="ru-RU"/>
        </w:rPr>
        <w:t>չի</w:t>
      </w:r>
      <w:r w:rsidRPr="00883BDC">
        <w:rPr>
          <w:rFonts w:ascii="Sylfaen" w:hAnsi="Sylfaen" w:cs="Sylfaen"/>
          <w:i/>
          <w:sz w:val="20"/>
          <w:lang w:val="af-ZA"/>
        </w:rPr>
        <w:t xml:space="preserve"> </w:t>
      </w:r>
      <w:r w:rsidRPr="00883BDC">
        <w:rPr>
          <w:rFonts w:ascii="Sylfaen" w:hAnsi="Sylfaen" w:cs="Sylfaen"/>
          <w:i/>
          <w:sz w:val="20"/>
          <w:lang w:val="ru-RU"/>
        </w:rPr>
        <w:t>համապատասխանում</w:t>
      </w:r>
      <w:r w:rsidRPr="00883BDC">
        <w:rPr>
          <w:rFonts w:ascii="Sylfaen" w:hAnsi="Sylfaen" w:cs="Sylfaen"/>
          <w:i/>
          <w:sz w:val="20"/>
          <w:lang w:val="af-ZA"/>
        </w:rPr>
        <w:t xml:space="preserve"> </w:t>
      </w:r>
      <w:r w:rsidRPr="00883BDC">
        <w:rPr>
          <w:rFonts w:ascii="Sylfaen" w:hAnsi="Sylfaen" w:cs="Sylfaen"/>
          <w:i/>
          <w:sz w:val="20"/>
          <w:lang w:val="ru-RU"/>
        </w:rPr>
        <w:t>հրավերի</w:t>
      </w:r>
      <w:r w:rsidRPr="00883BDC">
        <w:rPr>
          <w:rFonts w:ascii="Sylfaen" w:hAnsi="Sylfaen" w:cs="Sylfaen"/>
          <w:i/>
          <w:sz w:val="20"/>
          <w:lang w:val="af-ZA"/>
        </w:rPr>
        <w:t xml:space="preserve"> </w:t>
      </w:r>
      <w:r w:rsidRPr="00883BDC">
        <w:rPr>
          <w:rFonts w:ascii="Sylfaen" w:hAnsi="Sylfaen" w:cs="Sylfaen"/>
          <w:i/>
          <w:sz w:val="20"/>
          <w:lang w:val="ru-RU"/>
        </w:rPr>
        <w:t>պայմաններին</w:t>
      </w:r>
      <w:r w:rsidRPr="00883BDC">
        <w:rPr>
          <w:rFonts w:ascii="Sylfaen" w:hAnsi="Sylfaen" w:cs="Sylfaen"/>
          <w:i/>
          <w:sz w:val="20"/>
          <w:lang w:val="af-ZA"/>
        </w:rPr>
        <w:t>.</w:t>
      </w:r>
    </w:p>
    <w:p w:rsidR="00A5723E" w:rsidRPr="00883BDC" w:rsidRDefault="00A5723E" w:rsidP="00A5723E">
      <w:pPr>
        <w:ind w:firstLine="567"/>
        <w:jc w:val="both"/>
        <w:rPr>
          <w:rFonts w:ascii="Sylfaen" w:hAnsi="Sylfaen" w:cs="Sylfaen"/>
          <w:i/>
          <w:sz w:val="20"/>
          <w:vertAlign w:val="superscript"/>
          <w:lang w:val="af-ZA"/>
        </w:rPr>
      </w:pPr>
      <w:r w:rsidRPr="00883BDC">
        <w:rPr>
          <w:rFonts w:ascii="Sylfaen" w:hAnsi="Sylfaen" w:cs="Sylfaen"/>
          <w:i/>
          <w:sz w:val="20"/>
          <w:lang w:val="af-ZA"/>
        </w:rPr>
        <w:t xml:space="preserve">2) </w:t>
      </w:r>
      <w:r w:rsidRPr="00883BDC">
        <w:rPr>
          <w:rFonts w:ascii="Sylfaen" w:hAnsi="Sylfaen" w:cs="Sylfaen"/>
          <w:i/>
          <w:sz w:val="20"/>
          <w:lang w:val="ru-RU"/>
        </w:rPr>
        <w:t>դադարում</w:t>
      </w:r>
      <w:r w:rsidRPr="00883BDC">
        <w:rPr>
          <w:rFonts w:ascii="Sylfaen" w:hAnsi="Sylfaen" w:cs="Sylfaen"/>
          <w:i/>
          <w:sz w:val="20"/>
          <w:lang w:val="af-ZA"/>
        </w:rPr>
        <w:t xml:space="preserve"> </w:t>
      </w:r>
      <w:r w:rsidRPr="00883BDC">
        <w:rPr>
          <w:rFonts w:ascii="Sylfaen" w:hAnsi="Sylfaen" w:cs="Sylfaen"/>
          <w:i/>
          <w:sz w:val="20"/>
          <w:lang w:val="ru-RU"/>
        </w:rPr>
        <w:t>է</w:t>
      </w:r>
      <w:r w:rsidRPr="00883BDC">
        <w:rPr>
          <w:rFonts w:ascii="Sylfaen" w:hAnsi="Sylfaen" w:cs="Sylfaen"/>
          <w:i/>
          <w:sz w:val="20"/>
          <w:lang w:val="af-ZA"/>
        </w:rPr>
        <w:t xml:space="preserve"> </w:t>
      </w:r>
      <w:r w:rsidRPr="00883BDC">
        <w:rPr>
          <w:rFonts w:ascii="Sylfaen" w:hAnsi="Sylfaen" w:cs="Sylfaen"/>
          <w:i/>
          <w:sz w:val="20"/>
          <w:lang w:val="ru-RU"/>
        </w:rPr>
        <w:t>գոյություն</w:t>
      </w:r>
      <w:r w:rsidRPr="00883BDC">
        <w:rPr>
          <w:rFonts w:ascii="Sylfaen" w:hAnsi="Sylfaen" w:cs="Sylfaen"/>
          <w:i/>
          <w:sz w:val="20"/>
          <w:lang w:val="af-ZA"/>
        </w:rPr>
        <w:t xml:space="preserve"> </w:t>
      </w:r>
      <w:r w:rsidRPr="00883BDC">
        <w:rPr>
          <w:rFonts w:ascii="Sylfaen" w:hAnsi="Sylfaen" w:cs="Sylfaen"/>
          <w:i/>
          <w:sz w:val="20"/>
          <w:lang w:val="ru-RU"/>
        </w:rPr>
        <w:t>ունենալ</w:t>
      </w:r>
      <w:r w:rsidRPr="00883BDC">
        <w:rPr>
          <w:rFonts w:ascii="Sylfaen" w:hAnsi="Sylfaen" w:cs="Sylfaen"/>
          <w:i/>
          <w:sz w:val="20"/>
          <w:lang w:val="af-ZA"/>
        </w:rPr>
        <w:t xml:space="preserve"> </w:t>
      </w:r>
      <w:r w:rsidRPr="00883BDC">
        <w:rPr>
          <w:rFonts w:ascii="Sylfaen" w:hAnsi="Sylfaen" w:cs="Sylfaen"/>
          <w:i/>
          <w:sz w:val="20"/>
          <w:lang w:val="ru-RU"/>
        </w:rPr>
        <w:t>գնման</w:t>
      </w:r>
      <w:r w:rsidRPr="00883BDC">
        <w:rPr>
          <w:rFonts w:ascii="Sylfaen" w:hAnsi="Sylfaen" w:cs="Sylfaen"/>
          <w:i/>
          <w:sz w:val="20"/>
          <w:lang w:val="af-ZA"/>
        </w:rPr>
        <w:t xml:space="preserve"> </w:t>
      </w:r>
      <w:r w:rsidRPr="00883BDC">
        <w:rPr>
          <w:rFonts w:ascii="Sylfaen" w:hAnsi="Sylfaen" w:cs="Sylfaen"/>
          <w:i/>
          <w:sz w:val="20"/>
          <w:lang w:val="ru-RU"/>
        </w:rPr>
        <w:t>պահանջը</w:t>
      </w:r>
      <w:r w:rsidRPr="00883BDC">
        <w:rPr>
          <w:rFonts w:ascii="Sylfaen" w:hAnsi="Sylfaen" w:cs="Sylfaen"/>
          <w:i/>
          <w:sz w:val="20"/>
          <w:lang w:val="hy-AM"/>
        </w:rPr>
        <w:t>: Ընդ որում պ</w:t>
      </w:r>
      <w:r w:rsidRPr="00883BDC">
        <w:rPr>
          <w:rFonts w:ascii="Sylfaen" w:hAnsi="Sylfaen" w:cs="Sylfaen"/>
          <w:i/>
          <w:sz w:val="20"/>
          <w:lang w:val="ru-RU"/>
        </w:rPr>
        <w:t>ետության</w:t>
      </w:r>
      <w:r w:rsidRPr="00883BDC">
        <w:rPr>
          <w:rFonts w:ascii="Sylfaen" w:hAnsi="Sylfaen" w:cs="Sylfaen"/>
          <w:i/>
          <w:sz w:val="20"/>
          <w:lang w:val="af-ZA"/>
        </w:rPr>
        <w:t xml:space="preserve"> </w:t>
      </w:r>
      <w:r w:rsidRPr="00883BDC">
        <w:rPr>
          <w:rFonts w:ascii="Sylfaen" w:hAnsi="Sylfaen" w:cs="Sylfaen"/>
          <w:i/>
          <w:sz w:val="20"/>
          <w:lang w:val="ru-RU"/>
        </w:rPr>
        <w:t>կամ</w:t>
      </w:r>
      <w:r w:rsidRPr="00883BDC">
        <w:rPr>
          <w:rFonts w:ascii="Sylfaen" w:hAnsi="Sylfaen" w:cs="Sylfaen"/>
          <w:i/>
          <w:sz w:val="20"/>
          <w:lang w:val="af-ZA"/>
        </w:rPr>
        <w:t xml:space="preserve"> </w:t>
      </w:r>
      <w:r w:rsidRPr="00883BDC">
        <w:rPr>
          <w:rFonts w:ascii="Sylfaen" w:hAnsi="Sylfaen" w:cs="Sylfaen"/>
          <w:i/>
          <w:sz w:val="20"/>
          <w:lang w:val="ru-RU"/>
        </w:rPr>
        <w:t>համայնքների</w:t>
      </w:r>
      <w:r w:rsidRPr="00883BDC">
        <w:rPr>
          <w:rFonts w:ascii="Sylfaen" w:hAnsi="Sylfaen" w:cs="Sylfaen"/>
          <w:i/>
          <w:sz w:val="20"/>
          <w:lang w:val="af-ZA"/>
        </w:rPr>
        <w:t xml:space="preserve"> </w:t>
      </w:r>
      <w:r w:rsidRPr="00883BDC">
        <w:rPr>
          <w:rFonts w:ascii="Sylfaen" w:hAnsi="Sylfaen" w:cs="Sylfaen"/>
          <w:i/>
          <w:sz w:val="20"/>
          <w:lang w:val="ru-RU"/>
        </w:rPr>
        <w:t>կարիքների</w:t>
      </w:r>
      <w:r w:rsidRPr="00883BDC">
        <w:rPr>
          <w:rFonts w:ascii="Sylfaen" w:hAnsi="Sylfaen" w:cs="Sylfaen"/>
          <w:i/>
          <w:sz w:val="20"/>
          <w:lang w:val="af-ZA"/>
        </w:rPr>
        <w:t xml:space="preserve"> </w:t>
      </w:r>
      <w:r w:rsidRPr="00883BDC">
        <w:rPr>
          <w:rFonts w:ascii="Sylfaen" w:hAnsi="Sylfaen" w:cs="Sylfaen"/>
          <w:i/>
          <w:sz w:val="20"/>
          <w:lang w:val="ru-RU"/>
        </w:rPr>
        <w:t>համար</w:t>
      </w:r>
      <w:r w:rsidRPr="00883BDC">
        <w:rPr>
          <w:rFonts w:ascii="Sylfaen" w:hAnsi="Sylfaen" w:cs="Sylfaen"/>
          <w:i/>
          <w:sz w:val="20"/>
          <w:lang w:val="af-ZA"/>
        </w:rPr>
        <w:t xml:space="preserve"> </w:t>
      </w:r>
      <w:r w:rsidRPr="00883BDC">
        <w:rPr>
          <w:rFonts w:ascii="Sylfaen" w:hAnsi="Sylfaen" w:cs="Sylfaen"/>
          <w:i/>
          <w:sz w:val="20"/>
          <w:lang w:val="ru-RU"/>
        </w:rPr>
        <w:t>կազմակերպված</w:t>
      </w:r>
      <w:r w:rsidRPr="00883BDC">
        <w:rPr>
          <w:rFonts w:ascii="Sylfaen" w:hAnsi="Sylfaen" w:cs="Sylfaen"/>
          <w:i/>
          <w:sz w:val="20"/>
          <w:lang w:val="af-ZA"/>
        </w:rPr>
        <w:t xml:space="preserve"> </w:t>
      </w:r>
      <w:r w:rsidRPr="00883BDC">
        <w:rPr>
          <w:rFonts w:ascii="Sylfaen" w:hAnsi="Sylfaen" w:cs="Sylfaen"/>
          <w:i/>
          <w:sz w:val="20"/>
          <w:lang w:val="ru-RU"/>
        </w:rPr>
        <w:t>գնման</w:t>
      </w:r>
      <w:r w:rsidRPr="00883BDC">
        <w:rPr>
          <w:rFonts w:ascii="Sylfaen" w:hAnsi="Sylfaen" w:cs="Sylfaen"/>
          <w:i/>
          <w:sz w:val="20"/>
          <w:lang w:val="af-ZA"/>
        </w:rPr>
        <w:t xml:space="preserve"> </w:t>
      </w:r>
      <w:r w:rsidRPr="00883BDC">
        <w:rPr>
          <w:rFonts w:ascii="Sylfaen" w:hAnsi="Sylfaen" w:cs="Sylfaen"/>
          <w:i/>
          <w:sz w:val="20"/>
          <w:lang w:val="ru-RU"/>
        </w:rPr>
        <w:t>ընթացակարգը</w:t>
      </w:r>
      <w:r w:rsidRPr="00883BDC">
        <w:rPr>
          <w:rFonts w:ascii="Sylfaen" w:hAnsi="Sylfaen" w:cs="Sylfaen"/>
          <w:i/>
          <w:sz w:val="20"/>
          <w:lang w:val="af-ZA"/>
        </w:rPr>
        <w:t xml:space="preserve"> </w:t>
      </w:r>
      <w:r w:rsidRPr="00883BDC">
        <w:rPr>
          <w:rFonts w:ascii="Sylfaen" w:hAnsi="Sylfaen" w:cs="Sylfaen"/>
          <w:i/>
          <w:sz w:val="20"/>
          <w:lang w:val="ru-RU"/>
        </w:rPr>
        <w:t>կարող</w:t>
      </w:r>
      <w:r w:rsidRPr="00883BDC">
        <w:rPr>
          <w:rFonts w:ascii="Sylfaen" w:hAnsi="Sylfaen" w:cs="Sylfaen"/>
          <w:i/>
          <w:sz w:val="20"/>
          <w:lang w:val="af-ZA"/>
        </w:rPr>
        <w:t xml:space="preserve"> </w:t>
      </w:r>
      <w:r w:rsidRPr="00883BDC">
        <w:rPr>
          <w:rFonts w:ascii="Sylfaen" w:hAnsi="Sylfaen" w:cs="Sylfaen"/>
          <w:i/>
          <w:sz w:val="20"/>
          <w:lang w:val="ru-RU"/>
        </w:rPr>
        <w:t>է</w:t>
      </w:r>
      <w:r w:rsidRPr="00883BDC">
        <w:rPr>
          <w:rFonts w:ascii="Sylfaen" w:hAnsi="Sylfaen" w:cs="Sylfaen"/>
          <w:i/>
          <w:sz w:val="20"/>
          <w:lang w:val="af-ZA"/>
        </w:rPr>
        <w:t xml:space="preserve"> </w:t>
      </w:r>
      <w:r w:rsidRPr="00883BDC">
        <w:rPr>
          <w:rFonts w:ascii="Sylfaen" w:hAnsi="Sylfaen" w:cs="Sylfaen"/>
          <w:i/>
          <w:sz w:val="20"/>
          <w:lang w:val="ru-RU"/>
        </w:rPr>
        <w:t>ամբողջությամբ</w:t>
      </w:r>
      <w:r w:rsidRPr="00883BDC">
        <w:rPr>
          <w:rFonts w:ascii="Sylfaen" w:hAnsi="Sylfaen" w:cs="Sylfaen"/>
          <w:i/>
          <w:sz w:val="20"/>
          <w:lang w:val="af-ZA"/>
        </w:rPr>
        <w:t xml:space="preserve"> </w:t>
      </w:r>
      <w:r w:rsidRPr="00883BDC">
        <w:rPr>
          <w:rFonts w:ascii="Sylfaen" w:hAnsi="Sylfaen" w:cs="Sylfaen"/>
          <w:i/>
          <w:sz w:val="20"/>
          <w:lang w:val="ru-RU"/>
        </w:rPr>
        <w:t>կամ</w:t>
      </w:r>
      <w:r w:rsidRPr="00883BDC">
        <w:rPr>
          <w:rFonts w:ascii="Sylfaen" w:hAnsi="Sylfaen" w:cs="Sylfaen"/>
          <w:i/>
          <w:sz w:val="20"/>
          <w:lang w:val="af-ZA"/>
        </w:rPr>
        <w:t xml:space="preserve"> </w:t>
      </w:r>
      <w:r w:rsidRPr="00883BDC">
        <w:rPr>
          <w:rFonts w:ascii="Sylfaen" w:hAnsi="Sylfaen" w:cs="Sylfaen"/>
          <w:i/>
          <w:sz w:val="20"/>
          <w:lang w:val="ru-RU"/>
        </w:rPr>
        <w:t>մասնակի</w:t>
      </w:r>
      <w:r w:rsidRPr="00883BDC">
        <w:rPr>
          <w:rFonts w:ascii="Sylfaen" w:hAnsi="Sylfaen" w:cs="Sylfaen"/>
          <w:i/>
          <w:sz w:val="20"/>
          <w:lang w:val="af-ZA"/>
        </w:rPr>
        <w:t xml:space="preserve"> </w:t>
      </w:r>
      <w:r w:rsidRPr="00883BDC">
        <w:rPr>
          <w:rFonts w:ascii="Sylfaen" w:hAnsi="Sylfaen" w:cs="Sylfaen"/>
          <w:i/>
          <w:sz w:val="20"/>
          <w:lang w:val="ru-RU"/>
        </w:rPr>
        <w:t>չկայացած</w:t>
      </w:r>
      <w:r w:rsidRPr="00883BDC">
        <w:rPr>
          <w:rFonts w:ascii="Sylfaen" w:hAnsi="Sylfaen" w:cs="Sylfaen"/>
          <w:i/>
          <w:sz w:val="20"/>
          <w:lang w:val="af-ZA"/>
        </w:rPr>
        <w:t xml:space="preserve"> </w:t>
      </w:r>
      <w:r w:rsidRPr="00883BDC">
        <w:rPr>
          <w:rFonts w:ascii="Sylfaen" w:hAnsi="Sylfaen" w:cs="Sylfaen"/>
          <w:i/>
          <w:sz w:val="20"/>
          <w:lang w:val="ru-RU"/>
        </w:rPr>
        <w:t>հայտարարվել</w:t>
      </w:r>
      <w:r w:rsidRPr="00883BDC">
        <w:rPr>
          <w:rFonts w:ascii="Sylfaen" w:hAnsi="Sylfaen" w:cs="Sylfaen"/>
          <w:i/>
          <w:sz w:val="20"/>
          <w:lang w:val="af-ZA"/>
        </w:rPr>
        <w:t xml:space="preserve"> </w:t>
      </w:r>
      <w:r w:rsidRPr="00883BDC">
        <w:rPr>
          <w:rFonts w:ascii="Sylfaen" w:hAnsi="Sylfaen" w:cs="Sylfaen"/>
          <w:i/>
          <w:sz w:val="20"/>
          <w:lang w:val="ru-RU"/>
        </w:rPr>
        <w:t>համապատասխանաբար</w:t>
      </w:r>
      <w:r w:rsidRPr="00883BDC">
        <w:rPr>
          <w:rFonts w:ascii="Sylfaen" w:hAnsi="Sylfaen" w:cs="Sylfaen"/>
          <w:i/>
          <w:sz w:val="20"/>
          <w:lang w:val="af-ZA"/>
        </w:rPr>
        <w:t xml:space="preserve"> </w:t>
      </w:r>
      <w:r w:rsidRPr="00883BDC">
        <w:rPr>
          <w:rFonts w:ascii="Sylfaen" w:hAnsi="Sylfaen" w:cs="Sylfaen"/>
          <w:i/>
          <w:sz w:val="20"/>
          <w:lang w:val="ru-RU"/>
        </w:rPr>
        <w:t>Հայաստանի</w:t>
      </w:r>
      <w:r w:rsidRPr="00883BDC">
        <w:rPr>
          <w:rFonts w:ascii="Sylfaen" w:hAnsi="Sylfaen" w:cs="Sylfaen"/>
          <w:i/>
          <w:sz w:val="20"/>
          <w:lang w:val="af-ZA"/>
        </w:rPr>
        <w:t xml:space="preserve"> </w:t>
      </w:r>
      <w:r w:rsidRPr="00883BDC">
        <w:rPr>
          <w:rFonts w:ascii="Sylfaen" w:hAnsi="Sylfaen" w:cs="Sylfaen"/>
          <w:i/>
          <w:sz w:val="20"/>
          <w:lang w:val="ru-RU"/>
        </w:rPr>
        <w:t>Հանրապետության</w:t>
      </w:r>
      <w:r w:rsidRPr="00883BDC">
        <w:rPr>
          <w:rFonts w:ascii="Sylfaen" w:hAnsi="Sylfaen" w:cs="Sylfaen"/>
          <w:i/>
          <w:sz w:val="20"/>
          <w:lang w:val="af-ZA"/>
        </w:rPr>
        <w:t xml:space="preserve"> </w:t>
      </w:r>
      <w:r w:rsidRPr="00883BDC">
        <w:rPr>
          <w:rFonts w:ascii="Sylfaen" w:hAnsi="Sylfaen" w:cs="Sylfaen"/>
          <w:i/>
          <w:sz w:val="20"/>
          <w:lang w:val="ru-RU"/>
        </w:rPr>
        <w:t>կառավարության</w:t>
      </w:r>
      <w:r w:rsidRPr="00883BDC">
        <w:rPr>
          <w:rFonts w:ascii="Sylfaen" w:hAnsi="Sylfaen" w:cs="Sylfaen"/>
          <w:i/>
          <w:sz w:val="20"/>
          <w:lang w:val="af-ZA"/>
        </w:rPr>
        <w:t xml:space="preserve"> </w:t>
      </w:r>
      <w:r w:rsidRPr="00883BDC">
        <w:rPr>
          <w:rFonts w:ascii="Sylfaen" w:hAnsi="Sylfaen" w:cs="Sylfaen"/>
          <w:i/>
          <w:sz w:val="20"/>
          <w:lang w:val="ru-RU"/>
        </w:rPr>
        <w:t>կամ</w:t>
      </w:r>
      <w:r w:rsidRPr="00883BDC">
        <w:rPr>
          <w:rFonts w:ascii="Sylfaen" w:hAnsi="Sylfaen" w:cs="Sylfaen"/>
          <w:i/>
          <w:sz w:val="20"/>
          <w:lang w:val="af-ZA"/>
        </w:rPr>
        <w:t xml:space="preserve"> </w:t>
      </w:r>
      <w:r w:rsidRPr="00883BDC">
        <w:rPr>
          <w:rFonts w:ascii="Sylfaen" w:hAnsi="Sylfaen" w:cs="Sylfaen"/>
          <w:i/>
          <w:sz w:val="20"/>
          <w:lang w:val="ru-RU"/>
        </w:rPr>
        <w:t>համայնքի</w:t>
      </w:r>
      <w:r w:rsidRPr="00883BDC">
        <w:rPr>
          <w:rFonts w:ascii="Sylfaen" w:hAnsi="Sylfaen" w:cs="Sylfaen"/>
          <w:i/>
          <w:sz w:val="20"/>
          <w:lang w:val="af-ZA"/>
        </w:rPr>
        <w:t xml:space="preserve"> </w:t>
      </w:r>
      <w:r w:rsidRPr="00883BDC">
        <w:rPr>
          <w:rFonts w:ascii="Sylfaen" w:hAnsi="Sylfaen" w:cs="Sylfaen"/>
          <w:i/>
          <w:sz w:val="20"/>
          <w:lang w:val="ru-RU"/>
        </w:rPr>
        <w:lastRenderedPageBreak/>
        <w:t>ավագանու</w:t>
      </w:r>
      <w:r w:rsidRPr="00883BDC">
        <w:rPr>
          <w:rFonts w:ascii="Sylfaen" w:hAnsi="Sylfaen" w:cs="Sylfaen"/>
          <w:i/>
          <w:sz w:val="20"/>
          <w:lang w:val="af-ZA"/>
        </w:rPr>
        <w:t xml:space="preserve">, </w:t>
      </w:r>
      <w:r w:rsidRPr="00883BDC">
        <w:rPr>
          <w:rFonts w:ascii="Sylfaen" w:hAnsi="Sylfaen" w:cs="Sylfaen"/>
          <w:i/>
          <w:sz w:val="20"/>
          <w:lang w:val="ru-RU"/>
        </w:rPr>
        <w:t>այլ</w:t>
      </w:r>
      <w:r w:rsidRPr="00883BDC">
        <w:rPr>
          <w:rFonts w:ascii="Sylfaen" w:hAnsi="Sylfaen" w:cs="Sylfaen"/>
          <w:i/>
          <w:sz w:val="20"/>
          <w:lang w:val="af-ZA"/>
        </w:rPr>
        <w:t xml:space="preserve"> </w:t>
      </w:r>
      <w:r w:rsidRPr="00883BDC">
        <w:rPr>
          <w:rFonts w:ascii="Sylfaen" w:hAnsi="Sylfaen" w:cs="Sylfaen"/>
          <w:i/>
          <w:sz w:val="20"/>
          <w:lang w:val="ru-RU"/>
        </w:rPr>
        <w:t>պատվիրատուների</w:t>
      </w:r>
      <w:r w:rsidRPr="00883BDC">
        <w:rPr>
          <w:rFonts w:ascii="Sylfaen" w:hAnsi="Sylfaen" w:cs="Sylfaen"/>
          <w:i/>
          <w:sz w:val="20"/>
          <w:lang w:val="af-ZA"/>
        </w:rPr>
        <w:t xml:space="preserve"> </w:t>
      </w:r>
      <w:r w:rsidRPr="00883BDC">
        <w:rPr>
          <w:rFonts w:ascii="Sylfaen" w:hAnsi="Sylfaen" w:cs="Sylfaen"/>
          <w:i/>
          <w:sz w:val="20"/>
          <w:lang w:val="ru-RU"/>
        </w:rPr>
        <w:t>դեպքում</w:t>
      </w:r>
      <w:r w:rsidRPr="00883BDC">
        <w:rPr>
          <w:rFonts w:ascii="Sylfaen" w:hAnsi="Sylfaen" w:cs="Sylfaen"/>
          <w:i/>
          <w:sz w:val="20"/>
          <w:lang w:val="af-ZA"/>
        </w:rPr>
        <w:t xml:space="preserve">` </w:t>
      </w:r>
      <w:r w:rsidRPr="00883BDC">
        <w:rPr>
          <w:rFonts w:ascii="Sylfaen" w:hAnsi="Sylfaen" w:cs="Sylfaen"/>
          <w:i/>
          <w:sz w:val="20"/>
          <w:lang w:val="ru-RU"/>
        </w:rPr>
        <w:t>ընդհանուր</w:t>
      </w:r>
      <w:r w:rsidRPr="00883BDC">
        <w:rPr>
          <w:rFonts w:ascii="Sylfaen" w:hAnsi="Sylfaen" w:cs="Sylfaen"/>
          <w:i/>
          <w:sz w:val="20"/>
          <w:lang w:val="af-ZA"/>
        </w:rPr>
        <w:t xml:space="preserve"> </w:t>
      </w:r>
      <w:r w:rsidRPr="00883BDC">
        <w:rPr>
          <w:rFonts w:ascii="Sylfaen" w:hAnsi="Sylfaen" w:cs="Sylfaen"/>
          <w:i/>
          <w:sz w:val="20"/>
          <w:lang w:val="ru-RU"/>
        </w:rPr>
        <w:t>կառավարումն</w:t>
      </w:r>
      <w:r w:rsidRPr="00883BDC">
        <w:rPr>
          <w:rFonts w:ascii="Sylfaen" w:hAnsi="Sylfaen" w:cs="Sylfaen"/>
          <w:i/>
          <w:sz w:val="20"/>
          <w:lang w:val="af-ZA"/>
        </w:rPr>
        <w:t xml:space="preserve"> </w:t>
      </w:r>
      <w:r w:rsidRPr="00883BDC">
        <w:rPr>
          <w:rFonts w:ascii="Sylfaen" w:hAnsi="Sylfaen" w:cs="Sylfaen"/>
          <w:i/>
          <w:sz w:val="20"/>
          <w:lang w:val="ru-RU"/>
        </w:rPr>
        <w:t>իրականացնող</w:t>
      </w:r>
      <w:r w:rsidRPr="00883BDC">
        <w:rPr>
          <w:rFonts w:ascii="Sylfaen" w:hAnsi="Sylfaen" w:cs="Sylfaen"/>
          <w:i/>
          <w:sz w:val="20"/>
          <w:lang w:val="af-ZA"/>
        </w:rPr>
        <w:t xml:space="preserve"> </w:t>
      </w:r>
      <w:r w:rsidRPr="00883BDC">
        <w:rPr>
          <w:rFonts w:ascii="Sylfaen" w:hAnsi="Sylfaen" w:cs="Sylfaen"/>
          <w:i/>
          <w:sz w:val="20"/>
          <w:lang w:val="ru-RU"/>
        </w:rPr>
        <w:t>լիազորված</w:t>
      </w:r>
      <w:r w:rsidRPr="00883BDC">
        <w:rPr>
          <w:rFonts w:ascii="Sylfaen" w:hAnsi="Sylfaen" w:cs="Sylfaen"/>
          <w:i/>
          <w:sz w:val="20"/>
          <w:lang w:val="af-ZA"/>
        </w:rPr>
        <w:t xml:space="preserve"> </w:t>
      </w:r>
      <w:r w:rsidRPr="00883BDC">
        <w:rPr>
          <w:rFonts w:ascii="Sylfaen" w:hAnsi="Sylfaen" w:cs="Sylfaen"/>
          <w:i/>
          <w:sz w:val="20"/>
          <w:lang w:val="ru-RU"/>
        </w:rPr>
        <w:t>մարմնի</w:t>
      </w:r>
      <w:r w:rsidRPr="00883BDC">
        <w:rPr>
          <w:rFonts w:ascii="Sylfaen" w:hAnsi="Sylfaen" w:cs="Sylfaen"/>
          <w:i/>
          <w:sz w:val="20"/>
          <w:lang w:val="af-ZA"/>
        </w:rPr>
        <w:t xml:space="preserve"> </w:t>
      </w:r>
      <w:r w:rsidRPr="00883BDC">
        <w:rPr>
          <w:rFonts w:ascii="Sylfaen" w:hAnsi="Sylfaen" w:cs="Sylfaen"/>
          <w:i/>
          <w:sz w:val="20"/>
          <w:lang w:val="ru-RU"/>
        </w:rPr>
        <w:t>ղեկավարի</w:t>
      </w:r>
      <w:r w:rsidRPr="00883BDC">
        <w:rPr>
          <w:rFonts w:ascii="Sylfaen" w:hAnsi="Sylfaen" w:cs="Sylfaen"/>
          <w:i/>
          <w:sz w:val="20"/>
          <w:lang w:val="af-ZA"/>
        </w:rPr>
        <w:t xml:space="preserve">, </w:t>
      </w:r>
      <w:r w:rsidRPr="00883BDC">
        <w:rPr>
          <w:rFonts w:ascii="Sylfaen" w:hAnsi="Sylfaen" w:cs="Sylfaen"/>
          <w:i/>
          <w:sz w:val="20"/>
        </w:rPr>
        <w:t>իսկ</w:t>
      </w:r>
      <w:r w:rsidRPr="00883BDC">
        <w:rPr>
          <w:rFonts w:ascii="Sylfaen" w:hAnsi="Sylfaen" w:cs="Sylfaen"/>
          <w:i/>
          <w:sz w:val="20"/>
          <w:lang w:val="af-ZA"/>
        </w:rPr>
        <w:t xml:space="preserve"> </w:t>
      </w:r>
      <w:r w:rsidRPr="00883BDC">
        <w:rPr>
          <w:rFonts w:ascii="Sylfaen" w:hAnsi="Sylfaen" w:cs="Sylfaen"/>
          <w:i/>
          <w:sz w:val="20"/>
        </w:rPr>
        <w:t>հիմնադրամների</w:t>
      </w:r>
      <w:r w:rsidRPr="00883BDC">
        <w:rPr>
          <w:rFonts w:ascii="Sylfaen" w:hAnsi="Sylfaen" w:cs="Sylfaen"/>
          <w:i/>
          <w:sz w:val="20"/>
          <w:lang w:val="af-ZA"/>
        </w:rPr>
        <w:t xml:space="preserve"> </w:t>
      </w:r>
      <w:r w:rsidRPr="00883BDC">
        <w:rPr>
          <w:rFonts w:ascii="Sylfaen" w:hAnsi="Sylfaen" w:cs="Sylfaen"/>
          <w:i/>
          <w:sz w:val="20"/>
        </w:rPr>
        <w:t>դեպքում</w:t>
      </w:r>
      <w:r w:rsidRPr="00883BDC">
        <w:rPr>
          <w:rFonts w:ascii="Sylfaen" w:hAnsi="Sylfaen" w:cs="Sylfaen"/>
          <w:i/>
          <w:sz w:val="20"/>
          <w:lang w:val="af-ZA"/>
        </w:rPr>
        <w:t xml:space="preserve"> </w:t>
      </w:r>
      <w:r w:rsidRPr="00883BDC">
        <w:rPr>
          <w:rFonts w:ascii="Sylfaen" w:hAnsi="Sylfaen" w:cs="Sylfaen"/>
          <w:i/>
          <w:sz w:val="20"/>
        </w:rPr>
        <w:t>հոգաբարձուների</w:t>
      </w:r>
      <w:r w:rsidRPr="00883BDC">
        <w:rPr>
          <w:rFonts w:ascii="Sylfaen" w:hAnsi="Sylfaen" w:cs="Sylfaen"/>
          <w:i/>
          <w:sz w:val="20"/>
          <w:lang w:val="af-ZA"/>
        </w:rPr>
        <w:t xml:space="preserve"> </w:t>
      </w:r>
      <w:r w:rsidRPr="00883BDC">
        <w:rPr>
          <w:rFonts w:ascii="Sylfaen" w:hAnsi="Sylfaen" w:cs="Sylfaen"/>
          <w:i/>
          <w:sz w:val="20"/>
        </w:rPr>
        <w:t>խորհրդի</w:t>
      </w:r>
      <w:r w:rsidRPr="00883BDC">
        <w:rPr>
          <w:rFonts w:ascii="Sylfaen" w:hAnsi="Sylfaen" w:cs="Sylfaen"/>
          <w:i/>
          <w:sz w:val="20"/>
          <w:lang w:val="af-ZA"/>
        </w:rPr>
        <w:t xml:space="preserve"> </w:t>
      </w:r>
      <w:r w:rsidRPr="00883BDC">
        <w:rPr>
          <w:rFonts w:ascii="Sylfaen" w:hAnsi="Sylfaen" w:cs="Sylfaen"/>
          <w:i/>
          <w:sz w:val="20"/>
        </w:rPr>
        <w:t>որոշման</w:t>
      </w:r>
      <w:r w:rsidRPr="00883BDC">
        <w:rPr>
          <w:rFonts w:ascii="Sylfaen" w:hAnsi="Sylfaen" w:cs="Sylfaen"/>
          <w:i/>
          <w:sz w:val="20"/>
          <w:lang w:val="af-ZA"/>
        </w:rPr>
        <w:t xml:space="preserve"> </w:t>
      </w:r>
      <w:r w:rsidRPr="00883BDC">
        <w:rPr>
          <w:rFonts w:ascii="Sylfaen" w:hAnsi="Sylfaen" w:cs="Sylfaen"/>
          <w:i/>
          <w:sz w:val="20"/>
        </w:rPr>
        <w:t>հիման</w:t>
      </w:r>
      <w:r w:rsidRPr="00883BDC">
        <w:rPr>
          <w:rFonts w:ascii="Sylfaen" w:hAnsi="Sylfaen" w:cs="Sylfaen"/>
          <w:i/>
          <w:sz w:val="20"/>
          <w:lang w:val="af-ZA"/>
        </w:rPr>
        <w:t xml:space="preserve"> </w:t>
      </w:r>
      <w:r w:rsidRPr="00883BDC">
        <w:rPr>
          <w:rFonts w:ascii="Sylfaen" w:hAnsi="Sylfaen" w:cs="Sylfaen"/>
          <w:i/>
          <w:sz w:val="20"/>
        </w:rPr>
        <w:t>վրա</w:t>
      </w:r>
      <w:r w:rsidRPr="00883BDC">
        <w:rPr>
          <w:rStyle w:val="FootnoteReference"/>
          <w:rFonts w:ascii="Sylfaen" w:hAnsi="Sylfaen" w:cs="Sylfaen"/>
          <w:i/>
          <w:color w:val="FFFFFF"/>
          <w:sz w:val="20"/>
        </w:rPr>
        <w:footnoteReference w:id="6"/>
      </w:r>
      <w:r w:rsidRPr="00883BDC">
        <w:rPr>
          <w:rFonts w:ascii="Sylfaen" w:hAnsi="Sylfaen" w:cs="Sylfaen"/>
          <w:i/>
          <w:sz w:val="20"/>
          <w:lang w:val="hy-AM"/>
        </w:rPr>
        <w:t>:</w:t>
      </w:r>
      <w:r w:rsidRPr="00883BDC">
        <w:rPr>
          <w:rFonts w:ascii="Sylfaen" w:hAnsi="Sylfaen" w:cs="Sylfaen"/>
          <w:i/>
          <w:sz w:val="20"/>
          <w:vertAlign w:val="superscript"/>
          <w:lang w:val="af-ZA"/>
        </w:rPr>
        <w:t>14</w:t>
      </w:r>
    </w:p>
    <w:p w:rsidR="00A5723E" w:rsidRPr="00883BDC" w:rsidRDefault="00A5723E" w:rsidP="00A5723E">
      <w:pPr>
        <w:ind w:firstLine="567"/>
        <w:jc w:val="both"/>
        <w:rPr>
          <w:rFonts w:ascii="Sylfaen" w:hAnsi="Sylfaen" w:cs="Sylfaen"/>
          <w:i/>
          <w:sz w:val="20"/>
          <w:lang w:val="af-ZA"/>
        </w:rPr>
      </w:pPr>
      <w:r w:rsidRPr="00883BDC">
        <w:rPr>
          <w:rFonts w:ascii="Sylfaen" w:hAnsi="Sylfaen" w:cs="Sylfaen"/>
          <w:i/>
          <w:sz w:val="20"/>
          <w:lang w:val="af-ZA"/>
        </w:rPr>
        <w:t xml:space="preserve">3) </w:t>
      </w:r>
      <w:r w:rsidRPr="00883BDC">
        <w:rPr>
          <w:rFonts w:ascii="Sylfaen" w:hAnsi="Sylfaen" w:cs="Sylfaen"/>
          <w:i/>
          <w:sz w:val="20"/>
          <w:lang w:val="hy-AM"/>
        </w:rPr>
        <w:t>ոչ</w:t>
      </w:r>
      <w:r w:rsidRPr="00883BDC">
        <w:rPr>
          <w:rFonts w:ascii="Sylfaen" w:hAnsi="Sylfaen" w:cs="Sylfaen"/>
          <w:i/>
          <w:sz w:val="20"/>
          <w:lang w:val="af-ZA"/>
        </w:rPr>
        <w:t xml:space="preserve"> </w:t>
      </w:r>
      <w:r w:rsidRPr="00883BDC">
        <w:rPr>
          <w:rFonts w:ascii="Sylfaen" w:hAnsi="Sylfaen" w:cs="Sylfaen"/>
          <w:i/>
          <w:sz w:val="20"/>
          <w:lang w:val="hy-AM"/>
        </w:rPr>
        <w:t>մի</w:t>
      </w:r>
      <w:r w:rsidRPr="00883BDC">
        <w:rPr>
          <w:rFonts w:ascii="Sylfaen" w:hAnsi="Sylfaen" w:cs="Sylfaen"/>
          <w:i/>
          <w:sz w:val="20"/>
          <w:lang w:val="af-ZA"/>
        </w:rPr>
        <w:t xml:space="preserve"> </w:t>
      </w:r>
      <w:r w:rsidRPr="00883BDC">
        <w:rPr>
          <w:rFonts w:ascii="Sylfaen" w:hAnsi="Sylfaen" w:cs="Sylfaen"/>
          <w:i/>
          <w:sz w:val="20"/>
          <w:lang w:val="hy-AM"/>
        </w:rPr>
        <w:t>հայտ</w:t>
      </w:r>
      <w:r w:rsidRPr="00883BDC">
        <w:rPr>
          <w:rFonts w:ascii="Sylfaen" w:hAnsi="Sylfaen" w:cs="Sylfaen"/>
          <w:i/>
          <w:sz w:val="20"/>
          <w:lang w:val="af-ZA"/>
        </w:rPr>
        <w:t xml:space="preserve"> </w:t>
      </w:r>
      <w:r w:rsidRPr="00883BDC">
        <w:rPr>
          <w:rFonts w:ascii="Sylfaen" w:hAnsi="Sylfaen" w:cs="Sylfaen"/>
          <w:i/>
          <w:sz w:val="20"/>
          <w:lang w:val="hy-AM"/>
        </w:rPr>
        <w:t>չի</w:t>
      </w:r>
      <w:r w:rsidRPr="00883BDC">
        <w:rPr>
          <w:rFonts w:ascii="Sylfaen" w:hAnsi="Sylfaen" w:cs="Sylfaen"/>
          <w:i/>
          <w:sz w:val="20"/>
          <w:lang w:val="af-ZA"/>
        </w:rPr>
        <w:t xml:space="preserve"> </w:t>
      </w:r>
      <w:r w:rsidRPr="00883BDC">
        <w:rPr>
          <w:rFonts w:ascii="Sylfaen" w:hAnsi="Sylfaen" w:cs="Sylfaen"/>
          <w:i/>
          <w:sz w:val="20"/>
          <w:lang w:val="hy-AM"/>
        </w:rPr>
        <w:t>ներկայացվել</w:t>
      </w:r>
      <w:r w:rsidRPr="00883BDC">
        <w:rPr>
          <w:rFonts w:ascii="Sylfaen" w:hAnsi="Sylfaen" w:cs="Sylfaen"/>
          <w:i/>
          <w:sz w:val="20"/>
          <w:lang w:val="af-ZA"/>
        </w:rPr>
        <w:t>.</w:t>
      </w:r>
    </w:p>
    <w:p w:rsidR="00A5723E" w:rsidRPr="00883BDC" w:rsidRDefault="00A5723E" w:rsidP="00A5723E">
      <w:pPr>
        <w:ind w:firstLine="567"/>
        <w:jc w:val="both"/>
        <w:rPr>
          <w:rFonts w:ascii="Sylfaen" w:hAnsi="Sylfaen" w:cs="Sylfaen"/>
          <w:i/>
          <w:sz w:val="20"/>
          <w:lang w:val="af-ZA"/>
        </w:rPr>
      </w:pPr>
      <w:r w:rsidRPr="00883BDC">
        <w:rPr>
          <w:rFonts w:ascii="Sylfaen" w:hAnsi="Sylfaen" w:cs="Sylfaen"/>
          <w:i/>
          <w:sz w:val="20"/>
          <w:lang w:val="af-ZA"/>
        </w:rPr>
        <w:t xml:space="preserve">4) </w:t>
      </w:r>
      <w:r w:rsidRPr="00883BDC">
        <w:rPr>
          <w:rFonts w:ascii="Sylfaen" w:hAnsi="Sylfaen" w:cs="Sylfaen"/>
          <w:i/>
          <w:sz w:val="20"/>
          <w:lang w:val="ru-RU"/>
        </w:rPr>
        <w:t>պայմանագիր</w:t>
      </w:r>
      <w:r w:rsidRPr="00883BDC">
        <w:rPr>
          <w:rFonts w:ascii="Sylfaen" w:hAnsi="Sylfaen" w:cs="Sylfaen"/>
          <w:i/>
          <w:sz w:val="20"/>
          <w:lang w:val="af-ZA"/>
        </w:rPr>
        <w:t xml:space="preserve"> </w:t>
      </w:r>
      <w:r w:rsidRPr="00883BDC">
        <w:rPr>
          <w:rFonts w:ascii="Sylfaen" w:hAnsi="Sylfaen" w:cs="Sylfaen"/>
          <w:i/>
          <w:sz w:val="20"/>
          <w:lang w:val="ru-RU"/>
        </w:rPr>
        <w:t>չի</w:t>
      </w:r>
      <w:r w:rsidRPr="00883BDC">
        <w:rPr>
          <w:rFonts w:ascii="Sylfaen" w:hAnsi="Sylfaen" w:cs="Sylfaen"/>
          <w:i/>
          <w:sz w:val="20"/>
          <w:lang w:val="af-ZA"/>
        </w:rPr>
        <w:t xml:space="preserve"> </w:t>
      </w:r>
      <w:r w:rsidRPr="00883BDC">
        <w:rPr>
          <w:rFonts w:ascii="Sylfaen" w:hAnsi="Sylfaen" w:cs="Sylfaen"/>
          <w:i/>
          <w:sz w:val="20"/>
          <w:lang w:val="ru-RU"/>
        </w:rPr>
        <w:t>կնքվում։</w:t>
      </w:r>
    </w:p>
    <w:p w:rsidR="00A5723E" w:rsidRPr="00883BDC" w:rsidRDefault="00A5723E" w:rsidP="00A5723E">
      <w:pPr>
        <w:ind w:firstLine="567"/>
        <w:jc w:val="both"/>
        <w:rPr>
          <w:rFonts w:ascii="Sylfaen" w:hAnsi="Sylfaen" w:cs="Sylfaen"/>
          <w:i/>
          <w:sz w:val="20"/>
          <w:lang w:val="af-ZA"/>
        </w:rPr>
      </w:pPr>
      <w:r w:rsidRPr="00883BDC">
        <w:rPr>
          <w:rFonts w:ascii="Sylfaen" w:hAnsi="Sylfaen" w:cs="Sylfaen"/>
          <w:i/>
          <w:sz w:val="20"/>
          <w:lang w:val="af-ZA"/>
        </w:rPr>
        <w:t>11.2 Գ</w:t>
      </w:r>
      <w:r w:rsidRPr="00883BDC">
        <w:rPr>
          <w:rFonts w:ascii="Sylfaen" w:hAnsi="Sylfaen" w:cs="Sylfaen"/>
          <w:i/>
          <w:sz w:val="20"/>
          <w:lang w:val="ru-RU"/>
        </w:rPr>
        <w:t>նման</w:t>
      </w:r>
      <w:r w:rsidRPr="00883BDC">
        <w:rPr>
          <w:rFonts w:ascii="Sylfaen" w:hAnsi="Sylfaen" w:cs="Sylfaen"/>
          <w:i/>
          <w:sz w:val="20"/>
          <w:lang w:val="af-ZA"/>
        </w:rPr>
        <w:t xml:space="preserve"> </w:t>
      </w:r>
      <w:r w:rsidRPr="00883BDC">
        <w:rPr>
          <w:rFonts w:ascii="Sylfaen" w:hAnsi="Sylfaen" w:cs="Sylfaen"/>
          <w:i/>
          <w:sz w:val="20"/>
          <w:lang w:val="ru-RU"/>
        </w:rPr>
        <w:t>ընթացակարգը</w:t>
      </w:r>
      <w:r w:rsidRPr="00883BDC">
        <w:rPr>
          <w:rFonts w:ascii="Sylfaen" w:hAnsi="Sylfaen" w:cs="Sylfaen"/>
          <w:i/>
          <w:sz w:val="20"/>
          <w:lang w:val="af-ZA"/>
        </w:rPr>
        <w:t xml:space="preserve"> </w:t>
      </w:r>
      <w:r w:rsidRPr="00883BDC">
        <w:rPr>
          <w:rFonts w:ascii="Sylfaen" w:hAnsi="Sylfaen" w:cs="Sylfaen"/>
          <w:i/>
          <w:sz w:val="20"/>
          <w:lang w:val="ru-RU"/>
        </w:rPr>
        <w:t>չկայացած</w:t>
      </w:r>
      <w:r w:rsidRPr="00883BDC">
        <w:rPr>
          <w:rFonts w:ascii="Sylfaen" w:hAnsi="Sylfaen" w:cs="Sylfaen"/>
          <w:i/>
          <w:sz w:val="20"/>
          <w:lang w:val="af-ZA"/>
        </w:rPr>
        <w:t xml:space="preserve"> </w:t>
      </w:r>
      <w:r w:rsidRPr="00883BDC">
        <w:rPr>
          <w:rFonts w:ascii="Sylfaen" w:hAnsi="Sylfaen" w:cs="Sylfaen"/>
          <w:i/>
          <w:sz w:val="20"/>
          <w:lang w:val="ru-RU"/>
        </w:rPr>
        <w:t>հայտարարվելու</w:t>
      </w:r>
      <w:r w:rsidRPr="00883BDC">
        <w:rPr>
          <w:rFonts w:ascii="Sylfaen" w:hAnsi="Sylfaen" w:cs="Sylfaen"/>
          <w:i/>
          <w:sz w:val="20"/>
        </w:rPr>
        <w:t>ն</w:t>
      </w:r>
      <w:r w:rsidRPr="00883BDC">
        <w:rPr>
          <w:rFonts w:ascii="Sylfaen" w:hAnsi="Sylfaen" w:cs="Sylfaen"/>
          <w:i/>
          <w:sz w:val="20"/>
          <w:lang w:val="af-ZA"/>
        </w:rPr>
        <w:t xml:space="preserve"> </w:t>
      </w:r>
      <w:r w:rsidRPr="00883BDC">
        <w:rPr>
          <w:rFonts w:ascii="Sylfaen" w:hAnsi="Sylfaen" w:cs="Sylfaen"/>
          <w:i/>
          <w:sz w:val="20"/>
        </w:rPr>
        <w:t>հաջորդող</w:t>
      </w:r>
      <w:r w:rsidRPr="00883BDC">
        <w:rPr>
          <w:rFonts w:ascii="Sylfaen" w:hAnsi="Sylfaen" w:cs="Sylfaen"/>
          <w:i/>
          <w:sz w:val="20"/>
          <w:lang w:val="af-ZA"/>
        </w:rPr>
        <w:t xml:space="preserve"> </w:t>
      </w:r>
      <w:r w:rsidRPr="00883BDC">
        <w:rPr>
          <w:rFonts w:ascii="Sylfaen" w:hAnsi="Sylfaen" w:cs="Sylfaen"/>
          <w:i/>
          <w:sz w:val="20"/>
        </w:rPr>
        <w:t>աշխատանքային</w:t>
      </w:r>
      <w:r w:rsidRPr="00883BDC">
        <w:rPr>
          <w:rFonts w:ascii="Sylfaen" w:hAnsi="Sylfaen" w:cs="Sylfaen"/>
          <w:i/>
          <w:sz w:val="20"/>
          <w:lang w:val="af-ZA"/>
        </w:rPr>
        <w:t xml:space="preserve"> </w:t>
      </w:r>
      <w:r w:rsidRPr="00883BDC">
        <w:rPr>
          <w:rFonts w:ascii="Sylfaen" w:hAnsi="Sylfaen" w:cs="Sylfaen"/>
          <w:i/>
          <w:sz w:val="20"/>
          <w:lang w:val="ru-RU"/>
        </w:rPr>
        <w:t>օրվա</w:t>
      </w:r>
      <w:r w:rsidRPr="00883BDC">
        <w:rPr>
          <w:rFonts w:ascii="Sylfaen" w:hAnsi="Sylfaen" w:cs="Sylfaen"/>
          <w:i/>
          <w:sz w:val="20"/>
          <w:lang w:val="af-ZA"/>
        </w:rPr>
        <w:t xml:space="preserve"> </w:t>
      </w:r>
      <w:r w:rsidRPr="00883BDC">
        <w:rPr>
          <w:rFonts w:ascii="Sylfaen" w:hAnsi="Sylfaen" w:cs="Sylfaen"/>
          <w:i/>
          <w:sz w:val="20"/>
          <w:lang w:val="ru-RU"/>
        </w:rPr>
        <w:t>ընթացքում</w:t>
      </w:r>
      <w:r w:rsidRPr="00883BDC">
        <w:rPr>
          <w:rFonts w:ascii="Sylfaen" w:hAnsi="Sylfaen" w:cs="Sylfaen"/>
          <w:i/>
          <w:sz w:val="20"/>
          <w:lang w:val="af-ZA"/>
        </w:rPr>
        <w:t>, պ</w:t>
      </w:r>
      <w:r w:rsidRPr="00883BDC">
        <w:rPr>
          <w:rFonts w:ascii="Sylfaen" w:hAnsi="Sylfaen" w:cs="Sylfaen"/>
          <w:i/>
          <w:sz w:val="20"/>
          <w:lang w:val="ru-RU"/>
        </w:rPr>
        <w:t>ատվիրատուն</w:t>
      </w:r>
      <w:r w:rsidRPr="00883BDC">
        <w:rPr>
          <w:rFonts w:ascii="Sylfaen" w:hAnsi="Sylfaen" w:cs="Sylfaen"/>
          <w:i/>
          <w:sz w:val="20"/>
          <w:lang w:val="af-ZA"/>
        </w:rPr>
        <w:t xml:space="preserve"> տեղեկագրում հրապարակում է </w:t>
      </w:r>
      <w:r w:rsidRPr="00883BDC">
        <w:rPr>
          <w:rFonts w:ascii="Sylfaen" w:hAnsi="Sylfaen" w:cs="Sylfaen"/>
          <w:i/>
          <w:sz w:val="20"/>
          <w:lang w:val="ru-RU"/>
        </w:rPr>
        <w:t>հայտարարություն</w:t>
      </w:r>
      <w:r w:rsidRPr="00883BDC">
        <w:rPr>
          <w:rFonts w:ascii="Sylfaen" w:hAnsi="Sylfaen" w:cs="Sylfaen"/>
          <w:i/>
          <w:sz w:val="20"/>
          <w:lang w:val="af-ZA"/>
        </w:rPr>
        <w:t xml:space="preserve">, </w:t>
      </w:r>
      <w:r w:rsidRPr="00883BDC">
        <w:rPr>
          <w:rFonts w:ascii="Sylfaen" w:hAnsi="Sylfaen" w:cs="Sylfaen"/>
          <w:i/>
          <w:sz w:val="20"/>
          <w:lang w:val="ru-RU"/>
        </w:rPr>
        <w:t>որում</w:t>
      </w:r>
      <w:r w:rsidRPr="00883BDC">
        <w:rPr>
          <w:rFonts w:ascii="Sylfaen" w:hAnsi="Sylfaen" w:cs="Sylfaen"/>
          <w:i/>
          <w:sz w:val="20"/>
          <w:lang w:val="af-ZA"/>
        </w:rPr>
        <w:t xml:space="preserve"> </w:t>
      </w:r>
      <w:r w:rsidRPr="00883BDC">
        <w:rPr>
          <w:rFonts w:ascii="Sylfaen" w:hAnsi="Sylfaen" w:cs="Sylfaen"/>
          <w:i/>
          <w:sz w:val="20"/>
          <w:lang w:val="ru-RU"/>
        </w:rPr>
        <w:t>նշվում</w:t>
      </w:r>
      <w:r w:rsidRPr="00883BDC">
        <w:rPr>
          <w:rFonts w:ascii="Sylfaen" w:hAnsi="Sylfaen" w:cs="Sylfaen"/>
          <w:i/>
          <w:sz w:val="20"/>
          <w:lang w:val="af-ZA"/>
        </w:rPr>
        <w:t xml:space="preserve"> </w:t>
      </w:r>
      <w:r w:rsidRPr="00883BDC">
        <w:rPr>
          <w:rFonts w:ascii="Sylfaen" w:hAnsi="Sylfaen" w:cs="Sylfaen"/>
          <w:i/>
          <w:sz w:val="20"/>
          <w:lang w:val="ru-RU"/>
        </w:rPr>
        <w:t>է</w:t>
      </w:r>
      <w:r w:rsidRPr="00883BDC">
        <w:rPr>
          <w:rFonts w:ascii="Sylfaen" w:hAnsi="Sylfaen" w:cs="Sylfaen"/>
          <w:i/>
          <w:sz w:val="20"/>
          <w:lang w:val="af-ZA"/>
        </w:rPr>
        <w:t xml:space="preserve"> </w:t>
      </w:r>
      <w:r w:rsidRPr="00883BDC">
        <w:rPr>
          <w:rFonts w:ascii="Sylfaen" w:hAnsi="Sylfaen" w:cs="Sylfaen"/>
          <w:i/>
          <w:sz w:val="20"/>
          <w:lang w:val="ru-RU"/>
        </w:rPr>
        <w:t>գնման</w:t>
      </w:r>
      <w:r w:rsidRPr="00883BDC">
        <w:rPr>
          <w:rFonts w:ascii="Sylfaen" w:hAnsi="Sylfaen" w:cs="Sylfaen"/>
          <w:i/>
          <w:sz w:val="20"/>
          <w:lang w:val="af-ZA"/>
        </w:rPr>
        <w:t xml:space="preserve"> </w:t>
      </w:r>
      <w:r w:rsidRPr="00883BDC">
        <w:rPr>
          <w:rFonts w:ascii="Sylfaen" w:hAnsi="Sylfaen" w:cs="Sylfaen"/>
          <w:i/>
          <w:sz w:val="20"/>
          <w:lang w:val="ru-RU"/>
        </w:rPr>
        <w:t>ընթացակարգը</w:t>
      </w:r>
      <w:r w:rsidRPr="00883BDC">
        <w:rPr>
          <w:rFonts w:ascii="Sylfaen" w:hAnsi="Sylfaen" w:cs="Sylfaen"/>
          <w:i/>
          <w:sz w:val="20"/>
          <w:lang w:val="af-ZA"/>
        </w:rPr>
        <w:t xml:space="preserve"> </w:t>
      </w:r>
      <w:r w:rsidRPr="00883BDC">
        <w:rPr>
          <w:rFonts w:ascii="Sylfaen" w:hAnsi="Sylfaen" w:cs="Sylfaen"/>
          <w:i/>
          <w:sz w:val="20"/>
          <w:lang w:val="ru-RU"/>
        </w:rPr>
        <w:t>չկայացած</w:t>
      </w:r>
      <w:r w:rsidRPr="00883BDC">
        <w:rPr>
          <w:rFonts w:ascii="Sylfaen" w:hAnsi="Sylfaen" w:cs="Sylfaen"/>
          <w:i/>
          <w:sz w:val="20"/>
          <w:lang w:val="af-ZA"/>
        </w:rPr>
        <w:t xml:space="preserve"> </w:t>
      </w:r>
      <w:r w:rsidRPr="00883BDC">
        <w:rPr>
          <w:rFonts w:ascii="Sylfaen" w:hAnsi="Sylfaen" w:cs="Sylfaen"/>
          <w:i/>
          <w:sz w:val="20"/>
          <w:lang w:val="ru-RU"/>
        </w:rPr>
        <w:t>հայտարարվելու</w:t>
      </w:r>
      <w:r w:rsidRPr="00883BDC">
        <w:rPr>
          <w:rFonts w:ascii="Sylfaen" w:hAnsi="Sylfaen" w:cs="Sylfaen"/>
          <w:i/>
          <w:sz w:val="20"/>
          <w:lang w:val="af-ZA"/>
        </w:rPr>
        <w:t xml:space="preserve"> </w:t>
      </w:r>
      <w:r w:rsidRPr="00883BDC">
        <w:rPr>
          <w:rFonts w:ascii="Sylfaen" w:hAnsi="Sylfaen" w:cs="Sylfaen"/>
          <w:i/>
          <w:sz w:val="20"/>
          <w:lang w:val="ru-RU"/>
        </w:rPr>
        <w:t>հիմնավորումը։</w:t>
      </w:r>
      <w:r w:rsidRPr="00883BDC">
        <w:rPr>
          <w:rFonts w:ascii="Sylfaen" w:hAnsi="Sylfaen" w:cs="Sylfaen"/>
          <w:i/>
          <w:sz w:val="20"/>
          <w:lang w:val="af-ZA"/>
        </w:rPr>
        <w:t xml:space="preserve"> </w:t>
      </w:r>
    </w:p>
    <w:p w:rsidR="00A5723E" w:rsidRPr="00883BDC" w:rsidRDefault="00A5723E" w:rsidP="00A5723E">
      <w:pPr>
        <w:ind w:firstLine="567"/>
        <w:jc w:val="both"/>
        <w:rPr>
          <w:rFonts w:ascii="Sylfaen" w:hAnsi="Sylfaen" w:cs="Sylfaen"/>
          <w:i/>
          <w:sz w:val="20"/>
          <w:lang w:val="af-ZA"/>
        </w:rPr>
      </w:pPr>
    </w:p>
    <w:p w:rsidR="00A5723E" w:rsidRDefault="00A5723E" w:rsidP="00A5723E">
      <w:pPr>
        <w:pStyle w:val="BodyTextIndent"/>
        <w:spacing w:after="0" w:line="240" w:lineRule="auto"/>
        <w:ind w:firstLine="720"/>
        <w:rPr>
          <w:rFonts w:ascii="Sylfaen" w:hAnsi="Sylfaen" w:cs="Times New Roman"/>
          <w:sz w:val="18"/>
          <w:szCs w:val="18"/>
          <w:u w:val="single"/>
          <w:lang w:val="af-ZA"/>
        </w:rPr>
      </w:pPr>
    </w:p>
    <w:p w:rsidR="00A5723E" w:rsidRPr="00883BDC" w:rsidRDefault="00A5723E" w:rsidP="00A5723E">
      <w:pPr>
        <w:jc w:val="center"/>
        <w:rPr>
          <w:rFonts w:ascii="Sylfaen" w:hAnsi="Sylfaen"/>
          <w:b/>
          <w:i/>
          <w:sz w:val="20"/>
          <w:lang w:val="af-ZA"/>
        </w:rPr>
      </w:pPr>
      <w:r w:rsidRPr="00883BDC">
        <w:rPr>
          <w:rFonts w:ascii="Sylfaen" w:hAnsi="Sylfaen"/>
          <w:b/>
          <w:i/>
          <w:sz w:val="20"/>
          <w:lang w:val="af-ZA"/>
        </w:rPr>
        <w:t xml:space="preserve">12. ԳՆՄԱՆ ԳՈՐԾԸՆԹԱՑԻ ՀԵՏ ԿԱՊՎԱԾ ԳՈՐԾՈՂՈՒԹՅՈՒՆՆԵՐԸ ԵՎ (ԿԱՄ) </w:t>
      </w:r>
    </w:p>
    <w:p w:rsidR="00A5723E" w:rsidRPr="00883BDC" w:rsidRDefault="00A5723E" w:rsidP="00A5723E">
      <w:pPr>
        <w:jc w:val="center"/>
        <w:rPr>
          <w:rFonts w:ascii="Sylfaen" w:hAnsi="Sylfaen"/>
          <w:b/>
          <w:i/>
          <w:sz w:val="20"/>
          <w:lang w:val="af-ZA"/>
        </w:rPr>
      </w:pPr>
      <w:r w:rsidRPr="00883BDC">
        <w:rPr>
          <w:rFonts w:ascii="Sylfaen" w:hAnsi="Sylfaen"/>
          <w:b/>
          <w:i/>
          <w:sz w:val="20"/>
          <w:lang w:val="af-ZA"/>
        </w:rPr>
        <w:t xml:space="preserve">ԸՆԴՈՒՆՎԱԾ ՈՐՈՇՈՒՄՆԵՐԸ ԲՈՂՈՔԱՐԿԵԼՈՒ ՄԱՍՆԱԿՑԻ </w:t>
      </w:r>
    </w:p>
    <w:p w:rsidR="00A5723E" w:rsidRPr="00883BDC" w:rsidRDefault="00A5723E" w:rsidP="00A5723E">
      <w:pPr>
        <w:jc w:val="center"/>
        <w:rPr>
          <w:rFonts w:ascii="Sylfaen" w:hAnsi="Sylfaen"/>
          <w:b/>
          <w:i/>
          <w:sz w:val="20"/>
          <w:lang w:val="af-ZA"/>
        </w:rPr>
      </w:pPr>
      <w:r w:rsidRPr="00883BDC">
        <w:rPr>
          <w:rFonts w:ascii="Sylfaen" w:hAnsi="Sylfaen"/>
          <w:b/>
          <w:i/>
          <w:sz w:val="20"/>
          <w:lang w:val="af-ZA"/>
        </w:rPr>
        <w:t>ԻՐԱՎՈՒՆՔԸ ԵՎ ԿԱՐԳԸ</w:t>
      </w:r>
    </w:p>
    <w:p w:rsidR="00A5723E" w:rsidRPr="00883BDC" w:rsidRDefault="00A5723E" w:rsidP="00A5723E">
      <w:pPr>
        <w:jc w:val="center"/>
        <w:rPr>
          <w:rFonts w:ascii="Sylfaen" w:hAnsi="Sylfaen"/>
          <w:b/>
          <w:i/>
          <w:sz w:val="20"/>
          <w:lang w:val="af-ZA"/>
        </w:rPr>
      </w:pPr>
    </w:p>
    <w:p w:rsidR="00A5723E" w:rsidRPr="00883BDC" w:rsidRDefault="00A5723E" w:rsidP="00A5723E">
      <w:pPr>
        <w:ind w:firstLine="567"/>
        <w:jc w:val="both"/>
        <w:rPr>
          <w:rFonts w:ascii="Sylfaen" w:hAnsi="Sylfaen" w:cs="Sylfaen"/>
          <w:i/>
          <w:sz w:val="20"/>
          <w:szCs w:val="20"/>
          <w:lang w:val="af-ZA"/>
        </w:rPr>
      </w:pPr>
      <w:r w:rsidRPr="00883BDC">
        <w:rPr>
          <w:rFonts w:ascii="Sylfaen" w:hAnsi="Sylfaen" w:cs="Sylfaen"/>
          <w:i/>
          <w:sz w:val="20"/>
          <w:szCs w:val="20"/>
          <w:lang w:val="af-ZA"/>
        </w:rPr>
        <w:t>12.1</w:t>
      </w:r>
      <w:r w:rsidRPr="00883BDC">
        <w:rPr>
          <w:rFonts w:ascii="Sylfaen" w:hAnsi="Sylfaen"/>
          <w:i/>
          <w:sz w:val="20"/>
          <w:szCs w:val="20"/>
          <w:lang w:val="af-ZA"/>
        </w:rPr>
        <w:t xml:space="preserve">  </w:t>
      </w:r>
      <w:r w:rsidRPr="00883BDC">
        <w:rPr>
          <w:rFonts w:ascii="Sylfaen" w:hAnsi="Sylfaen" w:cs="Sylfaen"/>
          <w:i/>
          <w:sz w:val="20"/>
          <w:szCs w:val="20"/>
          <w:lang w:val="ru-RU"/>
        </w:rPr>
        <w:t>Յուրաքանչյուր</w:t>
      </w:r>
      <w:r w:rsidRPr="00883BDC">
        <w:rPr>
          <w:rFonts w:ascii="Sylfaen" w:hAnsi="Sylfaen" w:cs="Sylfaen"/>
          <w:i/>
          <w:sz w:val="20"/>
          <w:szCs w:val="20"/>
          <w:lang w:val="af-ZA"/>
        </w:rPr>
        <w:t xml:space="preserve"> </w:t>
      </w:r>
      <w:r w:rsidRPr="00883BDC">
        <w:rPr>
          <w:rFonts w:ascii="Sylfaen" w:hAnsi="Sylfaen" w:cs="Sylfaen"/>
          <w:i/>
          <w:sz w:val="20"/>
          <w:szCs w:val="20"/>
          <w:lang w:val="ru-RU"/>
        </w:rPr>
        <w:t>անձ</w:t>
      </w:r>
      <w:r w:rsidRPr="00883BDC">
        <w:rPr>
          <w:rFonts w:ascii="Sylfaen" w:hAnsi="Sylfaen" w:cs="Sylfaen"/>
          <w:i/>
          <w:sz w:val="20"/>
          <w:szCs w:val="20"/>
          <w:lang w:val="af-ZA"/>
        </w:rPr>
        <w:t xml:space="preserve"> </w:t>
      </w:r>
      <w:r w:rsidRPr="00883BDC">
        <w:rPr>
          <w:rFonts w:ascii="Sylfaen" w:hAnsi="Sylfaen" w:cs="Sylfaen"/>
          <w:i/>
          <w:sz w:val="20"/>
          <w:szCs w:val="20"/>
          <w:lang w:val="ru-RU"/>
        </w:rPr>
        <w:t>իրավունք</w:t>
      </w:r>
      <w:r w:rsidRPr="00883BDC">
        <w:rPr>
          <w:rFonts w:ascii="Sylfaen" w:hAnsi="Sylfaen" w:cs="Sylfaen"/>
          <w:i/>
          <w:sz w:val="20"/>
          <w:szCs w:val="20"/>
          <w:lang w:val="af-ZA"/>
        </w:rPr>
        <w:t xml:space="preserve"> </w:t>
      </w:r>
      <w:r w:rsidRPr="00883BDC">
        <w:rPr>
          <w:rFonts w:ascii="Sylfaen" w:hAnsi="Sylfaen" w:cs="Sylfaen"/>
          <w:i/>
          <w:sz w:val="20"/>
          <w:szCs w:val="20"/>
          <w:lang w:val="ru-RU"/>
        </w:rPr>
        <w:t>ունի</w:t>
      </w:r>
      <w:r w:rsidRPr="00883BDC">
        <w:rPr>
          <w:rFonts w:ascii="Sylfaen" w:hAnsi="Sylfaen" w:cs="Sylfaen"/>
          <w:i/>
          <w:sz w:val="20"/>
          <w:szCs w:val="20"/>
          <w:lang w:val="af-ZA"/>
        </w:rPr>
        <w:t xml:space="preserve"> </w:t>
      </w:r>
      <w:r w:rsidRPr="00883BDC">
        <w:rPr>
          <w:rFonts w:ascii="Sylfaen" w:hAnsi="Sylfaen" w:cs="Sylfaen"/>
          <w:i/>
          <w:sz w:val="20"/>
          <w:szCs w:val="20"/>
          <w:lang w:val="ru-RU"/>
        </w:rPr>
        <w:t>բողոքարկելու</w:t>
      </w:r>
      <w:r w:rsidRPr="00883BDC">
        <w:rPr>
          <w:rFonts w:ascii="Sylfaen" w:hAnsi="Sylfaen" w:cs="Sylfaen"/>
          <w:i/>
          <w:sz w:val="20"/>
          <w:szCs w:val="20"/>
          <w:lang w:val="af-ZA"/>
        </w:rPr>
        <w:t xml:space="preserve"> պ</w:t>
      </w:r>
      <w:r w:rsidRPr="00883BDC">
        <w:rPr>
          <w:rFonts w:ascii="Sylfaen" w:hAnsi="Sylfaen" w:cs="Sylfaen"/>
          <w:i/>
          <w:sz w:val="20"/>
          <w:szCs w:val="20"/>
          <w:lang w:val="ru-RU"/>
        </w:rPr>
        <w:t>ատվիրատուի</w:t>
      </w:r>
      <w:r w:rsidRPr="00883BDC">
        <w:rPr>
          <w:rFonts w:ascii="Sylfaen" w:hAnsi="Sylfaen" w:cs="Sylfaen"/>
          <w:i/>
          <w:sz w:val="20"/>
          <w:szCs w:val="20"/>
          <w:lang w:val="af-ZA"/>
        </w:rPr>
        <w:t xml:space="preserve">, </w:t>
      </w:r>
      <w:r w:rsidRPr="00883BDC">
        <w:rPr>
          <w:rFonts w:ascii="Sylfaen" w:hAnsi="Sylfaen" w:cs="Sylfaen"/>
          <w:i/>
          <w:sz w:val="20"/>
          <w:szCs w:val="20"/>
          <w:lang w:val="ru-RU"/>
        </w:rPr>
        <w:t>հանձնաժողովի</w:t>
      </w:r>
      <w:r w:rsidRPr="00883BDC">
        <w:rPr>
          <w:rFonts w:ascii="Sylfaen" w:hAnsi="Sylfaen" w:cs="Sylfaen"/>
          <w:i/>
          <w:sz w:val="20"/>
          <w:szCs w:val="20"/>
          <w:lang w:val="af-ZA"/>
        </w:rPr>
        <w:t xml:space="preserve"> </w:t>
      </w:r>
      <w:r w:rsidRPr="00883BDC">
        <w:rPr>
          <w:rFonts w:ascii="Sylfaen" w:hAnsi="Sylfaen" w:cs="Sylfaen"/>
          <w:i/>
          <w:sz w:val="20"/>
          <w:szCs w:val="20"/>
          <w:lang w:val="ru-RU"/>
        </w:rPr>
        <w:t>և</w:t>
      </w:r>
      <w:r w:rsidRPr="00883BDC">
        <w:rPr>
          <w:rFonts w:ascii="Sylfaen" w:hAnsi="Sylfaen" w:cs="Sylfaen"/>
          <w:i/>
          <w:sz w:val="20"/>
          <w:szCs w:val="20"/>
          <w:lang w:val="af-ZA"/>
        </w:rPr>
        <w:t xml:space="preserve"> </w:t>
      </w:r>
      <w:r w:rsidRPr="00883BDC">
        <w:rPr>
          <w:rFonts w:ascii="Sylfaen" w:hAnsi="Sylfaen" w:cs="Sylfaen"/>
          <w:i/>
          <w:sz w:val="20"/>
          <w:szCs w:val="20"/>
          <w:lang w:val="ru-RU"/>
        </w:rPr>
        <w:t>գնումների</w:t>
      </w:r>
      <w:r w:rsidRPr="00883BDC">
        <w:rPr>
          <w:rFonts w:ascii="Sylfaen" w:hAnsi="Sylfaen" w:cs="Sylfaen"/>
          <w:i/>
          <w:sz w:val="20"/>
          <w:szCs w:val="20"/>
          <w:lang w:val="af-ZA"/>
        </w:rPr>
        <w:t xml:space="preserve"> </w:t>
      </w:r>
      <w:r w:rsidRPr="00883BDC">
        <w:rPr>
          <w:rFonts w:ascii="Sylfaen" w:hAnsi="Sylfaen" w:cs="Sylfaen"/>
          <w:i/>
          <w:sz w:val="20"/>
          <w:szCs w:val="20"/>
          <w:lang w:val="ru-RU"/>
        </w:rPr>
        <w:t>հետ</w:t>
      </w:r>
      <w:r w:rsidRPr="00883BDC">
        <w:rPr>
          <w:rFonts w:ascii="Sylfaen" w:hAnsi="Sylfaen" w:cs="Sylfaen"/>
          <w:i/>
          <w:sz w:val="20"/>
          <w:szCs w:val="20"/>
          <w:lang w:val="af-ZA"/>
        </w:rPr>
        <w:t xml:space="preserve"> </w:t>
      </w:r>
      <w:r w:rsidRPr="00883BDC">
        <w:rPr>
          <w:rFonts w:ascii="Sylfaen" w:hAnsi="Sylfaen" w:cs="Sylfaen"/>
          <w:i/>
          <w:sz w:val="20"/>
          <w:szCs w:val="20"/>
          <w:lang w:val="ru-RU"/>
        </w:rPr>
        <w:t>կապված</w:t>
      </w:r>
      <w:r w:rsidRPr="00883BDC">
        <w:rPr>
          <w:rFonts w:ascii="Sylfaen" w:hAnsi="Sylfaen" w:cs="Sylfaen"/>
          <w:i/>
          <w:sz w:val="20"/>
          <w:szCs w:val="20"/>
          <w:lang w:val="af-ZA"/>
        </w:rPr>
        <w:t xml:space="preserve"> </w:t>
      </w:r>
      <w:r w:rsidRPr="00883BDC">
        <w:rPr>
          <w:rFonts w:ascii="Sylfaen" w:hAnsi="Sylfaen" w:cs="Sylfaen"/>
          <w:i/>
          <w:sz w:val="20"/>
          <w:szCs w:val="20"/>
          <w:lang w:val="ru-RU"/>
        </w:rPr>
        <w:t>բողոքներ</w:t>
      </w:r>
      <w:r w:rsidRPr="00883BDC">
        <w:rPr>
          <w:rFonts w:ascii="Sylfaen" w:hAnsi="Sylfaen" w:cs="Sylfaen"/>
          <w:i/>
          <w:sz w:val="20"/>
          <w:szCs w:val="20"/>
          <w:lang w:val="af-ZA"/>
        </w:rPr>
        <w:t xml:space="preserve"> </w:t>
      </w:r>
      <w:r w:rsidRPr="00883BDC">
        <w:rPr>
          <w:rFonts w:ascii="Sylfaen" w:hAnsi="Sylfaen" w:cs="Sylfaen"/>
          <w:i/>
          <w:sz w:val="20"/>
          <w:szCs w:val="20"/>
          <w:lang w:val="ru-RU"/>
        </w:rPr>
        <w:t>քննող</w:t>
      </w:r>
      <w:r w:rsidRPr="00883BDC">
        <w:rPr>
          <w:rFonts w:ascii="Sylfaen" w:hAnsi="Sylfaen" w:cs="Sylfaen"/>
          <w:i/>
          <w:sz w:val="20"/>
          <w:szCs w:val="20"/>
          <w:lang w:val="af-ZA"/>
        </w:rPr>
        <w:t xml:space="preserve"> </w:t>
      </w:r>
      <w:r w:rsidRPr="00883BDC">
        <w:rPr>
          <w:rFonts w:ascii="Sylfaen" w:hAnsi="Sylfaen" w:cs="Sylfaen"/>
          <w:i/>
          <w:sz w:val="20"/>
          <w:szCs w:val="20"/>
          <w:lang w:val="ru-RU"/>
        </w:rPr>
        <w:t>անձի</w:t>
      </w:r>
      <w:r w:rsidRPr="00883BDC">
        <w:rPr>
          <w:rFonts w:ascii="Sylfaen" w:hAnsi="Sylfaen" w:cs="Sylfaen"/>
          <w:i/>
          <w:sz w:val="20"/>
          <w:szCs w:val="20"/>
          <w:lang w:val="af-ZA"/>
        </w:rPr>
        <w:t xml:space="preserve">  </w:t>
      </w:r>
      <w:r w:rsidRPr="00883BDC">
        <w:rPr>
          <w:rFonts w:ascii="Sylfaen" w:hAnsi="Sylfaen" w:cs="Sylfaen"/>
          <w:i/>
          <w:sz w:val="20"/>
          <w:szCs w:val="20"/>
          <w:lang w:val="ru-RU"/>
        </w:rPr>
        <w:t>գործողությունները</w:t>
      </w:r>
      <w:r w:rsidRPr="00883BDC">
        <w:rPr>
          <w:rFonts w:ascii="Sylfaen" w:hAnsi="Sylfaen" w:cs="Sylfaen"/>
          <w:i/>
          <w:sz w:val="20"/>
          <w:szCs w:val="20"/>
          <w:lang w:val="af-ZA"/>
        </w:rPr>
        <w:t xml:space="preserve"> (</w:t>
      </w:r>
      <w:r w:rsidRPr="00883BDC">
        <w:rPr>
          <w:rFonts w:ascii="Sylfaen" w:hAnsi="Sylfaen" w:cs="Sylfaen"/>
          <w:i/>
          <w:sz w:val="20"/>
          <w:szCs w:val="20"/>
          <w:lang w:val="ru-RU"/>
        </w:rPr>
        <w:t>անգործությունը</w:t>
      </w:r>
      <w:r w:rsidRPr="00883BDC">
        <w:rPr>
          <w:rFonts w:ascii="Sylfaen" w:hAnsi="Sylfaen" w:cs="Sylfaen"/>
          <w:i/>
          <w:sz w:val="20"/>
          <w:szCs w:val="20"/>
          <w:lang w:val="af-ZA"/>
        </w:rPr>
        <w:t xml:space="preserve">) </w:t>
      </w:r>
      <w:r w:rsidRPr="00883BDC">
        <w:rPr>
          <w:rFonts w:ascii="Sylfaen" w:hAnsi="Sylfaen" w:cs="Sylfaen"/>
          <w:i/>
          <w:sz w:val="20"/>
          <w:szCs w:val="20"/>
          <w:lang w:val="ru-RU"/>
        </w:rPr>
        <w:t>և</w:t>
      </w:r>
      <w:r w:rsidRPr="00883BDC">
        <w:rPr>
          <w:rFonts w:ascii="Sylfaen" w:hAnsi="Sylfaen" w:cs="Sylfaen"/>
          <w:i/>
          <w:sz w:val="20"/>
          <w:szCs w:val="20"/>
          <w:lang w:val="af-ZA"/>
        </w:rPr>
        <w:t xml:space="preserve"> </w:t>
      </w:r>
      <w:r w:rsidRPr="00883BDC">
        <w:rPr>
          <w:rFonts w:ascii="Sylfaen" w:hAnsi="Sylfaen" w:cs="Sylfaen"/>
          <w:i/>
          <w:sz w:val="20"/>
          <w:szCs w:val="20"/>
          <w:lang w:val="ru-RU"/>
        </w:rPr>
        <w:t>որոշումները։</w:t>
      </w:r>
    </w:p>
    <w:p w:rsidR="00A5723E" w:rsidRPr="00883BDC" w:rsidRDefault="00A5723E" w:rsidP="00A5723E">
      <w:pPr>
        <w:ind w:firstLine="567"/>
        <w:jc w:val="both"/>
        <w:rPr>
          <w:rFonts w:ascii="Sylfaen" w:hAnsi="Sylfaen" w:cs="Sylfaen"/>
          <w:i/>
          <w:sz w:val="20"/>
          <w:szCs w:val="20"/>
          <w:lang w:val="af-ZA"/>
        </w:rPr>
      </w:pPr>
      <w:r w:rsidRPr="00883BDC">
        <w:rPr>
          <w:rFonts w:ascii="Sylfaen" w:hAnsi="Sylfaen" w:cs="Sylfaen"/>
          <w:i/>
          <w:sz w:val="20"/>
          <w:szCs w:val="20"/>
          <w:lang w:val="af-ZA"/>
        </w:rPr>
        <w:t xml:space="preserve">12.2  </w:t>
      </w:r>
      <w:r w:rsidRPr="00883BDC">
        <w:rPr>
          <w:rFonts w:ascii="Sylfaen" w:hAnsi="Sylfaen" w:cs="Sylfaen"/>
          <w:i/>
          <w:sz w:val="20"/>
          <w:szCs w:val="20"/>
          <w:lang w:val="ru-RU"/>
        </w:rPr>
        <w:t>Գնումների</w:t>
      </w:r>
      <w:r w:rsidRPr="00883BDC">
        <w:rPr>
          <w:rFonts w:ascii="Sylfaen" w:hAnsi="Sylfaen" w:cs="Sylfaen"/>
          <w:i/>
          <w:sz w:val="20"/>
          <w:szCs w:val="20"/>
          <w:lang w:val="af-ZA"/>
        </w:rPr>
        <w:t xml:space="preserve">, </w:t>
      </w:r>
      <w:r w:rsidRPr="00883BDC">
        <w:rPr>
          <w:rFonts w:ascii="Sylfaen" w:hAnsi="Sylfaen" w:cs="Sylfaen"/>
          <w:i/>
          <w:sz w:val="20"/>
          <w:szCs w:val="20"/>
          <w:lang w:val="ru-RU"/>
        </w:rPr>
        <w:t>այդ</w:t>
      </w:r>
      <w:r w:rsidRPr="00883BDC">
        <w:rPr>
          <w:rFonts w:ascii="Sylfaen" w:hAnsi="Sylfaen" w:cs="Sylfaen"/>
          <w:i/>
          <w:sz w:val="20"/>
          <w:szCs w:val="20"/>
          <w:lang w:val="af-ZA"/>
        </w:rPr>
        <w:t xml:space="preserve"> </w:t>
      </w:r>
      <w:r w:rsidRPr="00883BDC">
        <w:rPr>
          <w:rFonts w:ascii="Sylfaen" w:hAnsi="Sylfaen" w:cs="Sylfaen"/>
          <w:i/>
          <w:sz w:val="20"/>
          <w:szCs w:val="20"/>
          <w:lang w:val="ru-RU"/>
        </w:rPr>
        <w:t>թվում</w:t>
      </w:r>
      <w:r w:rsidRPr="00883BDC">
        <w:rPr>
          <w:rFonts w:ascii="Sylfaen" w:hAnsi="Sylfaen" w:cs="Sylfaen"/>
          <w:i/>
          <w:sz w:val="20"/>
          <w:szCs w:val="20"/>
          <w:lang w:val="af-ZA"/>
        </w:rPr>
        <w:t xml:space="preserve"> </w:t>
      </w:r>
      <w:r w:rsidRPr="00883BDC">
        <w:rPr>
          <w:rFonts w:ascii="Sylfaen" w:hAnsi="Sylfaen" w:cs="Sylfaen"/>
          <w:i/>
          <w:sz w:val="20"/>
          <w:szCs w:val="20"/>
          <w:lang w:val="ru-RU"/>
        </w:rPr>
        <w:t>բողոքի</w:t>
      </w:r>
      <w:r w:rsidRPr="00883BDC">
        <w:rPr>
          <w:rFonts w:ascii="Sylfaen" w:hAnsi="Sylfaen" w:cs="Sylfaen"/>
          <w:i/>
          <w:sz w:val="20"/>
          <w:szCs w:val="20"/>
          <w:lang w:val="af-ZA"/>
        </w:rPr>
        <w:t xml:space="preserve"> </w:t>
      </w:r>
      <w:r w:rsidRPr="00883BDC">
        <w:rPr>
          <w:rFonts w:ascii="Sylfaen" w:hAnsi="Sylfaen" w:cs="Sylfaen"/>
          <w:i/>
          <w:sz w:val="20"/>
          <w:szCs w:val="20"/>
        </w:rPr>
        <w:t>քննման</w:t>
      </w:r>
      <w:r w:rsidRPr="00883BDC">
        <w:rPr>
          <w:rFonts w:ascii="Sylfaen" w:hAnsi="Sylfaen" w:cs="Sylfaen"/>
          <w:i/>
          <w:sz w:val="20"/>
          <w:szCs w:val="20"/>
          <w:lang w:val="af-ZA"/>
        </w:rPr>
        <w:t xml:space="preserve"> </w:t>
      </w:r>
      <w:r w:rsidRPr="00883BDC">
        <w:rPr>
          <w:rFonts w:ascii="Sylfaen" w:hAnsi="Sylfaen" w:cs="Sylfaen"/>
          <w:i/>
          <w:sz w:val="20"/>
          <w:szCs w:val="20"/>
          <w:lang w:val="ru-RU"/>
        </w:rPr>
        <w:t>հետ</w:t>
      </w:r>
      <w:r w:rsidRPr="00883BDC">
        <w:rPr>
          <w:rFonts w:ascii="Sylfaen" w:hAnsi="Sylfaen" w:cs="Sylfaen"/>
          <w:i/>
          <w:sz w:val="20"/>
          <w:szCs w:val="20"/>
          <w:lang w:val="af-ZA"/>
        </w:rPr>
        <w:t xml:space="preserve"> </w:t>
      </w:r>
      <w:r w:rsidRPr="00883BDC">
        <w:rPr>
          <w:rFonts w:ascii="Sylfaen" w:hAnsi="Sylfaen" w:cs="Sylfaen"/>
          <w:i/>
          <w:sz w:val="20"/>
          <w:szCs w:val="20"/>
          <w:lang w:val="ru-RU"/>
        </w:rPr>
        <w:t>կապված</w:t>
      </w:r>
      <w:r w:rsidRPr="00883BDC">
        <w:rPr>
          <w:rFonts w:ascii="Sylfaen" w:hAnsi="Sylfaen" w:cs="Sylfaen"/>
          <w:i/>
          <w:sz w:val="20"/>
          <w:szCs w:val="20"/>
          <w:lang w:val="af-ZA"/>
        </w:rPr>
        <w:t xml:space="preserve"> </w:t>
      </w:r>
      <w:r w:rsidRPr="00883BDC">
        <w:rPr>
          <w:rFonts w:ascii="Sylfaen" w:hAnsi="Sylfaen" w:cs="Sylfaen"/>
          <w:i/>
          <w:sz w:val="20"/>
          <w:szCs w:val="20"/>
          <w:lang w:val="ru-RU"/>
        </w:rPr>
        <w:t>հարաբերությունները</w:t>
      </w:r>
      <w:r w:rsidRPr="00883BDC">
        <w:rPr>
          <w:rFonts w:ascii="Sylfaen" w:hAnsi="Sylfaen" w:cs="Sylfaen"/>
          <w:i/>
          <w:sz w:val="20"/>
          <w:szCs w:val="20"/>
          <w:lang w:val="af-ZA"/>
        </w:rPr>
        <w:t xml:space="preserve"> </w:t>
      </w:r>
      <w:r w:rsidRPr="00883BDC">
        <w:rPr>
          <w:rFonts w:ascii="Sylfaen" w:hAnsi="Sylfaen" w:cs="Sylfaen"/>
          <w:i/>
          <w:sz w:val="20"/>
          <w:szCs w:val="20"/>
          <w:lang w:val="ru-RU"/>
        </w:rPr>
        <w:t>վարչական</w:t>
      </w:r>
      <w:r w:rsidRPr="00883BDC">
        <w:rPr>
          <w:rFonts w:ascii="Sylfaen" w:hAnsi="Sylfaen" w:cs="Sylfaen"/>
          <w:i/>
          <w:sz w:val="20"/>
          <w:szCs w:val="20"/>
          <w:lang w:val="af-ZA"/>
        </w:rPr>
        <w:t xml:space="preserve"> </w:t>
      </w:r>
      <w:r w:rsidRPr="00883BDC">
        <w:rPr>
          <w:rFonts w:ascii="Sylfaen" w:hAnsi="Sylfaen" w:cs="Sylfaen"/>
          <w:i/>
          <w:sz w:val="20"/>
          <w:szCs w:val="20"/>
          <w:lang w:val="ru-RU"/>
        </w:rPr>
        <w:t>հարաբերություններ</w:t>
      </w:r>
      <w:r w:rsidRPr="00883BDC">
        <w:rPr>
          <w:rFonts w:ascii="Sylfaen" w:hAnsi="Sylfaen" w:cs="Sylfaen"/>
          <w:i/>
          <w:sz w:val="20"/>
          <w:szCs w:val="20"/>
          <w:lang w:val="af-ZA"/>
        </w:rPr>
        <w:t xml:space="preserve"> </w:t>
      </w:r>
      <w:r w:rsidRPr="00883BDC">
        <w:rPr>
          <w:rFonts w:ascii="Sylfaen" w:hAnsi="Sylfaen" w:cs="Sylfaen"/>
          <w:i/>
          <w:sz w:val="20"/>
          <w:szCs w:val="20"/>
          <w:lang w:val="ru-RU"/>
        </w:rPr>
        <w:t>չեն</w:t>
      </w:r>
      <w:r w:rsidRPr="00883BDC">
        <w:rPr>
          <w:rFonts w:ascii="Sylfaen" w:hAnsi="Sylfaen" w:cs="Sylfaen"/>
          <w:i/>
          <w:sz w:val="20"/>
          <w:szCs w:val="20"/>
          <w:lang w:val="af-ZA"/>
        </w:rPr>
        <w:t xml:space="preserve"> </w:t>
      </w:r>
      <w:r w:rsidRPr="00883BDC">
        <w:rPr>
          <w:rFonts w:ascii="Sylfaen" w:hAnsi="Sylfaen" w:cs="Sylfaen"/>
          <w:i/>
          <w:sz w:val="20"/>
          <w:szCs w:val="20"/>
          <w:lang w:val="ru-RU"/>
        </w:rPr>
        <w:t>և</w:t>
      </w:r>
      <w:r w:rsidRPr="00883BDC">
        <w:rPr>
          <w:rFonts w:ascii="Sylfaen" w:hAnsi="Sylfaen" w:cs="Sylfaen"/>
          <w:i/>
          <w:sz w:val="20"/>
          <w:szCs w:val="20"/>
          <w:lang w:val="af-ZA"/>
        </w:rPr>
        <w:t xml:space="preserve"> </w:t>
      </w:r>
      <w:r w:rsidRPr="00883BDC">
        <w:rPr>
          <w:rFonts w:ascii="Sylfaen" w:hAnsi="Sylfaen" w:cs="Sylfaen"/>
          <w:i/>
          <w:sz w:val="20"/>
          <w:szCs w:val="20"/>
          <w:lang w:val="ru-RU"/>
        </w:rPr>
        <w:t>դրանք</w:t>
      </w:r>
      <w:r w:rsidRPr="00883BDC">
        <w:rPr>
          <w:rFonts w:ascii="Sylfaen" w:hAnsi="Sylfaen" w:cs="Sylfaen"/>
          <w:i/>
          <w:sz w:val="20"/>
          <w:szCs w:val="20"/>
          <w:lang w:val="af-ZA"/>
        </w:rPr>
        <w:t xml:space="preserve"> </w:t>
      </w:r>
      <w:r w:rsidRPr="00883BDC">
        <w:rPr>
          <w:rFonts w:ascii="Sylfaen" w:hAnsi="Sylfaen" w:cs="Sylfaen"/>
          <w:i/>
          <w:sz w:val="20"/>
          <w:szCs w:val="20"/>
          <w:lang w:val="ru-RU"/>
        </w:rPr>
        <w:t>կարգավորվում</w:t>
      </w:r>
      <w:r w:rsidRPr="00883BDC">
        <w:rPr>
          <w:rFonts w:ascii="Sylfaen" w:hAnsi="Sylfaen" w:cs="Sylfaen"/>
          <w:i/>
          <w:sz w:val="20"/>
          <w:szCs w:val="20"/>
          <w:lang w:val="af-ZA"/>
        </w:rPr>
        <w:t xml:space="preserve"> </w:t>
      </w:r>
      <w:r w:rsidRPr="00883BDC">
        <w:rPr>
          <w:rFonts w:ascii="Sylfaen" w:hAnsi="Sylfaen" w:cs="Sylfaen"/>
          <w:i/>
          <w:sz w:val="20"/>
          <w:szCs w:val="20"/>
          <w:lang w:val="ru-RU"/>
        </w:rPr>
        <w:t>են</w:t>
      </w:r>
      <w:r w:rsidRPr="00883BDC">
        <w:rPr>
          <w:rFonts w:ascii="Sylfaen" w:hAnsi="Sylfaen" w:cs="Sylfaen"/>
          <w:i/>
          <w:sz w:val="20"/>
          <w:szCs w:val="20"/>
          <w:lang w:val="af-ZA"/>
        </w:rPr>
        <w:t xml:space="preserve"> </w:t>
      </w:r>
      <w:r w:rsidRPr="00883BDC">
        <w:rPr>
          <w:rFonts w:ascii="Sylfaen" w:hAnsi="Sylfaen" w:cs="Sylfaen"/>
          <w:i/>
          <w:sz w:val="20"/>
          <w:szCs w:val="20"/>
          <w:lang w:val="ru-RU"/>
        </w:rPr>
        <w:t>Հայաստանի</w:t>
      </w:r>
      <w:r w:rsidRPr="00883BDC">
        <w:rPr>
          <w:rFonts w:ascii="Sylfaen" w:hAnsi="Sylfaen" w:cs="Sylfaen"/>
          <w:i/>
          <w:sz w:val="20"/>
          <w:szCs w:val="20"/>
          <w:lang w:val="af-ZA"/>
        </w:rPr>
        <w:t xml:space="preserve"> </w:t>
      </w:r>
      <w:r w:rsidRPr="00883BDC">
        <w:rPr>
          <w:rFonts w:ascii="Sylfaen" w:hAnsi="Sylfaen" w:cs="Sylfaen"/>
          <w:i/>
          <w:sz w:val="20"/>
          <w:szCs w:val="20"/>
          <w:lang w:val="ru-RU"/>
        </w:rPr>
        <w:t>Հանարապետության</w:t>
      </w:r>
      <w:r w:rsidRPr="00883BDC">
        <w:rPr>
          <w:rFonts w:ascii="Sylfaen" w:hAnsi="Sylfaen" w:cs="Sylfaen"/>
          <w:i/>
          <w:sz w:val="20"/>
          <w:szCs w:val="20"/>
          <w:lang w:val="af-ZA"/>
        </w:rPr>
        <w:t xml:space="preserve"> </w:t>
      </w:r>
      <w:r w:rsidRPr="00883BDC">
        <w:rPr>
          <w:rFonts w:ascii="Sylfaen" w:hAnsi="Sylfaen" w:cs="Sylfaen"/>
          <w:i/>
          <w:sz w:val="20"/>
          <w:szCs w:val="20"/>
          <w:lang w:val="ru-RU"/>
        </w:rPr>
        <w:t>քաղաքացիաիրավական</w:t>
      </w:r>
      <w:r w:rsidRPr="00883BDC">
        <w:rPr>
          <w:rFonts w:ascii="Sylfaen" w:hAnsi="Sylfaen" w:cs="Sylfaen"/>
          <w:i/>
          <w:sz w:val="20"/>
          <w:szCs w:val="20"/>
          <w:lang w:val="af-ZA"/>
        </w:rPr>
        <w:t xml:space="preserve"> </w:t>
      </w:r>
      <w:r w:rsidRPr="00883BDC">
        <w:rPr>
          <w:rFonts w:ascii="Sylfaen" w:hAnsi="Sylfaen" w:cs="Sylfaen"/>
          <w:i/>
          <w:sz w:val="20"/>
          <w:szCs w:val="20"/>
          <w:lang w:val="ru-RU"/>
        </w:rPr>
        <w:t>հարաբերությունները</w:t>
      </w:r>
      <w:r w:rsidRPr="00883BDC">
        <w:rPr>
          <w:rFonts w:ascii="Sylfaen" w:hAnsi="Sylfaen" w:cs="Sylfaen"/>
          <w:i/>
          <w:sz w:val="20"/>
          <w:szCs w:val="20"/>
          <w:lang w:val="af-ZA"/>
        </w:rPr>
        <w:t xml:space="preserve"> </w:t>
      </w:r>
      <w:r w:rsidRPr="00883BDC">
        <w:rPr>
          <w:rFonts w:ascii="Sylfaen" w:hAnsi="Sylfaen" w:cs="Sylfaen"/>
          <w:i/>
          <w:sz w:val="20"/>
          <w:szCs w:val="20"/>
          <w:lang w:val="ru-RU"/>
        </w:rPr>
        <w:t>կարգավորող</w:t>
      </w:r>
      <w:r w:rsidRPr="00883BDC">
        <w:rPr>
          <w:rFonts w:ascii="Sylfaen" w:hAnsi="Sylfaen" w:cs="Sylfaen"/>
          <w:i/>
          <w:sz w:val="20"/>
          <w:szCs w:val="20"/>
          <w:lang w:val="af-ZA"/>
        </w:rPr>
        <w:t xml:space="preserve"> </w:t>
      </w:r>
      <w:r w:rsidRPr="00883BDC">
        <w:rPr>
          <w:rFonts w:ascii="Sylfaen" w:hAnsi="Sylfaen" w:cs="Sylfaen"/>
          <w:i/>
          <w:sz w:val="20"/>
          <w:szCs w:val="20"/>
          <w:lang w:val="ru-RU"/>
        </w:rPr>
        <w:t>օրենսդրությամբ։</w:t>
      </w:r>
    </w:p>
    <w:p w:rsidR="00A5723E" w:rsidRPr="00883BDC" w:rsidRDefault="00A5723E" w:rsidP="00A5723E">
      <w:pPr>
        <w:ind w:firstLine="567"/>
        <w:jc w:val="both"/>
        <w:rPr>
          <w:rFonts w:ascii="Sylfaen" w:hAnsi="Sylfaen" w:cs="Sylfaen"/>
          <w:i/>
          <w:sz w:val="20"/>
          <w:szCs w:val="20"/>
          <w:lang w:val="af-ZA"/>
        </w:rPr>
      </w:pPr>
      <w:r w:rsidRPr="00883BDC">
        <w:rPr>
          <w:rFonts w:ascii="Sylfaen" w:hAnsi="Sylfaen" w:cs="Sylfaen"/>
          <w:i/>
          <w:sz w:val="20"/>
          <w:szCs w:val="20"/>
          <w:lang w:val="af-ZA"/>
        </w:rPr>
        <w:t xml:space="preserve">12.3  </w:t>
      </w:r>
      <w:r w:rsidRPr="00883BDC">
        <w:rPr>
          <w:rFonts w:ascii="Sylfaen" w:hAnsi="Sylfaen" w:cs="Sylfaen"/>
          <w:i/>
          <w:sz w:val="20"/>
          <w:szCs w:val="20"/>
          <w:lang w:val="ru-RU"/>
        </w:rPr>
        <w:t>Յուրաքանչյուր</w:t>
      </w:r>
      <w:r w:rsidRPr="00883BDC">
        <w:rPr>
          <w:rFonts w:ascii="Sylfaen" w:hAnsi="Sylfaen" w:cs="Sylfaen"/>
          <w:i/>
          <w:sz w:val="20"/>
          <w:szCs w:val="20"/>
          <w:lang w:val="af-ZA"/>
        </w:rPr>
        <w:t xml:space="preserve"> </w:t>
      </w:r>
      <w:r w:rsidRPr="00883BDC">
        <w:rPr>
          <w:rFonts w:ascii="Sylfaen" w:hAnsi="Sylfaen" w:cs="Sylfaen"/>
          <w:i/>
          <w:sz w:val="20"/>
          <w:szCs w:val="20"/>
          <w:lang w:val="ru-RU"/>
        </w:rPr>
        <w:t>անձ</w:t>
      </w:r>
      <w:r w:rsidRPr="00883BDC">
        <w:rPr>
          <w:rFonts w:ascii="Sylfaen" w:hAnsi="Sylfaen" w:cs="Sylfaen"/>
          <w:i/>
          <w:sz w:val="20"/>
          <w:szCs w:val="20"/>
          <w:lang w:val="af-ZA"/>
        </w:rPr>
        <w:t xml:space="preserve"> </w:t>
      </w:r>
      <w:r w:rsidRPr="00883BDC">
        <w:rPr>
          <w:rFonts w:ascii="Sylfaen" w:hAnsi="Sylfaen" w:cs="Sylfaen"/>
          <w:i/>
          <w:sz w:val="20"/>
          <w:szCs w:val="20"/>
          <w:lang w:val="ru-RU"/>
        </w:rPr>
        <w:t>իրավունք</w:t>
      </w:r>
      <w:r w:rsidRPr="00883BDC">
        <w:rPr>
          <w:rFonts w:ascii="Sylfaen" w:hAnsi="Sylfaen" w:cs="Sylfaen"/>
          <w:i/>
          <w:sz w:val="20"/>
          <w:szCs w:val="20"/>
          <w:lang w:val="af-ZA"/>
        </w:rPr>
        <w:t xml:space="preserve"> </w:t>
      </w:r>
      <w:r w:rsidRPr="00883BDC">
        <w:rPr>
          <w:rFonts w:ascii="Sylfaen" w:hAnsi="Sylfaen" w:cs="Sylfaen"/>
          <w:i/>
          <w:sz w:val="20"/>
          <w:szCs w:val="20"/>
          <w:lang w:val="ru-RU"/>
        </w:rPr>
        <w:t>ունի</w:t>
      </w:r>
      <w:r w:rsidRPr="00883BDC">
        <w:rPr>
          <w:rFonts w:ascii="Sylfaen" w:hAnsi="Sylfaen" w:cs="Sylfaen"/>
          <w:i/>
          <w:sz w:val="20"/>
          <w:szCs w:val="20"/>
          <w:lang w:val="af-ZA"/>
        </w:rPr>
        <w:t xml:space="preserve"> </w:t>
      </w:r>
      <w:r w:rsidRPr="00883BDC">
        <w:rPr>
          <w:rFonts w:ascii="Sylfaen" w:hAnsi="Sylfaen" w:cs="Sylfaen"/>
          <w:i/>
          <w:sz w:val="20"/>
          <w:szCs w:val="20"/>
          <w:lang w:val="ru-RU"/>
        </w:rPr>
        <w:t>Օրենքի</w:t>
      </w:r>
      <w:r w:rsidRPr="00883BDC">
        <w:rPr>
          <w:rFonts w:ascii="Sylfaen" w:hAnsi="Sylfaen" w:cs="Sylfaen"/>
          <w:i/>
          <w:sz w:val="20"/>
          <w:szCs w:val="20"/>
          <w:lang w:val="af-ZA"/>
        </w:rPr>
        <w:t xml:space="preserve"> </w:t>
      </w:r>
      <w:r w:rsidRPr="00883BDC">
        <w:rPr>
          <w:rFonts w:ascii="Sylfaen" w:hAnsi="Sylfaen" w:cs="Sylfaen"/>
          <w:i/>
          <w:sz w:val="20"/>
          <w:szCs w:val="20"/>
          <w:lang w:val="ru-RU"/>
        </w:rPr>
        <w:t>համաձայն</w:t>
      </w:r>
      <w:r w:rsidRPr="00883BDC">
        <w:rPr>
          <w:rFonts w:ascii="Sylfaen" w:hAnsi="Sylfaen" w:cs="Sylfaen"/>
          <w:i/>
          <w:sz w:val="20"/>
          <w:szCs w:val="20"/>
          <w:lang w:val="af-ZA"/>
        </w:rPr>
        <w:t>`</w:t>
      </w:r>
    </w:p>
    <w:p w:rsidR="00A5723E" w:rsidRPr="00883BDC" w:rsidRDefault="00A5723E" w:rsidP="00A5723E">
      <w:pPr>
        <w:ind w:firstLine="567"/>
        <w:jc w:val="both"/>
        <w:rPr>
          <w:rFonts w:ascii="Sylfaen" w:hAnsi="Sylfaen" w:cs="Sylfaen"/>
          <w:i/>
          <w:sz w:val="20"/>
          <w:szCs w:val="20"/>
          <w:lang w:val="af-ZA"/>
        </w:rPr>
      </w:pPr>
      <w:r w:rsidRPr="00883BDC">
        <w:rPr>
          <w:rFonts w:ascii="Sylfaen" w:hAnsi="Sylfaen" w:cs="Sylfaen"/>
          <w:i/>
          <w:sz w:val="20"/>
          <w:szCs w:val="20"/>
          <w:lang w:val="af-ZA"/>
        </w:rPr>
        <w:t xml:space="preserve">1) </w:t>
      </w:r>
      <w:r w:rsidRPr="00883BDC">
        <w:rPr>
          <w:rFonts w:ascii="Sylfaen" w:hAnsi="Sylfaen" w:cs="Sylfaen"/>
          <w:i/>
          <w:sz w:val="20"/>
          <w:szCs w:val="20"/>
          <w:lang w:val="ru-RU"/>
        </w:rPr>
        <w:t>նախքան</w:t>
      </w:r>
      <w:r w:rsidRPr="00883BDC">
        <w:rPr>
          <w:rFonts w:ascii="Sylfaen" w:hAnsi="Sylfaen" w:cs="Sylfaen"/>
          <w:i/>
          <w:sz w:val="20"/>
          <w:szCs w:val="20"/>
          <w:lang w:val="af-ZA"/>
        </w:rPr>
        <w:t xml:space="preserve"> </w:t>
      </w:r>
      <w:r w:rsidRPr="00883BDC">
        <w:rPr>
          <w:rFonts w:ascii="Sylfaen" w:hAnsi="Sylfaen" w:cs="Sylfaen"/>
          <w:i/>
          <w:sz w:val="20"/>
          <w:szCs w:val="20"/>
          <w:lang w:val="ru-RU"/>
        </w:rPr>
        <w:t>պայմանագրի</w:t>
      </w:r>
      <w:r w:rsidRPr="00883BDC">
        <w:rPr>
          <w:rFonts w:ascii="Sylfaen" w:hAnsi="Sylfaen" w:cs="Sylfaen"/>
          <w:i/>
          <w:sz w:val="20"/>
          <w:szCs w:val="20"/>
          <w:lang w:val="af-ZA"/>
        </w:rPr>
        <w:t xml:space="preserve"> </w:t>
      </w:r>
      <w:r w:rsidRPr="00883BDC">
        <w:rPr>
          <w:rFonts w:ascii="Sylfaen" w:hAnsi="Sylfaen" w:cs="Sylfaen"/>
          <w:i/>
          <w:sz w:val="20"/>
          <w:szCs w:val="20"/>
          <w:lang w:val="ru-RU"/>
        </w:rPr>
        <w:t>կնքումը</w:t>
      </w:r>
      <w:r w:rsidRPr="00883BDC">
        <w:rPr>
          <w:rFonts w:ascii="Sylfaen" w:hAnsi="Sylfaen" w:cs="Sylfaen"/>
          <w:i/>
          <w:sz w:val="20"/>
          <w:szCs w:val="20"/>
          <w:lang w:val="af-ZA"/>
        </w:rPr>
        <w:t xml:space="preserve"> </w:t>
      </w:r>
      <w:r w:rsidRPr="00883BDC">
        <w:rPr>
          <w:rFonts w:ascii="Sylfaen" w:hAnsi="Sylfaen" w:cs="Sylfaen"/>
          <w:i/>
          <w:sz w:val="20"/>
          <w:szCs w:val="20"/>
          <w:lang w:val="ru-RU"/>
        </w:rPr>
        <w:t>բողոքարկելու</w:t>
      </w:r>
      <w:r w:rsidRPr="00883BDC">
        <w:rPr>
          <w:rFonts w:ascii="Sylfaen" w:hAnsi="Sylfaen" w:cs="Sylfaen"/>
          <w:i/>
          <w:sz w:val="20"/>
          <w:szCs w:val="20"/>
          <w:lang w:val="af-ZA"/>
        </w:rPr>
        <w:t xml:space="preserve"> պ</w:t>
      </w:r>
      <w:r w:rsidRPr="00883BDC">
        <w:rPr>
          <w:rFonts w:ascii="Sylfaen" w:hAnsi="Sylfaen" w:cs="Sylfaen"/>
          <w:i/>
          <w:sz w:val="20"/>
          <w:szCs w:val="20"/>
          <w:lang w:val="ru-RU"/>
        </w:rPr>
        <w:t>ատվիրատուի</w:t>
      </w:r>
      <w:r w:rsidRPr="00883BDC">
        <w:rPr>
          <w:rFonts w:ascii="Sylfaen" w:hAnsi="Sylfaen" w:cs="Sylfaen"/>
          <w:i/>
          <w:sz w:val="20"/>
          <w:szCs w:val="20"/>
          <w:lang w:val="af-ZA"/>
        </w:rPr>
        <w:t xml:space="preserve"> </w:t>
      </w:r>
      <w:r w:rsidRPr="00883BDC">
        <w:rPr>
          <w:rFonts w:ascii="Sylfaen" w:hAnsi="Sylfaen" w:cs="Sylfaen"/>
          <w:i/>
          <w:sz w:val="20"/>
          <w:szCs w:val="20"/>
          <w:lang w:val="ru-RU"/>
        </w:rPr>
        <w:t>և</w:t>
      </w:r>
      <w:r w:rsidRPr="00883BDC">
        <w:rPr>
          <w:rFonts w:ascii="Sylfaen" w:hAnsi="Sylfaen" w:cs="Sylfaen"/>
          <w:i/>
          <w:sz w:val="20"/>
          <w:szCs w:val="20"/>
          <w:lang w:val="af-ZA"/>
        </w:rPr>
        <w:t xml:space="preserve"> </w:t>
      </w:r>
      <w:r w:rsidRPr="00883BDC">
        <w:rPr>
          <w:rFonts w:ascii="Sylfaen" w:hAnsi="Sylfaen" w:cs="Sylfaen"/>
          <w:i/>
          <w:sz w:val="20"/>
          <w:szCs w:val="20"/>
          <w:lang w:val="ru-RU"/>
        </w:rPr>
        <w:t>հանձնաժողովի</w:t>
      </w:r>
      <w:r w:rsidRPr="00883BDC">
        <w:rPr>
          <w:rFonts w:ascii="Sylfaen" w:hAnsi="Sylfaen" w:cs="Sylfaen"/>
          <w:i/>
          <w:sz w:val="20"/>
          <w:szCs w:val="20"/>
          <w:lang w:val="af-ZA"/>
        </w:rPr>
        <w:t xml:space="preserve"> </w:t>
      </w:r>
      <w:r w:rsidRPr="00883BDC">
        <w:rPr>
          <w:rFonts w:ascii="Sylfaen" w:hAnsi="Sylfaen" w:cs="Sylfaen"/>
          <w:i/>
          <w:sz w:val="20"/>
          <w:szCs w:val="20"/>
          <w:lang w:val="ru-RU"/>
        </w:rPr>
        <w:t>գործողությունները</w:t>
      </w:r>
      <w:r w:rsidRPr="00883BDC">
        <w:rPr>
          <w:rFonts w:ascii="Sylfaen" w:hAnsi="Sylfaen" w:cs="Sylfaen"/>
          <w:i/>
          <w:sz w:val="20"/>
          <w:szCs w:val="20"/>
          <w:lang w:val="af-ZA"/>
        </w:rPr>
        <w:t xml:space="preserve"> (</w:t>
      </w:r>
      <w:r w:rsidRPr="00883BDC">
        <w:rPr>
          <w:rFonts w:ascii="Sylfaen" w:hAnsi="Sylfaen" w:cs="Sylfaen"/>
          <w:i/>
          <w:sz w:val="20"/>
          <w:szCs w:val="20"/>
          <w:lang w:val="ru-RU"/>
        </w:rPr>
        <w:t>անգործությունը</w:t>
      </w:r>
      <w:r w:rsidRPr="00883BDC">
        <w:rPr>
          <w:rFonts w:ascii="Sylfaen" w:hAnsi="Sylfaen" w:cs="Sylfaen"/>
          <w:i/>
          <w:sz w:val="20"/>
          <w:szCs w:val="20"/>
          <w:lang w:val="af-ZA"/>
        </w:rPr>
        <w:t xml:space="preserve">) և </w:t>
      </w:r>
      <w:r w:rsidRPr="00883BDC">
        <w:rPr>
          <w:rFonts w:ascii="Sylfaen" w:hAnsi="Sylfaen" w:cs="Sylfaen"/>
          <w:i/>
          <w:sz w:val="20"/>
          <w:szCs w:val="20"/>
          <w:lang w:val="ru-RU"/>
        </w:rPr>
        <w:t>որոշումները</w:t>
      </w:r>
      <w:r w:rsidRPr="00883BDC">
        <w:rPr>
          <w:rFonts w:ascii="Sylfaen" w:hAnsi="Sylfaen" w:cs="Sylfaen"/>
          <w:i/>
          <w:sz w:val="20"/>
          <w:szCs w:val="20"/>
          <w:lang w:val="af-ZA"/>
        </w:rPr>
        <w:t xml:space="preserve"> </w:t>
      </w:r>
      <w:r w:rsidRPr="00883BDC">
        <w:rPr>
          <w:rFonts w:ascii="Sylfaen" w:hAnsi="Sylfaen" w:cs="Sylfaen"/>
          <w:i/>
          <w:sz w:val="20"/>
          <w:szCs w:val="20"/>
          <w:lang w:val="ru-RU"/>
        </w:rPr>
        <w:t>գնումների</w:t>
      </w:r>
      <w:r w:rsidRPr="00883BDC">
        <w:rPr>
          <w:rFonts w:ascii="Sylfaen" w:hAnsi="Sylfaen" w:cs="Sylfaen"/>
          <w:i/>
          <w:sz w:val="20"/>
          <w:szCs w:val="20"/>
          <w:lang w:val="af-ZA"/>
        </w:rPr>
        <w:t xml:space="preserve"> </w:t>
      </w:r>
      <w:r w:rsidRPr="00883BDC">
        <w:rPr>
          <w:rFonts w:ascii="Sylfaen" w:hAnsi="Sylfaen" w:cs="Sylfaen"/>
          <w:i/>
          <w:sz w:val="20"/>
          <w:szCs w:val="20"/>
          <w:lang w:val="ru-RU"/>
        </w:rPr>
        <w:t>հետ</w:t>
      </w:r>
      <w:r w:rsidRPr="00883BDC">
        <w:rPr>
          <w:rFonts w:ascii="Sylfaen" w:hAnsi="Sylfaen" w:cs="Sylfaen"/>
          <w:i/>
          <w:sz w:val="20"/>
          <w:szCs w:val="20"/>
          <w:lang w:val="af-ZA"/>
        </w:rPr>
        <w:t xml:space="preserve"> </w:t>
      </w:r>
      <w:r w:rsidRPr="00883BDC">
        <w:rPr>
          <w:rFonts w:ascii="Sylfaen" w:hAnsi="Sylfaen" w:cs="Sylfaen"/>
          <w:i/>
          <w:sz w:val="20"/>
          <w:szCs w:val="20"/>
          <w:lang w:val="ru-RU"/>
        </w:rPr>
        <w:t>կապված</w:t>
      </w:r>
      <w:r w:rsidRPr="00883BDC">
        <w:rPr>
          <w:rFonts w:ascii="Sylfaen" w:hAnsi="Sylfaen" w:cs="Sylfaen"/>
          <w:i/>
          <w:sz w:val="20"/>
          <w:szCs w:val="20"/>
          <w:lang w:val="af-ZA"/>
        </w:rPr>
        <w:t xml:space="preserve"> </w:t>
      </w:r>
      <w:r w:rsidRPr="00883BDC">
        <w:rPr>
          <w:rFonts w:ascii="Sylfaen" w:hAnsi="Sylfaen" w:cs="Sylfaen"/>
          <w:i/>
          <w:sz w:val="20"/>
          <w:szCs w:val="20"/>
          <w:lang w:val="ru-RU"/>
        </w:rPr>
        <w:t>բողոքներ</w:t>
      </w:r>
      <w:r w:rsidRPr="00883BDC">
        <w:rPr>
          <w:rFonts w:ascii="Sylfaen" w:hAnsi="Sylfaen" w:cs="Sylfaen"/>
          <w:i/>
          <w:sz w:val="20"/>
          <w:szCs w:val="20"/>
          <w:lang w:val="af-ZA"/>
        </w:rPr>
        <w:t xml:space="preserve"> </w:t>
      </w:r>
      <w:r w:rsidRPr="00883BDC">
        <w:rPr>
          <w:rFonts w:ascii="Sylfaen" w:hAnsi="Sylfaen" w:cs="Sylfaen"/>
          <w:i/>
          <w:sz w:val="20"/>
          <w:szCs w:val="20"/>
          <w:lang w:val="ru-RU"/>
        </w:rPr>
        <w:t>քննող</w:t>
      </w:r>
      <w:r w:rsidRPr="00883BDC">
        <w:rPr>
          <w:rFonts w:ascii="Sylfaen" w:hAnsi="Sylfaen" w:cs="Sylfaen"/>
          <w:i/>
          <w:sz w:val="20"/>
          <w:szCs w:val="20"/>
          <w:lang w:val="af-ZA"/>
        </w:rPr>
        <w:t xml:space="preserve"> </w:t>
      </w:r>
      <w:r w:rsidRPr="00883BDC">
        <w:rPr>
          <w:rFonts w:ascii="Sylfaen" w:hAnsi="Sylfaen" w:cs="Sylfaen"/>
          <w:i/>
          <w:sz w:val="20"/>
          <w:szCs w:val="20"/>
          <w:lang w:val="ru-RU"/>
        </w:rPr>
        <w:t>անձին</w:t>
      </w:r>
      <w:r w:rsidRPr="00883BDC">
        <w:rPr>
          <w:rFonts w:ascii="Sylfaen" w:hAnsi="Sylfaen" w:cs="Sylfaen"/>
          <w:i/>
          <w:sz w:val="20"/>
          <w:szCs w:val="20"/>
          <w:lang w:val="af-ZA"/>
        </w:rPr>
        <w:t>:</w:t>
      </w:r>
    </w:p>
    <w:p w:rsidR="00A5723E" w:rsidRPr="00883BDC" w:rsidRDefault="00A5723E" w:rsidP="00A5723E">
      <w:pPr>
        <w:ind w:firstLine="567"/>
        <w:jc w:val="both"/>
        <w:rPr>
          <w:rFonts w:ascii="Sylfaen" w:hAnsi="Sylfaen" w:cs="Sylfaen"/>
          <w:i/>
          <w:sz w:val="20"/>
          <w:szCs w:val="20"/>
          <w:lang w:val="af-ZA"/>
        </w:rPr>
      </w:pPr>
      <w:bookmarkStart w:id="8" w:name="_Hlk9264573"/>
      <w:r w:rsidRPr="00883BDC">
        <w:rPr>
          <w:rFonts w:ascii="Sylfaen" w:hAnsi="Sylfaen" w:cs="Sylfaen"/>
          <w:i/>
          <w:sz w:val="20"/>
          <w:szCs w:val="20"/>
          <w:lang w:val="af-ZA"/>
        </w:rPr>
        <w:t>Գնումների հետ կապված բողոքներ քննող անձի գործունեության կարգը հաստատված է ՀՀ ֆինանսների նախարարի 2018 թվականի դեկտեմբերի 6-ի N 600-Ն հրամանով.</w:t>
      </w:r>
    </w:p>
    <w:bookmarkEnd w:id="8"/>
    <w:p w:rsidR="00A5723E" w:rsidRPr="00883BDC" w:rsidRDefault="00A5723E" w:rsidP="00A5723E">
      <w:pPr>
        <w:ind w:firstLine="567"/>
        <w:jc w:val="both"/>
        <w:rPr>
          <w:rFonts w:ascii="Sylfaen" w:hAnsi="Sylfaen" w:cs="Sylfaen"/>
          <w:i/>
          <w:sz w:val="20"/>
          <w:szCs w:val="20"/>
          <w:lang w:val="af-ZA"/>
        </w:rPr>
      </w:pPr>
      <w:r w:rsidRPr="00883BDC">
        <w:rPr>
          <w:rFonts w:ascii="Sylfaen" w:hAnsi="Sylfaen" w:cs="Sylfaen"/>
          <w:i/>
          <w:sz w:val="20"/>
          <w:szCs w:val="20"/>
          <w:lang w:val="af-ZA"/>
        </w:rPr>
        <w:t xml:space="preserve">2) </w:t>
      </w:r>
      <w:r w:rsidRPr="00883BDC">
        <w:rPr>
          <w:rFonts w:ascii="Sylfaen" w:hAnsi="Sylfaen" w:cs="Sylfaen"/>
          <w:i/>
          <w:sz w:val="20"/>
          <w:szCs w:val="20"/>
          <w:lang w:val="ru-RU"/>
        </w:rPr>
        <w:t>դատական</w:t>
      </w:r>
      <w:r w:rsidRPr="00883BDC">
        <w:rPr>
          <w:rFonts w:ascii="Sylfaen" w:hAnsi="Sylfaen" w:cs="Sylfaen"/>
          <w:i/>
          <w:sz w:val="20"/>
          <w:szCs w:val="20"/>
          <w:lang w:val="af-ZA"/>
        </w:rPr>
        <w:t xml:space="preserve"> </w:t>
      </w:r>
      <w:r w:rsidRPr="00883BDC">
        <w:rPr>
          <w:rFonts w:ascii="Sylfaen" w:hAnsi="Sylfaen" w:cs="Sylfaen"/>
          <w:i/>
          <w:sz w:val="20"/>
          <w:szCs w:val="20"/>
          <w:lang w:val="ru-RU"/>
        </w:rPr>
        <w:t>կարգով</w:t>
      </w:r>
      <w:r w:rsidRPr="00883BDC">
        <w:rPr>
          <w:rFonts w:ascii="Sylfaen" w:hAnsi="Sylfaen" w:cs="Sylfaen"/>
          <w:i/>
          <w:sz w:val="20"/>
          <w:szCs w:val="20"/>
          <w:lang w:val="af-ZA"/>
        </w:rPr>
        <w:t xml:space="preserve"> </w:t>
      </w:r>
      <w:r w:rsidRPr="00883BDC">
        <w:rPr>
          <w:rFonts w:ascii="Sylfaen" w:hAnsi="Sylfaen" w:cs="Sylfaen"/>
          <w:i/>
          <w:sz w:val="20"/>
          <w:szCs w:val="20"/>
          <w:lang w:val="ru-RU"/>
        </w:rPr>
        <w:t>բողոքարկելու</w:t>
      </w:r>
      <w:r w:rsidRPr="00883BDC">
        <w:rPr>
          <w:rFonts w:ascii="Sylfaen" w:hAnsi="Sylfaen" w:cs="Sylfaen"/>
          <w:i/>
          <w:sz w:val="20"/>
          <w:szCs w:val="20"/>
          <w:lang w:val="af-ZA"/>
        </w:rPr>
        <w:t xml:space="preserve"> </w:t>
      </w:r>
      <w:r w:rsidRPr="00883BDC">
        <w:rPr>
          <w:rFonts w:ascii="Sylfaen" w:hAnsi="Sylfaen" w:cs="Sylfaen"/>
          <w:i/>
          <w:sz w:val="20"/>
          <w:szCs w:val="20"/>
          <w:lang w:val="ru-RU"/>
        </w:rPr>
        <w:t>գնումների</w:t>
      </w:r>
      <w:r w:rsidRPr="00883BDC">
        <w:rPr>
          <w:rFonts w:ascii="Sylfaen" w:hAnsi="Sylfaen" w:cs="Sylfaen"/>
          <w:i/>
          <w:sz w:val="20"/>
          <w:szCs w:val="20"/>
          <w:lang w:val="af-ZA"/>
        </w:rPr>
        <w:t xml:space="preserve"> </w:t>
      </w:r>
      <w:r w:rsidRPr="00883BDC">
        <w:rPr>
          <w:rFonts w:ascii="Sylfaen" w:hAnsi="Sylfaen" w:cs="Sylfaen"/>
          <w:i/>
          <w:sz w:val="20"/>
          <w:szCs w:val="20"/>
          <w:lang w:val="ru-RU"/>
        </w:rPr>
        <w:t>հետ</w:t>
      </w:r>
      <w:r w:rsidRPr="00883BDC">
        <w:rPr>
          <w:rFonts w:ascii="Sylfaen" w:hAnsi="Sylfaen" w:cs="Sylfaen"/>
          <w:i/>
          <w:sz w:val="20"/>
          <w:szCs w:val="20"/>
          <w:lang w:val="af-ZA"/>
        </w:rPr>
        <w:t xml:space="preserve"> </w:t>
      </w:r>
      <w:r w:rsidRPr="00883BDC">
        <w:rPr>
          <w:rFonts w:ascii="Sylfaen" w:hAnsi="Sylfaen" w:cs="Sylfaen"/>
          <w:i/>
          <w:sz w:val="20"/>
          <w:szCs w:val="20"/>
          <w:lang w:val="ru-RU"/>
        </w:rPr>
        <w:t>կապված</w:t>
      </w:r>
      <w:r w:rsidRPr="00883BDC">
        <w:rPr>
          <w:rFonts w:ascii="Sylfaen" w:hAnsi="Sylfaen" w:cs="Sylfaen"/>
          <w:i/>
          <w:sz w:val="20"/>
          <w:szCs w:val="20"/>
          <w:lang w:val="af-ZA"/>
        </w:rPr>
        <w:t xml:space="preserve"> </w:t>
      </w:r>
      <w:r w:rsidRPr="00883BDC">
        <w:rPr>
          <w:rFonts w:ascii="Sylfaen" w:hAnsi="Sylfaen" w:cs="Sylfaen"/>
          <w:i/>
          <w:sz w:val="20"/>
          <w:szCs w:val="20"/>
          <w:lang w:val="ru-RU"/>
        </w:rPr>
        <w:t>բողոքներ</w:t>
      </w:r>
      <w:r w:rsidRPr="00883BDC">
        <w:rPr>
          <w:rFonts w:ascii="Sylfaen" w:hAnsi="Sylfaen" w:cs="Sylfaen"/>
          <w:i/>
          <w:sz w:val="20"/>
          <w:szCs w:val="20"/>
          <w:lang w:val="af-ZA"/>
        </w:rPr>
        <w:t xml:space="preserve"> </w:t>
      </w:r>
      <w:r w:rsidRPr="00883BDC">
        <w:rPr>
          <w:rFonts w:ascii="Sylfaen" w:hAnsi="Sylfaen" w:cs="Sylfaen"/>
          <w:i/>
          <w:sz w:val="20"/>
          <w:szCs w:val="20"/>
          <w:lang w:val="ru-RU"/>
        </w:rPr>
        <w:t>քննող</w:t>
      </w:r>
      <w:r w:rsidRPr="00883BDC">
        <w:rPr>
          <w:rFonts w:ascii="Sylfaen" w:hAnsi="Sylfaen" w:cs="Sylfaen"/>
          <w:i/>
          <w:sz w:val="20"/>
          <w:szCs w:val="20"/>
          <w:lang w:val="af-ZA"/>
        </w:rPr>
        <w:t xml:space="preserve"> </w:t>
      </w:r>
      <w:r w:rsidRPr="00883BDC">
        <w:rPr>
          <w:rFonts w:ascii="Sylfaen" w:hAnsi="Sylfaen" w:cs="Sylfaen"/>
          <w:i/>
          <w:sz w:val="20"/>
          <w:szCs w:val="20"/>
          <w:lang w:val="ru-RU"/>
        </w:rPr>
        <w:t>անձի</w:t>
      </w:r>
      <w:r w:rsidRPr="00883BDC">
        <w:rPr>
          <w:rFonts w:ascii="Sylfaen" w:hAnsi="Sylfaen" w:cs="Sylfaen"/>
          <w:i/>
          <w:sz w:val="20"/>
          <w:szCs w:val="20"/>
          <w:lang w:val="af-ZA"/>
        </w:rPr>
        <w:t>, պ</w:t>
      </w:r>
      <w:r w:rsidRPr="00883BDC">
        <w:rPr>
          <w:rFonts w:ascii="Sylfaen" w:hAnsi="Sylfaen" w:cs="Sylfaen"/>
          <w:i/>
          <w:sz w:val="20"/>
          <w:szCs w:val="20"/>
          <w:lang w:val="ru-RU"/>
        </w:rPr>
        <w:t>ատվիրատուի</w:t>
      </w:r>
      <w:r w:rsidRPr="00883BDC">
        <w:rPr>
          <w:rFonts w:ascii="Sylfaen" w:hAnsi="Sylfaen" w:cs="Sylfaen"/>
          <w:i/>
          <w:sz w:val="20"/>
          <w:szCs w:val="20"/>
          <w:lang w:val="af-ZA"/>
        </w:rPr>
        <w:t xml:space="preserve"> </w:t>
      </w:r>
      <w:r w:rsidRPr="00883BDC">
        <w:rPr>
          <w:rFonts w:ascii="Sylfaen" w:hAnsi="Sylfaen" w:cs="Sylfaen"/>
          <w:i/>
          <w:sz w:val="20"/>
          <w:szCs w:val="20"/>
          <w:lang w:val="ru-RU"/>
        </w:rPr>
        <w:t>և</w:t>
      </w:r>
      <w:r w:rsidRPr="00883BDC">
        <w:rPr>
          <w:rFonts w:ascii="Sylfaen" w:hAnsi="Sylfaen" w:cs="Sylfaen"/>
          <w:i/>
          <w:sz w:val="20"/>
          <w:szCs w:val="20"/>
          <w:lang w:val="af-ZA"/>
        </w:rPr>
        <w:t xml:space="preserve"> </w:t>
      </w:r>
      <w:r w:rsidRPr="00883BDC">
        <w:rPr>
          <w:rFonts w:ascii="Sylfaen" w:hAnsi="Sylfaen" w:cs="Sylfaen"/>
          <w:i/>
          <w:sz w:val="20"/>
          <w:szCs w:val="20"/>
          <w:lang w:val="ru-RU"/>
        </w:rPr>
        <w:t>հանձնաժողովի</w:t>
      </w:r>
      <w:r w:rsidRPr="00883BDC">
        <w:rPr>
          <w:rFonts w:ascii="Sylfaen" w:hAnsi="Sylfaen" w:cs="Sylfaen"/>
          <w:i/>
          <w:sz w:val="20"/>
          <w:szCs w:val="20"/>
          <w:lang w:val="af-ZA"/>
        </w:rPr>
        <w:t xml:space="preserve"> </w:t>
      </w:r>
      <w:r w:rsidRPr="00883BDC">
        <w:rPr>
          <w:rFonts w:ascii="Sylfaen" w:hAnsi="Sylfaen" w:cs="Sylfaen"/>
          <w:i/>
          <w:sz w:val="20"/>
          <w:szCs w:val="20"/>
          <w:lang w:val="ru-RU"/>
        </w:rPr>
        <w:t>գործողությունները</w:t>
      </w:r>
      <w:r w:rsidRPr="00883BDC">
        <w:rPr>
          <w:rFonts w:ascii="Sylfaen" w:hAnsi="Sylfaen" w:cs="Sylfaen"/>
          <w:i/>
          <w:sz w:val="20"/>
          <w:szCs w:val="20"/>
          <w:lang w:val="af-ZA"/>
        </w:rPr>
        <w:t xml:space="preserve"> (</w:t>
      </w:r>
      <w:r w:rsidRPr="00883BDC">
        <w:rPr>
          <w:rFonts w:ascii="Sylfaen" w:hAnsi="Sylfaen" w:cs="Sylfaen"/>
          <w:i/>
          <w:sz w:val="20"/>
          <w:szCs w:val="20"/>
          <w:lang w:val="ru-RU"/>
        </w:rPr>
        <w:t>անգործությունը</w:t>
      </w:r>
      <w:r w:rsidRPr="00883BDC">
        <w:rPr>
          <w:rFonts w:ascii="Sylfaen" w:hAnsi="Sylfaen" w:cs="Sylfaen"/>
          <w:i/>
          <w:sz w:val="20"/>
          <w:szCs w:val="20"/>
          <w:lang w:val="af-ZA"/>
        </w:rPr>
        <w:t xml:space="preserve">) և </w:t>
      </w:r>
      <w:r w:rsidRPr="00883BDC">
        <w:rPr>
          <w:rFonts w:ascii="Sylfaen" w:hAnsi="Sylfaen" w:cs="Sylfaen"/>
          <w:i/>
          <w:sz w:val="20"/>
          <w:szCs w:val="20"/>
          <w:lang w:val="ru-RU"/>
        </w:rPr>
        <w:t>որոշումները։</w:t>
      </w:r>
    </w:p>
    <w:p w:rsidR="00A5723E" w:rsidRPr="00883BDC" w:rsidRDefault="00A5723E" w:rsidP="00A5723E">
      <w:pPr>
        <w:ind w:firstLine="567"/>
        <w:jc w:val="both"/>
        <w:rPr>
          <w:rFonts w:ascii="Sylfaen" w:hAnsi="Sylfaen" w:cs="Sylfaen"/>
          <w:i/>
          <w:sz w:val="20"/>
          <w:szCs w:val="20"/>
          <w:lang w:val="af-ZA"/>
        </w:rPr>
      </w:pPr>
      <w:r w:rsidRPr="00883BDC">
        <w:rPr>
          <w:rFonts w:ascii="Sylfaen" w:hAnsi="Sylfaen" w:cs="Sylfaen"/>
          <w:i/>
          <w:sz w:val="20"/>
          <w:szCs w:val="20"/>
          <w:lang w:val="af-ZA"/>
        </w:rPr>
        <w:t xml:space="preserve">12.4  </w:t>
      </w:r>
      <w:r w:rsidRPr="00883BDC">
        <w:rPr>
          <w:rFonts w:ascii="Sylfaen" w:hAnsi="Sylfaen" w:cs="Sylfaen"/>
          <w:i/>
          <w:sz w:val="20"/>
          <w:szCs w:val="20"/>
          <w:lang w:val="ru-RU"/>
        </w:rPr>
        <w:t>Եթե</w:t>
      </w:r>
      <w:r w:rsidRPr="00883BDC">
        <w:rPr>
          <w:rFonts w:ascii="Sylfaen" w:hAnsi="Sylfaen" w:cs="Sylfaen"/>
          <w:i/>
          <w:sz w:val="20"/>
          <w:szCs w:val="20"/>
          <w:lang w:val="af-ZA"/>
        </w:rPr>
        <w:t xml:space="preserve"> </w:t>
      </w:r>
      <w:r w:rsidRPr="00883BDC">
        <w:rPr>
          <w:rFonts w:ascii="Sylfaen" w:hAnsi="Sylfaen" w:cs="Sylfaen"/>
          <w:i/>
          <w:sz w:val="20"/>
          <w:szCs w:val="20"/>
          <w:lang w:val="ru-RU"/>
        </w:rPr>
        <w:t>բողոքը</w:t>
      </w:r>
      <w:r w:rsidRPr="00883BDC">
        <w:rPr>
          <w:rFonts w:ascii="Sylfaen" w:hAnsi="Sylfaen" w:cs="Sylfaen"/>
          <w:i/>
          <w:sz w:val="20"/>
          <w:szCs w:val="20"/>
          <w:lang w:val="af-ZA"/>
        </w:rPr>
        <w:t xml:space="preserve"> </w:t>
      </w:r>
      <w:r w:rsidRPr="00883BDC">
        <w:rPr>
          <w:rFonts w:ascii="Sylfaen" w:hAnsi="Sylfaen" w:cs="Sylfaen"/>
          <w:i/>
          <w:sz w:val="20"/>
          <w:szCs w:val="20"/>
          <w:lang w:val="ru-RU"/>
        </w:rPr>
        <w:t>ներկայացրած</w:t>
      </w:r>
      <w:r w:rsidRPr="00883BDC">
        <w:rPr>
          <w:rFonts w:ascii="Sylfaen" w:hAnsi="Sylfaen" w:cs="Sylfaen"/>
          <w:i/>
          <w:sz w:val="20"/>
          <w:szCs w:val="20"/>
          <w:lang w:val="af-ZA"/>
        </w:rPr>
        <w:t xml:space="preserve"> </w:t>
      </w:r>
      <w:r w:rsidRPr="00883BDC">
        <w:rPr>
          <w:rFonts w:ascii="Sylfaen" w:hAnsi="Sylfaen" w:cs="Sylfaen"/>
          <w:i/>
          <w:sz w:val="20"/>
          <w:szCs w:val="20"/>
          <w:lang w:val="ru-RU"/>
        </w:rPr>
        <w:t>անձը</w:t>
      </w:r>
      <w:r w:rsidRPr="00883BDC">
        <w:rPr>
          <w:rFonts w:ascii="Sylfaen" w:hAnsi="Sylfaen" w:cs="Sylfaen"/>
          <w:i/>
          <w:sz w:val="20"/>
          <w:szCs w:val="20"/>
          <w:lang w:val="af-ZA"/>
        </w:rPr>
        <w:t xml:space="preserve"> </w:t>
      </w:r>
      <w:r w:rsidRPr="00883BDC">
        <w:rPr>
          <w:rFonts w:ascii="Sylfaen" w:hAnsi="Sylfaen" w:cs="Sylfaen"/>
          <w:i/>
          <w:sz w:val="20"/>
          <w:szCs w:val="20"/>
          <w:lang w:val="ru-RU"/>
        </w:rPr>
        <w:t>բողոքարկում</w:t>
      </w:r>
      <w:r w:rsidRPr="00883BDC">
        <w:rPr>
          <w:rFonts w:ascii="Sylfaen" w:hAnsi="Sylfaen" w:cs="Sylfaen"/>
          <w:i/>
          <w:sz w:val="20"/>
          <w:szCs w:val="20"/>
          <w:lang w:val="af-ZA"/>
        </w:rPr>
        <w:t xml:space="preserve"> </w:t>
      </w:r>
      <w:r w:rsidRPr="00883BDC">
        <w:rPr>
          <w:rFonts w:ascii="Sylfaen" w:hAnsi="Sylfaen" w:cs="Sylfaen"/>
          <w:i/>
          <w:sz w:val="20"/>
          <w:szCs w:val="20"/>
          <w:lang w:val="ru-RU"/>
        </w:rPr>
        <w:t>է</w:t>
      </w:r>
      <w:r w:rsidRPr="00883BDC">
        <w:rPr>
          <w:rFonts w:ascii="Sylfaen" w:hAnsi="Sylfaen" w:cs="Sylfaen"/>
          <w:i/>
          <w:sz w:val="20"/>
          <w:szCs w:val="20"/>
          <w:lang w:val="af-ZA"/>
        </w:rPr>
        <w:t>`</w:t>
      </w:r>
    </w:p>
    <w:p w:rsidR="00A5723E" w:rsidRPr="00883BDC" w:rsidRDefault="00A5723E" w:rsidP="00A5723E">
      <w:pPr>
        <w:ind w:firstLine="567"/>
        <w:jc w:val="both"/>
        <w:rPr>
          <w:rFonts w:ascii="Sylfaen" w:hAnsi="Sylfaen" w:cs="Sylfaen"/>
          <w:i/>
          <w:sz w:val="20"/>
          <w:szCs w:val="20"/>
          <w:lang w:val="af-ZA"/>
        </w:rPr>
      </w:pPr>
      <w:r w:rsidRPr="00883BDC">
        <w:rPr>
          <w:rFonts w:ascii="Sylfaen" w:hAnsi="Sylfaen" w:cs="Sylfaen"/>
          <w:i/>
          <w:sz w:val="20"/>
          <w:szCs w:val="20"/>
          <w:lang w:val="af-ZA"/>
        </w:rPr>
        <w:t xml:space="preserve">1) </w:t>
      </w:r>
      <w:r w:rsidRPr="00883BDC">
        <w:rPr>
          <w:rFonts w:ascii="Sylfaen" w:hAnsi="Sylfaen" w:cs="Sylfaen"/>
          <w:i/>
          <w:sz w:val="20"/>
          <w:szCs w:val="20"/>
          <w:lang w:val="ru-RU"/>
        </w:rPr>
        <w:t>պայմանագիր</w:t>
      </w:r>
      <w:r w:rsidRPr="00883BDC">
        <w:rPr>
          <w:rFonts w:ascii="Sylfaen" w:hAnsi="Sylfaen" w:cs="Sylfaen"/>
          <w:i/>
          <w:sz w:val="20"/>
          <w:szCs w:val="20"/>
          <w:lang w:val="af-ZA"/>
        </w:rPr>
        <w:t xml:space="preserve"> </w:t>
      </w:r>
      <w:r w:rsidRPr="00883BDC">
        <w:rPr>
          <w:rFonts w:ascii="Sylfaen" w:hAnsi="Sylfaen" w:cs="Sylfaen"/>
          <w:i/>
          <w:sz w:val="20"/>
          <w:szCs w:val="20"/>
          <w:lang w:val="ru-RU"/>
        </w:rPr>
        <w:t>կնքելու</w:t>
      </w:r>
      <w:r w:rsidRPr="00883BDC">
        <w:rPr>
          <w:rFonts w:ascii="Sylfaen" w:hAnsi="Sylfaen" w:cs="Sylfaen"/>
          <w:i/>
          <w:sz w:val="20"/>
          <w:szCs w:val="20"/>
          <w:lang w:val="af-ZA"/>
        </w:rPr>
        <w:t xml:space="preserve"> </w:t>
      </w:r>
      <w:r w:rsidRPr="00883BDC">
        <w:rPr>
          <w:rFonts w:ascii="Sylfaen" w:hAnsi="Sylfaen" w:cs="Sylfaen"/>
          <w:i/>
          <w:sz w:val="20"/>
          <w:szCs w:val="20"/>
          <w:lang w:val="ru-RU"/>
        </w:rPr>
        <w:t>որոշումը</w:t>
      </w:r>
      <w:r w:rsidRPr="00883BDC">
        <w:rPr>
          <w:rFonts w:ascii="Sylfaen" w:hAnsi="Sylfaen" w:cs="Sylfaen"/>
          <w:i/>
          <w:sz w:val="20"/>
          <w:szCs w:val="20"/>
          <w:lang w:val="af-ZA"/>
        </w:rPr>
        <w:t xml:space="preserve">, </w:t>
      </w:r>
      <w:r w:rsidRPr="00883BDC">
        <w:rPr>
          <w:rFonts w:ascii="Sylfaen" w:hAnsi="Sylfaen" w:cs="Sylfaen"/>
          <w:i/>
          <w:sz w:val="20"/>
          <w:szCs w:val="20"/>
          <w:lang w:val="ru-RU"/>
        </w:rPr>
        <w:t>ապա</w:t>
      </w:r>
      <w:r w:rsidRPr="00883BDC">
        <w:rPr>
          <w:rFonts w:ascii="Sylfaen" w:hAnsi="Sylfaen" w:cs="Sylfaen"/>
          <w:i/>
          <w:sz w:val="20"/>
          <w:szCs w:val="20"/>
          <w:lang w:val="af-ZA"/>
        </w:rPr>
        <w:t xml:space="preserve"> </w:t>
      </w:r>
      <w:r w:rsidRPr="00883BDC">
        <w:rPr>
          <w:rFonts w:ascii="Sylfaen" w:hAnsi="Sylfaen" w:cs="Sylfaen"/>
          <w:i/>
          <w:sz w:val="20"/>
          <w:szCs w:val="20"/>
        </w:rPr>
        <w:t>բողոքը</w:t>
      </w:r>
      <w:r w:rsidRPr="00883BDC">
        <w:rPr>
          <w:rFonts w:ascii="Sylfaen" w:hAnsi="Sylfaen" w:cs="Sylfaen"/>
          <w:i/>
          <w:sz w:val="20"/>
          <w:szCs w:val="20"/>
          <w:lang w:val="af-ZA"/>
        </w:rPr>
        <w:t xml:space="preserve"> </w:t>
      </w:r>
      <w:r w:rsidRPr="00883BDC">
        <w:rPr>
          <w:rFonts w:ascii="Sylfaen" w:hAnsi="Sylfaen" w:cs="Sylfaen"/>
          <w:i/>
          <w:sz w:val="20"/>
          <w:szCs w:val="20"/>
          <w:lang w:val="ru-RU"/>
        </w:rPr>
        <w:t>ներկայաց</w:t>
      </w:r>
      <w:r w:rsidRPr="00883BDC">
        <w:rPr>
          <w:rFonts w:ascii="Sylfaen" w:hAnsi="Sylfaen" w:cs="Sylfaen"/>
          <w:i/>
          <w:sz w:val="20"/>
          <w:szCs w:val="20"/>
        </w:rPr>
        <w:t>ն</w:t>
      </w:r>
      <w:r w:rsidRPr="00883BDC">
        <w:rPr>
          <w:rFonts w:ascii="Sylfaen" w:hAnsi="Sylfaen" w:cs="Sylfaen"/>
          <w:i/>
          <w:sz w:val="20"/>
          <w:szCs w:val="20"/>
          <w:lang w:val="ru-RU"/>
        </w:rPr>
        <w:t>ում</w:t>
      </w:r>
      <w:r w:rsidRPr="00883BDC">
        <w:rPr>
          <w:rFonts w:ascii="Sylfaen" w:hAnsi="Sylfaen" w:cs="Sylfaen"/>
          <w:i/>
          <w:sz w:val="20"/>
          <w:szCs w:val="20"/>
          <w:lang w:val="af-ZA"/>
        </w:rPr>
        <w:t xml:space="preserve"> </w:t>
      </w:r>
      <w:r w:rsidRPr="00883BDC">
        <w:rPr>
          <w:rFonts w:ascii="Sylfaen" w:hAnsi="Sylfaen" w:cs="Sylfaen"/>
          <w:i/>
          <w:sz w:val="20"/>
          <w:szCs w:val="20"/>
          <w:lang w:val="ru-RU"/>
        </w:rPr>
        <w:t>է</w:t>
      </w:r>
      <w:r w:rsidRPr="00883BDC">
        <w:rPr>
          <w:rFonts w:ascii="Sylfaen" w:hAnsi="Sylfaen" w:cs="Sylfaen"/>
          <w:i/>
          <w:sz w:val="20"/>
          <w:szCs w:val="20"/>
          <w:lang w:val="af-ZA"/>
        </w:rPr>
        <w:t xml:space="preserve"> </w:t>
      </w:r>
      <w:r w:rsidRPr="00883BDC">
        <w:rPr>
          <w:rFonts w:ascii="Sylfaen" w:hAnsi="Sylfaen" w:cs="Sylfaen"/>
          <w:i/>
          <w:sz w:val="20"/>
          <w:szCs w:val="20"/>
          <w:lang w:val="ru-RU"/>
        </w:rPr>
        <w:t>սույն</w:t>
      </w:r>
      <w:r w:rsidRPr="00883BDC">
        <w:rPr>
          <w:rFonts w:ascii="Sylfaen" w:hAnsi="Sylfaen" w:cs="Sylfaen"/>
          <w:i/>
          <w:sz w:val="20"/>
          <w:szCs w:val="20"/>
          <w:lang w:val="af-ZA"/>
        </w:rPr>
        <w:t xml:space="preserve"> </w:t>
      </w:r>
      <w:r w:rsidRPr="00883BDC">
        <w:rPr>
          <w:rFonts w:ascii="Sylfaen" w:hAnsi="Sylfaen" w:cs="Sylfaen"/>
          <w:i/>
          <w:sz w:val="20"/>
          <w:szCs w:val="20"/>
          <w:lang w:val="ru-RU"/>
        </w:rPr>
        <w:t>հրավերի</w:t>
      </w:r>
      <w:r w:rsidRPr="00883BDC">
        <w:rPr>
          <w:rFonts w:ascii="Sylfaen" w:hAnsi="Sylfaen" w:cs="Sylfaen"/>
          <w:i/>
          <w:sz w:val="20"/>
          <w:szCs w:val="20"/>
          <w:lang w:val="af-ZA"/>
        </w:rPr>
        <w:t xml:space="preserve"> 1-</w:t>
      </w:r>
      <w:r w:rsidRPr="00883BDC">
        <w:rPr>
          <w:rFonts w:ascii="Sylfaen" w:hAnsi="Sylfaen" w:cs="Sylfaen"/>
          <w:i/>
          <w:sz w:val="20"/>
          <w:szCs w:val="20"/>
        </w:rPr>
        <w:t>ին</w:t>
      </w:r>
      <w:r w:rsidRPr="00883BDC">
        <w:rPr>
          <w:rFonts w:ascii="Sylfaen" w:hAnsi="Sylfaen" w:cs="Sylfaen"/>
          <w:i/>
          <w:sz w:val="20"/>
          <w:szCs w:val="20"/>
          <w:lang w:val="af-ZA"/>
        </w:rPr>
        <w:t xml:space="preserve"> </w:t>
      </w:r>
      <w:r w:rsidRPr="00883BDC">
        <w:rPr>
          <w:rFonts w:ascii="Sylfaen" w:hAnsi="Sylfaen" w:cs="Sylfaen"/>
          <w:i/>
          <w:sz w:val="20"/>
          <w:szCs w:val="20"/>
        </w:rPr>
        <w:t>մասի</w:t>
      </w:r>
      <w:r w:rsidRPr="00883BDC">
        <w:rPr>
          <w:rFonts w:ascii="Sylfaen" w:hAnsi="Sylfaen" w:cs="Sylfaen"/>
          <w:i/>
          <w:sz w:val="20"/>
          <w:szCs w:val="20"/>
          <w:lang w:val="af-ZA"/>
        </w:rPr>
        <w:t xml:space="preserve"> 8.28-</w:t>
      </w:r>
      <w:r w:rsidRPr="00883BDC">
        <w:rPr>
          <w:rFonts w:ascii="Sylfaen" w:hAnsi="Sylfaen" w:cs="Sylfaen"/>
          <w:i/>
          <w:sz w:val="20"/>
          <w:szCs w:val="20"/>
          <w:lang w:val="ru-RU"/>
        </w:rPr>
        <w:t>րդ</w:t>
      </w:r>
      <w:r w:rsidRPr="00883BDC">
        <w:rPr>
          <w:rFonts w:ascii="Sylfaen" w:hAnsi="Sylfaen" w:cs="Sylfaen"/>
          <w:i/>
          <w:sz w:val="20"/>
          <w:szCs w:val="20"/>
          <w:lang w:val="af-ZA"/>
        </w:rPr>
        <w:t xml:space="preserve"> </w:t>
      </w:r>
      <w:r w:rsidRPr="00883BDC">
        <w:rPr>
          <w:rFonts w:ascii="Sylfaen" w:hAnsi="Sylfaen" w:cs="Sylfaen"/>
          <w:i/>
          <w:sz w:val="20"/>
          <w:szCs w:val="20"/>
          <w:lang w:val="ru-RU"/>
        </w:rPr>
        <w:t>կետով</w:t>
      </w:r>
      <w:r w:rsidRPr="00883BDC">
        <w:rPr>
          <w:rFonts w:ascii="Sylfaen" w:hAnsi="Sylfaen" w:cs="Sylfaen"/>
          <w:i/>
          <w:sz w:val="20"/>
          <w:szCs w:val="20"/>
          <w:lang w:val="af-ZA"/>
        </w:rPr>
        <w:t xml:space="preserve"> </w:t>
      </w:r>
      <w:r w:rsidRPr="00883BDC">
        <w:rPr>
          <w:rFonts w:ascii="Sylfaen" w:hAnsi="Sylfaen" w:cs="Sylfaen"/>
          <w:i/>
          <w:sz w:val="20"/>
          <w:szCs w:val="20"/>
          <w:lang w:val="ru-RU"/>
        </w:rPr>
        <w:t>նախատեսված</w:t>
      </w:r>
      <w:r w:rsidRPr="00883BDC">
        <w:rPr>
          <w:rFonts w:ascii="Sylfaen" w:hAnsi="Sylfaen" w:cs="Sylfaen"/>
          <w:i/>
          <w:sz w:val="20"/>
          <w:szCs w:val="20"/>
          <w:lang w:val="af-ZA"/>
        </w:rPr>
        <w:t xml:space="preserve"> </w:t>
      </w:r>
      <w:r w:rsidRPr="00883BDC">
        <w:rPr>
          <w:rFonts w:ascii="Sylfaen" w:hAnsi="Sylfaen" w:cs="Sylfaen"/>
          <w:i/>
          <w:sz w:val="20"/>
          <w:szCs w:val="20"/>
          <w:lang w:val="ru-RU"/>
        </w:rPr>
        <w:t>անգործության</w:t>
      </w:r>
      <w:r w:rsidRPr="00883BDC">
        <w:rPr>
          <w:rFonts w:ascii="Sylfaen" w:hAnsi="Sylfaen" w:cs="Sylfaen"/>
          <w:i/>
          <w:sz w:val="20"/>
          <w:szCs w:val="20"/>
          <w:lang w:val="af-ZA"/>
        </w:rPr>
        <w:t xml:space="preserve"> </w:t>
      </w:r>
      <w:r w:rsidRPr="00883BDC">
        <w:rPr>
          <w:rFonts w:ascii="Sylfaen" w:hAnsi="Sylfaen" w:cs="Sylfaen"/>
          <w:i/>
          <w:sz w:val="20"/>
          <w:szCs w:val="20"/>
          <w:lang w:val="ru-RU"/>
        </w:rPr>
        <w:t>ժամանակահատվածում</w:t>
      </w:r>
      <w:r w:rsidRPr="00883BDC">
        <w:rPr>
          <w:rFonts w:ascii="Sylfaen" w:hAnsi="Sylfaen" w:cs="Sylfaen"/>
          <w:i/>
          <w:sz w:val="20"/>
          <w:szCs w:val="20"/>
          <w:lang w:val="af-ZA"/>
        </w:rPr>
        <w:t>.</w:t>
      </w:r>
    </w:p>
    <w:p w:rsidR="00A5723E" w:rsidRPr="00883BDC" w:rsidRDefault="00A5723E" w:rsidP="00A5723E">
      <w:pPr>
        <w:ind w:firstLine="567"/>
        <w:jc w:val="both"/>
        <w:rPr>
          <w:rFonts w:ascii="Sylfaen" w:hAnsi="Sylfaen" w:cs="Sylfaen"/>
          <w:i/>
          <w:sz w:val="20"/>
          <w:szCs w:val="20"/>
          <w:lang w:val="af-ZA"/>
        </w:rPr>
      </w:pPr>
      <w:r w:rsidRPr="00883BDC">
        <w:rPr>
          <w:rFonts w:ascii="Sylfaen" w:hAnsi="Sylfaen" w:cs="Sylfaen"/>
          <w:i/>
          <w:sz w:val="20"/>
          <w:szCs w:val="20"/>
          <w:lang w:val="af-ZA"/>
        </w:rPr>
        <w:t xml:space="preserve">2) </w:t>
      </w:r>
      <w:r w:rsidRPr="00883BDC">
        <w:rPr>
          <w:rFonts w:ascii="Sylfaen" w:hAnsi="Sylfaen" w:cs="Sylfaen"/>
          <w:i/>
          <w:sz w:val="20"/>
          <w:szCs w:val="20"/>
          <w:lang w:val="ru-RU"/>
        </w:rPr>
        <w:t>գնման</w:t>
      </w:r>
      <w:r w:rsidRPr="00883BDC">
        <w:rPr>
          <w:rFonts w:ascii="Sylfaen" w:hAnsi="Sylfaen" w:cs="Sylfaen"/>
          <w:i/>
          <w:sz w:val="20"/>
          <w:szCs w:val="20"/>
          <w:lang w:val="af-ZA"/>
        </w:rPr>
        <w:t xml:space="preserve"> </w:t>
      </w:r>
      <w:r w:rsidRPr="00883BDC">
        <w:rPr>
          <w:rFonts w:ascii="Sylfaen" w:hAnsi="Sylfaen" w:cs="Sylfaen"/>
          <w:i/>
          <w:sz w:val="20"/>
          <w:szCs w:val="20"/>
          <w:lang w:val="ru-RU"/>
        </w:rPr>
        <w:t>առարկայի</w:t>
      </w:r>
      <w:r w:rsidRPr="00883BDC">
        <w:rPr>
          <w:rFonts w:ascii="Sylfaen" w:hAnsi="Sylfaen" w:cs="Sylfaen"/>
          <w:i/>
          <w:sz w:val="20"/>
          <w:szCs w:val="20"/>
          <w:lang w:val="af-ZA"/>
        </w:rPr>
        <w:t xml:space="preserve"> </w:t>
      </w:r>
      <w:r w:rsidRPr="00883BDC">
        <w:rPr>
          <w:rFonts w:ascii="Sylfaen" w:hAnsi="Sylfaen" w:cs="Sylfaen"/>
          <w:i/>
          <w:sz w:val="20"/>
          <w:szCs w:val="20"/>
          <w:lang w:val="ru-RU"/>
        </w:rPr>
        <w:t>բնութագրերը</w:t>
      </w:r>
      <w:r w:rsidRPr="00883BDC">
        <w:rPr>
          <w:rFonts w:ascii="Sylfaen" w:hAnsi="Sylfaen" w:cs="Sylfaen"/>
          <w:i/>
          <w:sz w:val="20"/>
          <w:szCs w:val="20"/>
          <w:lang w:val="af-ZA"/>
        </w:rPr>
        <w:t xml:space="preserve"> </w:t>
      </w:r>
      <w:r w:rsidRPr="00883BDC">
        <w:rPr>
          <w:rFonts w:ascii="Sylfaen" w:hAnsi="Sylfaen" w:cs="Sylfaen"/>
          <w:i/>
          <w:sz w:val="20"/>
          <w:szCs w:val="20"/>
          <w:lang w:val="ru-RU"/>
        </w:rPr>
        <w:t>կամ</w:t>
      </w:r>
      <w:r w:rsidRPr="00883BDC">
        <w:rPr>
          <w:rFonts w:ascii="Sylfaen" w:hAnsi="Sylfaen" w:cs="Sylfaen"/>
          <w:i/>
          <w:sz w:val="20"/>
          <w:szCs w:val="20"/>
          <w:lang w:val="af-ZA"/>
        </w:rPr>
        <w:t xml:space="preserve"> </w:t>
      </w:r>
      <w:r w:rsidRPr="00883BDC">
        <w:rPr>
          <w:rFonts w:ascii="Sylfaen" w:hAnsi="Sylfaen" w:cs="Sylfaen"/>
          <w:i/>
          <w:sz w:val="20"/>
          <w:szCs w:val="20"/>
          <w:lang w:val="ru-RU"/>
        </w:rPr>
        <w:t>հրավերի</w:t>
      </w:r>
      <w:r w:rsidRPr="00883BDC">
        <w:rPr>
          <w:rFonts w:ascii="Sylfaen" w:hAnsi="Sylfaen" w:cs="Sylfaen"/>
          <w:i/>
          <w:sz w:val="20"/>
          <w:szCs w:val="20"/>
          <w:lang w:val="af-ZA"/>
        </w:rPr>
        <w:t xml:space="preserve"> </w:t>
      </w:r>
      <w:r w:rsidRPr="00883BDC">
        <w:rPr>
          <w:rFonts w:ascii="Sylfaen" w:hAnsi="Sylfaen" w:cs="Sylfaen"/>
          <w:i/>
          <w:sz w:val="20"/>
          <w:szCs w:val="20"/>
          <w:lang w:val="ru-RU"/>
        </w:rPr>
        <w:t>պահանջները</w:t>
      </w:r>
      <w:r w:rsidRPr="00883BDC">
        <w:rPr>
          <w:rFonts w:ascii="Sylfaen" w:hAnsi="Sylfaen" w:cs="Sylfaen"/>
          <w:i/>
          <w:sz w:val="20"/>
          <w:szCs w:val="20"/>
          <w:lang w:val="af-ZA"/>
        </w:rPr>
        <w:t xml:space="preserve">, </w:t>
      </w:r>
      <w:r w:rsidRPr="00883BDC">
        <w:rPr>
          <w:rFonts w:ascii="Sylfaen" w:hAnsi="Sylfaen" w:cs="Sylfaen"/>
          <w:i/>
          <w:sz w:val="20"/>
          <w:szCs w:val="20"/>
          <w:lang w:val="ru-RU"/>
        </w:rPr>
        <w:t>ապա</w:t>
      </w:r>
      <w:r w:rsidRPr="00883BDC">
        <w:rPr>
          <w:rFonts w:ascii="Sylfaen" w:hAnsi="Sylfaen" w:cs="Sylfaen"/>
          <w:i/>
          <w:sz w:val="20"/>
          <w:szCs w:val="20"/>
          <w:lang w:val="af-ZA"/>
        </w:rPr>
        <w:t xml:space="preserve"> </w:t>
      </w:r>
      <w:r w:rsidRPr="00883BDC">
        <w:rPr>
          <w:rFonts w:ascii="Sylfaen" w:hAnsi="Sylfaen" w:cs="Sylfaen"/>
          <w:i/>
          <w:sz w:val="20"/>
          <w:szCs w:val="20"/>
        </w:rPr>
        <w:t>բողոքը</w:t>
      </w:r>
      <w:r w:rsidRPr="00883BDC">
        <w:rPr>
          <w:rFonts w:ascii="Sylfaen" w:hAnsi="Sylfaen" w:cs="Sylfaen"/>
          <w:i/>
          <w:sz w:val="20"/>
          <w:szCs w:val="20"/>
          <w:lang w:val="af-ZA"/>
        </w:rPr>
        <w:t xml:space="preserve"> </w:t>
      </w:r>
      <w:r w:rsidRPr="00883BDC">
        <w:rPr>
          <w:rFonts w:ascii="Sylfaen" w:hAnsi="Sylfaen" w:cs="Sylfaen"/>
          <w:i/>
          <w:sz w:val="20"/>
          <w:szCs w:val="20"/>
          <w:lang w:val="ru-RU"/>
        </w:rPr>
        <w:t>ներկայաց</w:t>
      </w:r>
      <w:r w:rsidRPr="00883BDC">
        <w:rPr>
          <w:rFonts w:ascii="Sylfaen" w:hAnsi="Sylfaen" w:cs="Sylfaen"/>
          <w:i/>
          <w:sz w:val="20"/>
          <w:szCs w:val="20"/>
        </w:rPr>
        <w:t>ն</w:t>
      </w:r>
      <w:r w:rsidRPr="00883BDC">
        <w:rPr>
          <w:rFonts w:ascii="Sylfaen" w:hAnsi="Sylfaen" w:cs="Sylfaen"/>
          <w:i/>
          <w:sz w:val="20"/>
          <w:szCs w:val="20"/>
          <w:lang w:val="ru-RU"/>
        </w:rPr>
        <w:t>ում</w:t>
      </w:r>
      <w:r w:rsidRPr="00883BDC">
        <w:rPr>
          <w:rFonts w:ascii="Sylfaen" w:hAnsi="Sylfaen" w:cs="Sylfaen"/>
          <w:i/>
          <w:sz w:val="20"/>
          <w:szCs w:val="20"/>
          <w:lang w:val="af-ZA"/>
        </w:rPr>
        <w:t xml:space="preserve"> </w:t>
      </w:r>
      <w:r w:rsidRPr="00883BDC">
        <w:rPr>
          <w:rFonts w:ascii="Sylfaen" w:hAnsi="Sylfaen" w:cs="Sylfaen"/>
          <w:i/>
          <w:sz w:val="20"/>
          <w:szCs w:val="20"/>
          <w:lang w:val="ru-RU"/>
        </w:rPr>
        <w:t>է</w:t>
      </w:r>
      <w:r w:rsidRPr="00883BDC">
        <w:rPr>
          <w:rFonts w:ascii="Sylfaen" w:hAnsi="Sylfaen" w:cs="Sylfaen"/>
          <w:i/>
          <w:sz w:val="20"/>
          <w:szCs w:val="20"/>
          <w:lang w:val="af-ZA"/>
        </w:rPr>
        <w:t xml:space="preserve"> </w:t>
      </w:r>
      <w:r w:rsidRPr="00883BDC">
        <w:rPr>
          <w:rFonts w:ascii="Sylfaen" w:hAnsi="Sylfaen" w:cs="Sylfaen"/>
          <w:i/>
          <w:sz w:val="20"/>
          <w:szCs w:val="20"/>
          <w:lang w:val="ru-RU"/>
        </w:rPr>
        <w:t>մինչև</w:t>
      </w:r>
      <w:r w:rsidRPr="00883BDC">
        <w:rPr>
          <w:rFonts w:ascii="Sylfaen" w:hAnsi="Sylfaen" w:cs="Sylfaen"/>
          <w:i/>
          <w:sz w:val="20"/>
          <w:szCs w:val="20"/>
          <w:lang w:val="af-ZA"/>
        </w:rPr>
        <w:t xml:space="preserve"> </w:t>
      </w:r>
      <w:r w:rsidRPr="00883BDC">
        <w:rPr>
          <w:rFonts w:ascii="Sylfaen" w:hAnsi="Sylfaen" w:cs="Sylfaen"/>
          <w:i/>
          <w:sz w:val="20"/>
          <w:szCs w:val="20"/>
          <w:lang w:val="ru-RU"/>
        </w:rPr>
        <w:t>հայտերի</w:t>
      </w:r>
      <w:r w:rsidRPr="00883BDC">
        <w:rPr>
          <w:rFonts w:ascii="Sylfaen" w:hAnsi="Sylfaen" w:cs="Sylfaen"/>
          <w:i/>
          <w:sz w:val="20"/>
          <w:szCs w:val="20"/>
          <w:lang w:val="af-ZA"/>
        </w:rPr>
        <w:t xml:space="preserve"> </w:t>
      </w:r>
      <w:r w:rsidRPr="00883BDC">
        <w:rPr>
          <w:rFonts w:ascii="Sylfaen" w:hAnsi="Sylfaen" w:cs="Sylfaen"/>
          <w:i/>
          <w:sz w:val="20"/>
          <w:szCs w:val="20"/>
          <w:lang w:val="ru-RU"/>
        </w:rPr>
        <w:t>ներկայացման</w:t>
      </w:r>
      <w:r w:rsidRPr="00883BDC">
        <w:rPr>
          <w:rFonts w:ascii="Sylfaen" w:hAnsi="Sylfaen" w:cs="Sylfaen"/>
          <w:i/>
          <w:sz w:val="20"/>
          <w:szCs w:val="20"/>
          <w:lang w:val="af-ZA"/>
        </w:rPr>
        <w:t xml:space="preserve"> </w:t>
      </w:r>
      <w:r w:rsidRPr="00883BDC">
        <w:rPr>
          <w:rFonts w:ascii="Sylfaen" w:hAnsi="Sylfaen" w:cs="Sylfaen"/>
          <w:i/>
          <w:sz w:val="20"/>
          <w:szCs w:val="20"/>
          <w:lang w:val="ru-RU"/>
        </w:rPr>
        <w:t>վերջնաժամկետը</w:t>
      </w:r>
      <w:r w:rsidRPr="00883BDC">
        <w:rPr>
          <w:rFonts w:ascii="Sylfaen" w:hAnsi="Sylfaen" w:cs="Sylfaen"/>
          <w:i/>
          <w:sz w:val="20"/>
          <w:szCs w:val="20"/>
          <w:lang w:val="af-ZA"/>
        </w:rPr>
        <w:t xml:space="preserve"> </w:t>
      </w:r>
      <w:r w:rsidRPr="00883BDC">
        <w:rPr>
          <w:rFonts w:ascii="Sylfaen" w:hAnsi="Sylfaen" w:cs="Sylfaen"/>
          <w:i/>
          <w:sz w:val="20"/>
          <w:szCs w:val="20"/>
        </w:rPr>
        <w:t>լրանալը</w:t>
      </w:r>
      <w:r w:rsidRPr="00883BDC">
        <w:rPr>
          <w:rFonts w:ascii="Sylfaen" w:hAnsi="Sylfaen" w:cs="Sylfaen"/>
          <w:i/>
          <w:sz w:val="20"/>
          <w:szCs w:val="20"/>
          <w:lang w:val="af-ZA"/>
        </w:rPr>
        <w:t xml:space="preserve">:  </w:t>
      </w:r>
    </w:p>
    <w:p w:rsidR="00A5723E" w:rsidRPr="00883BDC" w:rsidRDefault="00A5723E" w:rsidP="00A5723E">
      <w:pPr>
        <w:ind w:firstLine="567"/>
        <w:jc w:val="both"/>
        <w:rPr>
          <w:rFonts w:ascii="Sylfaen" w:hAnsi="Sylfaen" w:cs="Sylfaen"/>
          <w:i/>
          <w:sz w:val="20"/>
          <w:szCs w:val="20"/>
          <w:lang w:val="af-ZA"/>
        </w:rPr>
      </w:pPr>
      <w:r w:rsidRPr="00883BDC">
        <w:rPr>
          <w:rFonts w:ascii="Sylfaen" w:hAnsi="Sylfaen" w:cs="Sylfaen"/>
          <w:i/>
          <w:sz w:val="20"/>
          <w:szCs w:val="20"/>
          <w:lang w:val="af-ZA"/>
        </w:rPr>
        <w:t xml:space="preserve">12.5 </w:t>
      </w:r>
      <w:r w:rsidRPr="00883BDC">
        <w:rPr>
          <w:rFonts w:ascii="Sylfaen" w:hAnsi="Sylfaen" w:cs="Sylfaen"/>
          <w:i/>
          <w:sz w:val="20"/>
          <w:szCs w:val="20"/>
          <w:lang w:val="ru-RU"/>
        </w:rPr>
        <w:t>Գնումների</w:t>
      </w:r>
      <w:r w:rsidRPr="00883BDC">
        <w:rPr>
          <w:rFonts w:ascii="Sylfaen" w:hAnsi="Sylfaen" w:cs="Sylfaen"/>
          <w:i/>
          <w:sz w:val="20"/>
          <w:szCs w:val="20"/>
          <w:lang w:val="af-ZA"/>
        </w:rPr>
        <w:t xml:space="preserve"> </w:t>
      </w:r>
      <w:r w:rsidRPr="00883BDC">
        <w:rPr>
          <w:rFonts w:ascii="Sylfaen" w:hAnsi="Sylfaen" w:cs="Sylfaen"/>
          <w:i/>
          <w:sz w:val="20"/>
          <w:szCs w:val="20"/>
          <w:lang w:val="ru-RU"/>
        </w:rPr>
        <w:t>հետ</w:t>
      </w:r>
      <w:r w:rsidRPr="00883BDC">
        <w:rPr>
          <w:rFonts w:ascii="Sylfaen" w:hAnsi="Sylfaen" w:cs="Sylfaen"/>
          <w:i/>
          <w:sz w:val="20"/>
          <w:szCs w:val="20"/>
          <w:lang w:val="af-ZA"/>
        </w:rPr>
        <w:t xml:space="preserve"> </w:t>
      </w:r>
      <w:r w:rsidRPr="00883BDC">
        <w:rPr>
          <w:rFonts w:ascii="Sylfaen" w:hAnsi="Sylfaen" w:cs="Sylfaen"/>
          <w:i/>
          <w:sz w:val="20"/>
          <w:szCs w:val="20"/>
          <w:lang w:val="ru-RU"/>
        </w:rPr>
        <w:t>կապված</w:t>
      </w:r>
      <w:r w:rsidRPr="00883BDC">
        <w:rPr>
          <w:rFonts w:ascii="Sylfaen" w:hAnsi="Sylfaen" w:cs="Sylfaen"/>
          <w:i/>
          <w:sz w:val="20"/>
          <w:szCs w:val="20"/>
          <w:lang w:val="af-ZA"/>
        </w:rPr>
        <w:t xml:space="preserve"> </w:t>
      </w:r>
      <w:r w:rsidRPr="00883BDC">
        <w:rPr>
          <w:rFonts w:ascii="Sylfaen" w:hAnsi="Sylfaen" w:cs="Sylfaen"/>
          <w:i/>
          <w:sz w:val="20"/>
          <w:szCs w:val="20"/>
          <w:lang w:val="ru-RU"/>
        </w:rPr>
        <w:t>բողոքներ</w:t>
      </w:r>
      <w:r w:rsidRPr="00883BDC">
        <w:rPr>
          <w:rFonts w:ascii="Sylfaen" w:hAnsi="Sylfaen" w:cs="Sylfaen"/>
          <w:i/>
          <w:sz w:val="20"/>
          <w:szCs w:val="20"/>
          <w:lang w:val="af-ZA"/>
        </w:rPr>
        <w:t xml:space="preserve"> </w:t>
      </w:r>
      <w:r w:rsidRPr="00883BDC">
        <w:rPr>
          <w:rFonts w:ascii="Sylfaen" w:hAnsi="Sylfaen" w:cs="Sylfaen"/>
          <w:i/>
          <w:sz w:val="20"/>
          <w:szCs w:val="20"/>
          <w:lang w:val="ru-RU"/>
        </w:rPr>
        <w:t>քննող</w:t>
      </w:r>
      <w:r w:rsidRPr="00883BDC">
        <w:rPr>
          <w:rFonts w:ascii="Sylfaen" w:hAnsi="Sylfaen" w:cs="Sylfaen"/>
          <w:i/>
          <w:sz w:val="20"/>
          <w:szCs w:val="20"/>
          <w:lang w:val="af-ZA"/>
        </w:rPr>
        <w:t xml:space="preserve"> </w:t>
      </w:r>
      <w:r w:rsidRPr="00883BDC">
        <w:rPr>
          <w:rFonts w:ascii="Sylfaen" w:hAnsi="Sylfaen" w:cs="Sylfaen"/>
          <w:i/>
          <w:sz w:val="20"/>
          <w:szCs w:val="20"/>
          <w:lang w:val="ru-RU"/>
        </w:rPr>
        <w:t>անձին</w:t>
      </w:r>
      <w:r w:rsidRPr="00883BDC">
        <w:rPr>
          <w:rFonts w:ascii="Sylfaen" w:hAnsi="Sylfaen" w:cs="Sylfaen"/>
          <w:i/>
          <w:sz w:val="20"/>
          <w:szCs w:val="20"/>
          <w:lang w:val="af-ZA"/>
        </w:rPr>
        <w:t xml:space="preserve"> </w:t>
      </w:r>
      <w:r w:rsidRPr="00883BDC">
        <w:rPr>
          <w:rFonts w:ascii="Sylfaen" w:hAnsi="Sylfaen" w:cs="Sylfaen"/>
          <w:i/>
          <w:sz w:val="20"/>
          <w:szCs w:val="20"/>
          <w:lang w:val="ru-RU"/>
        </w:rPr>
        <w:t>բողոքը</w:t>
      </w:r>
      <w:r w:rsidRPr="00883BDC">
        <w:rPr>
          <w:rFonts w:ascii="Sylfaen" w:hAnsi="Sylfaen" w:cs="Sylfaen"/>
          <w:i/>
          <w:sz w:val="20"/>
          <w:szCs w:val="20"/>
          <w:lang w:val="af-ZA"/>
        </w:rPr>
        <w:t xml:space="preserve"> </w:t>
      </w:r>
      <w:r w:rsidRPr="00883BDC">
        <w:rPr>
          <w:rFonts w:ascii="Sylfaen" w:hAnsi="Sylfaen" w:cs="Sylfaen"/>
          <w:i/>
          <w:sz w:val="20"/>
          <w:szCs w:val="20"/>
          <w:lang w:val="ru-RU"/>
        </w:rPr>
        <w:t>ներկայացվում</w:t>
      </w:r>
      <w:r w:rsidRPr="00883BDC">
        <w:rPr>
          <w:rFonts w:ascii="Sylfaen" w:hAnsi="Sylfaen" w:cs="Sylfaen"/>
          <w:i/>
          <w:sz w:val="20"/>
          <w:szCs w:val="20"/>
          <w:lang w:val="af-ZA"/>
        </w:rPr>
        <w:t xml:space="preserve"> </w:t>
      </w:r>
      <w:r w:rsidRPr="00883BDC">
        <w:rPr>
          <w:rFonts w:ascii="Sylfaen" w:hAnsi="Sylfaen" w:cs="Sylfaen"/>
          <w:i/>
          <w:sz w:val="20"/>
          <w:szCs w:val="20"/>
          <w:lang w:val="ru-RU"/>
        </w:rPr>
        <w:t>է</w:t>
      </w:r>
      <w:r w:rsidRPr="00883BDC">
        <w:rPr>
          <w:rFonts w:ascii="Sylfaen" w:hAnsi="Sylfaen" w:cs="Sylfaen"/>
          <w:i/>
          <w:sz w:val="20"/>
          <w:szCs w:val="20"/>
          <w:lang w:val="af-ZA"/>
        </w:rPr>
        <w:t xml:space="preserve"> </w:t>
      </w:r>
      <w:r w:rsidRPr="00883BDC">
        <w:rPr>
          <w:rFonts w:ascii="Sylfaen" w:hAnsi="Sylfaen" w:cs="Sylfaen"/>
          <w:i/>
          <w:sz w:val="20"/>
          <w:szCs w:val="20"/>
          <w:lang w:val="ru-RU"/>
        </w:rPr>
        <w:t>գրավոր</w:t>
      </w:r>
      <w:r w:rsidRPr="00883BDC">
        <w:rPr>
          <w:rFonts w:ascii="Sylfaen" w:hAnsi="Sylfaen" w:cs="Sylfaen"/>
          <w:i/>
          <w:sz w:val="20"/>
          <w:szCs w:val="20"/>
          <w:lang w:val="af-ZA"/>
        </w:rPr>
        <w:t xml:space="preserve">, </w:t>
      </w:r>
      <w:r w:rsidRPr="00883BDC">
        <w:rPr>
          <w:rFonts w:ascii="Sylfaen" w:hAnsi="Sylfaen" w:cs="Sylfaen"/>
          <w:i/>
          <w:sz w:val="20"/>
          <w:szCs w:val="20"/>
          <w:lang w:val="ru-RU"/>
        </w:rPr>
        <w:t>ստորագրված</w:t>
      </w:r>
      <w:r w:rsidRPr="00883BDC">
        <w:rPr>
          <w:rFonts w:ascii="Sylfaen" w:hAnsi="Sylfaen" w:cs="Sylfaen"/>
          <w:i/>
          <w:sz w:val="20"/>
          <w:szCs w:val="20"/>
          <w:lang w:val="af-ZA"/>
        </w:rPr>
        <w:t xml:space="preserve">, </w:t>
      </w:r>
      <w:r w:rsidRPr="00883BDC">
        <w:rPr>
          <w:rFonts w:ascii="Sylfaen" w:hAnsi="Sylfaen" w:cs="Sylfaen"/>
          <w:i/>
          <w:sz w:val="20"/>
          <w:szCs w:val="20"/>
          <w:lang w:val="ru-RU"/>
        </w:rPr>
        <w:t>դրանում</w:t>
      </w:r>
      <w:r w:rsidRPr="00883BDC">
        <w:rPr>
          <w:rFonts w:ascii="Sylfaen" w:hAnsi="Sylfaen" w:cs="Sylfaen"/>
          <w:i/>
          <w:sz w:val="20"/>
          <w:szCs w:val="20"/>
          <w:lang w:val="af-ZA"/>
        </w:rPr>
        <w:t xml:space="preserve"> </w:t>
      </w:r>
      <w:r w:rsidRPr="00883BDC">
        <w:rPr>
          <w:rFonts w:ascii="Sylfaen" w:hAnsi="Sylfaen" w:cs="Sylfaen"/>
          <w:i/>
          <w:sz w:val="20"/>
          <w:szCs w:val="20"/>
          <w:lang w:val="ru-RU"/>
        </w:rPr>
        <w:t>ներառելով</w:t>
      </w:r>
      <w:r w:rsidRPr="00883BDC">
        <w:rPr>
          <w:rFonts w:ascii="Sylfaen" w:hAnsi="Sylfaen" w:cs="Sylfaen"/>
          <w:i/>
          <w:sz w:val="20"/>
          <w:szCs w:val="20"/>
          <w:lang w:val="af-ZA"/>
        </w:rPr>
        <w:t>`</w:t>
      </w:r>
    </w:p>
    <w:p w:rsidR="00A5723E" w:rsidRPr="00883BDC" w:rsidRDefault="00A5723E" w:rsidP="00A5723E">
      <w:pPr>
        <w:ind w:firstLine="567"/>
        <w:jc w:val="both"/>
        <w:rPr>
          <w:rFonts w:ascii="Sylfaen" w:hAnsi="Sylfaen" w:cs="Sylfaen"/>
          <w:i/>
          <w:sz w:val="20"/>
          <w:szCs w:val="20"/>
          <w:lang w:val="af-ZA"/>
        </w:rPr>
      </w:pPr>
      <w:r w:rsidRPr="00883BDC">
        <w:rPr>
          <w:rFonts w:ascii="Sylfaen" w:hAnsi="Sylfaen" w:cs="Sylfaen"/>
          <w:i/>
          <w:sz w:val="20"/>
          <w:szCs w:val="20"/>
          <w:lang w:val="af-ZA"/>
        </w:rPr>
        <w:t xml:space="preserve">1) </w:t>
      </w:r>
      <w:r w:rsidRPr="00883BDC">
        <w:rPr>
          <w:rFonts w:ascii="Sylfaen" w:hAnsi="Sylfaen" w:cs="Sylfaen"/>
          <w:i/>
          <w:sz w:val="20"/>
          <w:szCs w:val="20"/>
          <w:lang w:val="ru-RU"/>
        </w:rPr>
        <w:t>բողոքը</w:t>
      </w:r>
      <w:r w:rsidRPr="00883BDC">
        <w:rPr>
          <w:rFonts w:ascii="Sylfaen" w:hAnsi="Sylfaen" w:cs="Sylfaen"/>
          <w:i/>
          <w:sz w:val="20"/>
          <w:szCs w:val="20"/>
          <w:lang w:val="af-ZA"/>
        </w:rPr>
        <w:t xml:space="preserve"> </w:t>
      </w:r>
      <w:r w:rsidRPr="00883BDC">
        <w:rPr>
          <w:rFonts w:ascii="Sylfaen" w:hAnsi="Sylfaen" w:cs="Sylfaen"/>
          <w:i/>
          <w:sz w:val="20"/>
          <w:szCs w:val="20"/>
          <w:lang w:val="ru-RU"/>
        </w:rPr>
        <w:t>ներկայացրած</w:t>
      </w:r>
      <w:r w:rsidRPr="00883BDC">
        <w:rPr>
          <w:rFonts w:ascii="Sylfaen" w:hAnsi="Sylfaen" w:cs="Sylfaen"/>
          <w:i/>
          <w:sz w:val="20"/>
          <w:szCs w:val="20"/>
          <w:lang w:val="af-ZA"/>
        </w:rPr>
        <w:t xml:space="preserve"> </w:t>
      </w:r>
      <w:r w:rsidRPr="00883BDC">
        <w:rPr>
          <w:rFonts w:ascii="Sylfaen" w:hAnsi="Sylfaen" w:cs="Sylfaen"/>
          <w:i/>
          <w:sz w:val="20"/>
          <w:szCs w:val="20"/>
          <w:lang w:val="ru-RU"/>
        </w:rPr>
        <w:t>անձի</w:t>
      </w:r>
      <w:r w:rsidRPr="00883BDC">
        <w:rPr>
          <w:rFonts w:ascii="Sylfaen" w:hAnsi="Sylfaen" w:cs="Sylfaen"/>
          <w:i/>
          <w:sz w:val="20"/>
          <w:szCs w:val="20"/>
          <w:lang w:val="af-ZA"/>
        </w:rPr>
        <w:t xml:space="preserve"> </w:t>
      </w:r>
      <w:r w:rsidRPr="00883BDC">
        <w:rPr>
          <w:rFonts w:ascii="Sylfaen" w:hAnsi="Sylfaen" w:cs="Sylfaen"/>
          <w:i/>
          <w:sz w:val="20"/>
          <w:szCs w:val="20"/>
          <w:lang w:val="ru-RU"/>
        </w:rPr>
        <w:t>անվանումը</w:t>
      </w:r>
      <w:r w:rsidRPr="00883BDC">
        <w:rPr>
          <w:rFonts w:ascii="Sylfaen" w:hAnsi="Sylfaen" w:cs="Sylfaen"/>
          <w:i/>
          <w:sz w:val="20"/>
          <w:szCs w:val="20"/>
          <w:lang w:val="af-ZA"/>
        </w:rPr>
        <w:t xml:space="preserve"> (</w:t>
      </w:r>
      <w:r w:rsidRPr="00883BDC">
        <w:rPr>
          <w:rFonts w:ascii="Sylfaen" w:hAnsi="Sylfaen" w:cs="Sylfaen"/>
          <w:i/>
          <w:sz w:val="20"/>
          <w:szCs w:val="20"/>
          <w:lang w:val="ru-RU"/>
        </w:rPr>
        <w:t>անունը</w:t>
      </w:r>
      <w:r w:rsidRPr="00883BDC">
        <w:rPr>
          <w:rFonts w:ascii="Sylfaen" w:hAnsi="Sylfaen" w:cs="Sylfaen"/>
          <w:i/>
          <w:sz w:val="20"/>
          <w:szCs w:val="20"/>
          <w:lang w:val="af-ZA"/>
        </w:rPr>
        <w:t xml:space="preserve">, </w:t>
      </w:r>
      <w:r w:rsidRPr="00883BDC">
        <w:rPr>
          <w:rFonts w:ascii="Sylfaen" w:hAnsi="Sylfaen" w:cs="Sylfaen"/>
          <w:i/>
          <w:sz w:val="20"/>
          <w:szCs w:val="20"/>
          <w:lang w:val="ru-RU"/>
        </w:rPr>
        <w:t>ազգանունը</w:t>
      </w:r>
      <w:r w:rsidRPr="00883BDC">
        <w:rPr>
          <w:rFonts w:ascii="Sylfaen" w:hAnsi="Sylfaen" w:cs="Sylfaen"/>
          <w:i/>
          <w:sz w:val="20"/>
          <w:szCs w:val="20"/>
          <w:lang w:val="af-ZA"/>
        </w:rPr>
        <w:t xml:space="preserve">, </w:t>
      </w:r>
      <w:r w:rsidRPr="00883BDC">
        <w:rPr>
          <w:rFonts w:ascii="Sylfaen" w:hAnsi="Sylfaen" w:cs="Sylfaen"/>
          <w:i/>
          <w:sz w:val="20"/>
          <w:szCs w:val="20"/>
          <w:lang w:val="ru-RU"/>
        </w:rPr>
        <w:t>անձը</w:t>
      </w:r>
      <w:r w:rsidRPr="00883BDC">
        <w:rPr>
          <w:rFonts w:ascii="Sylfaen" w:hAnsi="Sylfaen" w:cs="Sylfaen"/>
          <w:i/>
          <w:sz w:val="20"/>
          <w:szCs w:val="20"/>
          <w:lang w:val="af-ZA"/>
        </w:rPr>
        <w:t xml:space="preserve"> </w:t>
      </w:r>
      <w:r w:rsidRPr="00883BDC">
        <w:rPr>
          <w:rFonts w:ascii="Sylfaen" w:hAnsi="Sylfaen" w:cs="Sylfaen"/>
          <w:i/>
          <w:sz w:val="20"/>
          <w:szCs w:val="20"/>
          <w:lang w:val="ru-RU"/>
        </w:rPr>
        <w:t>հաստատող</w:t>
      </w:r>
      <w:r w:rsidRPr="00883BDC">
        <w:rPr>
          <w:rFonts w:ascii="Sylfaen" w:hAnsi="Sylfaen" w:cs="Sylfaen"/>
          <w:i/>
          <w:sz w:val="20"/>
          <w:szCs w:val="20"/>
          <w:lang w:val="af-ZA"/>
        </w:rPr>
        <w:t xml:space="preserve"> </w:t>
      </w:r>
      <w:r w:rsidRPr="00883BDC">
        <w:rPr>
          <w:rFonts w:ascii="Sylfaen" w:hAnsi="Sylfaen" w:cs="Sylfaen"/>
          <w:i/>
          <w:sz w:val="20"/>
          <w:szCs w:val="20"/>
          <w:lang w:val="ru-RU"/>
        </w:rPr>
        <w:t>փաստաթղթի</w:t>
      </w:r>
      <w:r w:rsidRPr="00883BDC">
        <w:rPr>
          <w:rFonts w:ascii="Sylfaen" w:hAnsi="Sylfaen" w:cs="Sylfaen"/>
          <w:i/>
          <w:sz w:val="20"/>
          <w:szCs w:val="20"/>
          <w:lang w:val="af-ZA"/>
        </w:rPr>
        <w:t xml:space="preserve"> </w:t>
      </w:r>
      <w:r w:rsidRPr="00883BDC">
        <w:rPr>
          <w:rFonts w:ascii="Sylfaen" w:hAnsi="Sylfaen" w:cs="Sylfaen"/>
          <w:i/>
          <w:sz w:val="20"/>
          <w:szCs w:val="20"/>
          <w:lang w:val="ru-RU"/>
        </w:rPr>
        <w:t>պատճենը</w:t>
      </w:r>
      <w:r w:rsidRPr="00883BDC">
        <w:rPr>
          <w:rFonts w:ascii="Sylfaen" w:hAnsi="Sylfaen" w:cs="Sylfaen"/>
          <w:i/>
          <w:sz w:val="20"/>
          <w:szCs w:val="20"/>
          <w:lang w:val="af-ZA"/>
        </w:rPr>
        <w:t xml:space="preserve">) </w:t>
      </w:r>
      <w:r w:rsidRPr="00883BDC">
        <w:rPr>
          <w:rFonts w:ascii="Sylfaen" w:hAnsi="Sylfaen" w:cs="Sylfaen"/>
          <w:i/>
          <w:sz w:val="20"/>
          <w:szCs w:val="20"/>
          <w:lang w:val="ru-RU"/>
        </w:rPr>
        <w:t>և</w:t>
      </w:r>
      <w:r w:rsidRPr="00883BDC">
        <w:rPr>
          <w:rFonts w:ascii="Sylfaen" w:hAnsi="Sylfaen" w:cs="Sylfaen"/>
          <w:i/>
          <w:sz w:val="20"/>
          <w:szCs w:val="20"/>
          <w:lang w:val="af-ZA"/>
        </w:rPr>
        <w:t xml:space="preserve"> </w:t>
      </w:r>
      <w:r w:rsidRPr="00883BDC">
        <w:rPr>
          <w:rFonts w:ascii="Sylfaen" w:hAnsi="Sylfaen" w:cs="Sylfaen"/>
          <w:i/>
          <w:sz w:val="20"/>
          <w:szCs w:val="20"/>
          <w:lang w:val="ru-RU"/>
        </w:rPr>
        <w:t>հասցեն</w:t>
      </w:r>
      <w:r w:rsidRPr="00883BDC">
        <w:rPr>
          <w:rFonts w:ascii="Sylfaen" w:hAnsi="Sylfaen" w:cs="Sylfaen"/>
          <w:i/>
          <w:sz w:val="20"/>
          <w:szCs w:val="20"/>
          <w:lang w:val="af-ZA"/>
        </w:rPr>
        <w:t>.</w:t>
      </w:r>
    </w:p>
    <w:p w:rsidR="00A5723E" w:rsidRPr="00883BDC" w:rsidRDefault="00A5723E" w:rsidP="00A5723E">
      <w:pPr>
        <w:ind w:firstLine="567"/>
        <w:jc w:val="both"/>
        <w:rPr>
          <w:rFonts w:ascii="Sylfaen" w:hAnsi="Sylfaen" w:cs="Sylfaen"/>
          <w:i/>
          <w:sz w:val="20"/>
          <w:szCs w:val="20"/>
          <w:lang w:val="af-ZA"/>
        </w:rPr>
      </w:pPr>
      <w:r w:rsidRPr="00883BDC">
        <w:rPr>
          <w:rFonts w:ascii="Sylfaen" w:hAnsi="Sylfaen" w:cs="Sylfaen"/>
          <w:i/>
          <w:sz w:val="20"/>
          <w:szCs w:val="20"/>
          <w:lang w:val="af-ZA"/>
        </w:rPr>
        <w:t>2) պ</w:t>
      </w:r>
      <w:r w:rsidRPr="00883BDC">
        <w:rPr>
          <w:rFonts w:ascii="Sylfaen" w:hAnsi="Sylfaen" w:cs="Sylfaen"/>
          <w:i/>
          <w:sz w:val="20"/>
          <w:szCs w:val="20"/>
          <w:lang w:val="ru-RU"/>
        </w:rPr>
        <w:t>ատվիրատուի</w:t>
      </w:r>
      <w:r w:rsidRPr="00883BDC">
        <w:rPr>
          <w:rFonts w:ascii="Sylfaen" w:hAnsi="Sylfaen" w:cs="Sylfaen"/>
          <w:i/>
          <w:sz w:val="20"/>
          <w:szCs w:val="20"/>
          <w:lang w:val="af-ZA"/>
        </w:rPr>
        <w:t xml:space="preserve"> </w:t>
      </w:r>
      <w:r w:rsidRPr="00883BDC">
        <w:rPr>
          <w:rFonts w:ascii="Sylfaen" w:hAnsi="Sylfaen" w:cs="Sylfaen"/>
          <w:i/>
          <w:sz w:val="20"/>
          <w:szCs w:val="20"/>
          <w:lang w:val="ru-RU"/>
        </w:rPr>
        <w:t>անվանումը</w:t>
      </w:r>
      <w:r w:rsidRPr="00883BDC">
        <w:rPr>
          <w:rFonts w:ascii="Sylfaen" w:hAnsi="Sylfaen" w:cs="Sylfaen"/>
          <w:i/>
          <w:sz w:val="20"/>
          <w:szCs w:val="20"/>
          <w:lang w:val="af-ZA"/>
        </w:rPr>
        <w:t xml:space="preserve"> </w:t>
      </w:r>
      <w:r w:rsidRPr="00883BDC">
        <w:rPr>
          <w:rFonts w:ascii="Sylfaen" w:hAnsi="Sylfaen" w:cs="Sylfaen"/>
          <w:i/>
          <w:sz w:val="20"/>
          <w:szCs w:val="20"/>
          <w:lang w:val="ru-RU"/>
        </w:rPr>
        <w:t>և</w:t>
      </w:r>
      <w:r w:rsidRPr="00883BDC">
        <w:rPr>
          <w:rFonts w:ascii="Sylfaen" w:hAnsi="Sylfaen" w:cs="Sylfaen"/>
          <w:i/>
          <w:sz w:val="20"/>
          <w:szCs w:val="20"/>
          <w:lang w:val="af-ZA"/>
        </w:rPr>
        <w:t xml:space="preserve"> </w:t>
      </w:r>
      <w:r w:rsidRPr="00883BDC">
        <w:rPr>
          <w:rFonts w:ascii="Sylfaen" w:hAnsi="Sylfaen" w:cs="Sylfaen"/>
          <w:i/>
          <w:sz w:val="20"/>
          <w:szCs w:val="20"/>
          <w:lang w:val="ru-RU"/>
        </w:rPr>
        <w:t>հասցեն</w:t>
      </w:r>
      <w:r w:rsidRPr="00883BDC">
        <w:rPr>
          <w:rFonts w:ascii="Sylfaen" w:hAnsi="Sylfaen" w:cs="Sylfaen"/>
          <w:i/>
          <w:sz w:val="20"/>
          <w:szCs w:val="20"/>
          <w:lang w:val="af-ZA"/>
        </w:rPr>
        <w:t>.</w:t>
      </w:r>
    </w:p>
    <w:p w:rsidR="00A5723E" w:rsidRPr="00883BDC" w:rsidRDefault="00A5723E" w:rsidP="00A5723E">
      <w:pPr>
        <w:ind w:firstLine="567"/>
        <w:jc w:val="both"/>
        <w:rPr>
          <w:rFonts w:ascii="Sylfaen" w:hAnsi="Sylfaen" w:cs="Sylfaen"/>
          <w:i/>
          <w:sz w:val="20"/>
          <w:szCs w:val="20"/>
          <w:lang w:val="af-ZA"/>
        </w:rPr>
      </w:pPr>
      <w:r w:rsidRPr="00883BDC">
        <w:rPr>
          <w:rFonts w:ascii="Sylfaen" w:hAnsi="Sylfaen" w:cs="Sylfaen"/>
          <w:i/>
          <w:sz w:val="20"/>
          <w:szCs w:val="20"/>
          <w:lang w:val="af-ZA"/>
        </w:rPr>
        <w:t xml:space="preserve">3) </w:t>
      </w:r>
      <w:r w:rsidRPr="00883BDC">
        <w:rPr>
          <w:rFonts w:ascii="Sylfaen" w:hAnsi="Sylfaen" w:cs="Sylfaen"/>
          <w:i/>
          <w:sz w:val="20"/>
          <w:szCs w:val="20"/>
          <w:lang w:val="ru-RU"/>
        </w:rPr>
        <w:t>բողոքարկվող</w:t>
      </w:r>
      <w:r w:rsidRPr="00883BDC">
        <w:rPr>
          <w:rFonts w:ascii="Sylfaen" w:hAnsi="Sylfaen" w:cs="Sylfaen"/>
          <w:i/>
          <w:sz w:val="20"/>
          <w:szCs w:val="20"/>
          <w:lang w:val="af-ZA"/>
        </w:rPr>
        <w:t xml:space="preserve"> </w:t>
      </w:r>
      <w:r w:rsidRPr="00883BDC">
        <w:rPr>
          <w:rFonts w:ascii="Sylfaen" w:hAnsi="Sylfaen" w:cs="Sylfaen"/>
          <w:i/>
          <w:sz w:val="20"/>
          <w:szCs w:val="20"/>
          <w:lang w:val="ru-RU"/>
        </w:rPr>
        <w:t>գնման</w:t>
      </w:r>
      <w:r w:rsidRPr="00883BDC">
        <w:rPr>
          <w:rFonts w:ascii="Sylfaen" w:hAnsi="Sylfaen" w:cs="Sylfaen"/>
          <w:i/>
          <w:sz w:val="20"/>
          <w:szCs w:val="20"/>
          <w:lang w:val="af-ZA"/>
        </w:rPr>
        <w:t xml:space="preserve"> </w:t>
      </w:r>
      <w:r w:rsidRPr="00883BDC">
        <w:rPr>
          <w:rFonts w:ascii="Sylfaen" w:hAnsi="Sylfaen" w:cs="Sylfaen"/>
          <w:i/>
          <w:sz w:val="20"/>
          <w:szCs w:val="20"/>
          <w:lang w:val="ru-RU"/>
        </w:rPr>
        <w:t>ընթացակարգի</w:t>
      </w:r>
      <w:r w:rsidRPr="00883BDC">
        <w:rPr>
          <w:rFonts w:ascii="Sylfaen" w:hAnsi="Sylfaen" w:cs="Sylfaen"/>
          <w:i/>
          <w:sz w:val="20"/>
          <w:szCs w:val="20"/>
          <w:lang w:val="af-ZA"/>
        </w:rPr>
        <w:t xml:space="preserve"> </w:t>
      </w:r>
      <w:r w:rsidRPr="00883BDC">
        <w:rPr>
          <w:rFonts w:ascii="Sylfaen" w:hAnsi="Sylfaen" w:cs="Sylfaen"/>
          <w:i/>
          <w:sz w:val="20"/>
          <w:szCs w:val="20"/>
          <w:lang w:val="ru-RU"/>
        </w:rPr>
        <w:t>ծածկագիրը</w:t>
      </w:r>
      <w:r w:rsidRPr="00883BDC">
        <w:rPr>
          <w:rFonts w:ascii="Sylfaen" w:hAnsi="Sylfaen" w:cs="Sylfaen"/>
          <w:i/>
          <w:sz w:val="20"/>
          <w:szCs w:val="20"/>
          <w:lang w:val="af-ZA"/>
        </w:rPr>
        <w:t xml:space="preserve"> </w:t>
      </w:r>
      <w:r w:rsidRPr="00883BDC">
        <w:rPr>
          <w:rFonts w:ascii="Sylfaen" w:hAnsi="Sylfaen" w:cs="Sylfaen"/>
          <w:i/>
          <w:sz w:val="20"/>
          <w:szCs w:val="20"/>
          <w:lang w:val="ru-RU"/>
        </w:rPr>
        <w:t>և</w:t>
      </w:r>
      <w:r w:rsidRPr="00883BDC">
        <w:rPr>
          <w:rFonts w:ascii="Sylfaen" w:hAnsi="Sylfaen" w:cs="Sylfaen"/>
          <w:i/>
          <w:sz w:val="20"/>
          <w:szCs w:val="20"/>
          <w:lang w:val="af-ZA"/>
        </w:rPr>
        <w:t xml:space="preserve"> </w:t>
      </w:r>
      <w:r w:rsidRPr="00883BDC">
        <w:rPr>
          <w:rFonts w:ascii="Sylfaen" w:hAnsi="Sylfaen" w:cs="Sylfaen"/>
          <w:i/>
          <w:sz w:val="20"/>
          <w:szCs w:val="20"/>
          <w:lang w:val="ru-RU"/>
        </w:rPr>
        <w:t>առարկան</w:t>
      </w:r>
      <w:r w:rsidRPr="00883BDC">
        <w:rPr>
          <w:rFonts w:ascii="Sylfaen" w:hAnsi="Sylfaen" w:cs="Sylfaen"/>
          <w:i/>
          <w:sz w:val="20"/>
          <w:szCs w:val="20"/>
          <w:lang w:val="af-ZA"/>
        </w:rPr>
        <w:t>.</w:t>
      </w:r>
    </w:p>
    <w:p w:rsidR="00A5723E" w:rsidRPr="00883BDC" w:rsidRDefault="00A5723E" w:rsidP="00A5723E">
      <w:pPr>
        <w:ind w:firstLine="567"/>
        <w:jc w:val="both"/>
        <w:rPr>
          <w:rFonts w:ascii="Sylfaen" w:hAnsi="Sylfaen" w:cs="Sylfaen"/>
          <w:i/>
          <w:sz w:val="20"/>
          <w:szCs w:val="20"/>
          <w:lang w:val="af-ZA"/>
        </w:rPr>
      </w:pPr>
      <w:r w:rsidRPr="00883BDC">
        <w:rPr>
          <w:rFonts w:ascii="Sylfaen" w:hAnsi="Sylfaen" w:cs="Sylfaen"/>
          <w:i/>
          <w:sz w:val="20"/>
          <w:szCs w:val="20"/>
          <w:lang w:val="af-ZA"/>
        </w:rPr>
        <w:t xml:space="preserve">4) </w:t>
      </w:r>
      <w:r w:rsidRPr="00883BDC">
        <w:rPr>
          <w:rFonts w:ascii="Sylfaen" w:hAnsi="Sylfaen" w:cs="Sylfaen"/>
          <w:i/>
          <w:sz w:val="20"/>
          <w:szCs w:val="20"/>
          <w:lang w:val="ru-RU"/>
        </w:rPr>
        <w:t>վեճի</w:t>
      </w:r>
      <w:r w:rsidRPr="00883BDC">
        <w:rPr>
          <w:rFonts w:ascii="Sylfaen" w:hAnsi="Sylfaen" w:cs="Sylfaen"/>
          <w:i/>
          <w:sz w:val="20"/>
          <w:szCs w:val="20"/>
          <w:lang w:val="af-ZA"/>
        </w:rPr>
        <w:t xml:space="preserve"> </w:t>
      </w:r>
      <w:r w:rsidRPr="00883BDC">
        <w:rPr>
          <w:rFonts w:ascii="Sylfaen" w:hAnsi="Sylfaen" w:cs="Sylfaen"/>
          <w:i/>
          <w:sz w:val="20"/>
          <w:szCs w:val="20"/>
          <w:lang w:val="ru-RU"/>
        </w:rPr>
        <w:t>առարկան</w:t>
      </w:r>
      <w:r w:rsidRPr="00883BDC">
        <w:rPr>
          <w:rFonts w:ascii="Sylfaen" w:hAnsi="Sylfaen" w:cs="Sylfaen"/>
          <w:i/>
          <w:sz w:val="20"/>
          <w:szCs w:val="20"/>
          <w:lang w:val="af-ZA"/>
        </w:rPr>
        <w:t xml:space="preserve"> </w:t>
      </w:r>
      <w:r w:rsidRPr="00883BDC">
        <w:rPr>
          <w:rFonts w:ascii="Sylfaen" w:hAnsi="Sylfaen" w:cs="Sylfaen"/>
          <w:i/>
          <w:sz w:val="20"/>
          <w:szCs w:val="20"/>
          <w:lang w:val="ru-RU"/>
        </w:rPr>
        <w:t>և</w:t>
      </w:r>
      <w:r w:rsidRPr="00883BDC">
        <w:rPr>
          <w:rFonts w:ascii="Sylfaen" w:hAnsi="Sylfaen" w:cs="Sylfaen"/>
          <w:i/>
          <w:sz w:val="20"/>
          <w:szCs w:val="20"/>
          <w:lang w:val="af-ZA"/>
        </w:rPr>
        <w:t xml:space="preserve"> </w:t>
      </w:r>
      <w:r w:rsidRPr="00883BDC">
        <w:rPr>
          <w:rFonts w:ascii="Sylfaen" w:hAnsi="Sylfaen" w:cs="Sylfaen"/>
          <w:i/>
          <w:sz w:val="20"/>
          <w:szCs w:val="20"/>
          <w:lang w:val="ru-RU"/>
        </w:rPr>
        <w:t>բողոքը</w:t>
      </w:r>
      <w:r w:rsidRPr="00883BDC">
        <w:rPr>
          <w:rFonts w:ascii="Sylfaen" w:hAnsi="Sylfaen" w:cs="Sylfaen"/>
          <w:i/>
          <w:sz w:val="20"/>
          <w:szCs w:val="20"/>
          <w:lang w:val="af-ZA"/>
        </w:rPr>
        <w:t xml:space="preserve"> </w:t>
      </w:r>
      <w:r w:rsidRPr="00883BDC">
        <w:rPr>
          <w:rFonts w:ascii="Sylfaen" w:hAnsi="Sylfaen" w:cs="Sylfaen"/>
          <w:i/>
          <w:sz w:val="20"/>
          <w:szCs w:val="20"/>
          <w:lang w:val="ru-RU"/>
        </w:rPr>
        <w:t>ներկայացրած</w:t>
      </w:r>
      <w:r w:rsidRPr="00883BDC">
        <w:rPr>
          <w:rFonts w:ascii="Sylfaen" w:hAnsi="Sylfaen" w:cs="Sylfaen"/>
          <w:i/>
          <w:sz w:val="20"/>
          <w:szCs w:val="20"/>
          <w:lang w:val="af-ZA"/>
        </w:rPr>
        <w:t xml:space="preserve"> </w:t>
      </w:r>
      <w:r w:rsidRPr="00883BDC">
        <w:rPr>
          <w:rFonts w:ascii="Sylfaen" w:hAnsi="Sylfaen" w:cs="Sylfaen"/>
          <w:i/>
          <w:sz w:val="20"/>
          <w:szCs w:val="20"/>
          <w:lang w:val="ru-RU"/>
        </w:rPr>
        <w:t>անձի</w:t>
      </w:r>
      <w:r w:rsidRPr="00883BDC">
        <w:rPr>
          <w:rFonts w:ascii="Sylfaen" w:hAnsi="Sylfaen" w:cs="Sylfaen"/>
          <w:i/>
          <w:sz w:val="20"/>
          <w:szCs w:val="20"/>
          <w:lang w:val="af-ZA"/>
        </w:rPr>
        <w:t xml:space="preserve"> </w:t>
      </w:r>
      <w:r w:rsidRPr="00883BDC">
        <w:rPr>
          <w:rFonts w:ascii="Sylfaen" w:hAnsi="Sylfaen" w:cs="Sylfaen"/>
          <w:i/>
          <w:sz w:val="20"/>
          <w:szCs w:val="20"/>
          <w:lang w:val="ru-RU"/>
        </w:rPr>
        <w:t>պահանջը</w:t>
      </w:r>
      <w:r w:rsidRPr="00883BDC">
        <w:rPr>
          <w:rFonts w:ascii="Sylfaen" w:hAnsi="Sylfaen" w:cs="Sylfaen"/>
          <w:i/>
          <w:sz w:val="20"/>
          <w:szCs w:val="20"/>
          <w:lang w:val="af-ZA"/>
        </w:rPr>
        <w:t>.</w:t>
      </w:r>
    </w:p>
    <w:p w:rsidR="00A5723E" w:rsidRPr="00883BDC" w:rsidRDefault="00A5723E" w:rsidP="00A5723E">
      <w:pPr>
        <w:ind w:firstLine="567"/>
        <w:jc w:val="both"/>
        <w:rPr>
          <w:rFonts w:ascii="Sylfaen" w:hAnsi="Sylfaen" w:cs="Sylfaen"/>
          <w:i/>
          <w:sz w:val="20"/>
          <w:szCs w:val="20"/>
          <w:lang w:val="af-ZA"/>
        </w:rPr>
      </w:pPr>
      <w:r w:rsidRPr="00883BDC">
        <w:rPr>
          <w:rFonts w:ascii="Sylfaen" w:hAnsi="Sylfaen" w:cs="Sylfaen"/>
          <w:i/>
          <w:sz w:val="20"/>
          <w:szCs w:val="20"/>
          <w:lang w:val="af-ZA"/>
        </w:rPr>
        <w:t xml:space="preserve">5) </w:t>
      </w:r>
      <w:r w:rsidRPr="00883BDC">
        <w:rPr>
          <w:rFonts w:ascii="Sylfaen" w:hAnsi="Sylfaen" w:cs="Sylfaen"/>
          <w:i/>
          <w:sz w:val="20"/>
          <w:szCs w:val="20"/>
          <w:lang w:val="ru-RU"/>
        </w:rPr>
        <w:t>բողոքի</w:t>
      </w:r>
      <w:r w:rsidRPr="00883BDC">
        <w:rPr>
          <w:rFonts w:ascii="Sylfaen" w:hAnsi="Sylfaen" w:cs="Sylfaen"/>
          <w:i/>
          <w:sz w:val="20"/>
          <w:szCs w:val="20"/>
          <w:lang w:val="af-ZA"/>
        </w:rPr>
        <w:t xml:space="preserve"> </w:t>
      </w:r>
      <w:r w:rsidRPr="00883BDC">
        <w:rPr>
          <w:rFonts w:ascii="Sylfaen" w:hAnsi="Sylfaen" w:cs="Sylfaen"/>
          <w:i/>
          <w:sz w:val="20"/>
          <w:szCs w:val="20"/>
          <w:lang w:val="ru-RU"/>
        </w:rPr>
        <w:t>փաստացի</w:t>
      </w:r>
      <w:r w:rsidRPr="00883BDC">
        <w:rPr>
          <w:rFonts w:ascii="Sylfaen" w:hAnsi="Sylfaen" w:cs="Sylfaen"/>
          <w:i/>
          <w:sz w:val="20"/>
          <w:szCs w:val="20"/>
          <w:lang w:val="af-ZA"/>
        </w:rPr>
        <w:t xml:space="preserve"> </w:t>
      </w:r>
      <w:r w:rsidRPr="00883BDC">
        <w:rPr>
          <w:rFonts w:ascii="Sylfaen" w:hAnsi="Sylfaen" w:cs="Sylfaen"/>
          <w:i/>
          <w:sz w:val="20"/>
          <w:szCs w:val="20"/>
          <w:lang w:val="ru-RU"/>
        </w:rPr>
        <w:t>և</w:t>
      </w:r>
      <w:r w:rsidRPr="00883BDC">
        <w:rPr>
          <w:rFonts w:ascii="Sylfaen" w:hAnsi="Sylfaen" w:cs="Sylfaen"/>
          <w:i/>
          <w:sz w:val="20"/>
          <w:szCs w:val="20"/>
          <w:lang w:val="af-ZA"/>
        </w:rPr>
        <w:t xml:space="preserve"> </w:t>
      </w:r>
      <w:r w:rsidRPr="00883BDC">
        <w:rPr>
          <w:rFonts w:ascii="Sylfaen" w:hAnsi="Sylfaen" w:cs="Sylfaen"/>
          <w:i/>
          <w:sz w:val="20"/>
          <w:szCs w:val="20"/>
          <w:lang w:val="ru-RU"/>
        </w:rPr>
        <w:t>իրավական</w:t>
      </w:r>
      <w:r w:rsidRPr="00883BDC">
        <w:rPr>
          <w:rFonts w:ascii="Sylfaen" w:hAnsi="Sylfaen" w:cs="Sylfaen"/>
          <w:i/>
          <w:sz w:val="20"/>
          <w:szCs w:val="20"/>
          <w:lang w:val="af-ZA"/>
        </w:rPr>
        <w:t xml:space="preserve"> </w:t>
      </w:r>
      <w:r w:rsidRPr="00883BDC">
        <w:rPr>
          <w:rFonts w:ascii="Sylfaen" w:hAnsi="Sylfaen" w:cs="Sylfaen"/>
          <w:i/>
          <w:sz w:val="20"/>
          <w:szCs w:val="20"/>
          <w:lang w:val="ru-RU"/>
        </w:rPr>
        <w:t>հիմքերը</w:t>
      </w:r>
      <w:r w:rsidRPr="00883BDC">
        <w:rPr>
          <w:rFonts w:ascii="Sylfaen" w:hAnsi="Sylfaen" w:cs="Sylfaen"/>
          <w:i/>
          <w:sz w:val="20"/>
          <w:szCs w:val="20"/>
          <w:lang w:val="af-ZA"/>
        </w:rPr>
        <w:t xml:space="preserve">, </w:t>
      </w:r>
      <w:r w:rsidRPr="00883BDC">
        <w:rPr>
          <w:rFonts w:ascii="Sylfaen" w:hAnsi="Sylfaen" w:cs="Sylfaen"/>
          <w:i/>
          <w:sz w:val="20"/>
          <w:szCs w:val="20"/>
          <w:lang w:val="ru-RU"/>
        </w:rPr>
        <w:t>ապացույցները</w:t>
      </w:r>
      <w:r w:rsidRPr="00883BDC">
        <w:rPr>
          <w:rFonts w:ascii="Sylfaen" w:hAnsi="Sylfaen" w:cs="Sylfaen"/>
          <w:i/>
          <w:sz w:val="20"/>
          <w:szCs w:val="20"/>
          <w:lang w:val="af-ZA"/>
        </w:rPr>
        <w:t>.</w:t>
      </w:r>
    </w:p>
    <w:p w:rsidR="00A5723E" w:rsidRPr="00883BDC" w:rsidRDefault="00A5723E" w:rsidP="00A5723E">
      <w:pPr>
        <w:ind w:firstLine="567"/>
        <w:jc w:val="both"/>
        <w:rPr>
          <w:rFonts w:ascii="Sylfaen" w:hAnsi="Sylfaen" w:cs="Sylfaen"/>
          <w:i/>
          <w:sz w:val="20"/>
          <w:szCs w:val="20"/>
          <w:lang w:val="af-ZA" w:eastAsia="ru-RU"/>
        </w:rPr>
      </w:pPr>
      <w:r w:rsidRPr="00883BDC">
        <w:rPr>
          <w:rFonts w:ascii="Sylfaen" w:hAnsi="Sylfaen" w:cs="Sylfaen"/>
          <w:i/>
          <w:sz w:val="20"/>
          <w:szCs w:val="20"/>
          <w:lang w:val="af-ZA"/>
        </w:rPr>
        <w:t xml:space="preserve">6) </w:t>
      </w:r>
      <w:r w:rsidRPr="00883BDC">
        <w:rPr>
          <w:rFonts w:ascii="Sylfaen" w:hAnsi="Sylfaen" w:cs="Sylfaen"/>
          <w:i/>
          <w:sz w:val="20"/>
          <w:szCs w:val="20"/>
          <w:lang w:val="ru-RU"/>
        </w:rPr>
        <w:t>բողոքարկման</w:t>
      </w:r>
      <w:r w:rsidRPr="00883BDC">
        <w:rPr>
          <w:rFonts w:ascii="Sylfaen" w:hAnsi="Sylfaen" w:cs="Sylfaen"/>
          <w:i/>
          <w:sz w:val="20"/>
          <w:szCs w:val="20"/>
          <w:lang w:val="af-ZA"/>
        </w:rPr>
        <w:t xml:space="preserve"> </w:t>
      </w:r>
      <w:r w:rsidRPr="00883BDC">
        <w:rPr>
          <w:rFonts w:ascii="Sylfaen" w:hAnsi="Sylfaen" w:cs="Sylfaen"/>
          <w:i/>
          <w:sz w:val="20"/>
          <w:szCs w:val="20"/>
          <w:lang w:val="ru-RU"/>
        </w:rPr>
        <w:t>վճարը</w:t>
      </w:r>
      <w:r w:rsidRPr="00883BDC">
        <w:rPr>
          <w:rFonts w:ascii="Sylfaen" w:hAnsi="Sylfaen" w:cs="Sylfaen"/>
          <w:i/>
          <w:sz w:val="20"/>
          <w:szCs w:val="20"/>
          <w:lang w:val="af-ZA"/>
        </w:rPr>
        <w:t xml:space="preserve"> </w:t>
      </w:r>
      <w:r w:rsidRPr="00883BDC">
        <w:rPr>
          <w:rFonts w:ascii="Sylfaen" w:hAnsi="Sylfaen" w:cs="Sylfaen"/>
          <w:i/>
          <w:sz w:val="20"/>
          <w:szCs w:val="20"/>
          <w:lang w:val="ru-RU"/>
        </w:rPr>
        <w:t>կատարած</w:t>
      </w:r>
      <w:r w:rsidRPr="00883BDC">
        <w:rPr>
          <w:rFonts w:ascii="Sylfaen" w:hAnsi="Sylfaen" w:cs="Sylfaen"/>
          <w:i/>
          <w:sz w:val="20"/>
          <w:szCs w:val="20"/>
          <w:lang w:val="af-ZA"/>
        </w:rPr>
        <w:t xml:space="preserve"> </w:t>
      </w:r>
      <w:r w:rsidRPr="00883BDC">
        <w:rPr>
          <w:rFonts w:ascii="Sylfaen" w:hAnsi="Sylfaen" w:cs="Sylfaen"/>
          <w:i/>
          <w:sz w:val="20"/>
          <w:szCs w:val="20"/>
          <w:lang w:val="ru-RU"/>
        </w:rPr>
        <w:t>լինելը</w:t>
      </w:r>
      <w:r w:rsidRPr="00883BDC">
        <w:rPr>
          <w:rFonts w:ascii="Sylfaen" w:hAnsi="Sylfaen" w:cs="Sylfaen"/>
          <w:i/>
          <w:sz w:val="20"/>
          <w:szCs w:val="20"/>
          <w:lang w:val="af-ZA"/>
        </w:rPr>
        <w:t xml:space="preserve"> </w:t>
      </w:r>
      <w:r w:rsidRPr="00883BDC">
        <w:rPr>
          <w:rFonts w:ascii="Sylfaen" w:hAnsi="Sylfaen" w:cs="Sylfaen"/>
          <w:i/>
          <w:sz w:val="20"/>
          <w:szCs w:val="20"/>
          <w:lang w:val="ru-RU"/>
        </w:rPr>
        <w:t>հիմնավորող</w:t>
      </w:r>
      <w:r w:rsidRPr="00883BDC">
        <w:rPr>
          <w:rFonts w:ascii="Sylfaen" w:hAnsi="Sylfaen" w:cs="Sylfaen"/>
          <w:i/>
          <w:sz w:val="20"/>
          <w:szCs w:val="20"/>
          <w:lang w:val="af-ZA"/>
        </w:rPr>
        <w:t xml:space="preserve"> </w:t>
      </w:r>
      <w:r w:rsidRPr="00883BDC">
        <w:rPr>
          <w:rFonts w:ascii="Sylfaen" w:hAnsi="Sylfaen" w:cs="Sylfaen"/>
          <w:i/>
          <w:sz w:val="20"/>
          <w:szCs w:val="20"/>
          <w:lang w:val="ru-RU"/>
        </w:rPr>
        <w:t>փաստաթղթի</w:t>
      </w:r>
      <w:r w:rsidRPr="00883BDC">
        <w:rPr>
          <w:rFonts w:ascii="Sylfaen" w:hAnsi="Sylfaen" w:cs="Sylfaen"/>
          <w:i/>
          <w:sz w:val="20"/>
          <w:szCs w:val="20"/>
          <w:lang w:val="af-ZA"/>
        </w:rPr>
        <w:t xml:space="preserve"> </w:t>
      </w:r>
      <w:r w:rsidRPr="00883BDC">
        <w:rPr>
          <w:rFonts w:ascii="Sylfaen" w:hAnsi="Sylfaen" w:cs="Sylfaen"/>
          <w:i/>
          <w:sz w:val="20"/>
          <w:szCs w:val="20"/>
          <w:lang w:val="ru-RU"/>
        </w:rPr>
        <w:t>պատճենը</w:t>
      </w:r>
      <w:r w:rsidRPr="00883BDC">
        <w:rPr>
          <w:rFonts w:ascii="Sylfaen" w:hAnsi="Sylfaen" w:cs="Sylfaen"/>
          <w:i/>
          <w:sz w:val="20"/>
          <w:szCs w:val="20"/>
          <w:lang w:val="af-ZA"/>
        </w:rPr>
        <w:t xml:space="preserve">: </w:t>
      </w:r>
      <w:r w:rsidRPr="00883BDC">
        <w:rPr>
          <w:rFonts w:ascii="Sylfaen" w:hAnsi="Sylfaen" w:cs="Sylfaen"/>
          <w:i/>
          <w:sz w:val="20"/>
          <w:szCs w:val="20"/>
        </w:rPr>
        <w:t>Ը</w:t>
      </w:r>
      <w:r w:rsidRPr="00883BDC">
        <w:rPr>
          <w:rFonts w:ascii="Sylfaen" w:hAnsi="Sylfaen" w:cs="Sylfaen"/>
          <w:i/>
          <w:sz w:val="20"/>
          <w:szCs w:val="20"/>
          <w:lang w:val="ru-RU"/>
        </w:rPr>
        <w:t>նդ</w:t>
      </w:r>
      <w:r w:rsidRPr="00883BDC">
        <w:rPr>
          <w:rFonts w:ascii="Sylfaen" w:hAnsi="Sylfaen" w:cs="Sylfaen"/>
          <w:i/>
          <w:sz w:val="20"/>
          <w:szCs w:val="20"/>
          <w:lang w:val="af-ZA"/>
        </w:rPr>
        <w:t xml:space="preserve"> </w:t>
      </w:r>
      <w:r w:rsidRPr="00883BDC">
        <w:rPr>
          <w:rFonts w:ascii="Sylfaen" w:hAnsi="Sylfaen" w:cs="Sylfaen"/>
          <w:i/>
          <w:sz w:val="20"/>
          <w:szCs w:val="20"/>
          <w:lang w:val="ru-RU"/>
        </w:rPr>
        <w:t>որում</w:t>
      </w:r>
      <w:r w:rsidRPr="00883BDC">
        <w:rPr>
          <w:rFonts w:ascii="Sylfaen" w:hAnsi="Sylfaen" w:cs="Sylfaen"/>
          <w:i/>
          <w:sz w:val="20"/>
          <w:szCs w:val="20"/>
          <w:lang w:val="af-ZA"/>
        </w:rPr>
        <w:t xml:space="preserve">` </w:t>
      </w:r>
      <w:r w:rsidRPr="00883BDC">
        <w:rPr>
          <w:rFonts w:ascii="Sylfaen" w:hAnsi="Sylfaen" w:cs="Sylfaen"/>
          <w:i/>
          <w:sz w:val="20"/>
          <w:szCs w:val="20"/>
          <w:lang w:val="ru-RU"/>
        </w:rPr>
        <w:t>բողոքարկման</w:t>
      </w:r>
      <w:r w:rsidRPr="00883BDC">
        <w:rPr>
          <w:rFonts w:ascii="Sylfaen" w:hAnsi="Sylfaen" w:cs="Sylfaen"/>
          <w:i/>
          <w:sz w:val="20"/>
          <w:szCs w:val="20"/>
          <w:lang w:val="af-ZA"/>
        </w:rPr>
        <w:t xml:space="preserve"> </w:t>
      </w:r>
      <w:r w:rsidRPr="00883BDC">
        <w:rPr>
          <w:rFonts w:ascii="Sylfaen" w:hAnsi="Sylfaen" w:cs="Sylfaen"/>
          <w:i/>
          <w:sz w:val="20"/>
          <w:szCs w:val="20"/>
          <w:lang w:val="ru-RU"/>
        </w:rPr>
        <w:t>վճարի</w:t>
      </w:r>
      <w:r w:rsidRPr="00883BDC">
        <w:rPr>
          <w:rFonts w:ascii="Sylfaen" w:hAnsi="Sylfaen" w:cs="Sylfaen"/>
          <w:i/>
          <w:sz w:val="20"/>
          <w:szCs w:val="20"/>
          <w:lang w:val="af-ZA"/>
        </w:rPr>
        <w:t xml:space="preserve"> </w:t>
      </w:r>
      <w:r w:rsidRPr="00883BDC">
        <w:rPr>
          <w:rFonts w:ascii="Sylfaen" w:hAnsi="Sylfaen" w:cs="Sylfaen"/>
          <w:i/>
          <w:sz w:val="20"/>
          <w:szCs w:val="20"/>
          <w:lang w:val="ru-RU"/>
        </w:rPr>
        <w:t>չափը</w:t>
      </w:r>
      <w:r w:rsidRPr="00883BDC">
        <w:rPr>
          <w:rFonts w:ascii="Sylfaen" w:hAnsi="Sylfaen" w:cs="Sylfaen"/>
          <w:i/>
          <w:sz w:val="20"/>
          <w:szCs w:val="20"/>
          <w:lang w:val="af-ZA"/>
        </w:rPr>
        <w:t xml:space="preserve"> </w:t>
      </w:r>
      <w:r w:rsidRPr="00883BDC">
        <w:rPr>
          <w:rFonts w:ascii="Sylfaen" w:hAnsi="Sylfaen" w:cs="Sylfaen"/>
          <w:i/>
          <w:sz w:val="20"/>
          <w:szCs w:val="20"/>
          <w:lang w:val="ru-RU"/>
        </w:rPr>
        <w:t>կազմում</w:t>
      </w:r>
      <w:r w:rsidRPr="00883BDC">
        <w:rPr>
          <w:rFonts w:ascii="Sylfaen" w:hAnsi="Sylfaen" w:cs="Sylfaen"/>
          <w:i/>
          <w:sz w:val="20"/>
          <w:szCs w:val="20"/>
          <w:lang w:val="af-ZA"/>
        </w:rPr>
        <w:t xml:space="preserve"> </w:t>
      </w:r>
      <w:r w:rsidRPr="00883BDC">
        <w:rPr>
          <w:rFonts w:ascii="Sylfaen" w:hAnsi="Sylfaen" w:cs="Sylfaen"/>
          <w:i/>
          <w:sz w:val="20"/>
          <w:szCs w:val="20"/>
          <w:lang w:val="ru-RU"/>
        </w:rPr>
        <w:t>է</w:t>
      </w:r>
      <w:r w:rsidRPr="00883BDC">
        <w:rPr>
          <w:rFonts w:ascii="Sylfaen" w:hAnsi="Sylfaen" w:cs="Sylfaen"/>
          <w:i/>
          <w:sz w:val="20"/>
          <w:szCs w:val="20"/>
          <w:lang w:val="af-ZA"/>
        </w:rPr>
        <w:t xml:space="preserve"> 30 </w:t>
      </w:r>
      <w:r w:rsidRPr="00883BDC">
        <w:rPr>
          <w:rFonts w:ascii="Sylfaen" w:hAnsi="Sylfaen" w:cs="Sylfaen"/>
          <w:i/>
          <w:sz w:val="20"/>
          <w:szCs w:val="20"/>
          <w:lang w:val="ru-RU"/>
        </w:rPr>
        <w:t>հազար</w:t>
      </w:r>
      <w:r w:rsidRPr="00883BDC">
        <w:rPr>
          <w:rFonts w:ascii="Sylfaen" w:hAnsi="Sylfaen" w:cs="Sylfaen"/>
          <w:i/>
          <w:sz w:val="20"/>
          <w:szCs w:val="20"/>
          <w:lang w:val="af-ZA"/>
        </w:rPr>
        <w:t xml:space="preserve"> ՀՀ </w:t>
      </w:r>
      <w:r w:rsidRPr="00883BDC">
        <w:rPr>
          <w:rFonts w:ascii="Sylfaen" w:hAnsi="Sylfaen" w:cs="Sylfaen"/>
          <w:i/>
          <w:sz w:val="20"/>
          <w:szCs w:val="20"/>
          <w:lang w:val="ru-RU"/>
        </w:rPr>
        <w:t>դրամ</w:t>
      </w:r>
      <w:r w:rsidRPr="00883BDC">
        <w:rPr>
          <w:rFonts w:ascii="Sylfaen" w:hAnsi="Sylfaen" w:cs="Sylfaen"/>
          <w:i/>
          <w:sz w:val="20"/>
          <w:szCs w:val="20"/>
          <w:lang w:val="af-ZA"/>
        </w:rPr>
        <w:t xml:space="preserve">, </w:t>
      </w:r>
      <w:r w:rsidRPr="00883BDC">
        <w:rPr>
          <w:rFonts w:ascii="Sylfaen" w:hAnsi="Sylfaen" w:cs="Sylfaen"/>
          <w:i/>
          <w:sz w:val="20"/>
          <w:szCs w:val="20"/>
          <w:lang w:val="ru-RU"/>
        </w:rPr>
        <w:t>որը</w:t>
      </w:r>
      <w:r w:rsidRPr="00883BDC">
        <w:rPr>
          <w:rFonts w:ascii="Sylfaen" w:hAnsi="Sylfaen" w:cs="Sylfaen"/>
          <w:i/>
          <w:sz w:val="20"/>
          <w:szCs w:val="20"/>
          <w:lang w:val="af-ZA"/>
        </w:rPr>
        <w:t xml:space="preserve"> </w:t>
      </w:r>
      <w:r w:rsidRPr="00883BDC">
        <w:rPr>
          <w:rFonts w:ascii="Sylfaen" w:hAnsi="Sylfaen" w:cs="Sylfaen"/>
          <w:i/>
          <w:sz w:val="20"/>
          <w:szCs w:val="20"/>
          <w:lang w:val="ru-RU"/>
        </w:rPr>
        <w:t>վճարվում</w:t>
      </w:r>
      <w:r w:rsidRPr="00883BDC">
        <w:rPr>
          <w:rFonts w:ascii="Sylfaen" w:hAnsi="Sylfaen" w:cs="Sylfaen"/>
          <w:i/>
          <w:sz w:val="20"/>
          <w:szCs w:val="20"/>
          <w:lang w:val="af-ZA"/>
        </w:rPr>
        <w:t xml:space="preserve"> </w:t>
      </w:r>
      <w:r w:rsidRPr="00883BDC">
        <w:rPr>
          <w:rFonts w:ascii="Sylfaen" w:hAnsi="Sylfaen" w:cs="Sylfaen"/>
          <w:i/>
          <w:sz w:val="20"/>
          <w:szCs w:val="20"/>
          <w:lang w:val="ru-RU"/>
        </w:rPr>
        <w:t>է</w:t>
      </w:r>
      <w:r w:rsidRPr="00883BDC">
        <w:rPr>
          <w:rFonts w:ascii="Sylfaen" w:hAnsi="Sylfaen" w:cs="Sylfaen"/>
          <w:i/>
          <w:sz w:val="20"/>
          <w:szCs w:val="20"/>
          <w:lang w:val="af-ZA"/>
        </w:rPr>
        <w:t xml:space="preserve"> </w:t>
      </w:r>
      <w:r w:rsidRPr="00883BDC">
        <w:rPr>
          <w:rFonts w:ascii="Sylfaen" w:hAnsi="Sylfaen" w:cs="Sylfaen"/>
          <w:i/>
          <w:sz w:val="20"/>
          <w:szCs w:val="20"/>
          <w:lang w:val="ru-RU"/>
        </w:rPr>
        <w:t>ՀՀ</w:t>
      </w:r>
      <w:r w:rsidRPr="00883BDC">
        <w:rPr>
          <w:rFonts w:ascii="Sylfaen" w:hAnsi="Sylfaen" w:cs="Sylfaen"/>
          <w:i/>
          <w:sz w:val="20"/>
          <w:szCs w:val="20"/>
          <w:lang w:val="af-ZA"/>
        </w:rPr>
        <w:t xml:space="preserve"> </w:t>
      </w:r>
      <w:r w:rsidRPr="00883BDC">
        <w:rPr>
          <w:rFonts w:ascii="Sylfaen" w:hAnsi="Sylfaen" w:cs="Sylfaen"/>
          <w:i/>
          <w:sz w:val="20"/>
          <w:szCs w:val="20"/>
          <w:lang w:val="ru-RU"/>
        </w:rPr>
        <w:t>պետական</w:t>
      </w:r>
      <w:r w:rsidRPr="00883BDC">
        <w:rPr>
          <w:rFonts w:ascii="Sylfaen" w:hAnsi="Sylfaen" w:cs="Sylfaen"/>
          <w:i/>
          <w:sz w:val="20"/>
          <w:szCs w:val="20"/>
          <w:lang w:val="af-ZA"/>
        </w:rPr>
        <w:t xml:space="preserve"> </w:t>
      </w:r>
      <w:r w:rsidRPr="00883BDC">
        <w:rPr>
          <w:rFonts w:ascii="Sylfaen" w:hAnsi="Sylfaen" w:cs="Sylfaen"/>
          <w:i/>
          <w:sz w:val="20"/>
          <w:szCs w:val="20"/>
          <w:lang w:val="ru-RU"/>
        </w:rPr>
        <w:t>բյուջե</w:t>
      </w:r>
      <w:r w:rsidRPr="00883BDC">
        <w:rPr>
          <w:rFonts w:ascii="Sylfaen" w:hAnsi="Sylfaen" w:cs="Sylfaen"/>
          <w:i/>
          <w:sz w:val="20"/>
          <w:szCs w:val="20"/>
          <w:lang w:val="af-ZA"/>
        </w:rPr>
        <w:t xml:space="preserve">` </w:t>
      </w:r>
      <w:r w:rsidRPr="00883BDC">
        <w:rPr>
          <w:rFonts w:ascii="Sylfaen" w:hAnsi="Sylfaen" w:cs="Sylfaen"/>
          <w:i/>
          <w:sz w:val="20"/>
          <w:szCs w:val="20"/>
          <w:lang w:val="ru-RU"/>
        </w:rPr>
        <w:t>այդ</w:t>
      </w:r>
      <w:r w:rsidRPr="00883BDC">
        <w:rPr>
          <w:rFonts w:ascii="Sylfaen" w:hAnsi="Sylfaen" w:cs="Sylfaen"/>
          <w:i/>
          <w:sz w:val="20"/>
          <w:szCs w:val="20"/>
          <w:lang w:val="af-ZA"/>
        </w:rPr>
        <w:t xml:space="preserve"> </w:t>
      </w:r>
      <w:r w:rsidRPr="00883BDC">
        <w:rPr>
          <w:rFonts w:ascii="Sylfaen" w:hAnsi="Sylfaen" w:cs="Sylfaen"/>
          <w:i/>
          <w:sz w:val="20"/>
          <w:szCs w:val="20"/>
          <w:lang w:val="ru-RU"/>
        </w:rPr>
        <w:t>նպատակով</w:t>
      </w:r>
      <w:r w:rsidRPr="00883BDC">
        <w:rPr>
          <w:rFonts w:ascii="Sylfaen" w:hAnsi="Sylfaen" w:cs="Sylfaen"/>
          <w:i/>
          <w:sz w:val="20"/>
          <w:szCs w:val="20"/>
          <w:lang w:val="af-ZA"/>
        </w:rPr>
        <w:t xml:space="preserve"> </w:t>
      </w:r>
      <w:r w:rsidRPr="00883BDC">
        <w:rPr>
          <w:rFonts w:ascii="Sylfaen" w:hAnsi="Sylfaen" w:cs="Sylfaen"/>
          <w:i/>
          <w:sz w:val="20"/>
          <w:szCs w:val="20"/>
          <w:lang w:val="ru-RU"/>
        </w:rPr>
        <w:t>լիազորված</w:t>
      </w:r>
      <w:r w:rsidRPr="00883BDC">
        <w:rPr>
          <w:rFonts w:ascii="Sylfaen" w:hAnsi="Sylfaen" w:cs="Sylfaen"/>
          <w:i/>
          <w:sz w:val="20"/>
          <w:szCs w:val="20"/>
          <w:lang w:val="af-ZA"/>
        </w:rPr>
        <w:t xml:space="preserve"> </w:t>
      </w:r>
      <w:r w:rsidRPr="00883BDC">
        <w:rPr>
          <w:rFonts w:ascii="Sylfaen" w:hAnsi="Sylfaen" w:cs="Sylfaen"/>
          <w:i/>
          <w:sz w:val="20"/>
          <w:szCs w:val="20"/>
          <w:lang w:val="ru-RU"/>
        </w:rPr>
        <w:t>մարմնի</w:t>
      </w:r>
      <w:r w:rsidRPr="00883BDC">
        <w:rPr>
          <w:rFonts w:ascii="Sylfaen" w:hAnsi="Sylfaen" w:cs="Sylfaen"/>
          <w:i/>
          <w:sz w:val="20"/>
          <w:szCs w:val="20"/>
          <w:lang w:val="af-ZA"/>
        </w:rPr>
        <w:t xml:space="preserve"> </w:t>
      </w:r>
      <w:r w:rsidRPr="00883BDC">
        <w:rPr>
          <w:rFonts w:ascii="Sylfaen" w:hAnsi="Sylfaen" w:cs="Sylfaen"/>
          <w:i/>
          <w:sz w:val="20"/>
          <w:szCs w:val="20"/>
          <w:lang w:val="ru-RU"/>
        </w:rPr>
        <w:t>անվամբ</w:t>
      </w:r>
      <w:r w:rsidRPr="00883BDC">
        <w:rPr>
          <w:rFonts w:ascii="Sylfaen" w:hAnsi="Sylfaen" w:cs="Sylfaen"/>
          <w:i/>
          <w:sz w:val="20"/>
          <w:szCs w:val="20"/>
          <w:lang w:val="af-ZA"/>
        </w:rPr>
        <w:t xml:space="preserve"> </w:t>
      </w:r>
      <w:r w:rsidRPr="00883BDC">
        <w:rPr>
          <w:rFonts w:ascii="Sylfaen" w:hAnsi="Sylfaen" w:cs="Sylfaen"/>
          <w:i/>
          <w:sz w:val="20"/>
          <w:szCs w:val="20"/>
          <w:lang w:val="ru-RU"/>
        </w:rPr>
        <w:t>բացված</w:t>
      </w:r>
      <w:r w:rsidRPr="00883BDC">
        <w:rPr>
          <w:rFonts w:ascii="Sylfaen" w:hAnsi="Sylfaen" w:cs="Sylfaen"/>
          <w:i/>
          <w:sz w:val="20"/>
          <w:szCs w:val="20"/>
          <w:lang w:val="af-ZA"/>
        </w:rPr>
        <w:t xml:space="preserve"> </w:t>
      </w:r>
      <w:r w:rsidRPr="00883BDC">
        <w:rPr>
          <w:rFonts w:ascii="Sylfaen" w:hAnsi="Sylfaen"/>
          <w:i/>
          <w:sz w:val="20"/>
          <w:szCs w:val="20"/>
          <w:lang w:val="af-ZA"/>
        </w:rPr>
        <w:t>«</w:t>
      </w:r>
      <w:r w:rsidRPr="00883BDC">
        <w:rPr>
          <w:rFonts w:ascii="Sylfaen" w:hAnsi="Sylfaen" w:cs="Sylfaen"/>
          <w:i/>
          <w:sz w:val="20"/>
          <w:szCs w:val="20"/>
          <w:lang w:val="af-ZA"/>
        </w:rPr>
        <w:t>900008000482</w:t>
      </w:r>
      <w:r w:rsidRPr="00883BDC">
        <w:rPr>
          <w:rFonts w:ascii="Sylfaen" w:hAnsi="Sylfaen"/>
          <w:i/>
          <w:sz w:val="20"/>
          <w:szCs w:val="20"/>
          <w:lang w:val="af-ZA"/>
        </w:rPr>
        <w:t>»</w:t>
      </w:r>
      <w:r w:rsidRPr="00883BDC">
        <w:rPr>
          <w:rFonts w:ascii="Sylfaen" w:hAnsi="Sylfaen" w:cs="Sylfaen"/>
          <w:i/>
          <w:sz w:val="20"/>
          <w:szCs w:val="20"/>
          <w:lang w:val="af-ZA"/>
        </w:rPr>
        <w:t xml:space="preserve"> </w:t>
      </w:r>
      <w:r w:rsidRPr="00883BDC">
        <w:rPr>
          <w:rFonts w:ascii="Sylfaen" w:hAnsi="Sylfaen" w:cs="Sylfaen"/>
          <w:i/>
          <w:sz w:val="20"/>
          <w:szCs w:val="20"/>
          <w:lang w:val="ru-RU"/>
        </w:rPr>
        <w:t>գանձապետական</w:t>
      </w:r>
      <w:r w:rsidRPr="00883BDC">
        <w:rPr>
          <w:rFonts w:ascii="Sylfaen" w:hAnsi="Sylfaen" w:cs="Sylfaen"/>
          <w:i/>
          <w:sz w:val="20"/>
          <w:szCs w:val="20"/>
          <w:lang w:val="af-ZA"/>
        </w:rPr>
        <w:t xml:space="preserve"> </w:t>
      </w:r>
      <w:r w:rsidRPr="00883BDC">
        <w:rPr>
          <w:rFonts w:ascii="Sylfaen" w:hAnsi="Sylfaen" w:cs="Sylfaen"/>
          <w:i/>
          <w:sz w:val="20"/>
          <w:szCs w:val="20"/>
          <w:lang w:val="ru-RU"/>
        </w:rPr>
        <w:t>հաշվին</w:t>
      </w:r>
      <w:r w:rsidRPr="00883BDC">
        <w:rPr>
          <w:rFonts w:ascii="Sylfaen" w:hAnsi="Sylfaen" w:cs="Sylfaen"/>
          <w:i/>
          <w:sz w:val="20"/>
          <w:szCs w:val="20"/>
          <w:lang w:val="af-ZA"/>
        </w:rPr>
        <w:t>:</w:t>
      </w:r>
      <w:r w:rsidRPr="00883BDC">
        <w:rPr>
          <w:rFonts w:ascii="Sylfaen" w:hAnsi="Sylfaen" w:cs="Sylfaen"/>
          <w:i/>
          <w:sz w:val="20"/>
          <w:szCs w:val="20"/>
          <w:lang w:val="af-ZA" w:eastAsia="ru-RU"/>
        </w:rPr>
        <w:t xml:space="preserve"> </w:t>
      </w:r>
    </w:p>
    <w:p w:rsidR="00A5723E" w:rsidRPr="00883BDC" w:rsidRDefault="00A5723E" w:rsidP="00A5723E">
      <w:pPr>
        <w:ind w:firstLine="567"/>
        <w:jc w:val="both"/>
        <w:rPr>
          <w:rFonts w:ascii="Sylfaen" w:hAnsi="Sylfaen" w:cs="Sylfaen"/>
          <w:i/>
          <w:sz w:val="20"/>
          <w:szCs w:val="20"/>
          <w:lang w:val="af-ZA"/>
        </w:rPr>
      </w:pPr>
      <w:r w:rsidRPr="00883BDC">
        <w:rPr>
          <w:rFonts w:ascii="Sylfaen" w:hAnsi="Sylfaen" w:cs="Sylfaen"/>
          <w:i/>
          <w:sz w:val="20"/>
          <w:szCs w:val="20"/>
          <w:lang w:val="af-ZA"/>
        </w:rPr>
        <w:t xml:space="preserve">7) </w:t>
      </w:r>
      <w:r w:rsidRPr="00883BDC">
        <w:rPr>
          <w:rFonts w:ascii="Sylfaen" w:hAnsi="Sylfaen" w:cs="Sylfaen"/>
          <w:i/>
          <w:sz w:val="20"/>
          <w:szCs w:val="20"/>
          <w:lang w:val="ru-RU"/>
        </w:rPr>
        <w:t>այն</w:t>
      </w:r>
      <w:r w:rsidRPr="00883BDC">
        <w:rPr>
          <w:rFonts w:ascii="Sylfaen" w:hAnsi="Sylfaen" w:cs="Sylfaen"/>
          <w:i/>
          <w:sz w:val="20"/>
          <w:szCs w:val="20"/>
          <w:lang w:val="af-ZA"/>
        </w:rPr>
        <w:t xml:space="preserve"> </w:t>
      </w:r>
      <w:r w:rsidRPr="00883BDC">
        <w:rPr>
          <w:rFonts w:ascii="Sylfaen" w:hAnsi="Sylfaen" w:cs="Sylfaen"/>
          <w:i/>
          <w:sz w:val="20"/>
          <w:szCs w:val="20"/>
          <w:lang w:val="ru-RU"/>
        </w:rPr>
        <w:t>բանկի</w:t>
      </w:r>
      <w:r w:rsidRPr="00883BDC">
        <w:rPr>
          <w:rFonts w:ascii="Sylfaen" w:hAnsi="Sylfaen" w:cs="Sylfaen"/>
          <w:i/>
          <w:sz w:val="20"/>
          <w:szCs w:val="20"/>
          <w:lang w:val="af-ZA"/>
        </w:rPr>
        <w:t xml:space="preserve"> </w:t>
      </w:r>
      <w:r w:rsidRPr="00883BDC">
        <w:rPr>
          <w:rFonts w:ascii="Sylfaen" w:hAnsi="Sylfaen" w:cs="Sylfaen"/>
          <w:i/>
          <w:sz w:val="20"/>
          <w:szCs w:val="20"/>
          <w:lang w:val="ru-RU"/>
        </w:rPr>
        <w:t>անվանումը</w:t>
      </w:r>
      <w:r w:rsidRPr="00883BDC">
        <w:rPr>
          <w:rFonts w:ascii="Sylfaen" w:hAnsi="Sylfaen" w:cs="Sylfaen"/>
          <w:i/>
          <w:sz w:val="20"/>
          <w:szCs w:val="20"/>
          <w:lang w:val="af-ZA"/>
        </w:rPr>
        <w:t xml:space="preserve"> </w:t>
      </w:r>
      <w:r w:rsidRPr="00883BDC">
        <w:rPr>
          <w:rFonts w:ascii="Sylfaen" w:hAnsi="Sylfaen" w:cs="Sylfaen"/>
          <w:i/>
          <w:sz w:val="20"/>
          <w:szCs w:val="20"/>
          <w:lang w:val="ru-RU"/>
        </w:rPr>
        <w:t>և</w:t>
      </w:r>
      <w:r w:rsidRPr="00883BDC">
        <w:rPr>
          <w:rFonts w:ascii="Sylfaen" w:hAnsi="Sylfaen" w:cs="Sylfaen"/>
          <w:i/>
          <w:sz w:val="20"/>
          <w:szCs w:val="20"/>
          <w:lang w:val="af-ZA"/>
        </w:rPr>
        <w:t xml:space="preserve"> </w:t>
      </w:r>
      <w:r w:rsidRPr="00883BDC">
        <w:rPr>
          <w:rFonts w:ascii="Sylfaen" w:hAnsi="Sylfaen" w:cs="Sylfaen"/>
          <w:i/>
          <w:sz w:val="20"/>
          <w:szCs w:val="20"/>
          <w:lang w:val="ru-RU"/>
        </w:rPr>
        <w:t>հաշվեհամարը</w:t>
      </w:r>
      <w:r w:rsidRPr="00883BDC">
        <w:rPr>
          <w:rFonts w:ascii="Sylfaen" w:hAnsi="Sylfaen" w:cs="Sylfaen"/>
          <w:i/>
          <w:sz w:val="20"/>
          <w:szCs w:val="20"/>
          <w:lang w:val="af-ZA"/>
        </w:rPr>
        <w:t xml:space="preserve">, </w:t>
      </w:r>
      <w:r w:rsidRPr="00883BDC">
        <w:rPr>
          <w:rFonts w:ascii="Sylfaen" w:hAnsi="Sylfaen" w:cs="Sylfaen"/>
          <w:i/>
          <w:sz w:val="20"/>
          <w:szCs w:val="20"/>
          <w:lang w:val="ru-RU"/>
        </w:rPr>
        <w:t>որի</w:t>
      </w:r>
      <w:r w:rsidRPr="00883BDC">
        <w:rPr>
          <w:rFonts w:ascii="Sylfaen" w:hAnsi="Sylfaen" w:cs="Sylfaen"/>
          <w:i/>
          <w:sz w:val="20"/>
          <w:szCs w:val="20"/>
        </w:rPr>
        <w:t>ն</w:t>
      </w:r>
      <w:r w:rsidRPr="00883BDC">
        <w:rPr>
          <w:rFonts w:ascii="Sylfaen" w:hAnsi="Sylfaen" w:cs="Sylfaen"/>
          <w:i/>
          <w:sz w:val="20"/>
          <w:szCs w:val="20"/>
          <w:lang w:val="af-ZA"/>
        </w:rPr>
        <w:t xml:space="preserve"> </w:t>
      </w:r>
      <w:r w:rsidRPr="00883BDC">
        <w:rPr>
          <w:rFonts w:ascii="Sylfaen" w:hAnsi="Sylfaen" w:cs="Sylfaen"/>
          <w:i/>
          <w:sz w:val="20"/>
          <w:szCs w:val="20"/>
          <w:lang w:val="ru-RU"/>
        </w:rPr>
        <w:t>բողոքը</w:t>
      </w:r>
      <w:r w:rsidRPr="00883BDC">
        <w:rPr>
          <w:rFonts w:ascii="Sylfaen" w:hAnsi="Sylfaen" w:cs="Sylfaen"/>
          <w:i/>
          <w:sz w:val="20"/>
          <w:szCs w:val="20"/>
          <w:lang w:val="af-ZA"/>
        </w:rPr>
        <w:t xml:space="preserve"> </w:t>
      </w:r>
      <w:r w:rsidRPr="00883BDC">
        <w:rPr>
          <w:rFonts w:ascii="Sylfaen" w:hAnsi="Sylfaen" w:cs="Sylfaen"/>
          <w:i/>
          <w:sz w:val="20"/>
          <w:szCs w:val="20"/>
          <w:lang w:val="ru-RU"/>
        </w:rPr>
        <w:t>բավարարվելու</w:t>
      </w:r>
      <w:r w:rsidRPr="00883BDC">
        <w:rPr>
          <w:rFonts w:ascii="Sylfaen" w:hAnsi="Sylfaen" w:cs="Sylfaen"/>
          <w:i/>
          <w:sz w:val="20"/>
          <w:szCs w:val="20"/>
          <w:lang w:val="af-ZA"/>
        </w:rPr>
        <w:t xml:space="preserve"> </w:t>
      </w:r>
      <w:r w:rsidRPr="00883BDC">
        <w:rPr>
          <w:rFonts w:ascii="Sylfaen" w:hAnsi="Sylfaen" w:cs="Sylfaen"/>
          <w:i/>
          <w:sz w:val="20"/>
          <w:szCs w:val="20"/>
          <w:lang w:val="ru-RU"/>
        </w:rPr>
        <w:t>դեպքում</w:t>
      </w:r>
      <w:r w:rsidRPr="00883BDC">
        <w:rPr>
          <w:rFonts w:ascii="Sylfaen" w:hAnsi="Sylfaen" w:cs="Sylfaen"/>
          <w:i/>
          <w:sz w:val="20"/>
          <w:szCs w:val="20"/>
          <w:lang w:val="af-ZA"/>
        </w:rPr>
        <w:t xml:space="preserve"> </w:t>
      </w:r>
      <w:r w:rsidRPr="00883BDC">
        <w:rPr>
          <w:rFonts w:ascii="Sylfaen" w:hAnsi="Sylfaen" w:cs="Sylfaen"/>
          <w:i/>
          <w:sz w:val="20"/>
          <w:szCs w:val="20"/>
          <w:lang w:val="ru-RU"/>
        </w:rPr>
        <w:t>պետք</w:t>
      </w:r>
      <w:r w:rsidRPr="00883BDC">
        <w:rPr>
          <w:rFonts w:ascii="Sylfaen" w:hAnsi="Sylfaen" w:cs="Sylfaen"/>
          <w:i/>
          <w:sz w:val="20"/>
          <w:szCs w:val="20"/>
          <w:lang w:val="af-ZA"/>
        </w:rPr>
        <w:t xml:space="preserve"> </w:t>
      </w:r>
      <w:r w:rsidRPr="00883BDC">
        <w:rPr>
          <w:rFonts w:ascii="Sylfaen" w:hAnsi="Sylfaen" w:cs="Sylfaen"/>
          <w:i/>
          <w:sz w:val="20"/>
          <w:szCs w:val="20"/>
          <w:lang w:val="ru-RU"/>
        </w:rPr>
        <w:t>է</w:t>
      </w:r>
      <w:r w:rsidRPr="00883BDC">
        <w:rPr>
          <w:rFonts w:ascii="Sylfaen" w:hAnsi="Sylfaen" w:cs="Sylfaen"/>
          <w:i/>
          <w:sz w:val="20"/>
          <w:szCs w:val="20"/>
          <w:lang w:val="af-ZA"/>
        </w:rPr>
        <w:t xml:space="preserve"> </w:t>
      </w:r>
      <w:r w:rsidRPr="00883BDC">
        <w:rPr>
          <w:rFonts w:ascii="Sylfaen" w:hAnsi="Sylfaen" w:cs="Sylfaen"/>
          <w:i/>
          <w:sz w:val="20"/>
          <w:szCs w:val="20"/>
        </w:rPr>
        <w:t>հետ</w:t>
      </w:r>
      <w:r w:rsidRPr="00883BDC">
        <w:rPr>
          <w:rFonts w:ascii="Sylfaen" w:hAnsi="Sylfaen" w:cs="Sylfaen"/>
          <w:i/>
          <w:sz w:val="20"/>
          <w:szCs w:val="20"/>
          <w:lang w:val="af-ZA"/>
        </w:rPr>
        <w:t xml:space="preserve"> </w:t>
      </w:r>
      <w:r w:rsidRPr="00883BDC">
        <w:rPr>
          <w:rFonts w:ascii="Sylfaen" w:hAnsi="Sylfaen" w:cs="Sylfaen"/>
          <w:i/>
          <w:sz w:val="20"/>
          <w:szCs w:val="20"/>
          <w:lang w:val="ru-RU"/>
        </w:rPr>
        <w:t>փոխանցվի</w:t>
      </w:r>
      <w:r w:rsidRPr="00883BDC">
        <w:rPr>
          <w:rFonts w:ascii="Sylfaen" w:hAnsi="Sylfaen" w:cs="Sylfaen"/>
          <w:i/>
          <w:sz w:val="20"/>
          <w:szCs w:val="20"/>
          <w:lang w:val="af-ZA"/>
        </w:rPr>
        <w:t xml:space="preserve"> </w:t>
      </w:r>
      <w:r w:rsidRPr="00883BDC">
        <w:rPr>
          <w:rFonts w:ascii="Sylfaen" w:hAnsi="Sylfaen" w:cs="Sylfaen"/>
          <w:i/>
          <w:sz w:val="20"/>
          <w:szCs w:val="20"/>
          <w:lang w:val="ru-RU"/>
        </w:rPr>
        <w:t>վճարը</w:t>
      </w:r>
      <w:r w:rsidRPr="00883BDC">
        <w:rPr>
          <w:rFonts w:ascii="Sylfaen" w:hAnsi="Sylfaen" w:cs="Sylfaen"/>
          <w:i/>
          <w:sz w:val="20"/>
          <w:szCs w:val="20"/>
          <w:lang w:val="af-ZA"/>
        </w:rPr>
        <w:t>.</w:t>
      </w:r>
    </w:p>
    <w:p w:rsidR="00A5723E" w:rsidRPr="00883BDC" w:rsidRDefault="00A5723E" w:rsidP="00A5723E">
      <w:pPr>
        <w:ind w:firstLine="567"/>
        <w:jc w:val="both"/>
        <w:rPr>
          <w:rFonts w:ascii="Sylfaen" w:hAnsi="Sylfaen" w:cs="Sylfaen"/>
          <w:i/>
          <w:sz w:val="20"/>
          <w:szCs w:val="20"/>
          <w:lang w:val="af-ZA"/>
        </w:rPr>
      </w:pPr>
      <w:r w:rsidRPr="00883BDC">
        <w:rPr>
          <w:rFonts w:ascii="Sylfaen" w:hAnsi="Sylfaen" w:cs="Sylfaen"/>
          <w:i/>
          <w:sz w:val="20"/>
          <w:szCs w:val="20"/>
          <w:lang w:val="af-ZA"/>
        </w:rPr>
        <w:t xml:space="preserve">8) </w:t>
      </w:r>
      <w:r w:rsidRPr="00883BDC">
        <w:rPr>
          <w:rFonts w:ascii="Sylfaen" w:hAnsi="Sylfaen" w:cs="Sylfaen"/>
          <w:i/>
          <w:sz w:val="20"/>
          <w:szCs w:val="20"/>
          <w:lang w:val="ru-RU"/>
        </w:rPr>
        <w:t>այլ</w:t>
      </w:r>
      <w:r w:rsidRPr="00883BDC">
        <w:rPr>
          <w:rFonts w:ascii="Sylfaen" w:hAnsi="Sylfaen" w:cs="Sylfaen"/>
          <w:i/>
          <w:sz w:val="20"/>
          <w:szCs w:val="20"/>
          <w:lang w:val="af-ZA"/>
        </w:rPr>
        <w:t xml:space="preserve"> </w:t>
      </w:r>
      <w:r w:rsidRPr="00883BDC">
        <w:rPr>
          <w:rFonts w:ascii="Sylfaen" w:hAnsi="Sylfaen" w:cs="Sylfaen"/>
          <w:i/>
          <w:sz w:val="20"/>
          <w:szCs w:val="20"/>
          <w:lang w:val="ru-RU"/>
        </w:rPr>
        <w:t>անհրաժեշտ</w:t>
      </w:r>
      <w:r w:rsidRPr="00883BDC">
        <w:rPr>
          <w:rFonts w:ascii="Sylfaen" w:hAnsi="Sylfaen" w:cs="Sylfaen"/>
          <w:i/>
          <w:sz w:val="20"/>
          <w:szCs w:val="20"/>
          <w:lang w:val="af-ZA"/>
        </w:rPr>
        <w:t xml:space="preserve"> </w:t>
      </w:r>
      <w:r w:rsidRPr="00883BDC">
        <w:rPr>
          <w:rFonts w:ascii="Sylfaen" w:hAnsi="Sylfaen" w:cs="Sylfaen"/>
          <w:i/>
          <w:sz w:val="20"/>
          <w:szCs w:val="20"/>
          <w:lang w:val="ru-RU"/>
        </w:rPr>
        <w:t>տեղեկություններ։</w:t>
      </w:r>
    </w:p>
    <w:p w:rsidR="00A5723E" w:rsidRPr="00883BDC" w:rsidRDefault="00A5723E" w:rsidP="00A5723E">
      <w:pPr>
        <w:ind w:firstLine="567"/>
        <w:jc w:val="both"/>
        <w:rPr>
          <w:rFonts w:ascii="Sylfaen" w:hAnsi="Sylfaen" w:cs="Sylfaen"/>
          <w:i/>
          <w:sz w:val="20"/>
          <w:szCs w:val="20"/>
          <w:lang w:val="af-ZA"/>
        </w:rPr>
      </w:pPr>
      <w:r w:rsidRPr="00883BDC">
        <w:rPr>
          <w:rFonts w:ascii="Sylfaen" w:hAnsi="Sylfaen" w:cs="Sylfaen"/>
          <w:i/>
          <w:sz w:val="20"/>
          <w:szCs w:val="20"/>
          <w:lang w:val="af-ZA"/>
        </w:rPr>
        <w:t>12.6 Բողոքը՝ գնումների հետ կապված բողոքներ քննող անձին, ներկայացվում է Հայաստանի Հանրապետություն, 0010, ք. Երևան, Մելիք-Ադամյան 1 հասցեով կամ դրա բնօրինակից արտատպված (սկանավորված) տաբերակը secretariat@minfin.am հասցեով էլեկտրոնային փոստին ուղարկելու միջոցով:</w:t>
      </w:r>
      <w:r w:rsidRPr="00883BDC">
        <w:rPr>
          <w:rFonts w:ascii="Sylfaen" w:hAnsi="Sylfaen" w:cs="Calibri"/>
          <w:i/>
          <w:sz w:val="20"/>
          <w:szCs w:val="20"/>
          <w:lang w:val="af-ZA"/>
        </w:rPr>
        <w:t> </w:t>
      </w:r>
      <w:r w:rsidRPr="00883BDC">
        <w:rPr>
          <w:rFonts w:ascii="Sylfaen" w:hAnsi="Sylfaen" w:cs="Sylfaen"/>
          <w:i/>
          <w:sz w:val="20"/>
          <w:szCs w:val="20"/>
          <w:lang w:val="af-ZA"/>
        </w:rPr>
        <w:t xml:space="preserve">  12.7 </w:t>
      </w:r>
      <w:r w:rsidRPr="00883BDC">
        <w:rPr>
          <w:rFonts w:ascii="Sylfaen" w:hAnsi="Sylfaen" w:cs="Sylfaen"/>
          <w:i/>
          <w:sz w:val="20"/>
          <w:szCs w:val="20"/>
          <w:lang w:val="ru-RU"/>
        </w:rPr>
        <w:t>Բողոքը</w:t>
      </w:r>
      <w:r w:rsidRPr="00883BDC">
        <w:rPr>
          <w:rFonts w:ascii="Sylfaen" w:hAnsi="Sylfaen" w:cs="Sylfaen"/>
          <w:i/>
          <w:sz w:val="20"/>
          <w:szCs w:val="20"/>
          <w:lang w:val="af-ZA"/>
        </w:rPr>
        <w:t xml:space="preserve">, </w:t>
      </w:r>
      <w:r w:rsidRPr="00883BDC">
        <w:rPr>
          <w:rFonts w:ascii="Sylfaen" w:hAnsi="Sylfaen" w:cs="Sylfaen"/>
          <w:i/>
          <w:sz w:val="20"/>
          <w:szCs w:val="20"/>
          <w:lang w:val="ru-RU"/>
        </w:rPr>
        <w:t>այդ</w:t>
      </w:r>
      <w:r w:rsidRPr="00883BDC">
        <w:rPr>
          <w:rFonts w:ascii="Sylfaen" w:hAnsi="Sylfaen" w:cs="Sylfaen"/>
          <w:i/>
          <w:sz w:val="20"/>
          <w:szCs w:val="20"/>
          <w:lang w:val="af-ZA"/>
        </w:rPr>
        <w:t xml:space="preserve"> </w:t>
      </w:r>
      <w:r w:rsidRPr="00883BDC">
        <w:rPr>
          <w:rFonts w:ascii="Sylfaen" w:hAnsi="Sylfaen" w:cs="Sylfaen"/>
          <w:i/>
          <w:sz w:val="20"/>
          <w:szCs w:val="20"/>
          <w:lang w:val="ru-RU"/>
        </w:rPr>
        <w:t>թվում</w:t>
      </w:r>
      <w:r w:rsidRPr="00883BDC">
        <w:rPr>
          <w:rFonts w:ascii="Sylfaen" w:hAnsi="Sylfaen" w:cs="Sylfaen"/>
          <w:i/>
          <w:sz w:val="20"/>
          <w:szCs w:val="20"/>
        </w:rPr>
        <w:t>՝</w:t>
      </w:r>
      <w:r w:rsidRPr="00883BDC">
        <w:rPr>
          <w:rFonts w:ascii="Sylfaen" w:hAnsi="Sylfaen" w:cs="Sylfaen"/>
          <w:i/>
          <w:sz w:val="20"/>
          <w:szCs w:val="20"/>
          <w:lang w:val="af-ZA"/>
        </w:rPr>
        <w:t xml:space="preserve"> </w:t>
      </w:r>
      <w:r w:rsidRPr="00883BDC">
        <w:rPr>
          <w:rFonts w:ascii="Sylfaen" w:hAnsi="Sylfaen" w:cs="Sylfaen"/>
          <w:i/>
          <w:sz w:val="20"/>
          <w:szCs w:val="20"/>
          <w:lang w:val="ru-RU"/>
        </w:rPr>
        <w:t>մասնակի</w:t>
      </w:r>
      <w:r w:rsidRPr="00883BDC">
        <w:rPr>
          <w:rFonts w:ascii="Sylfaen" w:hAnsi="Sylfaen" w:cs="Sylfaen"/>
          <w:i/>
          <w:sz w:val="20"/>
          <w:szCs w:val="20"/>
          <w:lang w:val="af-ZA"/>
        </w:rPr>
        <w:t xml:space="preserve">, </w:t>
      </w:r>
      <w:r w:rsidRPr="00883BDC">
        <w:rPr>
          <w:rFonts w:ascii="Sylfaen" w:hAnsi="Sylfaen" w:cs="Sylfaen"/>
          <w:i/>
          <w:sz w:val="20"/>
          <w:szCs w:val="20"/>
          <w:lang w:val="ru-RU"/>
        </w:rPr>
        <w:t>բավարարվելու</w:t>
      </w:r>
      <w:r w:rsidRPr="00883BDC">
        <w:rPr>
          <w:rFonts w:ascii="Sylfaen" w:hAnsi="Sylfaen" w:cs="Sylfaen"/>
          <w:i/>
          <w:sz w:val="20"/>
          <w:szCs w:val="20"/>
          <w:lang w:val="af-ZA"/>
        </w:rPr>
        <w:t xml:space="preserve"> </w:t>
      </w:r>
      <w:r w:rsidRPr="00883BDC">
        <w:rPr>
          <w:rFonts w:ascii="Sylfaen" w:hAnsi="Sylfaen" w:cs="Sylfaen"/>
          <w:i/>
          <w:sz w:val="20"/>
          <w:szCs w:val="20"/>
          <w:lang w:val="ru-RU"/>
        </w:rPr>
        <w:t>մասին</w:t>
      </w:r>
      <w:r w:rsidRPr="00883BDC">
        <w:rPr>
          <w:rFonts w:ascii="Sylfaen" w:hAnsi="Sylfaen" w:cs="Sylfaen"/>
          <w:i/>
          <w:sz w:val="20"/>
          <w:szCs w:val="20"/>
          <w:lang w:val="af-ZA"/>
        </w:rPr>
        <w:t xml:space="preserve"> </w:t>
      </w:r>
      <w:r w:rsidRPr="00883BDC">
        <w:rPr>
          <w:rFonts w:ascii="Sylfaen" w:hAnsi="Sylfaen" w:cs="Sylfaen"/>
          <w:i/>
          <w:sz w:val="20"/>
          <w:szCs w:val="20"/>
        </w:rPr>
        <w:t>բողոքներ</w:t>
      </w:r>
      <w:r w:rsidRPr="00883BDC">
        <w:rPr>
          <w:rFonts w:ascii="Sylfaen" w:hAnsi="Sylfaen" w:cs="Sylfaen"/>
          <w:i/>
          <w:sz w:val="20"/>
          <w:szCs w:val="20"/>
          <w:lang w:val="af-ZA"/>
        </w:rPr>
        <w:t xml:space="preserve"> </w:t>
      </w:r>
      <w:r w:rsidRPr="00883BDC">
        <w:rPr>
          <w:rFonts w:ascii="Sylfaen" w:hAnsi="Sylfaen" w:cs="Sylfaen"/>
          <w:i/>
          <w:sz w:val="20"/>
          <w:szCs w:val="20"/>
        </w:rPr>
        <w:t>քննող</w:t>
      </w:r>
      <w:r w:rsidRPr="00883BDC">
        <w:rPr>
          <w:rFonts w:ascii="Sylfaen" w:hAnsi="Sylfaen" w:cs="Sylfaen"/>
          <w:i/>
          <w:sz w:val="20"/>
          <w:szCs w:val="20"/>
          <w:lang w:val="af-ZA"/>
        </w:rPr>
        <w:t xml:space="preserve"> </w:t>
      </w:r>
      <w:r w:rsidRPr="00883BDC">
        <w:rPr>
          <w:rFonts w:ascii="Sylfaen" w:hAnsi="Sylfaen" w:cs="Sylfaen"/>
          <w:i/>
          <w:sz w:val="20"/>
          <w:szCs w:val="20"/>
        </w:rPr>
        <w:t>անձի</w:t>
      </w:r>
      <w:r w:rsidRPr="00883BDC">
        <w:rPr>
          <w:rFonts w:ascii="Sylfaen" w:hAnsi="Sylfaen" w:cs="Sylfaen"/>
          <w:i/>
          <w:sz w:val="20"/>
          <w:szCs w:val="20"/>
          <w:lang w:val="af-ZA"/>
        </w:rPr>
        <w:t xml:space="preserve"> </w:t>
      </w:r>
      <w:r w:rsidRPr="00883BDC">
        <w:rPr>
          <w:rFonts w:ascii="Sylfaen" w:hAnsi="Sylfaen" w:cs="Sylfaen"/>
          <w:i/>
          <w:sz w:val="20"/>
          <w:szCs w:val="20"/>
          <w:lang w:val="ru-RU"/>
        </w:rPr>
        <w:t>կողմից</w:t>
      </w:r>
      <w:r w:rsidRPr="00883BDC">
        <w:rPr>
          <w:rFonts w:ascii="Sylfaen" w:hAnsi="Sylfaen" w:cs="Sylfaen"/>
          <w:i/>
          <w:sz w:val="20"/>
          <w:szCs w:val="20"/>
          <w:lang w:val="af-ZA"/>
        </w:rPr>
        <w:t xml:space="preserve"> </w:t>
      </w:r>
      <w:r w:rsidRPr="00883BDC">
        <w:rPr>
          <w:rFonts w:ascii="Sylfaen" w:hAnsi="Sylfaen" w:cs="Sylfaen"/>
          <w:i/>
          <w:sz w:val="20"/>
          <w:szCs w:val="20"/>
          <w:lang w:val="ru-RU"/>
        </w:rPr>
        <w:t>կայացված</w:t>
      </w:r>
      <w:r w:rsidRPr="00883BDC">
        <w:rPr>
          <w:rFonts w:ascii="Sylfaen" w:hAnsi="Sylfaen" w:cs="Sylfaen"/>
          <w:i/>
          <w:sz w:val="20"/>
          <w:szCs w:val="20"/>
          <w:lang w:val="af-ZA"/>
        </w:rPr>
        <w:t xml:space="preserve"> </w:t>
      </w:r>
      <w:r w:rsidRPr="00883BDC">
        <w:rPr>
          <w:rFonts w:ascii="Sylfaen" w:hAnsi="Sylfaen" w:cs="Sylfaen"/>
          <w:i/>
          <w:sz w:val="20"/>
          <w:szCs w:val="20"/>
          <w:lang w:val="ru-RU"/>
        </w:rPr>
        <w:t>որոշումը</w:t>
      </w:r>
      <w:r w:rsidRPr="00883BDC">
        <w:rPr>
          <w:rFonts w:ascii="Sylfaen" w:hAnsi="Sylfaen" w:cs="Sylfaen"/>
          <w:i/>
          <w:sz w:val="20"/>
          <w:szCs w:val="20"/>
          <w:lang w:val="af-ZA"/>
        </w:rPr>
        <w:t xml:space="preserve"> </w:t>
      </w:r>
      <w:r w:rsidRPr="00883BDC">
        <w:rPr>
          <w:rFonts w:ascii="Sylfaen" w:hAnsi="Sylfaen" w:cs="Sylfaen"/>
          <w:i/>
          <w:sz w:val="20"/>
          <w:szCs w:val="20"/>
          <w:lang w:val="ru-RU"/>
        </w:rPr>
        <w:t>տեղեկագրում</w:t>
      </w:r>
      <w:r w:rsidRPr="00883BDC">
        <w:rPr>
          <w:rFonts w:ascii="Sylfaen" w:hAnsi="Sylfaen" w:cs="Sylfaen"/>
          <w:i/>
          <w:sz w:val="20"/>
          <w:szCs w:val="20"/>
          <w:lang w:val="af-ZA"/>
        </w:rPr>
        <w:t xml:space="preserve"> </w:t>
      </w:r>
      <w:r w:rsidRPr="00883BDC">
        <w:rPr>
          <w:rFonts w:ascii="Sylfaen" w:hAnsi="Sylfaen" w:cs="Sylfaen"/>
          <w:i/>
          <w:sz w:val="20"/>
          <w:szCs w:val="20"/>
          <w:lang w:val="ru-RU"/>
        </w:rPr>
        <w:t>հրապարակվելուն</w:t>
      </w:r>
      <w:r w:rsidRPr="00883BDC">
        <w:rPr>
          <w:rFonts w:ascii="Sylfaen" w:hAnsi="Sylfaen" w:cs="Sylfaen"/>
          <w:i/>
          <w:sz w:val="20"/>
          <w:szCs w:val="20"/>
          <w:lang w:val="af-ZA"/>
        </w:rPr>
        <w:t xml:space="preserve"> </w:t>
      </w:r>
      <w:r w:rsidRPr="00883BDC">
        <w:rPr>
          <w:rFonts w:ascii="Sylfaen" w:hAnsi="Sylfaen" w:cs="Sylfaen"/>
          <w:i/>
          <w:sz w:val="20"/>
          <w:szCs w:val="20"/>
          <w:lang w:val="ru-RU"/>
        </w:rPr>
        <w:t>հաջորդող</w:t>
      </w:r>
      <w:r w:rsidRPr="00883BDC">
        <w:rPr>
          <w:rFonts w:ascii="Sylfaen" w:hAnsi="Sylfaen" w:cs="Sylfaen"/>
          <w:i/>
          <w:sz w:val="20"/>
          <w:szCs w:val="20"/>
          <w:lang w:val="af-ZA"/>
        </w:rPr>
        <w:t xml:space="preserve"> </w:t>
      </w:r>
      <w:r w:rsidRPr="00883BDC">
        <w:rPr>
          <w:rFonts w:ascii="Sylfaen" w:hAnsi="Sylfaen" w:cs="Sylfaen"/>
          <w:i/>
          <w:sz w:val="20"/>
          <w:szCs w:val="20"/>
          <w:lang w:val="ru-RU"/>
        </w:rPr>
        <w:t>աշխատանքային</w:t>
      </w:r>
      <w:r w:rsidRPr="00883BDC">
        <w:rPr>
          <w:rFonts w:ascii="Sylfaen" w:hAnsi="Sylfaen" w:cs="Sylfaen"/>
          <w:i/>
          <w:sz w:val="20"/>
          <w:szCs w:val="20"/>
          <w:lang w:val="af-ZA"/>
        </w:rPr>
        <w:t xml:space="preserve"> </w:t>
      </w:r>
      <w:r w:rsidRPr="00883BDC">
        <w:rPr>
          <w:rFonts w:ascii="Sylfaen" w:hAnsi="Sylfaen" w:cs="Sylfaen"/>
          <w:i/>
          <w:sz w:val="20"/>
          <w:szCs w:val="20"/>
          <w:lang w:val="ru-RU"/>
        </w:rPr>
        <w:t>օրը</w:t>
      </w:r>
      <w:r w:rsidRPr="00883BDC">
        <w:rPr>
          <w:rFonts w:ascii="Sylfaen" w:hAnsi="Sylfaen" w:cs="Sylfaen"/>
          <w:i/>
          <w:sz w:val="20"/>
          <w:szCs w:val="20"/>
          <w:lang w:val="af-ZA"/>
        </w:rPr>
        <w:t xml:space="preserve"> </w:t>
      </w:r>
      <w:r w:rsidRPr="00883BDC">
        <w:rPr>
          <w:rFonts w:ascii="Sylfaen" w:hAnsi="Sylfaen" w:cs="Sylfaen"/>
          <w:i/>
          <w:sz w:val="20"/>
          <w:szCs w:val="20"/>
          <w:lang w:val="ru-RU"/>
        </w:rPr>
        <w:t>տվյալ</w:t>
      </w:r>
      <w:r w:rsidRPr="00883BDC">
        <w:rPr>
          <w:rFonts w:ascii="Sylfaen" w:hAnsi="Sylfaen" w:cs="Sylfaen"/>
          <w:i/>
          <w:sz w:val="20"/>
          <w:szCs w:val="20"/>
          <w:lang w:val="af-ZA"/>
        </w:rPr>
        <w:t xml:space="preserve"> </w:t>
      </w:r>
      <w:r w:rsidRPr="00883BDC">
        <w:rPr>
          <w:rFonts w:ascii="Sylfaen" w:hAnsi="Sylfaen" w:cs="Sylfaen"/>
          <w:i/>
          <w:sz w:val="20"/>
          <w:szCs w:val="20"/>
          <w:lang w:val="ru-RU"/>
        </w:rPr>
        <w:t>բողոքը</w:t>
      </w:r>
      <w:r w:rsidRPr="00883BDC">
        <w:rPr>
          <w:rFonts w:ascii="Sylfaen" w:hAnsi="Sylfaen" w:cs="Sylfaen"/>
          <w:i/>
          <w:sz w:val="20"/>
          <w:szCs w:val="20"/>
          <w:lang w:val="af-ZA"/>
        </w:rPr>
        <w:t xml:space="preserve"> </w:t>
      </w:r>
      <w:r w:rsidRPr="00883BDC">
        <w:rPr>
          <w:rFonts w:ascii="Sylfaen" w:hAnsi="Sylfaen" w:cs="Sylfaen"/>
          <w:i/>
          <w:sz w:val="20"/>
          <w:szCs w:val="20"/>
          <w:lang w:val="ru-RU"/>
        </w:rPr>
        <w:t>քննած</w:t>
      </w:r>
      <w:r w:rsidRPr="00883BDC">
        <w:rPr>
          <w:rFonts w:ascii="Sylfaen" w:hAnsi="Sylfaen" w:cs="Sylfaen"/>
          <w:i/>
          <w:sz w:val="20"/>
          <w:szCs w:val="20"/>
          <w:lang w:val="af-ZA"/>
        </w:rPr>
        <w:t xml:space="preserve"> </w:t>
      </w:r>
      <w:r w:rsidRPr="00883BDC">
        <w:rPr>
          <w:rFonts w:ascii="Sylfaen" w:hAnsi="Sylfaen" w:cs="Sylfaen"/>
          <w:i/>
          <w:sz w:val="20"/>
          <w:szCs w:val="20"/>
          <w:lang w:val="ru-RU"/>
        </w:rPr>
        <w:t>և</w:t>
      </w:r>
      <w:r w:rsidRPr="00883BDC">
        <w:rPr>
          <w:rFonts w:ascii="Sylfaen" w:hAnsi="Sylfaen" w:cs="Sylfaen"/>
          <w:i/>
          <w:sz w:val="20"/>
          <w:szCs w:val="20"/>
          <w:lang w:val="af-ZA"/>
        </w:rPr>
        <w:t xml:space="preserve"> </w:t>
      </w:r>
      <w:r w:rsidRPr="00883BDC">
        <w:rPr>
          <w:rFonts w:ascii="Sylfaen" w:hAnsi="Sylfaen" w:cs="Sylfaen"/>
          <w:i/>
          <w:sz w:val="20"/>
          <w:szCs w:val="20"/>
          <w:lang w:val="ru-RU"/>
        </w:rPr>
        <w:t>որոշում</w:t>
      </w:r>
      <w:r w:rsidRPr="00883BDC">
        <w:rPr>
          <w:rFonts w:ascii="Sylfaen" w:hAnsi="Sylfaen" w:cs="Sylfaen"/>
          <w:i/>
          <w:sz w:val="20"/>
          <w:szCs w:val="20"/>
          <w:lang w:val="af-ZA"/>
        </w:rPr>
        <w:t xml:space="preserve"> </w:t>
      </w:r>
      <w:r w:rsidRPr="00883BDC">
        <w:rPr>
          <w:rFonts w:ascii="Sylfaen" w:hAnsi="Sylfaen" w:cs="Sylfaen"/>
          <w:i/>
          <w:sz w:val="20"/>
          <w:szCs w:val="20"/>
          <w:lang w:val="ru-RU"/>
        </w:rPr>
        <w:t>կայացրած</w:t>
      </w:r>
      <w:r w:rsidRPr="00883BDC">
        <w:rPr>
          <w:rFonts w:ascii="Sylfaen" w:hAnsi="Sylfaen" w:cs="Sylfaen"/>
          <w:i/>
          <w:sz w:val="20"/>
          <w:szCs w:val="20"/>
          <w:lang w:val="af-ZA"/>
        </w:rPr>
        <w:t xml:space="preserve"> </w:t>
      </w:r>
      <w:r w:rsidRPr="00883BDC">
        <w:rPr>
          <w:rFonts w:ascii="Sylfaen" w:hAnsi="Sylfaen" w:cs="Sylfaen"/>
          <w:i/>
          <w:sz w:val="20"/>
          <w:szCs w:val="20"/>
        </w:rPr>
        <w:t>բողոքներ</w:t>
      </w:r>
      <w:r w:rsidRPr="00883BDC">
        <w:rPr>
          <w:rFonts w:ascii="Sylfaen" w:hAnsi="Sylfaen" w:cs="Sylfaen"/>
          <w:i/>
          <w:sz w:val="20"/>
          <w:szCs w:val="20"/>
          <w:lang w:val="af-ZA"/>
        </w:rPr>
        <w:t xml:space="preserve"> </w:t>
      </w:r>
      <w:r w:rsidRPr="00883BDC">
        <w:rPr>
          <w:rFonts w:ascii="Sylfaen" w:hAnsi="Sylfaen" w:cs="Sylfaen"/>
          <w:i/>
          <w:sz w:val="20"/>
          <w:szCs w:val="20"/>
        </w:rPr>
        <w:t>քննող</w:t>
      </w:r>
      <w:r w:rsidRPr="00883BDC">
        <w:rPr>
          <w:rFonts w:ascii="Sylfaen" w:hAnsi="Sylfaen" w:cs="Sylfaen"/>
          <w:i/>
          <w:sz w:val="20"/>
          <w:szCs w:val="20"/>
          <w:lang w:val="af-ZA"/>
        </w:rPr>
        <w:t xml:space="preserve"> </w:t>
      </w:r>
      <w:r w:rsidRPr="00883BDC">
        <w:rPr>
          <w:rFonts w:ascii="Sylfaen" w:hAnsi="Sylfaen" w:cs="Sylfaen"/>
          <w:i/>
          <w:sz w:val="20"/>
          <w:szCs w:val="20"/>
        </w:rPr>
        <w:t>անձը</w:t>
      </w:r>
      <w:r w:rsidRPr="00883BDC">
        <w:rPr>
          <w:rFonts w:ascii="Sylfaen" w:hAnsi="Sylfaen" w:cs="Sylfaen"/>
          <w:i/>
          <w:sz w:val="20"/>
          <w:szCs w:val="20"/>
          <w:lang w:val="af-ZA"/>
        </w:rPr>
        <w:t xml:space="preserve"> </w:t>
      </w:r>
      <w:r w:rsidRPr="00883BDC">
        <w:rPr>
          <w:rFonts w:ascii="Sylfaen" w:hAnsi="Sylfaen" w:cs="Sylfaen"/>
          <w:i/>
          <w:sz w:val="20"/>
          <w:szCs w:val="20"/>
          <w:lang w:val="ru-RU"/>
        </w:rPr>
        <w:t>գրավոր</w:t>
      </w:r>
      <w:r w:rsidRPr="00883BDC">
        <w:rPr>
          <w:rFonts w:ascii="Sylfaen" w:hAnsi="Sylfaen" w:cs="Sylfaen"/>
          <w:i/>
          <w:sz w:val="20"/>
          <w:szCs w:val="20"/>
          <w:lang w:val="af-ZA"/>
        </w:rPr>
        <w:t xml:space="preserve"> </w:t>
      </w:r>
      <w:r w:rsidRPr="00883BDC">
        <w:rPr>
          <w:rFonts w:ascii="Sylfaen" w:hAnsi="Sylfaen" w:cs="Sylfaen"/>
          <w:i/>
          <w:sz w:val="20"/>
          <w:szCs w:val="20"/>
          <w:lang w:val="ru-RU"/>
        </w:rPr>
        <w:t>լիազորված</w:t>
      </w:r>
      <w:r w:rsidRPr="00883BDC">
        <w:rPr>
          <w:rFonts w:ascii="Sylfaen" w:hAnsi="Sylfaen" w:cs="Sylfaen"/>
          <w:i/>
          <w:sz w:val="20"/>
          <w:szCs w:val="20"/>
          <w:lang w:val="af-ZA"/>
        </w:rPr>
        <w:t xml:space="preserve"> </w:t>
      </w:r>
      <w:r w:rsidRPr="00883BDC">
        <w:rPr>
          <w:rFonts w:ascii="Sylfaen" w:hAnsi="Sylfaen" w:cs="Sylfaen"/>
          <w:i/>
          <w:sz w:val="20"/>
          <w:szCs w:val="20"/>
          <w:lang w:val="ru-RU"/>
        </w:rPr>
        <w:t>մարմնին</w:t>
      </w:r>
      <w:r w:rsidRPr="00883BDC">
        <w:rPr>
          <w:rFonts w:ascii="Sylfaen" w:hAnsi="Sylfaen" w:cs="Sylfaen"/>
          <w:i/>
          <w:sz w:val="20"/>
          <w:szCs w:val="20"/>
          <w:lang w:val="af-ZA"/>
        </w:rPr>
        <w:t xml:space="preserve"> </w:t>
      </w:r>
      <w:r w:rsidRPr="00883BDC">
        <w:rPr>
          <w:rFonts w:ascii="Sylfaen" w:hAnsi="Sylfaen" w:cs="Sylfaen"/>
          <w:i/>
          <w:sz w:val="20"/>
          <w:szCs w:val="20"/>
          <w:lang w:val="ru-RU"/>
        </w:rPr>
        <w:t>է</w:t>
      </w:r>
      <w:r w:rsidRPr="00883BDC">
        <w:rPr>
          <w:rFonts w:ascii="Sylfaen" w:hAnsi="Sylfaen" w:cs="Sylfaen"/>
          <w:i/>
          <w:sz w:val="20"/>
          <w:szCs w:val="20"/>
          <w:lang w:val="af-ZA"/>
        </w:rPr>
        <w:t xml:space="preserve"> </w:t>
      </w:r>
      <w:r w:rsidRPr="00883BDC">
        <w:rPr>
          <w:rFonts w:ascii="Sylfaen" w:hAnsi="Sylfaen" w:cs="Sylfaen"/>
          <w:i/>
          <w:sz w:val="20"/>
          <w:szCs w:val="20"/>
          <w:lang w:val="ru-RU"/>
        </w:rPr>
        <w:t>տրամադրում</w:t>
      </w:r>
      <w:r w:rsidRPr="00883BDC">
        <w:rPr>
          <w:rFonts w:ascii="Sylfaen" w:hAnsi="Sylfaen" w:cs="Sylfaen"/>
          <w:i/>
          <w:sz w:val="20"/>
          <w:szCs w:val="20"/>
          <w:lang w:val="af-ZA"/>
        </w:rPr>
        <w:t xml:space="preserve"> </w:t>
      </w:r>
      <w:r w:rsidRPr="00883BDC">
        <w:rPr>
          <w:rFonts w:ascii="Sylfaen" w:hAnsi="Sylfaen" w:cs="Sylfaen"/>
          <w:i/>
          <w:sz w:val="20"/>
          <w:szCs w:val="20"/>
          <w:lang w:val="ru-RU"/>
        </w:rPr>
        <w:t>բողոքարկման</w:t>
      </w:r>
      <w:r w:rsidRPr="00883BDC">
        <w:rPr>
          <w:rFonts w:ascii="Sylfaen" w:hAnsi="Sylfaen" w:cs="Sylfaen"/>
          <w:i/>
          <w:sz w:val="20"/>
          <w:szCs w:val="20"/>
          <w:lang w:val="af-ZA"/>
        </w:rPr>
        <w:t xml:space="preserve"> </w:t>
      </w:r>
      <w:r w:rsidRPr="00883BDC">
        <w:rPr>
          <w:rFonts w:ascii="Sylfaen" w:hAnsi="Sylfaen" w:cs="Sylfaen"/>
          <w:i/>
          <w:sz w:val="20"/>
          <w:szCs w:val="20"/>
          <w:lang w:val="ru-RU"/>
        </w:rPr>
        <w:t>վճարը</w:t>
      </w:r>
      <w:r w:rsidRPr="00883BDC">
        <w:rPr>
          <w:rFonts w:ascii="Sylfaen" w:hAnsi="Sylfaen" w:cs="Sylfaen"/>
          <w:i/>
          <w:sz w:val="20"/>
          <w:szCs w:val="20"/>
          <w:lang w:val="af-ZA"/>
        </w:rPr>
        <w:t xml:space="preserve"> </w:t>
      </w:r>
      <w:r w:rsidRPr="00883BDC">
        <w:rPr>
          <w:rFonts w:ascii="Sylfaen" w:hAnsi="Sylfaen" w:cs="Sylfaen"/>
          <w:i/>
          <w:sz w:val="20"/>
          <w:szCs w:val="20"/>
          <w:lang w:val="ru-RU"/>
        </w:rPr>
        <w:t>կատարած</w:t>
      </w:r>
      <w:r w:rsidRPr="00883BDC">
        <w:rPr>
          <w:rFonts w:ascii="Sylfaen" w:hAnsi="Sylfaen" w:cs="Sylfaen"/>
          <w:i/>
          <w:sz w:val="20"/>
          <w:szCs w:val="20"/>
          <w:lang w:val="af-ZA"/>
        </w:rPr>
        <w:t xml:space="preserve"> </w:t>
      </w:r>
      <w:r w:rsidRPr="00883BDC">
        <w:rPr>
          <w:rFonts w:ascii="Sylfaen" w:hAnsi="Sylfaen" w:cs="Sylfaen"/>
          <w:i/>
          <w:sz w:val="20"/>
          <w:szCs w:val="20"/>
          <w:lang w:val="ru-RU"/>
        </w:rPr>
        <w:t>լինելը</w:t>
      </w:r>
      <w:r w:rsidRPr="00883BDC">
        <w:rPr>
          <w:rFonts w:ascii="Sylfaen" w:hAnsi="Sylfaen" w:cs="Sylfaen"/>
          <w:i/>
          <w:sz w:val="20"/>
          <w:szCs w:val="20"/>
          <w:lang w:val="af-ZA"/>
        </w:rPr>
        <w:t xml:space="preserve"> </w:t>
      </w:r>
      <w:r w:rsidRPr="00883BDC">
        <w:rPr>
          <w:rFonts w:ascii="Sylfaen" w:hAnsi="Sylfaen" w:cs="Sylfaen"/>
          <w:i/>
          <w:sz w:val="20"/>
          <w:szCs w:val="20"/>
          <w:lang w:val="ru-RU"/>
        </w:rPr>
        <w:t>հավաստող</w:t>
      </w:r>
      <w:r w:rsidRPr="00883BDC">
        <w:rPr>
          <w:rFonts w:ascii="Sylfaen" w:hAnsi="Sylfaen" w:cs="Sylfaen"/>
          <w:i/>
          <w:sz w:val="20"/>
          <w:szCs w:val="20"/>
          <w:lang w:val="af-ZA"/>
        </w:rPr>
        <w:t xml:space="preserve"> </w:t>
      </w:r>
      <w:r w:rsidRPr="00883BDC">
        <w:rPr>
          <w:rFonts w:ascii="Sylfaen" w:hAnsi="Sylfaen" w:cs="Sylfaen"/>
          <w:i/>
          <w:sz w:val="20"/>
          <w:szCs w:val="20"/>
          <w:lang w:val="ru-RU"/>
        </w:rPr>
        <w:t>փաստաթղթի</w:t>
      </w:r>
      <w:r w:rsidRPr="00883BDC">
        <w:rPr>
          <w:rFonts w:ascii="Sylfaen" w:hAnsi="Sylfaen" w:cs="Sylfaen"/>
          <w:i/>
          <w:sz w:val="20"/>
          <w:szCs w:val="20"/>
          <w:lang w:val="af-ZA"/>
        </w:rPr>
        <w:t xml:space="preserve"> </w:t>
      </w:r>
      <w:r w:rsidRPr="00883BDC">
        <w:rPr>
          <w:rFonts w:ascii="Sylfaen" w:hAnsi="Sylfaen" w:cs="Sylfaen"/>
          <w:i/>
          <w:sz w:val="20"/>
          <w:szCs w:val="20"/>
          <w:lang w:val="ru-RU"/>
        </w:rPr>
        <w:t>պատճենը</w:t>
      </w:r>
      <w:r w:rsidRPr="00883BDC">
        <w:rPr>
          <w:rFonts w:ascii="Sylfaen" w:hAnsi="Sylfaen" w:cs="Sylfaen"/>
          <w:i/>
          <w:sz w:val="20"/>
          <w:szCs w:val="20"/>
          <w:lang w:val="af-ZA"/>
        </w:rPr>
        <w:t xml:space="preserve"> </w:t>
      </w:r>
      <w:r w:rsidRPr="00883BDC">
        <w:rPr>
          <w:rFonts w:ascii="Sylfaen" w:hAnsi="Sylfaen" w:cs="Sylfaen"/>
          <w:i/>
          <w:sz w:val="20"/>
          <w:szCs w:val="20"/>
          <w:lang w:val="ru-RU"/>
        </w:rPr>
        <w:t>և</w:t>
      </w:r>
      <w:r w:rsidRPr="00883BDC">
        <w:rPr>
          <w:rFonts w:ascii="Sylfaen" w:hAnsi="Sylfaen" w:cs="Sylfaen"/>
          <w:i/>
          <w:sz w:val="20"/>
          <w:szCs w:val="20"/>
          <w:lang w:val="af-ZA"/>
        </w:rPr>
        <w:t xml:space="preserve"> </w:t>
      </w:r>
      <w:r w:rsidRPr="00883BDC">
        <w:rPr>
          <w:rFonts w:ascii="Sylfaen" w:hAnsi="Sylfaen" w:cs="Sylfaen"/>
          <w:i/>
          <w:sz w:val="20"/>
          <w:szCs w:val="20"/>
          <w:lang w:val="ru-RU"/>
        </w:rPr>
        <w:t>այն</w:t>
      </w:r>
      <w:r w:rsidRPr="00883BDC">
        <w:rPr>
          <w:rFonts w:ascii="Sylfaen" w:hAnsi="Sylfaen" w:cs="Sylfaen"/>
          <w:i/>
          <w:sz w:val="20"/>
          <w:szCs w:val="20"/>
          <w:lang w:val="af-ZA"/>
        </w:rPr>
        <w:t xml:space="preserve"> </w:t>
      </w:r>
      <w:r w:rsidRPr="00883BDC">
        <w:rPr>
          <w:rFonts w:ascii="Sylfaen" w:hAnsi="Sylfaen" w:cs="Sylfaen"/>
          <w:i/>
          <w:sz w:val="20"/>
          <w:szCs w:val="20"/>
          <w:lang w:val="ru-RU"/>
        </w:rPr>
        <w:t>բանկի</w:t>
      </w:r>
      <w:r w:rsidRPr="00883BDC">
        <w:rPr>
          <w:rFonts w:ascii="Sylfaen" w:hAnsi="Sylfaen" w:cs="Sylfaen"/>
          <w:i/>
          <w:sz w:val="20"/>
          <w:szCs w:val="20"/>
          <w:lang w:val="af-ZA"/>
        </w:rPr>
        <w:t xml:space="preserve"> </w:t>
      </w:r>
      <w:r w:rsidRPr="00883BDC">
        <w:rPr>
          <w:rFonts w:ascii="Sylfaen" w:hAnsi="Sylfaen" w:cs="Sylfaen"/>
          <w:i/>
          <w:sz w:val="20"/>
          <w:szCs w:val="20"/>
          <w:lang w:val="ru-RU"/>
        </w:rPr>
        <w:t>անվանումը</w:t>
      </w:r>
      <w:r w:rsidRPr="00883BDC">
        <w:rPr>
          <w:rFonts w:ascii="Sylfaen" w:hAnsi="Sylfaen" w:cs="Sylfaen"/>
          <w:i/>
          <w:sz w:val="20"/>
          <w:szCs w:val="20"/>
          <w:lang w:val="af-ZA"/>
        </w:rPr>
        <w:t xml:space="preserve"> </w:t>
      </w:r>
      <w:r w:rsidRPr="00883BDC">
        <w:rPr>
          <w:rFonts w:ascii="Sylfaen" w:hAnsi="Sylfaen" w:cs="Sylfaen"/>
          <w:i/>
          <w:sz w:val="20"/>
          <w:szCs w:val="20"/>
          <w:lang w:val="ru-RU"/>
        </w:rPr>
        <w:t>և</w:t>
      </w:r>
      <w:r w:rsidRPr="00883BDC">
        <w:rPr>
          <w:rFonts w:ascii="Sylfaen" w:hAnsi="Sylfaen" w:cs="Sylfaen"/>
          <w:i/>
          <w:sz w:val="20"/>
          <w:szCs w:val="20"/>
          <w:lang w:val="af-ZA"/>
        </w:rPr>
        <w:t xml:space="preserve"> </w:t>
      </w:r>
      <w:r w:rsidRPr="00883BDC">
        <w:rPr>
          <w:rFonts w:ascii="Sylfaen" w:hAnsi="Sylfaen" w:cs="Sylfaen"/>
          <w:i/>
          <w:sz w:val="20"/>
          <w:szCs w:val="20"/>
          <w:lang w:val="ru-RU"/>
        </w:rPr>
        <w:t>հաշվեհամարը</w:t>
      </w:r>
      <w:r w:rsidRPr="00883BDC">
        <w:rPr>
          <w:rFonts w:ascii="Sylfaen" w:hAnsi="Sylfaen" w:cs="Sylfaen"/>
          <w:i/>
          <w:sz w:val="20"/>
          <w:szCs w:val="20"/>
          <w:lang w:val="af-ZA"/>
        </w:rPr>
        <w:t xml:space="preserve">, </w:t>
      </w:r>
      <w:r w:rsidRPr="00883BDC">
        <w:rPr>
          <w:rFonts w:ascii="Sylfaen" w:hAnsi="Sylfaen" w:cs="Sylfaen"/>
          <w:i/>
          <w:sz w:val="20"/>
          <w:szCs w:val="20"/>
          <w:lang w:val="ru-RU"/>
        </w:rPr>
        <w:t>որին</w:t>
      </w:r>
      <w:r w:rsidRPr="00883BDC">
        <w:rPr>
          <w:rFonts w:ascii="Sylfaen" w:hAnsi="Sylfaen" w:cs="Sylfaen"/>
          <w:i/>
          <w:sz w:val="20"/>
          <w:szCs w:val="20"/>
          <w:lang w:val="af-ZA"/>
        </w:rPr>
        <w:t xml:space="preserve"> </w:t>
      </w:r>
      <w:r w:rsidRPr="00883BDC">
        <w:rPr>
          <w:rFonts w:ascii="Sylfaen" w:hAnsi="Sylfaen" w:cs="Sylfaen"/>
          <w:i/>
          <w:sz w:val="20"/>
          <w:szCs w:val="20"/>
          <w:lang w:val="ru-RU"/>
        </w:rPr>
        <w:t>պետք</w:t>
      </w:r>
      <w:r w:rsidRPr="00883BDC">
        <w:rPr>
          <w:rFonts w:ascii="Sylfaen" w:hAnsi="Sylfaen" w:cs="Sylfaen"/>
          <w:i/>
          <w:sz w:val="20"/>
          <w:szCs w:val="20"/>
          <w:lang w:val="af-ZA"/>
        </w:rPr>
        <w:t xml:space="preserve"> </w:t>
      </w:r>
      <w:r w:rsidRPr="00883BDC">
        <w:rPr>
          <w:rFonts w:ascii="Sylfaen" w:hAnsi="Sylfaen" w:cs="Sylfaen"/>
          <w:i/>
          <w:sz w:val="20"/>
          <w:szCs w:val="20"/>
          <w:lang w:val="ru-RU"/>
        </w:rPr>
        <w:t>է</w:t>
      </w:r>
      <w:r w:rsidRPr="00883BDC">
        <w:rPr>
          <w:rFonts w:ascii="Sylfaen" w:hAnsi="Sylfaen" w:cs="Sylfaen"/>
          <w:i/>
          <w:sz w:val="20"/>
          <w:szCs w:val="20"/>
          <w:lang w:val="af-ZA"/>
        </w:rPr>
        <w:t xml:space="preserve"> </w:t>
      </w:r>
      <w:r w:rsidRPr="00883BDC">
        <w:rPr>
          <w:rFonts w:ascii="Sylfaen" w:hAnsi="Sylfaen" w:cs="Sylfaen"/>
          <w:i/>
          <w:sz w:val="20"/>
          <w:szCs w:val="20"/>
          <w:lang w:val="ru-RU"/>
        </w:rPr>
        <w:t>փոխանցվի</w:t>
      </w:r>
      <w:r w:rsidRPr="00883BDC">
        <w:rPr>
          <w:rFonts w:ascii="Sylfaen" w:hAnsi="Sylfaen" w:cs="Sylfaen"/>
          <w:i/>
          <w:sz w:val="20"/>
          <w:szCs w:val="20"/>
          <w:lang w:val="af-ZA"/>
        </w:rPr>
        <w:t xml:space="preserve"> </w:t>
      </w:r>
      <w:r w:rsidRPr="00883BDC">
        <w:rPr>
          <w:rFonts w:ascii="Sylfaen" w:hAnsi="Sylfaen" w:cs="Sylfaen"/>
          <w:i/>
          <w:sz w:val="20"/>
          <w:szCs w:val="20"/>
          <w:lang w:val="ru-RU"/>
        </w:rPr>
        <w:t>հետ</w:t>
      </w:r>
      <w:r w:rsidRPr="00883BDC">
        <w:rPr>
          <w:rFonts w:ascii="Sylfaen" w:hAnsi="Sylfaen" w:cs="Sylfaen"/>
          <w:i/>
          <w:sz w:val="20"/>
          <w:szCs w:val="20"/>
          <w:lang w:val="af-ZA"/>
        </w:rPr>
        <w:t xml:space="preserve"> </w:t>
      </w:r>
      <w:r w:rsidRPr="00883BDC">
        <w:rPr>
          <w:rFonts w:ascii="Sylfaen" w:hAnsi="Sylfaen" w:cs="Sylfaen"/>
          <w:i/>
          <w:sz w:val="20"/>
          <w:szCs w:val="20"/>
          <w:lang w:val="ru-RU"/>
        </w:rPr>
        <w:t>վերադարձվող</w:t>
      </w:r>
      <w:r w:rsidRPr="00883BDC">
        <w:rPr>
          <w:rFonts w:ascii="Sylfaen" w:hAnsi="Sylfaen" w:cs="Sylfaen"/>
          <w:i/>
          <w:sz w:val="20"/>
          <w:szCs w:val="20"/>
          <w:lang w:val="af-ZA"/>
        </w:rPr>
        <w:t xml:space="preserve"> </w:t>
      </w:r>
      <w:r w:rsidRPr="00883BDC">
        <w:rPr>
          <w:rFonts w:ascii="Sylfaen" w:hAnsi="Sylfaen" w:cs="Sylfaen"/>
          <w:i/>
          <w:sz w:val="20"/>
          <w:szCs w:val="20"/>
          <w:lang w:val="ru-RU"/>
        </w:rPr>
        <w:t>գումարը</w:t>
      </w:r>
      <w:r w:rsidRPr="00883BDC">
        <w:rPr>
          <w:rFonts w:ascii="Sylfaen" w:hAnsi="Sylfaen" w:cs="Sylfaen"/>
          <w:i/>
          <w:sz w:val="20"/>
          <w:szCs w:val="20"/>
          <w:lang w:val="af-ZA"/>
        </w:rPr>
        <w:t xml:space="preserve">: </w:t>
      </w:r>
      <w:r w:rsidRPr="00883BDC">
        <w:rPr>
          <w:rFonts w:ascii="Sylfaen" w:hAnsi="Sylfaen" w:cs="Sylfaen"/>
          <w:i/>
          <w:sz w:val="20"/>
          <w:szCs w:val="20"/>
        </w:rPr>
        <w:t>Լ</w:t>
      </w:r>
      <w:r w:rsidRPr="00883BDC">
        <w:rPr>
          <w:rFonts w:ascii="Sylfaen" w:hAnsi="Sylfaen" w:cs="Sylfaen"/>
          <w:i/>
          <w:sz w:val="20"/>
          <w:szCs w:val="20"/>
          <w:lang w:val="ru-RU"/>
        </w:rPr>
        <w:t>իազորված</w:t>
      </w:r>
      <w:r w:rsidRPr="00883BDC">
        <w:rPr>
          <w:rFonts w:ascii="Sylfaen" w:hAnsi="Sylfaen" w:cs="Sylfaen"/>
          <w:i/>
          <w:sz w:val="20"/>
          <w:szCs w:val="20"/>
          <w:lang w:val="af-ZA"/>
        </w:rPr>
        <w:t xml:space="preserve"> </w:t>
      </w:r>
      <w:r w:rsidRPr="00883BDC">
        <w:rPr>
          <w:rFonts w:ascii="Sylfaen" w:hAnsi="Sylfaen" w:cs="Sylfaen"/>
          <w:i/>
          <w:sz w:val="20"/>
          <w:szCs w:val="20"/>
          <w:lang w:val="ru-RU"/>
        </w:rPr>
        <w:t>մարմինը</w:t>
      </w:r>
      <w:r w:rsidRPr="00883BDC">
        <w:rPr>
          <w:rFonts w:ascii="Sylfaen" w:hAnsi="Sylfaen" w:cs="Sylfaen"/>
          <w:i/>
          <w:sz w:val="20"/>
          <w:szCs w:val="20"/>
          <w:lang w:val="af-ZA"/>
        </w:rPr>
        <w:t xml:space="preserve"> </w:t>
      </w:r>
      <w:r w:rsidRPr="00883BDC">
        <w:rPr>
          <w:rFonts w:ascii="Sylfaen" w:hAnsi="Sylfaen" w:cs="Sylfaen"/>
          <w:i/>
          <w:sz w:val="20"/>
          <w:szCs w:val="20"/>
          <w:lang w:val="ru-RU"/>
        </w:rPr>
        <w:t>սույն</w:t>
      </w:r>
      <w:r w:rsidRPr="00883BDC">
        <w:rPr>
          <w:rFonts w:ascii="Sylfaen" w:hAnsi="Sylfaen" w:cs="Sylfaen"/>
          <w:i/>
          <w:sz w:val="20"/>
          <w:szCs w:val="20"/>
          <w:lang w:val="af-ZA"/>
        </w:rPr>
        <w:t xml:space="preserve"> </w:t>
      </w:r>
      <w:r w:rsidRPr="00883BDC">
        <w:rPr>
          <w:rFonts w:ascii="Sylfaen" w:hAnsi="Sylfaen" w:cs="Sylfaen"/>
          <w:i/>
          <w:sz w:val="20"/>
          <w:szCs w:val="20"/>
          <w:lang w:val="ru-RU"/>
        </w:rPr>
        <w:t>կետում</w:t>
      </w:r>
      <w:r w:rsidRPr="00883BDC">
        <w:rPr>
          <w:rFonts w:ascii="Sylfaen" w:hAnsi="Sylfaen" w:cs="Sylfaen"/>
          <w:i/>
          <w:sz w:val="20"/>
          <w:szCs w:val="20"/>
          <w:lang w:val="af-ZA"/>
        </w:rPr>
        <w:t xml:space="preserve"> </w:t>
      </w:r>
      <w:r w:rsidRPr="00883BDC">
        <w:rPr>
          <w:rFonts w:ascii="Sylfaen" w:hAnsi="Sylfaen" w:cs="Sylfaen"/>
          <w:i/>
          <w:sz w:val="20"/>
          <w:szCs w:val="20"/>
          <w:lang w:val="ru-RU"/>
        </w:rPr>
        <w:t>նշված</w:t>
      </w:r>
      <w:r w:rsidRPr="00883BDC">
        <w:rPr>
          <w:rFonts w:ascii="Sylfaen" w:hAnsi="Sylfaen" w:cs="Sylfaen"/>
          <w:i/>
          <w:sz w:val="20"/>
          <w:szCs w:val="20"/>
          <w:lang w:val="af-ZA"/>
        </w:rPr>
        <w:t xml:space="preserve"> </w:t>
      </w:r>
      <w:r w:rsidRPr="00883BDC">
        <w:rPr>
          <w:rFonts w:ascii="Sylfaen" w:hAnsi="Sylfaen" w:cs="Sylfaen"/>
          <w:i/>
          <w:sz w:val="20"/>
          <w:szCs w:val="20"/>
          <w:lang w:val="ru-RU"/>
        </w:rPr>
        <w:t>փաստաթղթի</w:t>
      </w:r>
      <w:r w:rsidRPr="00883BDC">
        <w:rPr>
          <w:rFonts w:ascii="Sylfaen" w:hAnsi="Sylfaen" w:cs="Sylfaen"/>
          <w:i/>
          <w:sz w:val="20"/>
          <w:szCs w:val="20"/>
          <w:lang w:val="af-ZA"/>
        </w:rPr>
        <w:t xml:space="preserve"> </w:t>
      </w:r>
      <w:r w:rsidRPr="00883BDC">
        <w:rPr>
          <w:rFonts w:ascii="Sylfaen" w:hAnsi="Sylfaen" w:cs="Sylfaen"/>
          <w:i/>
          <w:sz w:val="20"/>
          <w:szCs w:val="20"/>
          <w:lang w:val="ru-RU"/>
        </w:rPr>
        <w:t>պատճենը</w:t>
      </w:r>
      <w:r w:rsidRPr="00883BDC">
        <w:rPr>
          <w:rFonts w:ascii="Sylfaen" w:hAnsi="Sylfaen" w:cs="Sylfaen"/>
          <w:i/>
          <w:sz w:val="20"/>
          <w:szCs w:val="20"/>
          <w:lang w:val="af-ZA"/>
        </w:rPr>
        <w:t xml:space="preserve"> </w:t>
      </w:r>
      <w:r w:rsidRPr="00883BDC">
        <w:rPr>
          <w:rFonts w:ascii="Sylfaen" w:hAnsi="Sylfaen" w:cs="Sylfaen"/>
          <w:i/>
          <w:sz w:val="20"/>
          <w:szCs w:val="20"/>
          <w:lang w:val="ru-RU"/>
        </w:rPr>
        <w:t>ստանալու</w:t>
      </w:r>
      <w:r w:rsidRPr="00883BDC">
        <w:rPr>
          <w:rFonts w:ascii="Sylfaen" w:hAnsi="Sylfaen" w:cs="Sylfaen"/>
          <w:i/>
          <w:sz w:val="20"/>
          <w:szCs w:val="20"/>
          <w:lang w:val="af-ZA"/>
        </w:rPr>
        <w:t xml:space="preserve"> </w:t>
      </w:r>
      <w:r w:rsidRPr="00883BDC">
        <w:rPr>
          <w:rFonts w:ascii="Sylfaen" w:hAnsi="Sylfaen" w:cs="Sylfaen"/>
          <w:i/>
          <w:sz w:val="20"/>
          <w:szCs w:val="20"/>
          <w:lang w:val="ru-RU"/>
        </w:rPr>
        <w:t>օրվան</w:t>
      </w:r>
      <w:r w:rsidRPr="00883BDC">
        <w:rPr>
          <w:rFonts w:ascii="Sylfaen" w:hAnsi="Sylfaen" w:cs="Sylfaen"/>
          <w:i/>
          <w:sz w:val="20"/>
          <w:szCs w:val="20"/>
          <w:lang w:val="af-ZA"/>
        </w:rPr>
        <w:t xml:space="preserve"> </w:t>
      </w:r>
      <w:r w:rsidRPr="00883BDC">
        <w:rPr>
          <w:rFonts w:ascii="Sylfaen" w:hAnsi="Sylfaen" w:cs="Sylfaen"/>
          <w:i/>
          <w:sz w:val="20"/>
          <w:szCs w:val="20"/>
          <w:lang w:val="ru-RU"/>
        </w:rPr>
        <w:t>հաջորդող</w:t>
      </w:r>
      <w:r w:rsidRPr="00883BDC">
        <w:rPr>
          <w:rFonts w:ascii="Sylfaen" w:hAnsi="Sylfaen" w:cs="Sylfaen"/>
          <w:i/>
          <w:sz w:val="20"/>
          <w:szCs w:val="20"/>
          <w:lang w:val="af-ZA"/>
        </w:rPr>
        <w:t xml:space="preserve"> </w:t>
      </w:r>
      <w:r w:rsidRPr="00883BDC">
        <w:rPr>
          <w:rFonts w:ascii="Sylfaen" w:hAnsi="Sylfaen" w:cs="Sylfaen"/>
          <w:i/>
          <w:sz w:val="20"/>
          <w:szCs w:val="20"/>
          <w:lang w:val="ru-RU"/>
        </w:rPr>
        <w:t>հինգ</w:t>
      </w:r>
      <w:r w:rsidRPr="00883BDC">
        <w:rPr>
          <w:rFonts w:ascii="Sylfaen" w:hAnsi="Sylfaen" w:cs="Sylfaen"/>
          <w:i/>
          <w:sz w:val="20"/>
          <w:szCs w:val="20"/>
          <w:lang w:val="af-ZA"/>
        </w:rPr>
        <w:t xml:space="preserve"> </w:t>
      </w:r>
      <w:r w:rsidRPr="00883BDC">
        <w:rPr>
          <w:rFonts w:ascii="Sylfaen" w:hAnsi="Sylfaen" w:cs="Sylfaen"/>
          <w:i/>
          <w:sz w:val="20"/>
          <w:szCs w:val="20"/>
          <w:lang w:val="ru-RU"/>
        </w:rPr>
        <w:t>աշխատանքային</w:t>
      </w:r>
      <w:r w:rsidRPr="00883BDC">
        <w:rPr>
          <w:rFonts w:ascii="Sylfaen" w:hAnsi="Sylfaen" w:cs="Sylfaen"/>
          <w:i/>
          <w:sz w:val="20"/>
          <w:szCs w:val="20"/>
          <w:lang w:val="af-ZA"/>
        </w:rPr>
        <w:t xml:space="preserve"> </w:t>
      </w:r>
      <w:r w:rsidRPr="00883BDC">
        <w:rPr>
          <w:rFonts w:ascii="Sylfaen" w:hAnsi="Sylfaen" w:cs="Sylfaen"/>
          <w:i/>
          <w:sz w:val="20"/>
          <w:szCs w:val="20"/>
          <w:lang w:val="ru-RU"/>
        </w:rPr>
        <w:t>օրը</w:t>
      </w:r>
      <w:r w:rsidRPr="00883BDC">
        <w:rPr>
          <w:rFonts w:ascii="Sylfaen" w:hAnsi="Sylfaen" w:cs="Sylfaen"/>
          <w:i/>
          <w:sz w:val="20"/>
          <w:szCs w:val="20"/>
          <w:lang w:val="af-ZA"/>
        </w:rPr>
        <w:t xml:space="preserve"> </w:t>
      </w:r>
      <w:r w:rsidRPr="00883BDC">
        <w:rPr>
          <w:rFonts w:ascii="Sylfaen" w:hAnsi="Sylfaen" w:cs="Sylfaen"/>
          <w:i/>
          <w:sz w:val="20"/>
          <w:szCs w:val="20"/>
          <w:lang w:val="ru-RU"/>
        </w:rPr>
        <w:t>ընթացքում</w:t>
      </w:r>
      <w:r w:rsidRPr="00883BDC">
        <w:rPr>
          <w:rFonts w:ascii="Sylfaen" w:hAnsi="Sylfaen" w:cs="Sylfaen"/>
          <w:i/>
          <w:sz w:val="20"/>
          <w:szCs w:val="20"/>
          <w:lang w:val="af-ZA"/>
        </w:rPr>
        <w:t xml:space="preserve"> </w:t>
      </w:r>
      <w:r w:rsidRPr="00883BDC">
        <w:rPr>
          <w:rFonts w:ascii="Sylfaen" w:hAnsi="Sylfaen" w:cs="Sylfaen"/>
          <w:i/>
          <w:sz w:val="20"/>
          <w:szCs w:val="20"/>
          <w:lang w:val="ru-RU"/>
        </w:rPr>
        <w:t>բողոքարկման</w:t>
      </w:r>
      <w:r w:rsidRPr="00883BDC">
        <w:rPr>
          <w:rFonts w:ascii="Sylfaen" w:hAnsi="Sylfaen" w:cs="Sylfaen"/>
          <w:i/>
          <w:sz w:val="20"/>
          <w:szCs w:val="20"/>
          <w:lang w:val="af-ZA"/>
        </w:rPr>
        <w:t xml:space="preserve"> </w:t>
      </w:r>
      <w:r w:rsidRPr="00883BDC">
        <w:rPr>
          <w:rFonts w:ascii="Sylfaen" w:hAnsi="Sylfaen" w:cs="Sylfaen"/>
          <w:i/>
          <w:sz w:val="20"/>
          <w:szCs w:val="20"/>
          <w:lang w:val="ru-RU"/>
        </w:rPr>
        <w:t>վճարը</w:t>
      </w:r>
      <w:r w:rsidRPr="00883BDC">
        <w:rPr>
          <w:rFonts w:ascii="Sylfaen" w:hAnsi="Sylfaen" w:cs="Sylfaen"/>
          <w:i/>
          <w:sz w:val="20"/>
          <w:szCs w:val="20"/>
          <w:lang w:val="af-ZA"/>
        </w:rPr>
        <w:t xml:space="preserve"> </w:t>
      </w:r>
      <w:r w:rsidRPr="00883BDC">
        <w:rPr>
          <w:rFonts w:ascii="Sylfaen" w:hAnsi="Sylfaen" w:cs="Sylfaen"/>
          <w:i/>
          <w:sz w:val="20"/>
          <w:szCs w:val="20"/>
          <w:lang w:val="ru-RU"/>
        </w:rPr>
        <w:t>հետ</w:t>
      </w:r>
      <w:r w:rsidRPr="00883BDC">
        <w:rPr>
          <w:rFonts w:ascii="Sylfaen" w:hAnsi="Sylfaen" w:cs="Sylfaen"/>
          <w:i/>
          <w:sz w:val="20"/>
          <w:szCs w:val="20"/>
          <w:lang w:val="af-ZA"/>
        </w:rPr>
        <w:t xml:space="preserve"> </w:t>
      </w:r>
      <w:r w:rsidRPr="00883BDC">
        <w:rPr>
          <w:rFonts w:ascii="Sylfaen" w:hAnsi="Sylfaen" w:cs="Sylfaen"/>
          <w:i/>
          <w:sz w:val="20"/>
          <w:szCs w:val="20"/>
          <w:lang w:val="ru-RU"/>
        </w:rPr>
        <w:t>է</w:t>
      </w:r>
      <w:r w:rsidRPr="00883BDC">
        <w:rPr>
          <w:rFonts w:ascii="Sylfaen" w:hAnsi="Sylfaen" w:cs="Sylfaen"/>
          <w:i/>
          <w:sz w:val="20"/>
          <w:szCs w:val="20"/>
          <w:lang w:val="af-ZA"/>
        </w:rPr>
        <w:t xml:space="preserve"> </w:t>
      </w:r>
      <w:r w:rsidRPr="00883BDC">
        <w:rPr>
          <w:rFonts w:ascii="Sylfaen" w:hAnsi="Sylfaen" w:cs="Sylfaen"/>
          <w:i/>
          <w:sz w:val="20"/>
          <w:szCs w:val="20"/>
          <w:lang w:val="ru-RU"/>
        </w:rPr>
        <w:t>փոխանցում</w:t>
      </w:r>
      <w:r w:rsidRPr="00883BDC">
        <w:rPr>
          <w:rFonts w:ascii="Sylfaen" w:hAnsi="Sylfaen" w:cs="Sylfaen"/>
          <w:i/>
          <w:sz w:val="20"/>
          <w:szCs w:val="20"/>
          <w:lang w:val="af-ZA"/>
        </w:rPr>
        <w:t xml:space="preserve"> </w:t>
      </w:r>
      <w:r w:rsidRPr="00883BDC">
        <w:rPr>
          <w:rFonts w:ascii="Sylfaen" w:hAnsi="Sylfaen" w:cs="Sylfaen"/>
          <w:i/>
          <w:sz w:val="20"/>
          <w:szCs w:val="20"/>
          <w:lang w:val="ru-RU"/>
        </w:rPr>
        <w:t>այն</w:t>
      </w:r>
      <w:r w:rsidRPr="00883BDC">
        <w:rPr>
          <w:rFonts w:ascii="Sylfaen" w:hAnsi="Sylfaen" w:cs="Sylfaen"/>
          <w:i/>
          <w:sz w:val="20"/>
          <w:szCs w:val="20"/>
          <w:lang w:val="af-ZA"/>
        </w:rPr>
        <w:t xml:space="preserve"> </w:t>
      </w:r>
      <w:r w:rsidRPr="00883BDC">
        <w:rPr>
          <w:rFonts w:ascii="Sylfaen" w:hAnsi="Sylfaen" w:cs="Sylfaen"/>
          <w:i/>
          <w:sz w:val="20"/>
          <w:szCs w:val="20"/>
          <w:lang w:val="ru-RU"/>
        </w:rPr>
        <w:t>վճարած</w:t>
      </w:r>
      <w:r w:rsidRPr="00883BDC">
        <w:rPr>
          <w:rFonts w:ascii="Sylfaen" w:hAnsi="Sylfaen" w:cs="Sylfaen"/>
          <w:i/>
          <w:sz w:val="20"/>
          <w:szCs w:val="20"/>
          <w:lang w:val="af-ZA"/>
        </w:rPr>
        <w:t xml:space="preserve"> </w:t>
      </w:r>
      <w:r w:rsidRPr="00883BDC">
        <w:rPr>
          <w:rFonts w:ascii="Sylfaen" w:hAnsi="Sylfaen" w:cs="Sylfaen"/>
          <w:i/>
          <w:sz w:val="20"/>
          <w:szCs w:val="20"/>
          <w:lang w:val="ru-RU"/>
        </w:rPr>
        <w:t>անձին</w:t>
      </w:r>
      <w:r w:rsidRPr="00883BDC">
        <w:rPr>
          <w:rFonts w:ascii="Sylfaen" w:hAnsi="Sylfaen" w:cs="Sylfaen"/>
          <w:i/>
          <w:sz w:val="20"/>
          <w:szCs w:val="20"/>
          <w:lang w:val="af-ZA"/>
        </w:rPr>
        <w:t xml:space="preserve">` </w:t>
      </w:r>
      <w:r w:rsidRPr="00883BDC">
        <w:rPr>
          <w:rFonts w:ascii="Sylfaen" w:hAnsi="Sylfaen" w:cs="Sylfaen"/>
          <w:i/>
          <w:sz w:val="20"/>
          <w:szCs w:val="20"/>
          <w:lang w:val="ru-RU"/>
        </w:rPr>
        <w:t>ներկայացված</w:t>
      </w:r>
      <w:r w:rsidRPr="00883BDC">
        <w:rPr>
          <w:rFonts w:ascii="Sylfaen" w:hAnsi="Sylfaen" w:cs="Sylfaen"/>
          <w:i/>
          <w:sz w:val="20"/>
          <w:szCs w:val="20"/>
          <w:lang w:val="af-ZA"/>
        </w:rPr>
        <w:t xml:space="preserve"> </w:t>
      </w:r>
      <w:r w:rsidRPr="00883BDC">
        <w:rPr>
          <w:rFonts w:ascii="Sylfaen" w:hAnsi="Sylfaen" w:cs="Sylfaen"/>
          <w:i/>
          <w:sz w:val="20"/>
          <w:szCs w:val="20"/>
          <w:lang w:val="ru-RU"/>
        </w:rPr>
        <w:t>բանկային</w:t>
      </w:r>
      <w:r w:rsidRPr="00883BDC">
        <w:rPr>
          <w:rFonts w:ascii="Sylfaen" w:hAnsi="Sylfaen" w:cs="Sylfaen"/>
          <w:i/>
          <w:sz w:val="20"/>
          <w:szCs w:val="20"/>
          <w:lang w:val="af-ZA"/>
        </w:rPr>
        <w:t xml:space="preserve"> </w:t>
      </w:r>
      <w:r w:rsidRPr="00883BDC">
        <w:rPr>
          <w:rFonts w:ascii="Sylfaen" w:hAnsi="Sylfaen" w:cs="Sylfaen"/>
          <w:i/>
          <w:sz w:val="20"/>
          <w:szCs w:val="20"/>
          <w:lang w:val="ru-RU"/>
        </w:rPr>
        <w:t>հաշվին</w:t>
      </w:r>
      <w:r w:rsidRPr="00883BDC">
        <w:rPr>
          <w:rFonts w:ascii="Sylfaen" w:hAnsi="Sylfaen" w:cs="Sylfaen"/>
          <w:i/>
          <w:sz w:val="20"/>
          <w:szCs w:val="20"/>
          <w:lang w:val="af-ZA"/>
        </w:rPr>
        <w:t xml:space="preserve"> </w:t>
      </w:r>
      <w:r w:rsidRPr="00883BDC">
        <w:rPr>
          <w:rFonts w:ascii="Sylfaen" w:hAnsi="Sylfaen" w:cs="Sylfaen"/>
          <w:i/>
          <w:sz w:val="20"/>
          <w:szCs w:val="20"/>
          <w:lang w:val="ru-RU"/>
        </w:rPr>
        <w:t>փոխանցելու</w:t>
      </w:r>
      <w:r w:rsidRPr="00883BDC">
        <w:rPr>
          <w:rFonts w:ascii="Sylfaen" w:hAnsi="Sylfaen" w:cs="Sylfaen"/>
          <w:i/>
          <w:sz w:val="20"/>
          <w:szCs w:val="20"/>
          <w:lang w:val="af-ZA"/>
        </w:rPr>
        <w:t xml:space="preserve"> </w:t>
      </w:r>
      <w:r w:rsidRPr="00883BDC">
        <w:rPr>
          <w:rFonts w:ascii="Sylfaen" w:hAnsi="Sylfaen" w:cs="Sylfaen"/>
          <w:i/>
          <w:sz w:val="20"/>
          <w:szCs w:val="20"/>
          <w:lang w:val="ru-RU"/>
        </w:rPr>
        <w:t>միջոցով</w:t>
      </w:r>
      <w:r w:rsidRPr="00883BDC">
        <w:rPr>
          <w:rFonts w:ascii="Sylfaen" w:hAnsi="Sylfaen" w:cs="Sylfaen"/>
          <w:i/>
          <w:sz w:val="20"/>
          <w:szCs w:val="20"/>
          <w:lang w:val="af-ZA"/>
        </w:rPr>
        <w:t>:</w:t>
      </w:r>
    </w:p>
    <w:p w:rsidR="00A5723E" w:rsidRPr="00883BDC" w:rsidRDefault="00A5723E" w:rsidP="00A5723E">
      <w:pPr>
        <w:ind w:firstLine="567"/>
        <w:jc w:val="both"/>
        <w:rPr>
          <w:rFonts w:ascii="Sylfaen" w:hAnsi="Sylfaen" w:cs="Sylfaen"/>
          <w:i/>
          <w:sz w:val="20"/>
          <w:szCs w:val="20"/>
          <w:lang w:val="af-ZA"/>
        </w:rPr>
      </w:pPr>
      <w:r w:rsidRPr="00883BDC">
        <w:rPr>
          <w:rFonts w:ascii="Sylfaen" w:hAnsi="Sylfaen" w:cs="Sylfaen"/>
          <w:i/>
          <w:sz w:val="20"/>
          <w:szCs w:val="20"/>
          <w:lang w:val="af-ZA"/>
        </w:rPr>
        <w:t xml:space="preserve">12.8 </w:t>
      </w:r>
      <w:bookmarkStart w:id="9" w:name="_Hlk9264773"/>
      <w:r w:rsidRPr="00883BDC">
        <w:rPr>
          <w:rFonts w:ascii="Sylfaen" w:hAnsi="Sylfaen" w:cs="Sylfaen"/>
          <w:i/>
          <w:sz w:val="20"/>
          <w:szCs w:val="20"/>
          <w:lang w:val="af-ZA"/>
        </w:rPr>
        <w:t xml:space="preserve">Եթե բողոքը չի բավարարում Օրենքի 50-րդ հոդվածով սահմանված պահանջներին, ապա այն ստանալուն հաջորդող երկու աշխատանքային օրվա ընթացքում գնումների հետ կապված բողոքներ անձն այդ մասին գրությամբ տեղեկացնում է բողոքը ներկայացրած անձին՝ նրան տալով երկու աշխատանքային օր ժամկետ արձանագրված թերությունները վերացնելու համար: Գրությունը ելքագրվելու օրը գնումների հետ կապված բողոքներ քննող անձը դրա բնօրինակից արտատպված (սկանավորված) տարբերակը ուղարկում է նաև բողոքում նշված էլեկտրոնային փոստի հասցեին: </w:t>
      </w:r>
      <w:bookmarkEnd w:id="9"/>
      <w:r w:rsidRPr="00883BDC">
        <w:rPr>
          <w:rFonts w:ascii="Sylfaen" w:hAnsi="Sylfaen" w:cs="Sylfaen"/>
          <w:i/>
          <w:sz w:val="20"/>
          <w:szCs w:val="20"/>
          <w:lang w:val="ru-RU"/>
        </w:rPr>
        <w:t>Ընդ</w:t>
      </w:r>
      <w:r w:rsidRPr="00883BDC">
        <w:rPr>
          <w:rFonts w:ascii="Sylfaen" w:hAnsi="Sylfaen" w:cs="Sylfaen"/>
          <w:i/>
          <w:sz w:val="20"/>
          <w:szCs w:val="20"/>
          <w:lang w:val="af-ZA"/>
        </w:rPr>
        <w:t xml:space="preserve"> </w:t>
      </w:r>
      <w:r w:rsidRPr="00883BDC">
        <w:rPr>
          <w:rFonts w:ascii="Sylfaen" w:hAnsi="Sylfaen" w:cs="Sylfaen"/>
          <w:i/>
          <w:sz w:val="20"/>
          <w:szCs w:val="20"/>
          <w:lang w:val="ru-RU"/>
        </w:rPr>
        <w:t>որում</w:t>
      </w:r>
      <w:r w:rsidRPr="00883BDC">
        <w:rPr>
          <w:rFonts w:ascii="Sylfaen" w:hAnsi="Sylfaen" w:cs="Sylfaen"/>
          <w:i/>
          <w:sz w:val="20"/>
          <w:szCs w:val="20"/>
          <w:lang w:val="af-ZA"/>
        </w:rPr>
        <w:t xml:space="preserve">, </w:t>
      </w:r>
      <w:r w:rsidRPr="00883BDC">
        <w:rPr>
          <w:rFonts w:ascii="Sylfaen" w:hAnsi="Sylfaen" w:cs="Sylfaen"/>
          <w:i/>
          <w:sz w:val="20"/>
          <w:szCs w:val="20"/>
          <w:lang w:val="ru-RU"/>
        </w:rPr>
        <w:t>եթե</w:t>
      </w:r>
      <w:r w:rsidRPr="00883BDC">
        <w:rPr>
          <w:rFonts w:ascii="Sylfaen" w:hAnsi="Sylfaen" w:cs="Sylfaen"/>
          <w:i/>
          <w:sz w:val="20"/>
          <w:szCs w:val="20"/>
          <w:lang w:val="af-ZA"/>
        </w:rPr>
        <w:t xml:space="preserve"> </w:t>
      </w:r>
      <w:r w:rsidRPr="00883BDC">
        <w:rPr>
          <w:rFonts w:ascii="Sylfaen" w:hAnsi="Sylfaen" w:cs="Sylfaen"/>
          <w:i/>
          <w:sz w:val="20"/>
          <w:szCs w:val="20"/>
          <w:lang w:val="ru-RU"/>
        </w:rPr>
        <w:t>սույն</w:t>
      </w:r>
      <w:r w:rsidRPr="00883BDC">
        <w:rPr>
          <w:rFonts w:ascii="Sylfaen" w:hAnsi="Sylfaen" w:cs="Sylfaen"/>
          <w:i/>
          <w:sz w:val="20"/>
          <w:szCs w:val="20"/>
          <w:lang w:val="af-ZA"/>
        </w:rPr>
        <w:t xml:space="preserve"> </w:t>
      </w:r>
      <w:r w:rsidRPr="00883BDC">
        <w:rPr>
          <w:rFonts w:ascii="Sylfaen" w:hAnsi="Sylfaen" w:cs="Sylfaen"/>
          <w:i/>
          <w:sz w:val="20"/>
          <w:szCs w:val="20"/>
          <w:lang w:val="ru-RU"/>
        </w:rPr>
        <w:t>հրավերի</w:t>
      </w:r>
      <w:r w:rsidRPr="00883BDC">
        <w:rPr>
          <w:rFonts w:ascii="Sylfaen" w:hAnsi="Sylfaen" w:cs="Sylfaen"/>
          <w:i/>
          <w:sz w:val="20"/>
          <w:szCs w:val="20"/>
          <w:lang w:val="af-ZA"/>
        </w:rPr>
        <w:t xml:space="preserve"> 1-</w:t>
      </w:r>
      <w:r w:rsidRPr="00883BDC">
        <w:rPr>
          <w:rFonts w:ascii="Sylfaen" w:hAnsi="Sylfaen" w:cs="Sylfaen"/>
          <w:i/>
          <w:sz w:val="20"/>
          <w:szCs w:val="20"/>
        </w:rPr>
        <w:t>ին</w:t>
      </w:r>
      <w:r w:rsidRPr="00883BDC">
        <w:rPr>
          <w:rFonts w:ascii="Sylfaen" w:hAnsi="Sylfaen" w:cs="Sylfaen"/>
          <w:i/>
          <w:sz w:val="20"/>
          <w:szCs w:val="20"/>
          <w:lang w:val="af-ZA"/>
        </w:rPr>
        <w:t xml:space="preserve"> </w:t>
      </w:r>
      <w:r w:rsidRPr="00883BDC">
        <w:rPr>
          <w:rFonts w:ascii="Sylfaen" w:hAnsi="Sylfaen" w:cs="Sylfaen"/>
          <w:i/>
          <w:sz w:val="20"/>
          <w:szCs w:val="20"/>
        </w:rPr>
        <w:t>մասի</w:t>
      </w:r>
      <w:r w:rsidRPr="00883BDC">
        <w:rPr>
          <w:rFonts w:ascii="Sylfaen" w:hAnsi="Sylfaen" w:cs="Sylfaen"/>
          <w:i/>
          <w:sz w:val="20"/>
          <w:szCs w:val="20"/>
          <w:lang w:val="af-ZA"/>
        </w:rPr>
        <w:t xml:space="preserve"> 12.4 </w:t>
      </w:r>
      <w:r w:rsidRPr="00883BDC">
        <w:rPr>
          <w:rFonts w:ascii="Sylfaen" w:hAnsi="Sylfaen" w:cs="Sylfaen"/>
          <w:i/>
          <w:sz w:val="20"/>
          <w:szCs w:val="20"/>
          <w:lang w:val="ru-RU"/>
        </w:rPr>
        <w:t>կետի</w:t>
      </w:r>
      <w:r w:rsidRPr="00883BDC">
        <w:rPr>
          <w:rFonts w:ascii="Sylfaen" w:hAnsi="Sylfaen" w:cs="Sylfaen"/>
          <w:i/>
          <w:sz w:val="20"/>
          <w:szCs w:val="20"/>
          <w:lang w:val="af-ZA"/>
        </w:rPr>
        <w:t xml:space="preserve"> 2-</w:t>
      </w:r>
      <w:r w:rsidRPr="00883BDC">
        <w:rPr>
          <w:rFonts w:ascii="Sylfaen" w:hAnsi="Sylfaen" w:cs="Sylfaen"/>
          <w:i/>
          <w:sz w:val="20"/>
          <w:szCs w:val="20"/>
          <w:lang w:val="ru-RU"/>
        </w:rPr>
        <w:t>րդ</w:t>
      </w:r>
      <w:r w:rsidRPr="00883BDC">
        <w:rPr>
          <w:rFonts w:ascii="Sylfaen" w:hAnsi="Sylfaen" w:cs="Sylfaen"/>
          <w:i/>
          <w:sz w:val="20"/>
          <w:szCs w:val="20"/>
          <w:lang w:val="af-ZA"/>
        </w:rPr>
        <w:t xml:space="preserve"> </w:t>
      </w:r>
      <w:r w:rsidRPr="00883BDC">
        <w:rPr>
          <w:rFonts w:ascii="Sylfaen" w:hAnsi="Sylfaen" w:cs="Sylfaen"/>
          <w:i/>
          <w:sz w:val="20"/>
          <w:szCs w:val="20"/>
          <w:lang w:val="ru-RU"/>
        </w:rPr>
        <w:t>ենթակետով</w:t>
      </w:r>
      <w:r w:rsidRPr="00883BDC">
        <w:rPr>
          <w:rFonts w:ascii="Sylfaen" w:hAnsi="Sylfaen" w:cs="Sylfaen"/>
          <w:i/>
          <w:sz w:val="20"/>
          <w:szCs w:val="20"/>
          <w:lang w:val="af-ZA"/>
        </w:rPr>
        <w:t xml:space="preserve"> </w:t>
      </w:r>
      <w:r w:rsidRPr="00883BDC">
        <w:rPr>
          <w:rFonts w:ascii="Sylfaen" w:hAnsi="Sylfaen" w:cs="Sylfaen"/>
          <w:i/>
          <w:sz w:val="20"/>
          <w:szCs w:val="20"/>
          <w:lang w:val="ru-RU"/>
        </w:rPr>
        <w:t>սահմանված</w:t>
      </w:r>
      <w:r w:rsidRPr="00883BDC">
        <w:rPr>
          <w:rFonts w:ascii="Sylfaen" w:hAnsi="Sylfaen" w:cs="Sylfaen"/>
          <w:i/>
          <w:sz w:val="20"/>
          <w:szCs w:val="20"/>
          <w:lang w:val="af-ZA"/>
        </w:rPr>
        <w:t xml:space="preserve"> </w:t>
      </w:r>
      <w:r w:rsidRPr="00883BDC">
        <w:rPr>
          <w:rFonts w:ascii="Sylfaen" w:hAnsi="Sylfaen" w:cs="Sylfaen"/>
          <w:i/>
          <w:sz w:val="20"/>
          <w:szCs w:val="20"/>
          <w:lang w:val="ru-RU"/>
        </w:rPr>
        <w:t>ժամկետում</w:t>
      </w:r>
      <w:r w:rsidRPr="00883BDC">
        <w:rPr>
          <w:rFonts w:ascii="Sylfaen" w:hAnsi="Sylfaen" w:cs="Sylfaen"/>
          <w:i/>
          <w:sz w:val="20"/>
          <w:szCs w:val="20"/>
          <w:lang w:val="af-ZA"/>
        </w:rPr>
        <w:t xml:space="preserve"> </w:t>
      </w:r>
      <w:r w:rsidRPr="00883BDC">
        <w:rPr>
          <w:rFonts w:ascii="Sylfaen" w:hAnsi="Sylfaen" w:cs="Sylfaen"/>
          <w:i/>
          <w:sz w:val="20"/>
          <w:szCs w:val="20"/>
          <w:lang w:val="ru-RU"/>
        </w:rPr>
        <w:t>ներկայացված</w:t>
      </w:r>
      <w:r w:rsidRPr="00883BDC">
        <w:rPr>
          <w:rFonts w:ascii="Sylfaen" w:hAnsi="Sylfaen" w:cs="Sylfaen"/>
          <w:i/>
          <w:sz w:val="20"/>
          <w:szCs w:val="20"/>
          <w:lang w:val="af-ZA"/>
        </w:rPr>
        <w:t xml:space="preserve"> </w:t>
      </w:r>
      <w:r w:rsidRPr="00883BDC">
        <w:rPr>
          <w:rFonts w:ascii="Sylfaen" w:hAnsi="Sylfaen" w:cs="Sylfaen"/>
          <w:i/>
          <w:sz w:val="20"/>
          <w:szCs w:val="20"/>
          <w:lang w:val="ru-RU"/>
        </w:rPr>
        <w:t>բողոքը</w:t>
      </w:r>
      <w:r w:rsidRPr="00883BDC">
        <w:rPr>
          <w:rFonts w:ascii="Sylfaen" w:hAnsi="Sylfaen" w:cs="Sylfaen"/>
          <w:i/>
          <w:sz w:val="20"/>
          <w:szCs w:val="20"/>
          <w:lang w:val="af-ZA"/>
        </w:rPr>
        <w:t xml:space="preserve"> </w:t>
      </w:r>
      <w:r w:rsidRPr="00883BDC">
        <w:rPr>
          <w:rFonts w:ascii="Sylfaen" w:hAnsi="Sylfaen" w:cs="Sylfaen"/>
          <w:i/>
          <w:sz w:val="20"/>
          <w:szCs w:val="20"/>
          <w:lang w:val="ru-RU"/>
        </w:rPr>
        <w:t>չի</w:t>
      </w:r>
      <w:r w:rsidRPr="00883BDC">
        <w:rPr>
          <w:rFonts w:ascii="Sylfaen" w:hAnsi="Sylfaen" w:cs="Sylfaen"/>
          <w:i/>
          <w:sz w:val="20"/>
          <w:szCs w:val="20"/>
          <w:lang w:val="af-ZA"/>
        </w:rPr>
        <w:t xml:space="preserve"> </w:t>
      </w:r>
      <w:r w:rsidRPr="00883BDC">
        <w:rPr>
          <w:rFonts w:ascii="Sylfaen" w:hAnsi="Sylfaen" w:cs="Sylfaen"/>
          <w:i/>
          <w:sz w:val="20"/>
          <w:szCs w:val="20"/>
          <w:lang w:val="ru-RU"/>
        </w:rPr>
        <w:t>բավարարել</w:t>
      </w:r>
      <w:r w:rsidRPr="00883BDC">
        <w:rPr>
          <w:rFonts w:ascii="Sylfaen" w:hAnsi="Sylfaen" w:cs="Sylfaen"/>
          <w:i/>
          <w:sz w:val="20"/>
          <w:szCs w:val="20"/>
          <w:lang w:val="af-ZA"/>
        </w:rPr>
        <w:t xml:space="preserve"> </w:t>
      </w:r>
      <w:r w:rsidRPr="00883BDC">
        <w:rPr>
          <w:rFonts w:ascii="Sylfaen" w:hAnsi="Sylfaen" w:cs="Sylfaen"/>
          <w:i/>
          <w:sz w:val="20"/>
          <w:szCs w:val="20"/>
          <w:lang w:val="ru-RU"/>
        </w:rPr>
        <w:t>Օրենքի</w:t>
      </w:r>
      <w:r w:rsidRPr="00883BDC">
        <w:rPr>
          <w:rFonts w:ascii="Sylfaen" w:hAnsi="Sylfaen" w:cs="Sylfaen"/>
          <w:i/>
          <w:sz w:val="20"/>
          <w:szCs w:val="20"/>
          <w:lang w:val="af-ZA"/>
        </w:rPr>
        <w:t xml:space="preserve"> 50-</w:t>
      </w:r>
      <w:r w:rsidRPr="00883BDC">
        <w:rPr>
          <w:rFonts w:ascii="Sylfaen" w:hAnsi="Sylfaen" w:cs="Sylfaen"/>
          <w:i/>
          <w:sz w:val="20"/>
          <w:szCs w:val="20"/>
          <w:lang w:val="ru-RU"/>
        </w:rPr>
        <w:t>րդ</w:t>
      </w:r>
      <w:r w:rsidRPr="00883BDC">
        <w:rPr>
          <w:rFonts w:ascii="Sylfaen" w:hAnsi="Sylfaen" w:cs="Sylfaen"/>
          <w:i/>
          <w:sz w:val="20"/>
          <w:szCs w:val="20"/>
          <w:lang w:val="af-ZA"/>
        </w:rPr>
        <w:t xml:space="preserve"> </w:t>
      </w:r>
      <w:r w:rsidRPr="00883BDC">
        <w:rPr>
          <w:rFonts w:ascii="Sylfaen" w:hAnsi="Sylfaen" w:cs="Sylfaen"/>
          <w:i/>
          <w:sz w:val="20"/>
          <w:szCs w:val="20"/>
          <w:lang w:val="ru-RU"/>
        </w:rPr>
        <w:t>հոդվածի</w:t>
      </w:r>
      <w:r w:rsidRPr="00883BDC">
        <w:rPr>
          <w:rFonts w:ascii="Sylfaen" w:hAnsi="Sylfaen" w:cs="Sylfaen"/>
          <w:i/>
          <w:sz w:val="20"/>
          <w:szCs w:val="20"/>
          <w:lang w:val="af-ZA"/>
        </w:rPr>
        <w:t xml:space="preserve"> </w:t>
      </w:r>
      <w:r w:rsidRPr="00883BDC">
        <w:rPr>
          <w:rFonts w:ascii="Sylfaen" w:hAnsi="Sylfaen" w:cs="Sylfaen"/>
          <w:i/>
          <w:sz w:val="20"/>
          <w:szCs w:val="20"/>
          <w:lang w:val="ru-RU"/>
        </w:rPr>
        <w:lastRenderedPageBreak/>
        <w:t>պահանջները</w:t>
      </w:r>
      <w:r w:rsidRPr="00883BDC">
        <w:rPr>
          <w:rFonts w:ascii="Sylfaen" w:hAnsi="Sylfaen" w:cs="Sylfaen"/>
          <w:i/>
          <w:sz w:val="20"/>
          <w:szCs w:val="20"/>
          <w:lang w:val="af-ZA"/>
        </w:rPr>
        <w:t xml:space="preserve">, </w:t>
      </w:r>
      <w:r w:rsidRPr="00883BDC">
        <w:rPr>
          <w:rFonts w:ascii="Sylfaen" w:hAnsi="Sylfaen" w:cs="Sylfaen"/>
          <w:i/>
          <w:sz w:val="20"/>
          <w:szCs w:val="20"/>
          <w:lang w:val="ru-RU"/>
        </w:rPr>
        <w:t>ապա</w:t>
      </w:r>
      <w:r w:rsidRPr="00883BDC">
        <w:rPr>
          <w:rFonts w:ascii="Sylfaen" w:hAnsi="Sylfaen" w:cs="Sylfaen"/>
          <w:i/>
          <w:sz w:val="20"/>
          <w:szCs w:val="20"/>
          <w:lang w:val="af-ZA"/>
        </w:rPr>
        <w:t xml:space="preserve"> </w:t>
      </w:r>
      <w:r w:rsidRPr="00883BDC">
        <w:rPr>
          <w:rFonts w:ascii="Sylfaen" w:hAnsi="Sylfaen" w:cs="Sylfaen"/>
          <w:i/>
          <w:sz w:val="20"/>
          <w:szCs w:val="20"/>
          <w:lang w:val="ru-RU"/>
        </w:rPr>
        <w:t>սույն</w:t>
      </w:r>
      <w:r w:rsidRPr="00883BDC">
        <w:rPr>
          <w:rFonts w:ascii="Sylfaen" w:hAnsi="Sylfaen" w:cs="Sylfaen"/>
          <w:i/>
          <w:sz w:val="20"/>
          <w:szCs w:val="20"/>
          <w:lang w:val="af-ZA"/>
        </w:rPr>
        <w:t xml:space="preserve"> </w:t>
      </w:r>
      <w:r w:rsidRPr="00883BDC">
        <w:rPr>
          <w:rFonts w:ascii="Sylfaen" w:hAnsi="Sylfaen" w:cs="Sylfaen"/>
          <w:i/>
          <w:sz w:val="20"/>
          <w:szCs w:val="20"/>
          <w:lang w:val="ru-RU"/>
        </w:rPr>
        <w:t>կետով</w:t>
      </w:r>
      <w:r w:rsidRPr="00883BDC">
        <w:rPr>
          <w:rFonts w:ascii="Sylfaen" w:hAnsi="Sylfaen" w:cs="Sylfaen"/>
          <w:i/>
          <w:sz w:val="20"/>
          <w:szCs w:val="20"/>
          <w:lang w:val="af-ZA"/>
        </w:rPr>
        <w:t xml:space="preserve"> </w:t>
      </w:r>
      <w:r w:rsidRPr="00883BDC">
        <w:rPr>
          <w:rFonts w:ascii="Sylfaen" w:hAnsi="Sylfaen" w:cs="Sylfaen"/>
          <w:i/>
          <w:sz w:val="20"/>
          <w:szCs w:val="20"/>
          <w:lang w:val="ru-RU"/>
        </w:rPr>
        <w:t>սահմանված</w:t>
      </w:r>
      <w:r w:rsidRPr="00883BDC">
        <w:rPr>
          <w:rFonts w:ascii="Sylfaen" w:hAnsi="Sylfaen" w:cs="Sylfaen"/>
          <w:i/>
          <w:sz w:val="20"/>
          <w:szCs w:val="20"/>
          <w:lang w:val="af-ZA"/>
        </w:rPr>
        <w:t xml:space="preserve"> </w:t>
      </w:r>
      <w:r w:rsidRPr="00883BDC">
        <w:rPr>
          <w:rFonts w:ascii="Sylfaen" w:hAnsi="Sylfaen" w:cs="Sylfaen"/>
          <w:i/>
          <w:sz w:val="20"/>
          <w:szCs w:val="20"/>
          <w:lang w:val="ru-RU"/>
        </w:rPr>
        <w:t>ժամկետում</w:t>
      </w:r>
      <w:r w:rsidRPr="00883BDC">
        <w:rPr>
          <w:rFonts w:ascii="Sylfaen" w:hAnsi="Sylfaen" w:cs="Sylfaen"/>
          <w:i/>
          <w:sz w:val="20"/>
          <w:szCs w:val="20"/>
          <w:lang w:val="af-ZA"/>
        </w:rPr>
        <w:t xml:space="preserve"> </w:t>
      </w:r>
      <w:r w:rsidRPr="00883BDC">
        <w:rPr>
          <w:rFonts w:ascii="Sylfaen" w:hAnsi="Sylfaen" w:cs="Sylfaen"/>
          <w:i/>
          <w:sz w:val="20"/>
          <w:szCs w:val="20"/>
          <w:lang w:val="ru-RU"/>
        </w:rPr>
        <w:t>շտկված</w:t>
      </w:r>
      <w:r w:rsidRPr="00883BDC">
        <w:rPr>
          <w:rFonts w:ascii="Sylfaen" w:hAnsi="Sylfaen" w:cs="Sylfaen"/>
          <w:i/>
          <w:sz w:val="20"/>
          <w:szCs w:val="20"/>
          <w:lang w:val="af-ZA"/>
        </w:rPr>
        <w:t xml:space="preserve"> </w:t>
      </w:r>
      <w:r w:rsidRPr="00883BDC">
        <w:rPr>
          <w:rFonts w:ascii="Sylfaen" w:hAnsi="Sylfaen" w:cs="Sylfaen"/>
          <w:i/>
          <w:sz w:val="20"/>
          <w:szCs w:val="20"/>
          <w:lang w:val="ru-RU"/>
        </w:rPr>
        <w:t>և</w:t>
      </w:r>
      <w:r w:rsidRPr="00883BDC">
        <w:rPr>
          <w:rFonts w:ascii="Sylfaen" w:hAnsi="Sylfaen" w:cs="Sylfaen"/>
          <w:i/>
          <w:sz w:val="20"/>
          <w:szCs w:val="20"/>
          <w:lang w:val="af-ZA"/>
        </w:rPr>
        <w:t xml:space="preserve"> </w:t>
      </w:r>
      <w:r w:rsidRPr="00883BDC">
        <w:rPr>
          <w:rFonts w:ascii="Sylfaen" w:hAnsi="Sylfaen" w:cs="Sylfaen"/>
          <w:i/>
          <w:sz w:val="20"/>
          <w:szCs w:val="20"/>
          <w:lang w:val="ru-RU"/>
        </w:rPr>
        <w:t>գնումների</w:t>
      </w:r>
      <w:r w:rsidRPr="00883BDC">
        <w:rPr>
          <w:rFonts w:ascii="Sylfaen" w:hAnsi="Sylfaen" w:cs="Sylfaen"/>
          <w:i/>
          <w:sz w:val="20"/>
          <w:szCs w:val="20"/>
          <w:lang w:val="af-ZA"/>
        </w:rPr>
        <w:t xml:space="preserve"> </w:t>
      </w:r>
      <w:r w:rsidRPr="00883BDC">
        <w:rPr>
          <w:rFonts w:ascii="Sylfaen" w:hAnsi="Sylfaen" w:cs="Sylfaen"/>
          <w:i/>
          <w:sz w:val="20"/>
          <w:szCs w:val="20"/>
          <w:lang w:val="ru-RU"/>
        </w:rPr>
        <w:t>հետ</w:t>
      </w:r>
      <w:r w:rsidRPr="00883BDC">
        <w:rPr>
          <w:rFonts w:ascii="Sylfaen" w:hAnsi="Sylfaen" w:cs="Sylfaen"/>
          <w:i/>
          <w:sz w:val="20"/>
          <w:szCs w:val="20"/>
          <w:lang w:val="af-ZA"/>
        </w:rPr>
        <w:t xml:space="preserve"> </w:t>
      </w:r>
      <w:r w:rsidRPr="00883BDC">
        <w:rPr>
          <w:rFonts w:ascii="Sylfaen" w:hAnsi="Sylfaen" w:cs="Sylfaen"/>
          <w:i/>
          <w:sz w:val="20"/>
          <w:szCs w:val="20"/>
          <w:lang w:val="ru-RU"/>
        </w:rPr>
        <w:t>կապված</w:t>
      </w:r>
      <w:r w:rsidRPr="00883BDC">
        <w:rPr>
          <w:rFonts w:ascii="Sylfaen" w:hAnsi="Sylfaen" w:cs="Sylfaen"/>
          <w:i/>
          <w:sz w:val="20"/>
          <w:szCs w:val="20"/>
          <w:lang w:val="af-ZA"/>
        </w:rPr>
        <w:t xml:space="preserve"> </w:t>
      </w:r>
      <w:r w:rsidRPr="00883BDC">
        <w:rPr>
          <w:rFonts w:ascii="Sylfaen" w:hAnsi="Sylfaen" w:cs="Sylfaen"/>
          <w:i/>
          <w:sz w:val="20"/>
          <w:szCs w:val="20"/>
          <w:lang w:val="ru-RU"/>
        </w:rPr>
        <w:t>բողոքներ</w:t>
      </w:r>
      <w:r w:rsidRPr="00883BDC">
        <w:rPr>
          <w:rFonts w:ascii="Sylfaen" w:hAnsi="Sylfaen" w:cs="Sylfaen"/>
          <w:i/>
          <w:sz w:val="20"/>
          <w:szCs w:val="20"/>
          <w:lang w:val="af-ZA"/>
        </w:rPr>
        <w:t xml:space="preserve"> </w:t>
      </w:r>
      <w:r w:rsidRPr="00883BDC">
        <w:rPr>
          <w:rFonts w:ascii="Sylfaen" w:hAnsi="Sylfaen" w:cs="Sylfaen"/>
          <w:i/>
          <w:sz w:val="20"/>
          <w:szCs w:val="20"/>
          <w:lang w:val="ru-RU"/>
        </w:rPr>
        <w:t>քննող</w:t>
      </w:r>
      <w:r w:rsidRPr="00883BDC">
        <w:rPr>
          <w:rFonts w:ascii="Sylfaen" w:hAnsi="Sylfaen" w:cs="Sylfaen"/>
          <w:i/>
          <w:sz w:val="20"/>
          <w:szCs w:val="20"/>
          <w:lang w:val="af-ZA"/>
        </w:rPr>
        <w:t xml:space="preserve"> </w:t>
      </w:r>
      <w:r w:rsidRPr="00883BDC">
        <w:rPr>
          <w:rFonts w:ascii="Sylfaen" w:hAnsi="Sylfaen" w:cs="Sylfaen"/>
          <w:i/>
          <w:sz w:val="20"/>
          <w:szCs w:val="20"/>
          <w:lang w:val="ru-RU"/>
        </w:rPr>
        <w:t>անձին</w:t>
      </w:r>
      <w:r w:rsidRPr="00883BDC">
        <w:rPr>
          <w:rFonts w:ascii="Sylfaen" w:hAnsi="Sylfaen" w:cs="Sylfaen"/>
          <w:i/>
          <w:sz w:val="20"/>
          <w:szCs w:val="20"/>
          <w:lang w:val="af-ZA"/>
        </w:rPr>
        <w:t xml:space="preserve"> </w:t>
      </w:r>
      <w:r w:rsidRPr="00883BDC">
        <w:rPr>
          <w:rFonts w:ascii="Sylfaen" w:hAnsi="Sylfaen" w:cs="Sylfaen"/>
          <w:i/>
          <w:sz w:val="20"/>
          <w:szCs w:val="20"/>
          <w:lang w:val="ru-RU"/>
        </w:rPr>
        <w:t>ներկայացված</w:t>
      </w:r>
      <w:r w:rsidRPr="00883BDC">
        <w:rPr>
          <w:rFonts w:ascii="Sylfaen" w:hAnsi="Sylfaen" w:cs="Sylfaen"/>
          <w:i/>
          <w:sz w:val="20"/>
          <w:szCs w:val="20"/>
          <w:lang w:val="af-ZA"/>
        </w:rPr>
        <w:t xml:space="preserve"> </w:t>
      </w:r>
      <w:r w:rsidRPr="00883BDC">
        <w:rPr>
          <w:rFonts w:ascii="Sylfaen" w:hAnsi="Sylfaen" w:cs="Sylfaen"/>
          <w:i/>
          <w:sz w:val="20"/>
          <w:szCs w:val="20"/>
          <w:lang w:val="ru-RU"/>
        </w:rPr>
        <w:t>բողոքը</w:t>
      </w:r>
      <w:r w:rsidRPr="00883BDC">
        <w:rPr>
          <w:rFonts w:ascii="Sylfaen" w:hAnsi="Sylfaen" w:cs="Sylfaen"/>
          <w:i/>
          <w:sz w:val="20"/>
          <w:szCs w:val="20"/>
          <w:lang w:val="af-ZA"/>
        </w:rPr>
        <w:t xml:space="preserve"> </w:t>
      </w:r>
      <w:r w:rsidRPr="00883BDC">
        <w:rPr>
          <w:rFonts w:ascii="Sylfaen" w:hAnsi="Sylfaen" w:cs="Sylfaen"/>
          <w:i/>
          <w:sz w:val="20"/>
          <w:szCs w:val="20"/>
          <w:lang w:val="ru-RU"/>
        </w:rPr>
        <w:t>համարվում</w:t>
      </w:r>
      <w:r w:rsidRPr="00883BDC">
        <w:rPr>
          <w:rFonts w:ascii="Sylfaen" w:hAnsi="Sylfaen" w:cs="Sylfaen"/>
          <w:i/>
          <w:sz w:val="20"/>
          <w:szCs w:val="20"/>
          <w:lang w:val="af-ZA"/>
        </w:rPr>
        <w:t xml:space="preserve"> </w:t>
      </w:r>
      <w:r w:rsidRPr="00883BDC">
        <w:rPr>
          <w:rFonts w:ascii="Sylfaen" w:hAnsi="Sylfaen" w:cs="Sylfaen"/>
          <w:i/>
          <w:sz w:val="20"/>
          <w:szCs w:val="20"/>
          <w:lang w:val="ru-RU"/>
        </w:rPr>
        <w:t>է</w:t>
      </w:r>
      <w:r w:rsidRPr="00883BDC">
        <w:rPr>
          <w:rFonts w:ascii="Sylfaen" w:hAnsi="Sylfaen" w:cs="Sylfaen"/>
          <w:i/>
          <w:sz w:val="20"/>
          <w:szCs w:val="20"/>
          <w:lang w:val="af-ZA"/>
        </w:rPr>
        <w:t xml:space="preserve"> </w:t>
      </w:r>
      <w:r w:rsidRPr="00883BDC">
        <w:rPr>
          <w:rFonts w:ascii="Sylfaen" w:hAnsi="Sylfaen" w:cs="Sylfaen"/>
          <w:i/>
          <w:sz w:val="20"/>
          <w:szCs w:val="20"/>
          <w:lang w:val="ru-RU"/>
        </w:rPr>
        <w:t>սահմանված</w:t>
      </w:r>
      <w:r w:rsidRPr="00883BDC">
        <w:rPr>
          <w:rFonts w:ascii="Sylfaen" w:hAnsi="Sylfaen" w:cs="Sylfaen"/>
          <w:i/>
          <w:sz w:val="20"/>
          <w:szCs w:val="20"/>
          <w:lang w:val="af-ZA"/>
        </w:rPr>
        <w:t xml:space="preserve"> </w:t>
      </w:r>
      <w:r w:rsidRPr="00883BDC">
        <w:rPr>
          <w:rFonts w:ascii="Sylfaen" w:hAnsi="Sylfaen" w:cs="Sylfaen"/>
          <w:i/>
          <w:sz w:val="20"/>
          <w:szCs w:val="20"/>
          <w:lang w:val="ru-RU"/>
        </w:rPr>
        <w:t>ժամկետում</w:t>
      </w:r>
      <w:r w:rsidRPr="00883BDC">
        <w:rPr>
          <w:rFonts w:ascii="Sylfaen" w:hAnsi="Sylfaen" w:cs="Sylfaen"/>
          <w:i/>
          <w:sz w:val="20"/>
          <w:szCs w:val="20"/>
          <w:lang w:val="af-ZA"/>
        </w:rPr>
        <w:t xml:space="preserve"> </w:t>
      </w:r>
      <w:r w:rsidRPr="00883BDC">
        <w:rPr>
          <w:rFonts w:ascii="Sylfaen" w:hAnsi="Sylfaen" w:cs="Sylfaen"/>
          <w:i/>
          <w:sz w:val="20"/>
          <w:szCs w:val="20"/>
          <w:lang w:val="ru-RU"/>
        </w:rPr>
        <w:t>ներկայացված</w:t>
      </w:r>
      <w:r w:rsidRPr="00883BDC">
        <w:rPr>
          <w:rFonts w:ascii="Sylfaen" w:hAnsi="Sylfaen" w:cs="Sylfaen"/>
          <w:i/>
          <w:sz w:val="20"/>
          <w:szCs w:val="20"/>
          <w:lang w:val="af-ZA"/>
        </w:rPr>
        <w:t>:</w:t>
      </w:r>
    </w:p>
    <w:p w:rsidR="00A5723E" w:rsidRPr="00883BDC" w:rsidRDefault="00A5723E" w:rsidP="00A5723E">
      <w:pPr>
        <w:ind w:firstLine="567"/>
        <w:jc w:val="both"/>
        <w:rPr>
          <w:rFonts w:ascii="Sylfaen" w:hAnsi="Sylfaen" w:cs="Sylfaen"/>
          <w:i/>
          <w:sz w:val="20"/>
          <w:szCs w:val="20"/>
          <w:lang w:val="af-ZA"/>
        </w:rPr>
      </w:pPr>
      <w:r w:rsidRPr="00883BDC">
        <w:rPr>
          <w:rFonts w:ascii="Sylfaen" w:hAnsi="Sylfaen" w:cs="Sylfaen"/>
          <w:i/>
          <w:sz w:val="20"/>
          <w:szCs w:val="20"/>
          <w:lang w:val="af-ZA"/>
        </w:rPr>
        <w:t>12.9</w:t>
      </w:r>
      <w:bookmarkStart w:id="10" w:name="_Hlk9264833"/>
      <w:r w:rsidRPr="00883BDC">
        <w:rPr>
          <w:rFonts w:ascii="Sylfaen" w:hAnsi="Sylfaen" w:cs="Sylfaen"/>
          <w:i/>
          <w:sz w:val="20"/>
          <w:szCs w:val="20"/>
          <w:lang w:val="af-ZA"/>
        </w:rPr>
        <w:t xml:space="preserve"> </w:t>
      </w:r>
      <w:r w:rsidRPr="00883BDC">
        <w:rPr>
          <w:rFonts w:ascii="Sylfaen" w:hAnsi="Sylfaen" w:cs="Sylfaen"/>
          <w:i/>
          <w:sz w:val="20"/>
          <w:szCs w:val="20"/>
          <w:lang w:val="ru-RU"/>
        </w:rPr>
        <w:t>Բողոքը</w:t>
      </w:r>
      <w:r w:rsidRPr="00883BDC">
        <w:rPr>
          <w:rFonts w:ascii="Sylfaen" w:hAnsi="Sylfaen" w:cs="Sylfaen"/>
          <w:i/>
          <w:sz w:val="20"/>
          <w:szCs w:val="20"/>
          <w:lang w:val="af-ZA"/>
        </w:rPr>
        <w:t xml:space="preserve"> </w:t>
      </w:r>
      <w:r w:rsidRPr="00883BDC">
        <w:rPr>
          <w:rFonts w:ascii="Sylfaen" w:hAnsi="Sylfaen" w:cs="Sylfaen"/>
          <w:i/>
          <w:sz w:val="20"/>
          <w:szCs w:val="20"/>
          <w:lang w:val="ru-RU"/>
        </w:rPr>
        <w:t>վարույթ</w:t>
      </w:r>
      <w:r w:rsidRPr="00883BDC">
        <w:rPr>
          <w:rFonts w:ascii="Sylfaen" w:hAnsi="Sylfaen" w:cs="Sylfaen"/>
          <w:i/>
          <w:sz w:val="20"/>
          <w:szCs w:val="20"/>
          <w:lang w:val="af-ZA"/>
        </w:rPr>
        <w:t xml:space="preserve"> </w:t>
      </w:r>
      <w:r w:rsidRPr="00883BDC">
        <w:rPr>
          <w:rFonts w:ascii="Sylfaen" w:hAnsi="Sylfaen" w:cs="Sylfaen"/>
          <w:i/>
          <w:sz w:val="20"/>
          <w:szCs w:val="20"/>
          <w:lang w:val="ru-RU"/>
        </w:rPr>
        <w:t>ընդունելու</w:t>
      </w:r>
      <w:r w:rsidRPr="00883BDC">
        <w:rPr>
          <w:rFonts w:ascii="Sylfaen" w:hAnsi="Sylfaen" w:cs="Sylfaen"/>
          <w:i/>
          <w:sz w:val="20"/>
          <w:szCs w:val="20"/>
          <w:lang w:val="af-ZA"/>
        </w:rPr>
        <w:t xml:space="preserve"> </w:t>
      </w:r>
      <w:r w:rsidRPr="00883BDC">
        <w:rPr>
          <w:rFonts w:ascii="Sylfaen" w:hAnsi="Sylfaen" w:cs="Sylfaen"/>
          <w:i/>
          <w:sz w:val="20"/>
          <w:szCs w:val="20"/>
          <w:lang w:val="ru-RU"/>
        </w:rPr>
        <w:t>օրվանից</w:t>
      </w:r>
      <w:r w:rsidRPr="00883BDC">
        <w:rPr>
          <w:rFonts w:ascii="Sylfaen" w:hAnsi="Sylfaen" w:cs="Sylfaen"/>
          <w:i/>
          <w:sz w:val="20"/>
          <w:szCs w:val="20"/>
          <w:lang w:val="af-ZA"/>
        </w:rPr>
        <w:t xml:space="preserve"> </w:t>
      </w:r>
      <w:r w:rsidRPr="00883BDC">
        <w:rPr>
          <w:rFonts w:ascii="Sylfaen" w:hAnsi="Sylfaen" w:cs="Sylfaen"/>
          <w:i/>
          <w:sz w:val="20"/>
          <w:szCs w:val="20"/>
          <w:lang w:val="ru-RU"/>
        </w:rPr>
        <w:t>մեկ</w:t>
      </w:r>
      <w:r w:rsidRPr="00883BDC">
        <w:rPr>
          <w:rFonts w:ascii="Sylfaen" w:hAnsi="Sylfaen" w:cs="Sylfaen"/>
          <w:i/>
          <w:sz w:val="20"/>
          <w:szCs w:val="20"/>
          <w:lang w:val="af-ZA"/>
        </w:rPr>
        <w:t xml:space="preserve"> </w:t>
      </w:r>
      <w:r w:rsidRPr="00883BDC">
        <w:rPr>
          <w:rFonts w:ascii="Sylfaen" w:hAnsi="Sylfaen" w:cs="Sylfaen"/>
          <w:i/>
          <w:sz w:val="20"/>
          <w:szCs w:val="20"/>
          <w:lang w:val="ru-RU"/>
        </w:rPr>
        <w:t>աշխատանքային</w:t>
      </w:r>
      <w:r w:rsidRPr="00883BDC">
        <w:rPr>
          <w:rFonts w:ascii="Sylfaen" w:hAnsi="Sylfaen" w:cs="Sylfaen"/>
          <w:i/>
          <w:sz w:val="20"/>
          <w:szCs w:val="20"/>
          <w:lang w:val="af-ZA"/>
        </w:rPr>
        <w:t xml:space="preserve"> </w:t>
      </w:r>
      <w:r w:rsidRPr="00883BDC">
        <w:rPr>
          <w:rFonts w:ascii="Sylfaen" w:hAnsi="Sylfaen" w:cs="Sylfaen"/>
          <w:i/>
          <w:sz w:val="20"/>
          <w:szCs w:val="20"/>
          <w:lang w:val="ru-RU"/>
        </w:rPr>
        <w:t>օրվա</w:t>
      </w:r>
      <w:r w:rsidRPr="00883BDC">
        <w:rPr>
          <w:rFonts w:ascii="Sylfaen" w:hAnsi="Sylfaen" w:cs="Sylfaen"/>
          <w:i/>
          <w:sz w:val="20"/>
          <w:szCs w:val="20"/>
          <w:lang w:val="af-ZA"/>
        </w:rPr>
        <w:t xml:space="preserve"> </w:t>
      </w:r>
      <w:r w:rsidRPr="00883BDC">
        <w:rPr>
          <w:rFonts w:ascii="Sylfaen" w:hAnsi="Sylfaen" w:cs="Sylfaen"/>
          <w:i/>
          <w:sz w:val="20"/>
          <w:szCs w:val="20"/>
          <w:lang w:val="ru-RU"/>
        </w:rPr>
        <w:t>ընթացքում</w:t>
      </w:r>
      <w:r w:rsidRPr="00883BDC">
        <w:rPr>
          <w:rFonts w:ascii="Sylfaen" w:hAnsi="Sylfaen" w:cs="Sylfaen"/>
          <w:i/>
          <w:sz w:val="20"/>
          <w:szCs w:val="20"/>
          <w:lang w:val="af-ZA"/>
        </w:rPr>
        <w:t xml:space="preserve"> </w:t>
      </w:r>
      <w:r w:rsidRPr="00883BDC">
        <w:rPr>
          <w:rFonts w:ascii="Sylfaen" w:hAnsi="Sylfaen" w:cs="Sylfaen"/>
          <w:i/>
          <w:sz w:val="20"/>
          <w:szCs w:val="20"/>
          <w:lang w:val="ru-RU"/>
        </w:rPr>
        <w:t>գնումների</w:t>
      </w:r>
      <w:r w:rsidRPr="00883BDC">
        <w:rPr>
          <w:rFonts w:ascii="Sylfaen" w:hAnsi="Sylfaen" w:cs="Sylfaen"/>
          <w:i/>
          <w:sz w:val="20"/>
          <w:szCs w:val="20"/>
          <w:lang w:val="af-ZA"/>
        </w:rPr>
        <w:t xml:space="preserve"> </w:t>
      </w:r>
      <w:r w:rsidRPr="00883BDC">
        <w:rPr>
          <w:rFonts w:ascii="Sylfaen" w:hAnsi="Sylfaen" w:cs="Sylfaen"/>
          <w:i/>
          <w:sz w:val="20"/>
          <w:szCs w:val="20"/>
          <w:lang w:val="ru-RU"/>
        </w:rPr>
        <w:t>հետ</w:t>
      </w:r>
      <w:r w:rsidRPr="00883BDC">
        <w:rPr>
          <w:rFonts w:ascii="Sylfaen" w:hAnsi="Sylfaen" w:cs="Sylfaen"/>
          <w:i/>
          <w:sz w:val="20"/>
          <w:szCs w:val="20"/>
          <w:lang w:val="af-ZA"/>
        </w:rPr>
        <w:t xml:space="preserve"> </w:t>
      </w:r>
      <w:r w:rsidRPr="00883BDC">
        <w:rPr>
          <w:rFonts w:ascii="Sylfaen" w:hAnsi="Sylfaen" w:cs="Sylfaen"/>
          <w:i/>
          <w:sz w:val="20"/>
          <w:szCs w:val="20"/>
          <w:lang w:val="ru-RU"/>
        </w:rPr>
        <w:t>կապված</w:t>
      </w:r>
      <w:r w:rsidRPr="00883BDC">
        <w:rPr>
          <w:rFonts w:ascii="Sylfaen" w:hAnsi="Sylfaen" w:cs="Sylfaen"/>
          <w:i/>
          <w:sz w:val="20"/>
          <w:szCs w:val="20"/>
          <w:lang w:val="af-ZA"/>
        </w:rPr>
        <w:t xml:space="preserve"> </w:t>
      </w:r>
      <w:r w:rsidRPr="00883BDC">
        <w:rPr>
          <w:rFonts w:ascii="Sylfaen" w:hAnsi="Sylfaen" w:cs="Sylfaen"/>
          <w:i/>
          <w:sz w:val="20"/>
          <w:szCs w:val="20"/>
          <w:lang w:val="ru-RU"/>
        </w:rPr>
        <w:t>բողոքներ</w:t>
      </w:r>
      <w:r w:rsidRPr="00883BDC">
        <w:rPr>
          <w:rFonts w:ascii="Sylfaen" w:hAnsi="Sylfaen" w:cs="Sylfaen"/>
          <w:i/>
          <w:sz w:val="20"/>
          <w:szCs w:val="20"/>
          <w:lang w:val="af-ZA"/>
        </w:rPr>
        <w:t xml:space="preserve"> </w:t>
      </w:r>
      <w:r w:rsidRPr="00883BDC">
        <w:rPr>
          <w:rFonts w:ascii="Sylfaen" w:hAnsi="Sylfaen" w:cs="Sylfaen"/>
          <w:i/>
          <w:sz w:val="20"/>
          <w:szCs w:val="20"/>
          <w:lang w:val="ru-RU"/>
        </w:rPr>
        <w:t>անձը</w:t>
      </w:r>
      <w:r w:rsidRPr="00883BDC">
        <w:rPr>
          <w:rFonts w:ascii="Sylfaen" w:hAnsi="Sylfaen" w:cs="Sylfaen"/>
          <w:i/>
          <w:sz w:val="20"/>
          <w:szCs w:val="20"/>
          <w:lang w:val="af-ZA"/>
        </w:rPr>
        <w:t xml:space="preserve"> </w:t>
      </w:r>
      <w:r w:rsidRPr="00883BDC">
        <w:rPr>
          <w:rFonts w:ascii="Sylfaen" w:hAnsi="Sylfaen" w:cs="Sylfaen"/>
          <w:i/>
          <w:sz w:val="20"/>
          <w:szCs w:val="20"/>
          <w:lang w:val="ru-RU"/>
        </w:rPr>
        <w:t>բողոքը</w:t>
      </w:r>
      <w:r w:rsidRPr="00883BDC">
        <w:rPr>
          <w:rFonts w:ascii="Sylfaen" w:hAnsi="Sylfaen" w:cs="Sylfaen"/>
          <w:i/>
          <w:sz w:val="20"/>
          <w:szCs w:val="20"/>
          <w:lang w:val="af-ZA"/>
        </w:rPr>
        <w:t xml:space="preserve"> </w:t>
      </w:r>
      <w:r w:rsidRPr="00883BDC">
        <w:rPr>
          <w:rFonts w:ascii="Sylfaen" w:hAnsi="Sylfaen" w:cs="Sylfaen"/>
          <w:i/>
          <w:sz w:val="20"/>
          <w:szCs w:val="20"/>
          <w:lang w:val="ru-RU"/>
        </w:rPr>
        <w:t>և</w:t>
      </w:r>
      <w:r w:rsidRPr="00883BDC">
        <w:rPr>
          <w:rFonts w:ascii="Sylfaen" w:hAnsi="Sylfaen" w:cs="Sylfaen"/>
          <w:i/>
          <w:sz w:val="20"/>
          <w:szCs w:val="20"/>
          <w:lang w:val="af-ZA"/>
        </w:rPr>
        <w:t xml:space="preserve"> </w:t>
      </w:r>
      <w:r w:rsidRPr="00883BDC">
        <w:rPr>
          <w:rFonts w:ascii="Sylfaen" w:hAnsi="Sylfaen" w:cs="Sylfaen"/>
          <w:i/>
          <w:sz w:val="20"/>
          <w:szCs w:val="20"/>
          <w:lang w:val="ru-RU"/>
        </w:rPr>
        <w:t>դրա</w:t>
      </w:r>
      <w:r w:rsidRPr="00883BDC">
        <w:rPr>
          <w:rFonts w:ascii="Sylfaen" w:hAnsi="Sylfaen" w:cs="Sylfaen"/>
          <w:i/>
          <w:sz w:val="20"/>
          <w:szCs w:val="20"/>
          <w:lang w:val="af-ZA"/>
        </w:rPr>
        <w:t xml:space="preserve"> </w:t>
      </w:r>
      <w:r w:rsidRPr="00883BDC">
        <w:rPr>
          <w:rFonts w:ascii="Sylfaen" w:hAnsi="Sylfaen" w:cs="Sylfaen"/>
          <w:i/>
          <w:sz w:val="20"/>
          <w:szCs w:val="20"/>
          <w:lang w:val="ru-RU"/>
        </w:rPr>
        <w:t>վերաբերյալ</w:t>
      </w:r>
      <w:r w:rsidRPr="00883BDC">
        <w:rPr>
          <w:rFonts w:ascii="Sylfaen" w:hAnsi="Sylfaen" w:cs="Sylfaen"/>
          <w:i/>
          <w:sz w:val="20"/>
          <w:szCs w:val="20"/>
          <w:lang w:val="af-ZA"/>
        </w:rPr>
        <w:t xml:space="preserve"> </w:t>
      </w:r>
      <w:r w:rsidRPr="00883BDC">
        <w:rPr>
          <w:rFonts w:ascii="Sylfaen" w:hAnsi="Sylfaen" w:cs="Sylfaen"/>
          <w:i/>
          <w:sz w:val="20"/>
          <w:szCs w:val="20"/>
          <w:lang w:val="ru-RU"/>
        </w:rPr>
        <w:t>հայտարարությունը</w:t>
      </w:r>
      <w:r w:rsidRPr="00883BDC">
        <w:rPr>
          <w:rFonts w:ascii="Sylfaen" w:hAnsi="Sylfaen" w:cs="Sylfaen"/>
          <w:i/>
          <w:sz w:val="20"/>
          <w:szCs w:val="20"/>
          <w:lang w:val="af-ZA"/>
        </w:rPr>
        <w:t xml:space="preserve">, </w:t>
      </w:r>
      <w:r w:rsidRPr="00883BDC">
        <w:rPr>
          <w:rFonts w:ascii="Sylfaen" w:hAnsi="Sylfaen" w:cs="Sylfaen"/>
          <w:i/>
          <w:sz w:val="20"/>
          <w:szCs w:val="20"/>
          <w:lang w:val="ru-RU"/>
        </w:rPr>
        <w:t>հրապարակում</w:t>
      </w:r>
      <w:r w:rsidRPr="00883BDC">
        <w:rPr>
          <w:rFonts w:ascii="Sylfaen" w:hAnsi="Sylfaen" w:cs="Sylfaen"/>
          <w:i/>
          <w:sz w:val="20"/>
          <w:szCs w:val="20"/>
          <w:lang w:val="af-ZA"/>
        </w:rPr>
        <w:t xml:space="preserve"> </w:t>
      </w:r>
      <w:r w:rsidRPr="00883BDC">
        <w:rPr>
          <w:rFonts w:ascii="Sylfaen" w:hAnsi="Sylfaen" w:cs="Sylfaen"/>
          <w:i/>
          <w:sz w:val="20"/>
          <w:szCs w:val="20"/>
          <w:lang w:val="ru-RU"/>
        </w:rPr>
        <w:t>է</w:t>
      </w:r>
      <w:r w:rsidRPr="00883BDC">
        <w:rPr>
          <w:rFonts w:ascii="Sylfaen" w:hAnsi="Sylfaen" w:cs="Sylfaen"/>
          <w:i/>
          <w:sz w:val="20"/>
          <w:szCs w:val="20"/>
          <w:lang w:val="af-ZA"/>
        </w:rPr>
        <w:t xml:space="preserve"> </w:t>
      </w:r>
      <w:r w:rsidRPr="00883BDC">
        <w:rPr>
          <w:rFonts w:ascii="Sylfaen" w:hAnsi="Sylfaen" w:cs="Sylfaen"/>
          <w:i/>
          <w:sz w:val="20"/>
          <w:szCs w:val="20"/>
          <w:lang w:val="ru-RU"/>
        </w:rPr>
        <w:t>տեղեկագրում</w:t>
      </w:r>
      <w:r w:rsidRPr="00883BDC">
        <w:rPr>
          <w:rFonts w:ascii="Sylfaen" w:hAnsi="Sylfaen" w:cs="Sylfaen"/>
          <w:i/>
          <w:sz w:val="20"/>
          <w:szCs w:val="20"/>
          <w:lang w:val="af-ZA"/>
        </w:rPr>
        <w:t xml:space="preserve">: </w:t>
      </w:r>
      <w:r w:rsidRPr="00883BDC">
        <w:rPr>
          <w:rFonts w:ascii="Sylfaen" w:hAnsi="Sylfaen" w:cs="Sylfaen"/>
          <w:i/>
          <w:sz w:val="20"/>
          <w:szCs w:val="20"/>
          <w:lang w:val="ru-RU"/>
        </w:rPr>
        <w:t>Ընդ</w:t>
      </w:r>
      <w:r w:rsidRPr="00883BDC">
        <w:rPr>
          <w:rFonts w:ascii="Sylfaen" w:hAnsi="Sylfaen" w:cs="Sylfaen"/>
          <w:i/>
          <w:sz w:val="20"/>
          <w:szCs w:val="20"/>
          <w:lang w:val="af-ZA"/>
        </w:rPr>
        <w:t xml:space="preserve"> </w:t>
      </w:r>
      <w:r w:rsidRPr="00883BDC">
        <w:rPr>
          <w:rFonts w:ascii="Sylfaen" w:hAnsi="Sylfaen" w:cs="Sylfaen"/>
          <w:i/>
          <w:sz w:val="20"/>
          <w:szCs w:val="20"/>
          <w:lang w:val="ru-RU"/>
        </w:rPr>
        <w:t>որում</w:t>
      </w:r>
      <w:r w:rsidRPr="00883BDC">
        <w:rPr>
          <w:rFonts w:ascii="Sylfaen" w:hAnsi="Sylfaen" w:cs="Sylfaen"/>
          <w:i/>
          <w:sz w:val="20"/>
          <w:szCs w:val="20"/>
          <w:lang w:val="af-ZA"/>
        </w:rPr>
        <w:t xml:space="preserve">, </w:t>
      </w:r>
      <w:r w:rsidRPr="00883BDC">
        <w:rPr>
          <w:rFonts w:ascii="Sylfaen" w:hAnsi="Sylfaen" w:cs="Sylfaen"/>
          <w:i/>
          <w:sz w:val="20"/>
          <w:szCs w:val="20"/>
          <w:lang w:val="ru-RU"/>
        </w:rPr>
        <w:t>հայտարարության</w:t>
      </w:r>
      <w:r w:rsidRPr="00883BDC">
        <w:rPr>
          <w:rFonts w:ascii="Sylfaen" w:hAnsi="Sylfaen" w:cs="Sylfaen"/>
          <w:i/>
          <w:sz w:val="20"/>
          <w:szCs w:val="20"/>
          <w:lang w:val="af-ZA"/>
        </w:rPr>
        <w:t xml:space="preserve"> </w:t>
      </w:r>
      <w:r w:rsidRPr="00883BDC">
        <w:rPr>
          <w:rFonts w:ascii="Sylfaen" w:hAnsi="Sylfaen" w:cs="Sylfaen"/>
          <w:i/>
          <w:sz w:val="20"/>
          <w:szCs w:val="20"/>
          <w:lang w:val="ru-RU"/>
        </w:rPr>
        <w:t>մեջ</w:t>
      </w:r>
      <w:r w:rsidRPr="00883BDC">
        <w:rPr>
          <w:rFonts w:ascii="Sylfaen" w:hAnsi="Sylfaen" w:cs="Sylfaen"/>
          <w:i/>
          <w:sz w:val="20"/>
          <w:szCs w:val="20"/>
          <w:lang w:val="af-ZA"/>
        </w:rPr>
        <w:t xml:space="preserve"> </w:t>
      </w:r>
      <w:r w:rsidRPr="00883BDC">
        <w:rPr>
          <w:rFonts w:ascii="Sylfaen" w:hAnsi="Sylfaen" w:cs="Sylfaen"/>
          <w:i/>
          <w:sz w:val="20"/>
          <w:szCs w:val="20"/>
          <w:lang w:val="ru-RU"/>
        </w:rPr>
        <w:t>նշվում</w:t>
      </w:r>
      <w:r w:rsidRPr="00883BDC">
        <w:rPr>
          <w:rFonts w:ascii="Sylfaen" w:hAnsi="Sylfaen" w:cs="Sylfaen"/>
          <w:i/>
          <w:sz w:val="20"/>
          <w:szCs w:val="20"/>
          <w:lang w:val="af-ZA"/>
        </w:rPr>
        <w:t xml:space="preserve"> </w:t>
      </w:r>
      <w:r w:rsidRPr="00883BDC">
        <w:rPr>
          <w:rFonts w:ascii="Sylfaen" w:hAnsi="Sylfaen" w:cs="Sylfaen"/>
          <w:i/>
          <w:sz w:val="20"/>
          <w:szCs w:val="20"/>
          <w:lang w:val="ru-RU"/>
        </w:rPr>
        <w:t>է</w:t>
      </w:r>
      <w:r w:rsidRPr="00883BDC">
        <w:rPr>
          <w:rFonts w:ascii="Sylfaen" w:hAnsi="Sylfaen" w:cs="Sylfaen"/>
          <w:i/>
          <w:sz w:val="20"/>
          <w:szCs w:val="20"/>
          <w:lang w:val="af-ZA"/>
        </w:rPr>
        <w:t xml:space="preserve"> </w:t>
      </w:r>
      <w:r w:rsidRPr="00883BDC">
        <w:rPr>
          <w:rFonts w:ascii="Sylfaen" w:hAnsi="Sylfaen" w:cs="Sylfaen"/>
          <w:i/>
          <w:sz w:val="20"/>
          <w:szCs w:val="20"/>
          <w:lang w:val="ru-RU"/>
        </w:rPr>
        <w:t>բողոքի</w:t>
      </w:r>
      <w:r w:rsidRPr="00883BDC">
        <w:rPr>
          <w:rFonts w:ascii="Sylfaen" w:hAnsi="Sylfaen" w:cs="Sylfaen"/>
          <w:i/>
          <w:sz w:val="20"/>
          <w:szCs w:val="20"/>
          <w:lang w:val="af-ZA"/>
        </w:rPr>
        <w:t xml:space="preserve"> </w:t>
      </w:r>
      <w:r w:rsidRPr="00883BDC">
        <w:rPr>
          <w:rFonts w:ascii="Sylfaen" w:hAnsi="Sylfaen" w:cs="Sylfaen"/>
          <w:i/>
          <w:sz w:val="20"/>
          <w:szCs w:val="20"/>
          <w:lang w:val="ru-RU"/>
        </w:rPr>
        <w:t>քննության</w:t>
      </w:r>
      <w:r w:rsidRPr="00883BDC">
        <w:rPr>
          <w:rFonts w:ascii="Sylfaen" w:hAnsi="Sylfaen" w:cs="Sylfaen"/>
          <w:i/>
          <w:sz w:val="20"/>
          <w:szCs w:val="20"/>
          <w:lang w:val="af-ZA"/>
        </w:rPr>
        <w:t xml:space="preserve"> </w:t>
      </w:r>
      <w:r w:rsidRPr="00883BDC">
        <w:rPr>
          <w:rFonts w:ascii="Sylfaen" w:hAnsi="Sylfaen" w:cs="Sylfaen"/>
          <w:i/>
          <w:sz w:val="20"/>
          <w:szCs w:val="20"/>
          <w:lang w:val="ru-RU"/>
        </w:rPr>
        <w:t>նպատակով</w:t>
      </w:r>
      <w:r w:rsidRPr="00883BDC">
        <w:rPr>
          <w:rFonts w:ascii="Sylfaen" w:hAnsi="Sylfaen" w:cs="Sylfaen"/>
          <w:i/>
          <w:sz w:val="20"/>
          <w:szCs w:val="20"/>
          <w:lang w:val="af-ZA"/>
        </w:rPr>
        <w:t xml:space="preserve"> </w:t>
      </w:r>
      <w:r w:rsidRPr="00883BDC">
        <w:rPr>
          <w:rFonts w:ascii="Sylfaen" w:hAnsi="Sylfaen" w:cs="Sylfaen"/>
          <w:i/>
          <w:sz w:val="20"/>
          <w:szCs w:val="20"/>
          <w:lang w:val="ru-RU"/>
        </w:rPr>
        <w:t>հրավիրվող</w:t>
      </w:r>
      <w:r w:rsidRPr="00883BDC">
        <w:rPr>
          <w:rFonts w:ascii="Sylfaen" w:hAnsi="Sylfaen" w:cs="Sylfaen"/>
          <w:i/>
          <w:sz w:val="20"/>
          <w:szCs w:val="20"/>
          <w:lang w:val="af-ZA"/>
        </w:rPr>
        <w:t xml:space="preserve"> </w:t>
      </w:r>
      <w:r w:rsidRPr="00883BDC">
        <w:rPr>
          <w:rFonts w:ascii="Sylfaen" w:hAnsi="Sylfaen" w:cs="Sylfaen"/>
          <w:i/>
          <w:sz w:val="20"/>
          <w:szCs w:val="20"/>
          <w:lang w:val="ru-RU"/>
        </w:rPr>
        <w:t>նիստերին</w:t>
      </w:r>
      <w:r w:rsidRPr="00883BDC">
        <w:rPr>
          <w:rFonts w:ascii="Sylfaen" w:hAnsi="Sylfaen" w:cs="Sylfaen"/>
          <w:i/>
          <w:sz w:val="20"/>
          <w:szCs w:val="20"/>
          <w:lang w:val="af-ZA"/>
        </w:rPr>
        <w:t xml:space="preserve"> </w:t>
      </w:r>
      <w:r w:rsidRPr="00883BDC">
        <w:rPr>
          <w:rFonts w:ascii="Sylfaen" w:hAnsi="Sylfaen" w:cs="Sylfaen"/>
          <w:i/>
          <w:sz w:val="20"/>
          <w:szCs w:val="20"/>
          <w:lang w:val="ru-RU"/>
        </w:rPr>
        <w:t>առցանց</w:t>
      </w:r>
      <w:r w:rsidRPr="00883BDC">
        <w:rPr>
          <w:rFonts w:ascii="Sylfaen" w:hAnsi="Sylfaen" w:cs="Sylfaen"/>
          <w:i/>
          <w:sz w:val="20"/>
          <w:szCs w:val="20"/>
          <w:lang w:val="af-ZA"/>
        </w:rPr>
        <w:t xml:space="preserve"> </w:t>
      </w:r>
      <w:r w:rsidRPr="00883BDC">
        <w:rPr>
          <w:rFonts w:ascii="Sylfaen" w:hAnsi="Sylfaen" w:cs="Sylfaen"/>
          <w:i/>
          <w:sz w:val="20"/>
          <w:szCs w:val="20"/>
          <w:lang w:val="ru-RU"/>
        </w:rPr>
        <w:t>հետևելու</w:t>
      </w:r>
      <w:r w:rsidRPr="00883BDC">
        <w:rPr>
          <w:rFonts w:ascii="Sylfaen" w:hAnsi="Sylfaen" w:cs="Sylfaen"/>
          <w:i/>
          <w:sz w:val="20"/>
          <w:szCs w:val="20"/>
          <w:lang w:val="af-ZA"/>
        </w:rPr>
        <w:t xml:space="preserve"> </w:t>
      </w:r>
      <w:r w:rsidRPr="00883BDC">
        <w:rPr>
          <w:rFonts w:ascii="Sylfaen" w:hAnsi="Sylfaen" w:cs="Sylfaen"/>
          <w:i/>
          <w:sz w:val="20"/>
          <w:szCs w:val="20"/>
          <w:lang w:val="ru-RU"/>
        </w:rPr>
        <w:t>համացանցային</w:t>
      </w:r>
      <w:r w:rsidRPr="00883BDC">
        <w:rPr>
          <w:rFonts w:ascii="Sylfaen" w:hAnsi="Sylfaen" w:cs="Sylfaen"/>
          <w:i/>
          <w:sz w:val="20"/>
          <w:szCs w:val="20"/>
          <w:lang w:val="af-ZA"/>
        </w:rPr>
        <w:t xml:space="preserve"> </w:t>
      </w:r>
      <w:r w:rsidRPr="00883BDC">
        <w:rPr>
          <w:rFonts w:ascii="Sylfaen" w:hAnsi="Sylfaen" w:cs="Sylfaen"/>
          <w:i/>
          <w:sz w:val="20"/>
          <w:szCs w:val="20"/>
          <w:lang w:val="ru-RU"/>
        </w:rPr>
        <w:t>հղումը</w:t>
      </w:r>
      <w:r w:rsidRPr="00883BDC">
        <w:rPr>
          <w:rFonts w:ascii="Sylfaen" w:hAnsi="Sylfaen" w:cs="Sylfaen"/>
          <w:i/>
          <w:sz w:val="20"/>
          <w:szCs w:val="20"/>
          <w:lang w:val="af-ZA"/>
        </w:rPr>
        <w:t xml:space="preserve">: </w:t>
      </w:r>
      <w:r w:rsidRPr="00883BDC">
        <w:rPr>
          <w:rFonts w:ascii="Sylfaen" w:hAnsi="Sylfaen" w:cs="Sylfaen"/>
          <w:i/>
          <w:sz w:val="20"/>
          <w:szCs w:val="20"/>
          <w:lang w:val="ru-RU"/>
        </w:rPr>
        <w:t>Բողոքը</w:t>
      </w:r>
      <w:r w:rsidRPr="00883BDC">
        <w:rPr>
          <w:rFonts w:ascii="Sylfaen" w:hAnsi="Sylfaen" w:cs="Sylfaen"/>
          <w:i/>
          <w:sz w:val="20"/>
          <w:szCs w:val="20"/>
          <w:lang w:val="af-ZA"/>
        </w:rPr>
        <w:t xml:space="preserve"> </w:t>
      </w:r>
      <w:r w:rsidRPr="00883BDC">
        <w:rPr>
          <w:rFonts w:ascii="Sylfaen" w:hAnsi="Sylfaen" w:cs="Sylfaen"/>
          <w:i/>
          <w:sz w:val="20"/>
          <w:szCs w:val="20"/>
          <w:lang w:val="ru-RU"/>
        </w:rPr>
        <w:t>համարվում</w:t>
      </w:r>
      <w:r w:rsidRPr="00883BDC">
        <w:rPr>
          <w:rFonts w:ascii="Sylfaen" w:hAnsi="Sylfaen" w:cs="Sylfaen"/>
          <w:i/>
          <w:sz w:val="20"/>
          <w:szCs w:val="20"/>
          <w:lang w:val="af-ZA"/>
        </w:rPr>
        <w:t xml:space="preserve"> </w:t>
      </w:r>
      <w:r w:rsidRPr="00883BDC">
        <w:rPr>
          <w:rFonts w:ascii="Sylfaen" w:hAnsi="Sylfaen" w:cs="Sylfaen"/>
          <w:i/>
          <w:sz w:val="20"/>
          <w:szCs w:val="20"/>
          <w:lang w:val="ru-RU"/>
        </w:rPr>
        <w:t>է</w:t>
      </w:r>
      <w:r w:rsidRPr="00883BDC">
        <w:rPr>
          <w:rFonts w:ascii="Sylfaen" w:hAnsi="Sylfaen" w:cs="Sylfaen"/>
          <w:i/>
          <w:sz w:val="20"/>
          <w:szCs w:val="20"/>
          <w:lang w:val="af-ZA"/>
        </w:rPr>
        <w:t xml:space="preserve"> </w:t>
      </w:r>
      <w:r w:rsidRPr="00883BDC">
        <w:rPr>
          <w:rFonts w:ascii="Sylfaen" w:hAnsi="Sylfaen" w:cs="Sylfaen"/>
          <w:i/>
          <w:sz w:val="20"/>
          <w:szCs w:val="20"/>
          <w:lang w:val="ru-RU"/>
        </w:rPr>
        <w:t>վարույթ</w:t>
      </w:r>
      <w:r w:rsidRPr="00883BDC">
        <w:rPr>
          <w:rFonts w:ascii="Sylfaen" w:hAnsi="Sylfaen" w:cs="Sylfaen"/>
          <w:i/>
          <w:sz w:val="20"/>
          <w:szCs w:val="20"/>
          <w:lang w:val="af-ZA"/>
        </w:rPr>
        <w:t xml:space="preserve"> </w:t>
      </w:r>
      <w:r w:rsidRPr="00883BDC">
        <w:rPr>
          <w:rFonts w:ascii="Sylfaen" w:hAnsi="Sylfaen" w:cs="Sylfaen"/>
          <w:i/>
          <w:sz w:val="20"/>
          <w:szCs w:val="20"/>
          <w:lang w:val="ru-RU"/>
        </w:rPr>
        <w:t>ընդունված</w:t>
      </w:r>
      <w:r w:rsidRPr="00883BDC">
        <w:rPr>
          <w:rFonts w:ascii="Sylfaen" w:hAnsi="Sylfaen" w:cs="Sylfaen"/>
          <w:i/>
          <w:sz w:val="20"/>
          <w:szCs w:val="20"/>
          <w:lang w:val="af-ZA"/>
        </w:rPr>
        <w:t xml:space="preserve"> </w:t>
      </w:r>
      <w:r w:rsidRPr="00883BDC">
        <w:rPr>
          <w:rFonts w:ascii="Sylfaen" w:hAnsi="Sylfaen" w:cs="Sylfaen"/>
          <w:i/>
          <w:sz w:val="20"/>
          <w:szCs w:val="20"/>
          <w:lang w:val="ru-RU"/>
        </w:rPr>
        <w:t>արձանագրված</w:t>
      </w:r>
      <w:r w:rsidRPr="00883BDC">
        <w:rPr>
          <w:rFonts w:ascii="Sylfaen" w:hAnsi="Sylfaen" w:cs="Sylfaen"/>
          <w:i/>
          <w:sz w:val="20"/>
          <w:szCs w:val="20"/>
          <w:lang w:val="af-ZA"/>
        </w:rPr>
        <w:t xml:space="preserve"> </w:t>
      </w:r>
      <w:r w:rsidRPr="00883BDC">
        <w:rPr>
          <w:rFonts w:ascii="Sylfaen" w:hAnsi="Sylfaen" w:cs="Sylfaen"/>
          <w:i/>
          <w:sz w:val="20"/>
          <w:szCs w:val="20"/>
          <w:lang w:val="ru-RU"/>
        </w:rPr>
        <w:t>թերությունների</w:t>
      </w:r>
      <w:r w:rsidRPr="00883BDC">
        <w:rPr>
          <w:rFonts w:ascii="Sylfaen" w:hAnsi="Sylfaen" w:cs="Sylfaen"/>
          <w:i/>
          <w:sz w:val="20"/>
          <w:szCs w:val="20"/>
          <w:lang w:val="af-ZA"/>
        </w:rPr>
        <w:t xml:space="preserve"> </w:t>
      </w:r>
      <w:r w:rsidRPr="00883BDC">
        <w:rPr>
          <w:rFonts w:ascii="Sylfaen" w:hAnsi="Sylfaen" w:cs="Sylfaen"/>
          <w:i/>
          <w:sz w:val="20"/>
          <w:szCs w:val="20"/>
          <w:lang w:val="ru-RU"/>
        </w:rPr>
        <w:t>վերացման</w:t>
      </w:r>
      <w:r w:rsidRPr="00883BDC">
        <w:rPr>
          <w:rFonts w:ascii="Sylfaen" w:hAnsi="Sylfaen" w:cs="Sylfaen"/>
          <w:i/>
          <w:sz w:val="20"/>
          <w:szCs w:val="20"/>
          <w:lang w:val="af-ZA"/>
        </w:rPr>
        <w:t xml:space="preserve"> </w:t>
      </w:r>
      <w:r w:rsidRPr="00883BDC">
        <w:rPr>
          <w:rFonts w:ascii="Sylfaen" w:hAnsi="Sylfaen" w:cs="Sylfaen"/>
          <w:i/>
          <w:sz w:val="20"/>
          <w:szCs w:val="20"/>
          <w:lang w:val="ru-RU"/>
        </w:rPr>
        <w:t>վերաբերյալ</w:t>
      </w:r>
      <w:r w:rsidRPr="00883BDC">
        <w:rPr>
          <w:rFonts w:ascii="Sylfaen" w:hAnsi="Sylfaen" w:cs="Sylfaen"/>
          <w:i/>
          <w:sz w:val="20"/>
          <w:szCs w:val="20"/>
          <w:lang w:val="af-ZA"/>
        </w:rPr>
        <w:t xml:space="preserve"> </w:t>
      </w:r>
      <w:r w:rsidRPr="00883BDC">
        <w:rPr>
          <w:rFonts w:ascii="Sylfaen" w:hAnsi="Sylfaen" w:cs="Sylfaen"/>
          <w:i/>
          <w:sz w:val="20"/>
          <w:szCs w:val="20"/>
          <w:lang w:val="ru-RU"/>
        </w:rPr>
        <w:t>սույն</w:t>
      </w:r>
      <w:r w:rsidRPr="00883BDC">
        <w:rPr>
          <w:rFonts w:ascii="Sylfaen" w:hAnsi="Sylfaen" w:cs="Sylfaen"/>
          <w:i/>
          <w:sz w:val="20"/>
          <w:szCs w:val="20"/>
          <w:lang w:val="af-ZA"/>
        </w:rPr>
        <w:t xml:space="preserve"> </w:t>
      </w:r>
      <w:r w:rsidRPr="00883BDC">
        <w:rPr>
          <w:rFonts w:ascii="Sylfaen" w:hAnsi="Sylfaen" w:cs="Sylfaen"/>
          <w:i/>
          <w:sz w:val="20"/>
          <w:szCs w:val="20"/>
          <w:lang w:val="ru-RU"/>
        </w:rPr>
        <w:t>հրավերի</w:t>
      </w:r>
      <w:r w:rsidRPr="00883BDC">
        <w:rPr>
          <w:rFonts w:ascii="Sylfaen" w:hAnsi="Sylfaen" w:cs="Sylfaen"/>
          <w:i/>
          <w:sz w:val="20"/>
          <w:szCs w:val="20"/>
          <w:lang w:val="af-ZA"/>
        </w:rPr>
        <w:t xml:space="preserve"> 12.8 </w:t>
      </w:r>
      <w:r w:rsidRPr="00883BDC">
        <w:rPr>
          <w:rFonts w:ascii="Sylfaen" w:hAnsi="Sylfaen" w:cs="Sylfaen"/>
          <w:i/>
          <w:sz w:val="20"/>
          <w:szCs w:val="20"/>
          <w:lang w:val="ru-RU"/>
        </w:rPr>
        <w:t>կետով</w:t>
      </w:r>
      <w:r w:rsidRPr="00883BDC">
        <w:rPr>
          <w:rFonts w:ascii="Sylfaen" w:hAnsi="Sylfaen" w:cs="Sylfaen"/>
          <w:i/>
          <w:sz w:val="20"/>
          <w:szCs w:val="20"/>
          <w:lang w:val="af-ZA"/>
        </w:rPr>
        <w:t xml:space="preserve"> </w:t>
      </w:r>
      <w:r w:rsidRPr="00883BDC">
        <w:rPr>
          <w:rFonts w:ascii="Sylfaen" w:hAnsi="Sylfaen" w:cs="Sylfaen"/>
          <w:i/>
          <w:sz w:val="20"/>
          <w:szCs w:val="20"/>
          <w:lang w:val="ru-RU"/>
        </w:rPr>
        <w:t>նախատեսված</w:t>
      </w:r>
      <w:r w:rsidRPr="00883BDC">
        <w:rPr>
          <w:rFonts w:ascii="Sylfaen" w:hAnsi="Sylfaen" w:cs="Sylfaen"/>
          <w:i/>
          <w:sz w:val="20"/>
          <w:szCs w:val="20"/>
          <w:lang w:val="af-ZA"/>
        </w:rPr>
        <w:t xml:space="preserve"> </w:t>
      </w:r>
      <w:r w:rsidRPr="00883BDC">
        <w:rPr>
          <w:rFonts w:ascii="Sylfaen" w:hAnsi="Sylfaen" w:cs="Sylfaen"/>
          <w:i/>
          <w:sz w:val="20"/>
          <w:szCs w:val="20"/>
          <w:lang w:val="ru-RU"/>
        </w:rPr>
        <w:t>ժամկետը</w:t>
      </w:r>
      <w:r w:rsidRPr="00883BDC">
        <w:rPr>
          <w:rFonts w:ascii="Sylfaen" w:hAnsi="Sylfaen" w:cs="Sylfaen"/>
          <w:i/>
          <w:sz w:val="20"/>
          <w:szCs w:val="20"/>
          <w:lang w:val="af-ZA"/>
        </w:rPr>
        <w:t xml:space="preserve"> </w:t>
      </w:r>
      <w:r w:rsidRPr="00883BDC">
        <w:rPr>
          <w:rFonts w:ascii="Sylfaen" w:hAnsi="Sylfaen" w:cs="Sylfaen"/>
          <w:i/>
          <w:sz w:val="20"/>
          <w:szCs w:val="20"/>
          <w:lang w:val="ru-RU"/>
        </w:rPr>
        <w:t>լրանալու</w:t>
      </w:r>
      <w:r w:rsidRPr="00883BDC">
        <w:rPr>
          <w:rFonts w:ascii="Sylfaen" w:hAnsi="Sylfaen" w:cs="Sylfaen"/>
          <w:i/>
          <w:sz w:val="20"/>
          <w:szCs w:val="20"/>
          <w:lang w:val="af-ZA"/>
        </w:rPr>
        <w:t xml:space="preserve">, </w:t>
      </w:r>
      <w:r w:rsidRPr="00883BDC">
        <w:rPr>
          <w:rFonts w:ascii="Sylfaen" w:hAnsi="Sylfaen" w:cs="Sylfaen"/>
          <w:i/>
          <w:sz w:val="20"/>
          <w:szCs w:val="20"/>
          <w:lang w:val="ru-RU"/>
        </w:rPr>
        <w:t>իսկ</w:t>
      </w:r>
      <w:r w:rsidRPr="00883BDC">
        <w:rPr>
          <w:rFonts w:ascii="Sylfaen" w:hAnsi="Sylfaen" w:cs="Sylfaen"/>
          <w:i/>
          <w:sz w:val="20"/>
          <w:szCs w:val="20"/>
          <w:lang w:val="af-ZA"/>
        </w:rPr>
        <w:t xml:space="preserve"> </w:t>
      </w:r>
      <w:r w:rsidRPr="00883BDC">
        <w:rPr>
          <w:rFonts w:ascii="Sylfaen" w:hAnsi="Sylfaen" w:cs="Sylfaen"/>
          <w:i/>
          <w:sz w:val="20"/>
          <w:szCs w:val="20"/>
          <w:lang w:val="ru-RU"/>
        </w:rPr>
        <w:t>թերությունները</w:t>
      </w:r>
      <w:r w:rsidRPr="00883BDC">
        <w:rPr>
          <w:rFonts w:ascii="Sylfaen" w:hAnsi="Sylfaen" w:cs="Sylfaen"/>
          <w:i/>
          <w:sz w:val="20"/>
          <w:szCs w:val="20"/>
          <w:lang w:val="af-ZA"/>
        </w:rPr>
        <w:t xml:space="preserve"> </w:t>
      </w:r>
      <w:r w:rsidRPr="00883BDC">
        <w:rPr>
          <w:rFonts w:ascii="Sylfaen" w:hAnsi="Sylfaen" w:cs="Sylfaen"/>
          <w:i/>
          <w:sz w:val="20"/>
          <w:szCs w:val="20"/>
          <w:lang w:val="ru-RU"/>
        </w:rPr>
        <w:t>վերացված</w:t>
      </w:r>
      <w:r w:rsidRPr="00883BDC">
        <w:rPr>
          <w:rFonts w:ascii="Sylfaen" w:hAnsi="Sylfaen" w:cs="Sylfaen"/>
          <w:i/>
          <w:sz w:val="20"/>
          <w:szCs w:val="20"/>
          <w:lang w:val="af-ZA"/>
        </w:rPr>
        <w:t xml:space="preserve"> </w:t>
      </w:r>
      <w:r w:rsidRPr="00883BDC">
        <w:rPr>
          <w:rFonts w:ascii="Sylfaen" w:hAnsi="Sylfaen" w:cs="Sylfaen"/>
          <w:i/>
          <w:sz w:val="20"/>
          <w:szCs w:val="20"/>
          <w:lang w:val="ru-RU"/>
        </w:rPr>
        <w:t>բողոքը</w:t>
      </w:r>
      <w:r w:rsidRPr="00883BDC">
        <w:rPr>
          <w:rFonts w:ascii="Sylfaen" w:hAnsi="Sylfaen" w:cs="Sylfaen"/>
          <w:i/>
          <w:sz w:val="20"/>
          <w:szCs w:val="20"/>
          <w:lang w:val="af-ZA"/>
        </w:rPr>
        <w:t xml:space="preserve"> </w:t>
      </w:r>
      <w:r w:rsidRPr="00883BDC">
        <w:rPr>
          <w:rFonts w:ascii="Sylfaen" w:hAnsi="Sylfaen" w:cs="Sylfaen"/>
          <w:i/>
          <w:sz w:val="20"/>
          <w:szCs w:val="20"/>
          <w:lang w:val="ru-RU"/>
        </w:rPr>
        <w:t>ներկայացվելու</w:t>
      </w:r>
      <w:r w:rsidRPr="00883BDC">
        <w:rPr>
          <w:rFonts w:ascii="Sylfaen" w:hAnsi="Sylfaen" w:cs="Sylfaen"/>
          <w:i/>
          <w:sz w:val="20"/>
          <w:szCs w:val="20"/>
          <w:lang w:val="af-ZA"/>
        </w:rPr>
        <w:t xml:space="preserve"> </w:t>
      </w:r>
      <w:r w:rsidRPr="00883BDC">
        <w:rPr>
          <w:rFonts w:ascii="Sylfaen" w:hAnsi="Sylfaen" w:cs="Sylfaen"/>
          <w:i/>
          <w:sz w:val="20"/>
          <w:szCs w:val="20"/>
          <w:lang w:val="ru-RU"/>
        </w:rPr>
        <w:t>դեպքում</w:t>
      </w:r>
      <w:r w:rsidRPr="00883BDC">
        <w:rPr>
          <w:rFonts w:ascii="Sylfaen" w:hAnsi="Sylfaen" w:cs="Sylfaen"/>
          <w:i/>
          <w:sz w:val="20"/>
          <w:szCs w:val="20"/>
          <w:lang w:val="af-ZA"/>
        </w:rPr>
        <w:t xml:space="preserve">, </w:t>
      </w:r>
      <w:r w:rsidRPr="00883BDC">
        <w:rPr>
          <w:rFonts w:ascii="Sylfaen" w:hAnsi="Sylfaen" w:cs="Sylfaen"/>
          <w:i/>
          <w:sz w:val="20"/>
          <w:szCs w:val="20"/>
          <w:lang w:val="ru-RU"/>
        </w:rPr>
        <w:t>այն</w:t>
      </w:r>
      <w:r w:rsidRPr="00883BDC">
        <w:rPr>
          <w:rFonts w:ascii="Sylfaen" w:hAnsi="Sylfaen" w:cs="Sylfaen"/>
          <w:i/>
          <w:sz w:val="20"/>
          <w:szCs w:val="20"/>
          <w:lang w:val="af-ZA"/>
        </w:rPr>
        <w:t xml:space="preserve"> </w:t>
      </w:r>
      <w:r w:rsidRPr="00883BDC">
        <w:rPr>
          <w:rFonts w:ascii="Sylfaen" w:hAnsi="Sylfaen" w:cs="Sylfaen"/>
          <w:i/>
          <w:sz w:val="20"/>
          <w:szCs w:val="20"/>
          <w:lang w:val="ru-RU"/>
        </w:rPr>
        <w:t>գնումների</w:t>
      </w:r>
      <w:r w:rsidRPr="00883BDC">
        <w:rPr>
          <w:rFonts w:ascii="Sylfaen" w:hAnsi="Sylfaen" w:cs="Sylfaen"/>
          <w:i/>
          <w:sz w:val="20"/>
          <w:szCs w:val="20"/>
          <w:lang w:val="af-ZA"/>
        </w:rPr>
        <w:t xml:space="preserve"> </w:t>
      </w:r>
      <w:r w:rsidRPr="00883BDC">
        <w:rPr>
          <w:rFonts w:ascii="Sylfaen" w:hAnsi="Sylfaen" w:cs="Sylfaen"/>
          <w:i/>
          <w:sz w:val="20"/>
          <w:szCs w:val="20"/>
          <w:lang w:val="ru-RU"/>
        </w:rPr>
        <w:t>հետ</w:t>
      </w:r>
      <w:r w:rsidRPr="00883BDC">
        <w:rPr>
          <w:rFonts w:ascii="Sylfaen" w:hAnsi="Sylfaen" w:cs="Sylfaen"/>
          <w:i/>
          <w:sz w:val="20"/>
          <w:szCs w:val="20"/>
          <w:lang w:val="af-ZA"/>
        </w:rPr>
        <w:t xml:space="preserve"> </w:t>
      </w:r>
      <w:r w:rsidRPr="00883BDC">
        <w:rPr>
          <w:rFonts w:ascii="Sylfaen" w:hAnsi="Sylfaen" w:cs="Sylfaen"/>
          <w:i/>
          <w:sz w:val="20"/>
          <w:szCs w:val="20"/>
          <w:lang w:val="ru-RU"/>
        </w:rPr>
        <w:t>կապված</w:t>
      </w:r>
      <w:r w:rsidRPr="00883BDC">
        <w:rPr>
          <w:rFonts w:ascii="Sylfaen" w:hAnsi="Sylfaen" w:cs="Sylfaen"/>
          <w:i/>
          <w:sz w:val="20"/>
          <w:szCs w:val="20"/>
          <w:lang w:val="af-ZA"/>
        </w:rPr>
        <w:t xml:space="preserve"> </w:t>
      </w:r>
      <w:r w:rsidRPr="00883BDC">
        <w:rPr>
          <w:rFonts w:ascii="Sylfaen" w:hAnsi="Sylfaen" w:cs="Sylfaen"/>
          <w:i/>
          <w:sz w:val="20"/>
          <w:szCs w:val="20"/>
          <w:lang w:val="ru-RU"/>
        </w:rPr>
        <w:t>բողոքներ</w:t>
      </w:r>
      <w:r w:rsidRPr="00883BDC">
        <w:rPr>
          <w:rFonts w:ascii="Sylfaen" w:hAnsi="Sylfaen" w:cs="Sylfaen"/>
          <w:i/>
          <w:sz w:val="20"/>
          <w:szCs w:val="20"/>
          <w:lang w:val="af-ZA"/>
        </w:rPr>
        <w:t xml:space="preserve"> </w:t>
      </w:r>
      <w:r w:rsidRPr="00883BDC">
        <w:rPr>
          <w:rFonts w:ascii="Sylfaen" w:hAnsi="Sylfaen" w:cs="Sylfaen"/>
          <w:i/>
          <w:sz w:val="20"/>
          <w:szCs w:val="20"/>
          <w:lang w:val="ru-RU"/>
        </w:rPr>
        <w:t>քննող</w:t>
      </w:r>
      <w:r w:rsidRPr="00883BDC">
        <w:rPr>
          <w:rFonts w:ascii="Sylfaen" w:hAnsi="Sylfaen" w:cs="Sylfaen"/>
          <w:i/>
          <w:sz w:val="20"/>
          <w:szCs w:val="20"/>
          <w:lang w:val="af-ZA"/>
        </w:rPr>
        <w:t xml:space="preserve"> </w:t>
      </w:r>
      <w:r w:rsidRPr="00883BDC">
        <w:rPr>
          <w:rFonts w:ascii="Sylfaen" w:hAnsi="Sylfaen" w:cs="Sylfaen"/>
          <w:i/>
          <w:sz w:val="20"/>
          <w:szCs w:val="20"/>
          <w:lang w:val="ru-RU"/>
        </w:rPr>
        <w:t>անձին</w:t>
      </w:r>
      <w:r w:rsidRPr="00883BDC">
        <w:rPr>
          <w:rFonts w:ascii="Sylfaen" w:hAnsi="Sylfaen" w:cs="Sylfaen"/>
          <w:i/>
          <w:sz w:val="20"/>
          <w:szCs w:val="20"/>
          <w:lang w:val="af-ZA"/>
        </w:rPr>
        <w:t xml:space="preserve"> </w:t>
      </w:r>
      <w:r w:rsidRPr="00883BDC">
        <w:rPr>
          <w:rFonts w:ascii="Sylfaen" w:hAnsi="Sylfaen" w:cs="Sylfaen"/>
          <w:i/>
          <w:sz w:val="20"/>
          <w:szCs w:val="20"/>
          <w:lang w:val="ru-RU"/>
        </w:rPr>
        <w:t>տրամադրվելու</w:t>
      </w:r>
      <w:r w:rsidRPr="00883BDC">
        <w:rPr>
          <w:rFonts w:ascii="Sylfaen" w:hAnsi="Sylfaen" w:cs="Sylfaen"/>
          <w:i/>
          <w:sz w:val="20"/>
          <w:szCs w:val="20"/>
          <w:lang w:val="af-ZA"/>
        </w:rPr>
        <w:t xml:space="preserve"> </w:t>
      </w:r>
      <w:r w:rsidRPr="00883BDC">
        <w:rPr>
          <w:rFonts w:ascii="Sylfaen" w:hAnsi="Sylfaen" w:cs="Sylfaen"/>
          <w:i/>
          <w:sz w:val="20"/>
          <w:szCs w:val="20"/>
          <w:lang w:val="ru-RU"/>
        </w:rPr>
        <w:t>օրվանից</w:t>
      </w:r>
      <w:r w:rsidRPr="00883BDC">
        <w:rPr>
          <w:rFonts w:ascii="Sylfaen" w:hAnsi="Sylfaen" w:cs="Sylfaen"/>
          <w:i/>
          <w:sz w:val="20"/>
          <w:szCs w:val="20"/>
          <w:lang w:val="af-ZA"/>
        </w:rPr>
        <w:t>:</w:t>
      </w:r>
    </w:p>
    <w:p w:rsidR="00A5723E" w:rsidRPr="00883BDC" w:rsidRDefault="00A5723E" w:rsidP="00A5723E">
      <w:pPr>
        <w:ind w:firstLine="567"/>
        <w:jc w:val="both"/>
        <w:rPr>
          <w:rFonts w:ascii="Sylfaen" w:hAnsi="Sylfaen" w:cs="Sylfaen"/>
          <w:i/>
          <w:sz w:val="20"/>
          <w:szCs w:val="20"/>
          <w:lang w:val="af-ZA"/>
        </w:rPr>
      </w:pPr>
      <w:r w:rsidRPr="00883BDC">
        <w:rPr>
          <w:rFonts w:ascii="Sylfaen" w:hAnsi="Sylfaen" w:cs="Sylfaen"/>
          <w:i/>
          <w:sz w:val="20"/>
          <w:szCs w:val="20"/>
          <w:lang w:val="af-ZA"/>
        </w:rPr>
        <w:t xml:space="preserve">12.10 </w:t>
      </w:r>
      <w:r w:rsidRPr="00883BDC">
        <w:rPr>
          <w:rFonts w:ascii="Sylfaen" w:hAnsi="Sylfaen" w:cs="Sylfaen"/>
          <w:i/>
          <w:sz w:val="20"/>
          <w:szCs w:val="20"/>
          <w:lang w:val="ru-RU"/>
        </w:rPr>
        <w:t>Բողոքը</w:t>
      </w:r>
      <w:r w:rsidRPr="00883BDC">
        <w:rPr>
          <w:rFonts w:ascii="Sylfaen" w:hAnsi="Sylfaen" w:cs="Sylfaen"/>
          <w:i/>
          <w:sz w:val="20"/>
          <w:szCs w:val="20"/>
          <w:lang w:val="af-ZA"/>
        </w:rPr>
        <w:t xml:space="preserve"> </w:t>
      </w:r>
      <w:r w:rsidRPr="00883BDC">
        <w:rPr>
          <w:rFonts w:ascii="Sylfaen" w:hAnsi="Sylfaen" w:cs="Sylfaen"/>
          <w:i/>
          <w:sz w:val="20"/>
          <w:szCs w:val="20"/>
          <w:lang w:val="ru-RU"/>
        </w:rPr>
        <w:t>վարույթ</w:t>
      </w:r>
      <w:r w:rsidRPr="00883BDC">
        <w:rPr>
          <w:rFonts w:ascii="Sylfaen" w:hAnsi="Sylfaen" w:cs="Sylfaen"/>
          <w:i/>
          <w:sz w:val="20"/>
          <w:szCs w:val="20"/>
          <w:lang w:val="af-ZA"/>
        </w:rPr>
        <w:t xml:space="preserve"> </w:t>
      </w:r>
      <w:r w:rsidRPr="00883BDC">
        <w:rPr>
          <w:rFonts w:ascii="Sylfaen" w:hAnsi="Sylfaen" w:cs="Sylfaen"/>
          <w:i/>
          <w:sz w:val="20"/>
          <w:szCs w:val="20"/>
          <w:lang w:val="ru-RU"/>
        </w:rPr>
        <w:t>ընդունվելու</w:t>
      </w:r>
      <w:r w:rsidRPr="00883BDC">
        <w:rPr>
          <w:rFonts w:ascii="Sylfaen" w:hAnsi="Sylfaen" w:cs="Sylfaen"/>
          <w:i/>
          <w:sz w:val="20"/>
          <w:szCs w:val="20"/>
          <w:lang w:val="af-ZA"/>
        </w:rPr>
        <w:t xml:space="preserve"> </w:t>
      </w:r>
      <w:r w:rsidRPr="00883BDC">
        <w:rPr>
          <w:rFonts w:ascii="Sylfaen" w:hAnsi="Sylfaen" w:cs="Sylfaen"/>
          <w:i/>
          <w:sz w:val="20"/>
          <w:szCs w:val="20"/>
          <w:lang w:val="ru-RU"/>
        </w:rPr>
        <w:t>օրվանից</w:t>
      </w:r>
      <w:r w:rsidRPr="00883BDC">
        <w:rPr>
          <w:rFonts w:ascii="Sylfaen" w:hAnsi="Sylfaen" w:cs="Sylfaen"/>
          <w:i/>
          <w:sz w:val="20"/>
          <w:szCs w:val="20"/>
          <w:lang w:val="af-ZA"/>
        </w:rPr>
        <w:t xml:space="preserve"> </w:t>
      </w:r>
      <w:r w:rsidRPr="00883BDC">
        <w:rPr>
          <w:rFonts w:ascii="Sylfaen" w:hAnsi="Sylfaen" w:cs="Sylfaen"/>
          <w:i/>
          <w:sz w:val="20"/>
          <w:szCs w:val="20"/>
          <w:lang w:val="ru-RU"/>
        </w:rPr>
        <w:t>երկու</w:t>
      </w:r>
      <w:r w:rsidRPr="00883BDC">
        <w:rPr>
          <w:rFonts w:ascii="Sylfaen" w:hAnsi="Sylfaen" w:cs="Sylfaen"/>
          <w:i/>
          <w:sz w:val="20"/>
          <w:szCs w:val="20"/>
          <w:lang w:val="af-ZA"/>
        </w:rPr>
        <w:t xml:space="preserve"> </w:t>
      </w:r>
      <w:r w:rsidRPr="00883BDC">
        <w:rPr>
          <w:rFonts w:ascii="Sylfaen" w:hAnsi="Sylfaen" w:cs="Sylfaen"/>
          <w:i/>
          <w:sz w:val="20"/>
          <w:szCs w:val="20"/>
          <w:lang w:val="ru-RU"/>
        </w:rPr>
        <w:t>աշխատանքային</w:t>
      </w:r>
      <w:r w:rsidRPr="00883BDC">
        <w:rPr>
          <w:rFonts w:ascii="Sylfaen" w:hAnsi="Sylfaen" w:cs="Sylfaen"/>
          <w:i/>
          <w:sz w:val="20"/>
          <w:szCs w:val="20"/>
          <w:lang w:val="af-ZA"/>
        </w:rPr>
        <w:t xml:space="preserve"> </w:t>
      </w:r>
      <w:r w:rsidRPr="00883BDC">
        <w:rPr>
          <w:rFonts w:ascii="Sylfaen" w:hAnsi="Sylfaen" w:cs="Sylfaen"/>
          <w:i/>
          <w:sz w:val="20"/>
          <w:szCs w:val="20"/>
          <w:lang w:val="ru-RU"/>
        </w:rPr>
        <w:t>օրվա</w:t>
      </w:r>
      <w:r w:rsidRPr="00883BDC">
        <w:rPr>
          <w:rFonts w:ascii="Sylfaen" w:hAnsi="Sylfaen" w:cs="Sylfaen"/>
          <w:i/>
          <w:sz w:val="20"/>
          <w:szCs w:val="20"/>
          <w:lang w:val="af-ZA"/>
        </w:rPr>
        <w:t xml:space="preserve"> </w:t>
      </w:r>
      <w:r w:rsidRPr="00883BDC">
        <w:rPr>
          <w:rFonts w:ascii="Sylfaen" w:hAnsi="Sylfaen" w:cs="Sylfaen"/>
          <w:i/>
          <w:sz w:val="20"/>
          <w:szCs w:val="20"/>
          <w:lang w:val="ru-RU"/>
        </w:rPr>
        <w:t>ընթացքում</w:t>
      </w:r>
      <w:r w:rsidRPr="00883BDC">
        <w:rPr>
          <w:rFonts w:ascii="Sylfaen" w:hAnsi="Sylfaen" w:cs="Sylfaen"/>
          <w:i/>
          <w:sz w:val="20"/>
          <w:szCs w:val="20"/>
          <w:lang w:val="af-ZA"/>
        </w:rPr>
        <w:t xml:space="preserve"> </w:t>
      </w:r>
      <w:r w:rsidRPr="00883BDC">
        <w:rPr>
          <w:rFonts w:ascii="Sylfaen" w:hAnsi="Sylfaen" w:cs="Sylfaen"/>
          <w:i/>
          <w:sz w:val="20"/>
          <w:szCs w:val="20"/>
          <w:lang w:val="ru-RU"/>
        </w:rPr>
        <w:t>գնումների</w:t>
      </w:r>
      <w:r w:rsidRPr="00883BDC">
        <w:rPr>
          <w:rFonts w:ascii="Sylfaen" w:hAnsi="Sylfaen" w:cs="Sylfaen"/>
          <w:i/>
          <w:sz w:val="20"/>
          <w:szCs w:val="20"/>
          <w:lang w:val="af-ZA"/>
        </w:rPr>
        <w:t xml:space="preserve"> </w:t>
      </w:r>
      <w:r w:rsidRPr="00883BDC">
        <w:rPr>
          <w:rFonts w:ascii="Sylfaen" w:hAnsi="Sylfaen" w:cs="Sylfaen"/>
          <w:i/>
          <w:sz w:val="20"/>
          <w:szCs w:val="20"/>
          <w:lang w:val="ru-RU"/>
        </w:rPr>
        <w:t>հետ</w:t>
      </w:r>
      <w:r w:rsidRPr="00883BDC">
        <w:rPr>
          <w:rFonts w:ascii="Sylfaen" w:hAnsi="Sylfaen" w:cs="Sylfaen"/>
          <w:i/>
          <w:sz w:val="20"/>
          <w:szCs w:val="20"/>
          <w:lang w:val="af-ZA"/>
        </w:rPr>
        <w:t xml:space="preserve"> </w:t>
      </w:r>
      <w:r w:rsidRPr="00883BDC">
        <w:rPr>
          <w:rFonts w:ascii="Sylfaen" w:hAnsi="Sylfaen" w:cs="Sylfaen"/>
          <w:i/>
          <w:sz w:val="20"/>
          <w:szCs w:val="20"/>
          <w:lang w:val="ru-RU"/>
        </w:rPr>
        <w:t>կապված</w:t>
      </w:r>
      <w:r w:rsidRPr="00883BDC">
        <w:rPr>
          <w:rFonts w:ascii="Sylfaen" w:hAnsi="Sylfaen" w:cs="Sylfaen"/>
          <w:i/>
          <w:sz w:val="20"/>
          <w:szCs w:val="20"/>
          <w:lang w:val="af-ZA"/>
        </w:rPr>
        <w:t xml:space="preserve"> </w:t>
      </w:r>
      <w:r w:rsidRPr="00883BDC">
        <w:rPr>
          <w:rFonts w:ascii="Sylfaen" w:hAnsi="Sylfaen" w:cs="Sylfaen"/>
          <w:i/>
          <w:sz w:val="20"/>
          <w:szCs w:val="20"/>
          <w:lang w:val="ru-RU"/>
        </w:rPr>
        <w:t>բողոքներ</w:t>
      </w:r>
      <w:r w:rsidRPr="00883BDC">
        <w:rPr>
          <w:rFonts w:ascii="Sylfaen" w:hAnsi="Sylfaen" w:cs="Sylfaen"/>
          <w:i/>
          <w:sz w:val="20"/>
          <w:szCs w:val="20"/>
          <w:lang w:val="af-ZA"/>
        </w:rPr>
        <w:t xml:space="preserve"> </w:t>
      </w:r>
      <w:r w:rsidRPr="00883BDC">
        <w:rPr>
          <w:rFonts w:ascii="Sylfaen" w:hAnsi="Sylfaen" w:cs="Sylfaen"/>
          <w:i/>
          <w:sz w:val="20"/>
          <w:szCs w:val="20"/>
          <w:lang w:val="ru-RU"/>
        </w:rPr>
        <w:t>քննող</w:t>
      </w:r>
      <w:r w:rsidRPr="00883BDC">
        <w:rPr>
          <w:rFonts w:ascii="Sylfaen" w:hAnsi="Sylfaen" w:cs="Sylfaen"/>
          <w:i/>
          <w:sz w:val="20"/>
          <w:szCs w:val="20"/>
          <w:lang w:val="af-ZA"/>
        </w:rPr>
        <w:t xml:space="preserve"> </w:t>
      </w:r>
      <w:r w:rsidRPr="00883BDC">
        <w:rPr>
          <w:rFonts w:ascii="Sylfaen" w:hAnsi="Sylfaen" w:cs="Sylfaen"/>
          <w:i/>
          <w:sz w:val="20"/>
          <w:szCs w:val="20"/>
          <w:lang w:val="ru-RU"/>
        </w:rPr>
        <w:t>անձը</w:t>
      </w:r>
      <w:r w:rsidRPr="00883BDC">
        <w:rPr>
          <w:rFonts w:ascii="Sylfaen" w:hAnsi="Sylfaen" w:cs="Sylfaen"/>
          <w:i/>
          <w:sz w:val="20"/>
          <w:szCs w:val="20"/>
          <w:lang w:val="af-ZA"/>
        </w:rPr>
        <w:t xml:space="preserve"> </w:t>
      </w:r>
      <w:r w:rsidRPr="00883BDC">
        <w:rPr>
          <w:rFonts w:ascii="Sylfaen" w:hAnsi="Sylfaen" w:cs="Sylfaen"/>
          <w:i/>
          <w:sz w:val="20"/>
          <w:szCs w:val="20"/>
          <w:lang w:val="ru-RU"/>
        </w:rPr>
        <w:t>գրությամբ</w:t>
      </w:r>
      <w:r w:rsidRPr="00883BDC">
        <w:rPr>
          <w:rFonts w:ascii="Sylfaen" w:hAnsi="Sylfaen" w:cs="Sylfaen"/>
          <w:i/>
          <w:sz w:val="20"/>
          <w:szCs w:val="20"/>
          <w:lang w:val="af-ZA"/>
        </w:rPr>
        <w:t xml:space="preserve"> </w:t>
      </w:r>
      <w:r w:rsidRPr="00883BDC">
        <w:rPr>
          <w:rFonts w:ascii="Sylfaen" w:hAnsi="Sylfaen" w:cs="Sylfaen"/>
          <w:i/>
          <w:sz w:val="20"/>
          <w:szCs w:val="20"/>
          <w:lang w:val="ru-RU"/>
        </w:rPr>
        <w:t>դիմում</w:t>
      </w:r>
      <w:r w:rsidRPr="00883BDC">
        <w:rPr>
          <w:rFonts w:ascii="Sylfaen" w:hAnsi="Sylfaen" w:cs="Sylfaen"/>
          <w:i/>
          <w:sz w:val="20"/>
          <w:szCs w:val="20"/>
          <w:lang w:val="af-ZA"/>
        </w:rPr>
        <w:t xml:space="preserve"> </w:t>
      </w:r>
      <w:r w:rsidRPr="00883BDC">
        <w:rPr>
          <w:rFonts w:ascii="Sylfaen" w:hAnsi="Sylfaen" w:cs="Sylfaen"/>
          <w:i/>
          <w:sz w:val="20"/>
          <w:szCs w:val="20"/>
          <w:lang w:val="ru-RU"/>
        </w:rPr>
        <w:t>է</w:t>
      </w:r>
      <w:r w:rsidRPr="00883BDC">
        <w:rPr>
          <w:rFonts w:ascii="Sylfaen" w:hAnsi="Sylfaen" w:cs="Sylfaen"/>
          <w:i/>
          <w:sz w:val="20"/>
          <w:szCs w:val="20"/>
          <w:lang w:val="af-ZA"/>
        </w:rPr>
        <w:t xml:space="preserve"> </w:t>
      </w:r>
      <w:r w:rsidRPr="00883BDC">
        <w:rPr>
          <w:rFonts w:ascii="Sylfaen" w:hAnsi="Sylfaen" w:cs="Sylfaen"/>
          <w:i/>
          <w:sz w:val="20"/>
          <w:szCs w:val="20"/>
          <w:lang w:val="ru-RU"/>
        </w:rPr>
        <w:t>պատվիրատուին՝</w:t>
      </w:r>
      <w:r w:rsidRPr="00883BDC">
        <w:rPr>
          <w:rFonts w:ascii="Sylfaen" w:hAnsi="Sylfaen" w:cs="Sylfaen"/>
          <w:i/>
          <w:sz w:val="20"/>
          <w:szCs w:val="20"/>
          <w:lang w:val="af-ZA"/>
        </w:rPr>
        <w:t xml:space="preserve"> </w:t>
      </w:r>
      <w:r w:rsidRPr="00883BDC">
        <w:rPr>
          <w:rFonts w:ascii="Sylfaen" w:hAnsi="Sylfaen" w:cs="Sylfaen"/>
          <w:i/>
          <w:sz w:val="20"/>
          <w:szCs w:val="20"/>
          <w:lang w:val="ru-RU"/>
        </w:rPr>
        <w:t>բողոքի</w:t>
      </w:r>
      <w:r w:rsidRPr="00883BDC">
        <w:rPr>
          <w:rFonts w:ascii="Sylfaen" w:hAnsi="Sylfaen" w:cs="Sylfaen"/>
          <w:i/>
          <w:sz w:val="20"/>
          <w:szCs w:val="20"/>
          <w:lang w:val="af-ZA"/>
        </w:rPr>
        <w:t xml:space="preserve"> </w:t>
      </w:r>
      <w:r w:rsidRPr="00883BDC">
        <w:rPr>
          <w:rFonts w:ascii="Sylfaen" w:hAnsi="Sylfaen" w:cs="Sylfaen"/>
          <w:i/>
          <w:sz w:val="20"/>
          <w:szCs w:val="20"/>
          <w:lang w:val="ru-RU"/>
        </w:rPr>
        <w:t>վերաբերյալ</w:t>
      </w:r>
      <w:r w:rsidRPr="00883BDC">
        <w:rPr>
          <w:rFonts w:ascii="Sylfaen" w:hAnsi="Sylfaen" w:cs="Sylfaen"/>
          <w:i/>
          <w:sz w:val="20"/>
          <w:szCs w:val="20"/>
          <w:lang w:val="af-ZA"/>
        </w:rPr>
        <w:t xml:space="preserve"> </w:t>
      </w:r>
      <w:r w:rsidRPr="00883BDC">
        <w:rPr>
          <w:rFonts w:ascii="Sylfaen" w:hAnsi="Sylfaen" w:cs="Sylfaen"/>
          <w:i/>
          <w:sz w:val="20"/>
          <w:szCs w:val="20"/>
          <w:lang w:val="ru-RU"/>
        </w:rPr>
        <w:t>գրավոր</w:t>
      </w:r>
      <w:r w:rsidRPr="00883BDC">
        <w:rPr>
          <w:rFonts w:ascii="Sylfaen" w:hAnsi="Sylfaen" w:cs="Sylfaen"/>
          <w:i/>
          <w:sz w:val="20"/>
          <w:szCs w:val="20"/>
          <w:lang w:val="af-ZA"/>
        </w:rPr>
        <w:t xml:space="preserve"> </w:t>
      </w:r>
      <w:r w:rsidRPr="00883BDC">
        <w:rPr>
          <w:rFonts w:ascii="Sylfaen" w:hAnsi="Sylfaen" w:cs="Sylfaen"/>
          <w:i/>
          <w:sz w:val="20"/>
          <w:szCs w:val="20"/>
          <w:lang w:val="ru-RU"/>
        </w:rPr>
        <w:t>դիրքորոշում</w:t>
      </w:r>
      <w:r w:rsidRPr="00883BDC">
        <w:rPr>
          <w:rFonts w:ascii="Sylfaen" w:hAnsi="Sylfaen" w:cs="Sylfaen"/>
          <w:i/>
          <w:sz w:val="20"/>
          <w:szCs w:val="20"/>
          <w:lang w:val="af-ZA"/>
        </w:rPr>
        <w:t xml:space="preserve">, </w:t>
      </w:r>
      <w:r w:rsidRPr="00883BDC">
        <w:rPr>
          <w:rFonts w:ascii="Sylfaen" w:hAnsi="Sylfaen" w:cs="Sylfaen"/>
          <w:i/>
          <w:sz w:val="20"/>
          <w:szCs w:val="20"/>
          <w:lang w:val="ru-RU"/>
        </w:rPr>
        <w:t>ինչպես</w:t>
      </w:r>
      <w:r w:rsidRPr="00883BDC">
        <w:rPr>
          <w:rFonts w:ascii="Sylfaen" w:hAnsi="Sylfaen" w:cs="Sylfaen"/>
          <w:i/>
          <w:sz w:val="20"/>
          <w:szCs w:val="20"/>
          <w:lang w:val="af-ZA"/>
        </w:rPr>
        <w:t xml:space="preserve"> </w:t>
      </w:r>
      <w:r w:rsidRPr="00883BDC">
        <w:rPr>
          <w:rFonts w:ascii="Sylfaen" w:hAnsi="Sylfaen" w:cs="Sylfaen"/>
          <w:i/>
          <w:sz w:val="20"/>
          <w:szCs w:val="20"/>
          <w:lang w:val="ru-RU"/>
        </w:rPr>
        <w:t>նաև</w:t>
      </w:r>
      <w:r w:rsidRPr="00883BDC">
        <w:rPr>
          <w:rFonts w:ascii="Sylfaen" w:hAnsi="Sylfaen" w:cs="Sylfaen"/>
          <w:i/>
          <w:sz w:val="20"/>
          <w:szCs w:val="20"/>
          <w:lang w:val="af-ZA"/>
        </w:rPr>
        <w:t xml:space="preserve"> </w:t>
      </w:r>
      <w:r w:rsidRPr="00883BDC">
        <w:rPr>
          <w:rFonts w:ascii="Sylfaen" w:hAnsi="Sylfaen" w:cs="Sylfaen"/>
          <w:i/>
          <w:sz w:val="20"/>
          <w:szCs w:val="20"/>
          <w:lang w:val="ru-RU"/>
        </w:rPr>
        <w:t>բողոքի</w:t>
      </w:r>
      <w:r w:rsidRPr="00883BDC">
        <w:rPr>
          <w:rFonts w:ascii="Sylfaen" w:hAnsi="Sylfaen" w:cs="Sylfaen"/>
          <w:i/>
          <w:sz w:val="20"/>
          <w:szCs w:val="20"/>
          <w:lang w:val="af-ZA"/>
        </w:rPr>
        <w:t xml:space="preserve"> </w:t>
      </w:r>
      <w:r w:rsidRPr="00883BDC">
        <w:rPr>
          <w:rFonts w:ascii="Sylfaen" w:hAnsi="Sylfaen" w:cs="Sylfaen"/>
          <w:i/>
          <w:sz w:val="20"/>
          <w:szCs w:val="20"/>
          <w:lang w:val="ru-RU"/>
        </w:rPr>
        <w:t>քննության</w:t>
      </w:r>
      <w:r w:rsidRPr="00883BDC">
        <w:rPr>
          <w:rFonts w:ascii="Sylfaen" w:hAnsi="Sylfaen" w:cs="Sylfaen"/>
          <w:i/>
          <w:sz w:val="20"/>
          <w:szCs w:val="20"/>
          <w:lang w:val="af-ZA"/>
        </w:rPr>
        <w:t xml:space="preserve"> </w:t>
      </w:r>
      <w:r w:rsidRPr="00883BDC">
        <w:rPr>
          <w:rFonts w:ascii="Sylfaen" w:hAnsi="Sylfaen" w:cs="Sylfaen"/>
          <w:i/>
          <w:sz w:val="20"/>
          <w:szCs w:val="20"/>
          <w:lang w:val="ru-RU"/>
        </w:rPr>
        <w:t>և</w:t>
      </w:r>
      <w:r w:rsidRPr="00883BDC">
        <w:rPr>
          <w:rFonts w:ascii="Sylfaen" w:hAnsi="Sylfaen" w:cs="Sylfaen"/>
          <w:i/>
          <w:sz w:val="20"/>
          <w:szCs w:val="20"/>
          <w:lang w:val="af-ZA"/>
        </w:rPr>
        <w:t xml:space="preserve"> </w:t>
      </w:r>
      <w:r w:rsidRPr="00883BDC">
        <w:rPr>
          <w:rFonts w:ascii="Sylfaen" w:hAnsi="Sylfaen" w:cs="Sylfaen"/>
          <w:i/>
          <w:sz w:val="20"/>
          <w:szCs w:val="20"/>
          <w:lang w:val="ru-RU"/>
        </w:rPr>
        <w:t>որոշում</w:t>
      </w:r>
      <w:r w:rsidRPr="00883BDC">
        <w:rPr>
          <w:rFonts w:ascii="Sylfaen" w:hAnsi="Sylfaen" w:cs="Sylfaen"/>
          <w:i/>
          <w:sz w:val="20"/>
          <w:szCs w:val="20"/>
          <w:lang w:val="af-ZA"/>
        </w:rPr>
        <w:t xml:space="preserve"> </w:t>
      </w:r>
      <w:r w:rsidRPr="00883BDC">
        <w:rPr>
          <w:rFonts w:ascii="Sylfaen" w:hAnsi="Sylfaen" w:cs="Sylfaen"/>
          <w:i/>
          <w:sz w:val="20"/>
          <w:szCs w:val="20"/>
          <w:lang w:val="ru-RU"/>
        </w:rPr>
        <w:t>կայացնելու</w:t>
      </w:r>
      <w:r w:rsidRPr="00883BDC">
        <w:rPr>
          <w:rFonts w:ascii="Sylfaen" w:hAnsi="Sylfaen" w:cs="Sylfaen"/>
          <w:i/>
          <w:sz w:val="20"/>
          <w:szCs w:val="20"/>
          <w:lang w:val="af-ZA"/>
        </w:rPr>
        <w:t xml:space="preserve"> </w:t>
      </w:r>
      <w:r w:rsidRPr="00883BDC">
        <w:rPr>
          <w:rFonts w:ascii="Sylfaen" w:hAnsi="Sylfaen" w:cs="Sylfaen"/>
          <w:i/>
          <w:sz w:val="20"/>
          <w:szCs w:val="20"/>
          <w:lang w:val="ru-RU"/>
        </w:rPr>
        <w:t>համար</w:t>
      </w:r>
      <w:r w:rsidRPr="00883BDC">
        <w:rPr>
          <w:rFonts w:ascii="Sylfaen" w:hAnsi="Sylfaen" w:cs="Sylfaen"/>
          <w:i/>
          <w:sz w:val="20"/>
          <w:szCs w:val="20"/>
          <w:lang w:val="af-ZA"/>
        </w:rPr>
        <w:t xml:space="preserve"> </w:t>
      </w:r>
      <w:r w:rsidRPr="00883BDC">
        <w:rPr>
          <w:rFonts w:ascii="Sylfaen" w:hAnsi="Sylfaen" w:cs="Sylfaen"/>
          <w:i/>
          <w:sz w:val="20"/>
          <w:szCs w:val="20"/>
          <w:lang w:val="ru-RU"/>
        </w:rPr>
        <w:t>անհրաժեշտ</w:t>
      </w:r>
      <w:r w:rsidRPr="00883BDC">
        <w:rPr>
          <w:rFonts w:ascii="Sylfaen" w:hAnsi="Sylfaen" w:cs="Sylfaen"/>
          <w:i/>
          <w:sz w:val="20"/>
          <w:szCs w:val="20"/>
          <w:lang w:val="af-ZA"/>
        </w:rPr>
        <w:t xml:space="preserve">` </w:t>
      </w:r>
      <w:r w:rsidRPr="00883BDC">
        <w:rPr>
          <w:rFonts w:ascii="Sylfaen" w:hAnsi="Sylfaen" w:cs="Sylfaen"/>
          <w:i/>
          <w:sz w:val="20"/>
          <w:szCs w:val="20"/>
          <w:lang w:val="ru-RU"/>
        </w:rPr>
        <w:t>գրությամբ</w:t>
      </w:r>
      <w:r w:rsidRPr="00883BDC">
        <w:rPr>
          <w:rFonts w:ascii="Sylfaen" w:hAnsi="Sylfaen" w:cs="Sylfaen"/>
          <w:i/>
          <w:sz w:val="20"/>
          <w:szCs w:val="20"/>
          <w:lang w:val="af-ZA"/>
        </w:rPr>
        <w:t xml:space="preserve"> </w:t>
      </w:r>
      <w:r w:rsidRPr="00883BDC">
        <w:rPr>
          <w:rFonts w:ascii="Sylfaen" w:hAnsi="Sylfaen" w:cs="Sylfaen"/>
          <w:i/>
          <w:sz w:val="20"/>
          <w:szCs w:val="20"/>
          <w:lang w:val="ru-RU"/>
        </w:rPr>
        <w:t>նշված</w:t>
      </w:r>
      <w:r w:rsidRPr="00883BDC">
        <w:rPr>
          <w:rFonts w:ascii="Sylfaen" w:hAnsi="Sylfaen" w:cs="Sylfaen"/>
          <w:i/>
          <w:sz w:val="20"/>
          <w:szCs w:val="20"/>
          <w:lang w:val="af-ZA"/>
        </w:rPr>
        <w:t xml:space="preserve"> </w:t>
      </w:r>
      <w:r w:rsidRPr="00883BDC">
        <w:rPr>
          <w:rFonts w:ascii="Sylfaen" w:hAnsi="Sylfaen" w:cs="Sylfaen"/>
          <w:i/>
          <w:sz w:val="20"/>
          <w:szCs w:val="20"/>
          <w:lang w:val="ru-RU"/>
        </w:rPr>
        <w:t>փաստաթղթերը</w:t>
      </w:r>
      <w:r w:rsidRPr="00883BDC">
        <w:rPr>
          <w:rFonts w:ascii="Sylfaen" w:hAnsi="Sylfaen" w:cs="Sylfaen"/>
          <w:i/>
          <w:sz w:val="20"/>
          <w:szCs w:val="20"/>
          <w:lang w:val="af-ZA"/>
        </w:rPr>
        <w:t xml:space="preserve"> </w:t>
      </w:r>
      <w:r w:rsidRPr="00883BDC">
        <w:rPr>
          <w:rFonts w:ascii="Sylfaen" w:hAnsi="Sylfaen" w:cs="Sylfaen"/>
          <w:i/>
          <w:sz w:val="20"/>
          <w:szCs w:val="20"/>
          <w:lang w:val="ru-RU"/>
        </w:rPr>
        <w:t>ներկայացնելու</w:t>
      </w:r>
      <w:r w:rsidRPr="00883BDC">
        <w:rPr>
          <w:rFonts w:ascii="Sylfaen" w:hAnsi="Sylfaen" w:cs="Sylfaen"/>
          <w:i/>
          <w:sz w:val="20"/>
          <w:szCs w:val="20"/>
          <w:lang w:val="af-ZA"/>
        </w:rPr>
        <w:t xml:space="preserve"> </w:t>
      </w:r>
      <w:r w:rsidRPr="00883BDC">
        <w:rPr>
          <w:rFonts w:ascii="Sylfaen" w:hAnsi="Sylfaen" w:cs="Sylfaen"/>
          <w:i/>
          <w:sz w:val="20"/>
          <w:szCs w:val="20"/>
          <w:lang w:val="ru-RU"/>
        </w:rPr>
        <w:t>պահանջով՝</w:t>
      </w:r>
      <w:r w:rsidRPr="00883BDC">
        <w:rPr>
          <w:rFonts w:ascii="Sylfaen" w:hAnsi="Sylfaen" w:cs="Sylfaen"/>
          <w:i/>
          <w:sz w:val="20"/>
          <w:szCs w:val="20"/>
          <w:lang w:val="af-ZA"/>
        </w:rPr>
        <w:t xml:space="preserve"> </w:t>
      </w:r>
      <w:r w:rsidRPr="00883BDC">
        <w:rPr>
          <w:rFonts w:ascii="Sylfaen" w:hAnsi="Sylfaen" w:cs="Sylfaen"/>
          <w:i/>
          <w:sz w:val="20"/>
          <w:szCs w:val="20"/>
          <w:lang w:val="ru-RU"/>
        </w:rPr>
        <w:t>կցելով</w:t>
      </w:r>
      <w:r w:rsidRPr="00883BDC">
        <w:rPr>
          <w:rFonts w:ascii="Sylfaen" w:hAnsi="Sylfaen" w:cs="Sylfaen"/>
          <w:i/>
          <w:sz w:val="20"/>
          <w:szCs w:val="20"/>
          <w:lang w:val="af-ZA"/>
        </w:rPr>
        <w:t xml:space="preserve"> </w:t>
      </w:r>
      <w:r w:rsidRPr="00883BDC">
        <w:rPr>
          <w:rFonts w:ascii="Sylfaen" w:hAnsi="Sylfaen" w:cs="Sylfaen"/>
          <w:i/>
          <w:sz w:val="20"/>
          <w:szCs w:val="20"/>
          <w:lang w:val="ru-RU"/>
        </w:rPr>
        <w:t>բողոքի</w:t>
      </w:r>
      <w:r w:rsidRPr="00883BDC">
        <w:rPr>
          <w:rFonts w:ascii="Sylfaen" w:hAnsi="Sylfaen" w:cs="Sylfaen"/>
          <w:i/>
          <w:sz w:val="20"/>
          <w:szCs w:val="20"/>
          <w:lang w:val="af-ZA"/>
        </w:rPr>
        <w:t xml:space="preserve"> </w:t>
      </w:r>
      <w:r w:rsidRPr="00883BDC">
        <w:rPr>
          <w:rFonts w:ascii="Sylfaen" w:hAnsi="Sylfaen" w:cs="Sylfaen"/>
          <w:i/>
          <w:sz w:val="20"/>
          <w:szCs w:val="20"/>
          <w:lang w:val="ru-RU"/>
        </w:rPr>
        <w:t>պատճենը</w:t>
      </w:r>
      <w:r w:rsidRPr="00883BDC">
        <w:rPr>
          <w:rFonts w:ascii="Sylfaen" w:hAnsi="Sylfaen" w:cs="Sylfaen"/>
          <w:i/>
          <w:sz w:val="20"/>
          <w:szCs w:val="20"/>
          <w:lang w:val="af-ZA"/>
        </w:rPr>
        <w:t xml:space="preserve"> </w:t>
      </w:r>
      <w:r w:rsidRPr="00883BDC">
        <w:rPr>
          <w:rFonts w:ascii="Sylfaen" w:hAnsi="Sylfaen" w:cs="Sylfaen"/>
          <w:i/>
          <w:sz w:val="20"/>
          <w:szCs w:val="20"/>
          <w:lang w:val="ru-RU"/>
        </w:rPr>
        <w:t>և</w:t>
      </w:r>
      <w:r w:rsidRPr="00883BDC">
        <w:rPr>
          <w:rFonts w:ascii="Sylfaen" w:hAnsi="Sylfaen" w:cs="Sylfaen"/>
          <w:i/>
          <w:sz w:val="20"/>
          <w:szCs w:val="20"/>
          <w:lang w:val="af-ZA"/>
        </w:rPr>
        <w:t xml:space="preserve"> </w:t>
      </w:r>
      <w:r w:rsidRPr="00883BDC">
        <w:rPr>
          <w:rFonts w:ascii="Sylfaen" w:hAnsi="Sylfaen" w:cs="Sylfaen"/>
          <w:i/>
          <w:sz w:val="20"/>
          <w:szCs w:val="20"/>
          <w:lang w:val="ru-RU"/>
        </w:rPr>
        <w:t>կից</w:t>
      </w:r>
      <w:r w:rsidRPr="00883BDC">
        <w:rPr>
          <w:rFonts w:ascii="Sylfaen" w:hAnsi="Sylfaen" w:cs="Sylfaen"/>
          <w:i/>
          <w:sz w:val="20"/>
          <w:szCs w:val="20"/>
          <w:lang w:val="af-ZA"/>
        </w:rPr>
        <w:t xml:space="preserve"> </w:t>
      </w:r>
      <w:r w:rsidRPr="00883BDC">
        <w:rPr>
          <w:rFonts w:ascii="Sylfaen" w:hAnsi="Sylfaen" w:cs="Sylfaen"/>
          <w:i/>
          <w:sz w:val="20"/>
          <w:szCs w:val="20"/>
          <w:lang w:val="ru-RU"/>
        </w:rPr>
        <w:t>փաստաթղթերը</w:t>
      </w:r>
      <w:r w:rsidRPr="00883BDC">
        <w:rPr>
          <w:rFonts w:ascii="Sylfaen" w:hAnsi="Sylfaen" w:cs="Sylfaen"/>
          <w:i/>
          <w:sz w:val="20"/>
          <w:szCs w:val="20"/>
          <w:lang w:val="af-ZA"/>
        </w:rPr>
        <w:t xml:space="preserve">` </w:t>
      </w:r>
      <w:r w:rsidRPr="00883BDC">
        <w:rPr>
          <w:rFonts w:ascii="Sylfaen" w:hAnsi="Sylfaen" w:cs="Sylfaen"/>
          <w:i/>
          <w:sz w:val="20"/>
          <w:szCs w:val="20"/>
          <w:lang w:val="ru-RU"/>
        </w:rPr>
        <w:t>առկայության</w:t>
      </w:r>
      <w:r w:rsidRPr="00883BDC">
        <w:rPr>
          <w:rFonts w:ascii="Sylfaen" w:hAnsi="Sylfaen" w:cs="Sylfaen"/>
          <w:i/>
          <w:sz w:val="20"/>
          <w:szCs w:val="20"/>
          <w:lang w:val="af-ZA"/>
        </w:rPr>
        <w:t xml:space="preserve"> </w:t>
      </w:r>
      <w:r w:rsidRPr="00883BDC">
        <w:rPr>
          <w:rFonts w:ascii="Sylfaen" w:hAnsi="Sylfaen" w:cs="Sylfaen"/>
          <w:i/>
          <w:sz w:val="20"/>
          <w:szCs w:val="20"/>
          <w:lang w:val="ru-RU"/>
        </w:rPr>
        <w:t>դեպքում</w:t>
      </w:r>
      <w:r w:rsidRPr="00883BDC">
        <w:rPr>
          <w:rFonts w:ascii="Sylfaen" w:hAnsi="Sylfaen" w:cs="Sylfaen"/>
          <w:i/>
          <w:sz w:val="20"/>
          <w:szCs w:val="20"/>
          <w:lang w:val="af-ZA"/>
        </w:rPr>
        <w:t xml:space="preserve">: </w:t>
      </w:r>
      <w:r w:rsidRPr="00883BDC">
        <w:rPr>
          <w:rFonts w:ascii="Sylfaen" w:hAnsi="Sylfaen" w:cs="Sylfaen"/>
          <w:i/>
          <w:sz w:val="20"/>
          <w:szCs w:val="20"/>
          <w:lang w:val="ru-RU"/>
        </w:rPr>
        <w:t>Բողոքի</w:t>
      </w:r>
      <w:r w:rsidRPr="00883BDC">
        <w:rPr>
          <w:rFonts w:ascii="Sylfaen" w:hAnsi="Sylfaen" w:cs="Sylfaen"/>
          <w:i/>
          <w:sz w:val="20"/>
          <w:szCs w:val="20"/>
          <w:lang w:val="af-ZA"/>
        </w:rPr>
        <w:t xml:space="preserve"> </w:t>
      </w:r>
      <w:r w:rsidRPr="00883BDC">
        <w:rPr>
          <w:rFonts w:ascii="Sylfaen" w:hAnsi="Sylfaen" w:cs="Sylfaen"/>
          <w:i/>
          <w:sz w:val="20"/>
          <w:szCs w:val="20"/>
          <w:lang w:val="ru-RU"/>
        </w:rPr>
        <w:t>վերաբերյալ</w:t>
      </w:r>
      <w:r w:rsidRPr="00883BDC">
        <w:rPr>
          <w:rFonts w:ascii="Sylfaen" w:hAnsi="Sylfaen" w:cs="Sylfaen"/>
          <w:i/>
          <w:sz w:val="20"/>
          <w:szCs w:val="20"/>
          <w:lang w:val="af-ZA"/>
        </w:rPr>
        <w:t xml:space="preserve"> </w:t>
      </w:r>
      <w:r w:rsidRPr="00883BDC">
        <w:rPr>
          <w:rFonts w:ascii="Sylfaen" w:hAnsi="Sylfaen" w:cs="Sylfaen"/>
          <w:i/>
          <w:sz w:val="20"/>
          <w:szCs w:val="20"/>
          <w:lang w:val="ru-RU"/>
        </w:rPr>
        <w:t>պատվիրատուի</w:t>
      </w:r>
      <w:r w:rsidRPr="00883BDC">
        <w:rPr>
          <w:rFonts w:ascii="Sylfaen" w:hAnsi="Sylfaen" w:cs="Sylfaen"/>
          <w:i/>
          <w:sz w:val="20"/>
          <w:szCs w:val="20"/>
          <w:lang w:val="af-ZA"/>
        </w:rPr>
        <w:t xml:space="preserve"> </w:t>
      </w:r>
      <w:r w:rsidRPr="00883BDC">
        <w:rPr>
          <w:rFonts w:ascii="Sylfaen" w:hAnsi="Sylfaen" w:cs="Sylfaen"/>
          <w:i/>
          <w:sz w:val="20"/>
          <w:szCs w:val="20"/>
          <w:lang w:val="ru-RU"/>
        </w:rPr>
        <w:t>դիրքորոշումը</w:t>
      </w:r>
      <w:r w:rsidRPr="00883BDC">
        <w:rPr>
          <w:rFonts w:ascii="Sylfaen" w:hAnsi="Sylfaen" w:cs="Sylfaen"/>
          <w:i/>
          <w:sz w:val="20"/>
          <w:szCs w:val="20"/>
          <w:lang w:val="af-ZA"/>
        </w:rPr>
        <w:t xml:space="preserve"> </w:t>
      </w:r>
      <w:r w:rsidRPr="00883BDC">
        <w:rPr>
          <w:rFonts w:ascii="Sylfaen" w:hAnsi="Sylfaen" w:cs="Sylfaen"/>
          <w:i/>
          <w:sz w:val="20"/>
          <w:szCs w:val="20"/>
          <w:lang w:val="ru-RU"/>
        </w:rPr>
        <w:t>և</w:t>
      </w:r>
      <w:r w:rsidRPr="00883BDC">
        <w:rPr>
          <w:rFonts w:ascii="Sylfaen" w:hAnsi="Sylfaen" w:cs="Sylfaen"/>
          <w:i/>
          <w:sz w:val="20"/>
          <w:szCs w:val="20"/>
          <w:lang w:val="af-ZA"/>
        </w:rPr>
        <w:t xml:space="preserve"> </w:t>
      </w:r>
      <w:r w:rsidRPr="00883BDC">
        <w:rPr>
          <w:rFonts w:ascii="Sylfaen" w:hAnsi="Sylfaen" w:cs="Sylfaen"/>
          <w:i/>
          <w:sz w:val="20"/>
          <w:szCs w:val="20"/>
          <w:lang w:val="ru-RU"/>
        </w:rPr>
        <w:t>պահանջված</w:t>
      </w:r>
      <w:r w:rsidRPr="00883BDC">
        <w:rPr>
          <w:rFonts w:ascii="Sylfaen" w:hAnsi="Sylfaen" w:cs="Sylfaen"/>
          <w:i/>
          <w:sz w:val="20"/>
          <w:szCs w:val="20"/>
          <w:lang w:val="af-ZA"/>
        </w:rPr>
        <w:t xml:space="preserve"> </w:t>
      </w:r>
      <w:r w:rsidRPr="00883BDC">
        <w:rPr>
          <w:rFonts w:ascii="Sylfaen" w:hAnsi="Sylfaen" w:cs="Sylfaen"/>
          <w:i/>
          <w:sz w:val="20"/>
          <w:szCs w:val="20"/>
          <w:lang w:val="ru-RU"/>
        </w:rPr>
        <w:t>փաստաթղթեր</w:t>
      </w:r>
      <w:r w:rsidRPr="00883BDC">
        <w:rPr>
          <w:rFonts w:ascii="Sylfaen" w:hAnsi="Sylfaen" w:cs="Sylfaen"/>
          <w:i/>
          <w:sz w:val="20"/>
          <w:szCs w:val="20"/>
        </w:rPr>
        <w:t>ը</w:t>
      </w:r>
      <w:r w:rsidRPr="00883BDC">
        <w:rPr>
          <w:rFonts w:ascii="Sylfaen" w:hAnsi="Sylfaen" w:cs="Sylfaen"/>
          <w:i/>
          <w:sz w:val="20"/>
          <w:szCs w:val="20"/>
          <w:lang w:val="af-ZA"/>
        </w:rPr>
        <w:t xml:space="preserve"> </w:t>
      </w:r>
      <w:r w:rsidRPr="00883BDC">
        <w:rPr>
          <w:rFonts w:ascii="Sylfaen" w:hAnsi="Sylfaen" w:cs="Sylfaen"/>
          <w:i/>
          <w:sz w:val="20"/>
          <w:szCs w:val="20"/>
        </w:rPr>
        <w:t>գնումների</w:t>
      </w:r>
      <w:r w:rsidRPr="00883BDC">
        <w:rPr>
          <w:rFonts w:ascii="Sylfaen" w:hAnsi="Sylfaen" w:cs="Sylfaen"/>
          <w:i/>
          <w:sz w:val="20"/>
          <w:szCs w:val="20"/>
          <w:lang w:val="af-ZA"/>
        </w:rPr>
        <w:t xml:space="preserve"> </w:t>
      </w:r>
      <w:r w:rsidRPr="00883BDC">
        <w:rPr>
          <w:rFonts w:ascii="Sylfaen" w:hAnsi="Sylfaen" w:cs="Sylfaen"/>
          <w:i/>
          <w:sz w:val="20"/>
          <w:szCs w:val="20"/>
        </w:rPr>
        <w:t>հետ</w:t>
      </w:r>
      <w:r w:rsidRPr="00883BDC">
        <w:rPr>
          <w:rFonts w:ascii="Sylfaen" w:hAnsi="Sylfaen" w:cs="Sylfaen"/>
          <w:i/>
          <w:sz w:val="20"/>
          <w:szCs w:val="20"/>
          <w:lang w:val="af-ZA"/>
        </w:rPr>
        <w:t xml:space="preserve"> </w:t>
      </w:r>
      <w:r w:rsidRPr="00883BDC">
        <w:rPr>
          <w:rFonts w:ascii="Sylfaen" w:hAnsi="Sylfaen" w:cs="Sylfaen"/>
          <w:i/>
          <w:sz w:val="20"/>
          <w:szCs w:val="20"/>
        </w:rPr>
        <w:t>կապված</w:t>
      </w:r>
      <w:r w:rsidRPr="00883BDC">
        <w:rPr>
          <w:rFonts w:ascii="Sylfaen" w:hAnsi="Sylfaen" w:cs="Sylfaen"/>
          <w:i/>
          <w:sz w:val="20"/>
          <w:szCs w:val="20"/>
          <w:lang w:val="af-ZA"/>
        </w:rPr>
        <w:t xml:space="preserve"> </w:t>
      </w:r>
      <w:r w:rsidRPr="00883BDC">
        <w:rPr>
          <w:rFonts w:ascii="Sylfaen" w:hAnsi="Sylfaen" w:cs="Sylfaen"/>
          <w:i/>
          <w:sz w:val="20"/>
          <w:szCs w:val="20"/>
        </w:rPr>
        <w:t>բողոքներ</w:t>
      </w:r>
      <w:r w:rsidRPr="00883BDC">
        <w:rPr>
          <w:rFonts w:ascii="Sylfaen" w:hAnsi="Sylfaen" w:cs="Sylfaen"/>
          <w:i/>
          <w:sz w:val="20"/>
          <w:szCs w:val="20"/>
          <w:lang w:val="af-ZA"/>
        </w:rPr>
        <w:t xml:space="preserve"> </w:t>
      </w:r>
      <w:r w:rsidRPr="00883BDC">
        <w:rPr>
          <w:rFonts w:ascii="Sylfaen" w:hAnsi="Sylfaen" w:cs="Sylfaen"/>
          <w:i/>
          <w:sz w:val="20"/>
          <w:szCs w:val="20"/>
        </w:rPr>
        <w:t>քննող</w:t>
      </w:r>
      <w:r w:rsidRPr="00883BDC">
        <w:rPr>
          <w:rFonts w:ascii="Sylfaen" w:hAnsi="Sylfaen" w:cs="Sylfaen"/>
          <w:i/>
          <w:sz w:val="20"/>
          <w:szCs w:val="20"/>
          <w:lang w:val="af-ZA"/>
        </w:rPr>
        <w:t xml:space="preserve"> </w:t>
      </w:r>
      <w:r w:rsidRPr="00883BDC">
        <w:rPr>
          <w:rFonts w:ascii="Sylfaen" w:hAnsi="Sylfaen" w:cs="Sylfaen"/>
          <w:i/>
          <w:sz w:val="20"/>
          <w:szCs w:val="20"/>
        </w:rPr>
        <w:t>ա</w:t>
      </w:r>
      <w:r w:rsidRPr="00883BDC">
        <w:rPr>
          <w:rFonts w:ascii="Sylfaen" w:hAnsi="Sylfaen" w:cs="Sylfaen"/>
          <w:i/>
          <w:sz w:val="20"/>
          <w:szCs w:val="20"/>
          <w:lang w:val="ru-RU"/>
        </w:rPr>
        <w:t>նձին</w:t>
      </w:r>
      <w:r w:rsidRPr="00883BDC">
        <w:rPr>
          <w:rFonts w:ascii="Sylfaen" w:hAnsi="Sylfaen" w:cs="Sylfaen"/>
          <w:i/>
          <w:sz w:val="20"/>
          <w:szCs w:val="20"/>
          <w:lang w:val="af-ZA"/>
        </w:rPr>
        <w:t xml:space="preserve"> </w:t>
      </w:r>
      <w:r w:rsidRPr="00883BDC">
        <w:rPr>
          <w:rFonts w:ascii="Sylfaen" w:hAnsi="Sylfaen" w:cs="Sylfaen"/>
          <w:i/>
          <w:sz w:val="20"/>
          <w:szCs w:val="20"/>
          <w:lang w:val="ru-RU"/>
        </w:rPr>
        <w:t>ներկայացվում</w:t>
      </w:r>
      <w:r w:rsidRPr="00883BDC">
        <w:rPr>
          <w:rFonts w:ascii="Sylfaen" w:hAnsi="Sylfaen" w:cs="Sylfaen"/>
          <w:i/>
          <w:sz w:val="20"/>
          <w:szCs w:val="20"/>
          <w:lang w:val="af-ZA"/>
        </w:rPr>
        <w:t xml:space="preserve"> </w:t>
      </w:r>
      <w:r w:rsidRPr="00883BDC">
        <w:rPr>
          <w:rFonts w:ascii="Sylfaen" w:hAnsi="Sylfaen" w:cs="Sylfaen"/>
          <w:i/>
          <w:sz w:val="20"/>
          <w:szCs w:val="20"/>
          <w:lang w:val="ru-RU"/>
        </w:rPr>
        <w:t>են</w:t>
      </w:r>
      <w:r w:rsidRPr="00883BDC">
        <w:rPr>
          <w:rFonts w:ascii="Sylfaen" w:hAnsi="Sylfaen" w:cs="Sylfaen"/>
          <w:i/>
          <w:sz w:val="20"/>
          <w:szCs w:val="20"/>
          <w:lang w:val="af-ZA"/>
        </w:rPr>
        <w:t xml:space="preserve"> </w:t>
      </w:r>
      <w:r w:rsidRPr="00883BDC">
        <w:rPr>
          <w:rFonts w:ascii="Sylfaen" w:hAnsi="Sylfaen" w:cs="Sylfaen"/>
          <w:i/>
          <w:sz w:val="20"/>
          <w:szCs w:val="20"/>
          <w:lang w:val="ru-RU"/>
        </w:rPr>
        <w:t>գրավոր</w:t>
      </w:r>
      <w:r w:rsidRPr="00883BDC">
        <w:rPr>
          <w:rFonts w:ascii="Sylfaen" w:hAnsi="Sylfaen" w:cs="Sylfaen"/>
          <w:i/>
          <w:sz w:val="20"/>
          <w:szCs w:val="20"/>
          <w:lang w:val="af-ZA"/>
        </w:rPr>
        <w:t xml:space="preserve"> </w:t>
      </w:r>
      <w:r w:rsidRPr="00883BDC">
        <w:rPr>
          <w:rFonts w:ascii="Sylfaen" w:hAnsi="Sylfaen" w:cs="Sylfaen"/>
          <w:i/>
          <w:sz w:val="20"/>
          <w:szCs w:val="20"/>
          <w:lang w:val="ru-RU"/>
        </w:rPr>
        <w:t>կամ</w:t>
      </w:r>
      <w:r w:rsidRPr="00883BDC">
        <w:rPr>
          <w:rFonts w:ascii="Sylfaen" w:hAnsi="Sylfaen" w:cs="Sylfaen"/>
          <w:i/>
          <w:sz w:val="20"/>
          <w:szCs w:val="20"/>
          <w:lang w:val="af-ZA"/>
        </w:rPr>
        <w:t xml:space="preserve"> </w:t>
      </w:r>
      <w:r w:rsidRPr="00883BDC">
        <w:rPr>
          <w:rFonts w:ascii="Sylfaen" w:hAnsi="Sylfaen" w:cs="Sylfaen"/>
          <w:i/>
          <w:sz w:val="20"/>
          <w:szCs w:val="20"/>
          <w:lang w:val="ru-RU"/>
        </w:rPr>
        <w:t>դրանց</w:t>
      </w:r>
      <w:r w:rsidRPr="00883BDC">
        <w:rPr>
          <w:rFonts w:ascii="Sylfaen" w:hAnsi="Sylfaen" w:cs="Sylfaen"/>
          <w:i/>
          <w:sz w:val="20"/>
          <w:szCs w:val="20"/>
          <w:lang w:val="af-ZA"/>
        </w:rPr>
        <w:t xml:space="preserve"> </w:t>
      </w:r>
      <w:r w:rsidRPr="00883BDC">
        <w:rPr>
          <w:rFonts w:ascii="Sylfaen" w:hAnsi="Sylfaen" w:cs="Sylfaen"/>
          <w:i/>
          <w:sz w:val="20"/>
          <w:szCs w:val="20"/>
          <w:lang w:val="ru-RU"/>
        </w:rPr>
        <w:t>բնօրինակից</w:t>
      </w:r>
      <w:r w:rsidRPr="00883BDC">
        <w:rPr>
          <w:rFonts w:ascii="Sylfaen" w:hAnsi="Sylfaen" w:cs="Sylfaen"/>
          <w:i/>
          <w:sz w:val="20"/>
          <w:szCs w:val="20"/>
          <w:lang w:val="af-ZA"/>
        </w:rPr>
        <w:t xml:space="preserve"> </w:t>
      </w:r>
      <w:r w:rsidRPr="00883BDC">
        <w:rPr>
          <w:rFonts w:ascii="Sylfaen" w:hAnsi="Sylfaen" w:cs="Sylfaen"/>
          <w:i/>
          <w:sz w:val="20"/>
          <w:szCs w:val="20"/>
          <w:lang w:val="ru-RU"/>
        </w:rPr>
        <w:t>արտատպված</w:t>
      </w:r>
      <w:r w:rsidRPr="00883BDC">
        <w:rPr>
          <w:rFonts w:ascii="Sylfaen" w:hAnsi="Sylfaen" w:cs="Sylfaen"/>
          <w:i/>
          <w:sz w:val="20"/>
          <w:szCs w:val="20"/>
          <w:lang w:val="af-ZA"/>
        </w:rPr>
        <w:t xml:space="preserve"> (</w:t>
      </w:r>
      <w:r w:rsidRPr="00883BDC">
        <w:rPr>
          <w:rFonts w:ascii="Sylfaen" w:hAnsi="Sylfaen" w:cs="Sylfaen"/>
          <w:i/>
          <w:sz w:val="20"/>
          <w:szCs w:val="20"/>
          <w:lang w:val="ru-RU"/>
        </w:rPr>
        <w:t>սկանավորված</w:t>
      </w:r>
      <w:r w:rsidRPr="00883BDC">
        <w:rPr>
          <w:rFonts w:ascii="Sylfaen" w:hAnsi="Sylfaen" w:cs="Sylfaen"/>
          <w:i/>
          <w:sz w:val="20"/>
          <w:szCs w:val="20"/>
          <w:lang w:val="af-ZA"/>
        </w:rPr>
        <w:t xml:space="preserve">) </w:t>
      </w:r>
      <w:r w:rsidRPr="00883BDC">
        <w:rPr>
          <w:rFonts w:ascii="Sylfaen" w:hAnsi="Sylfaen" w:cs="Sylfaen"/>
          <w:i/>
          <w:sz w:val="20"/>
          <w:szCs w:val="20"/>
          <w:lang w:val="ru-RU"/>
        </w:rPr>
        <w:t>ձևով</w:t>
      </w:r>
      <w:r w:rsidRPr="00883BDC">
        <w:rPr>
          <w:rFonts w:ascii="Sylfaen" w:hAnsi="Sylfaen" w:cs="Sylfaen"/>
          <w:i/>
          <w:sz w:val="20"/>
          <w:szCs w:val="20"/>
        </w:rPr>
        <w:t>՝</w:t>
      </w:r>
      <w:r w:rsidRPr="00883BDC">
        <w:rPr>
          <w:rFonts w:ascii="Sylfaen" w:hAnsi="Sylfaen" w:cs="Sylfaen"/>
          <w:i/>
          <w:sz w:val="20"/>
          <w:szCs w:val="20"/>
          <w:lang w:val="af-ZA"/>
        </w:rPr>
        <w:t xml:space="preserve"> </w:t>
      </w:r>
      <w:r w:rsidRPr="00883BDC">
        <w:rPr>
          <w:rFonts w:ascii="Sylfaen" w:hAnsi="Sylfaen" w:cs="Sylfaen"/>
          <w:i/>
          <w:sz w:val="20"/>
          <w:szCs w:val="20"/>
        </w:rPr>
        <w:t>սույն</w:t>
      </w:r>
      <w:r w:rsidRPr="00883BDC">
        <w:rPr>
          <w:rFonts w:ascii="Sylfaen" w:hAnsi="Sylfaen" w:cs="Sylfaen"/>
          <w:i/>
          <w:sz w:val="20"/>
          <w:szCs w:val="20"/>
          <w:lang w:val="af-ZA"/>
        </w:rPr>
        <w:t xml:space="preserve"> </w:t>
      </w:r>
      <w:r w:rsidRPr="00883BDC">
        <w:rPr>
          <w:rFonts w:ascii="Sylfaen" w:hAnsi="Sylfaen" w:cs="Sylfaen"/>
          <w:i/>
          <w:sz w:val="20"/>
          <w:szCs w:val="20"/>
        </w:rPr>
        <w:t>հրավերի</w:t>
      </w:r>
      <w:r w:rsidRPr="00883BDC">
        <w:rPr>
          <w:rFonts w:ascii="Sylfaen" w:hAnsi="Sylfaen" w:cs="Sylfaen"/>
          <w:i/>
          <w:sz w:val="20"/>
          <w:szCs w:val="20"/>
          <w:lang w:val="af-ZA"/>
        </w:rPr>
        <w:t xml:space="preserve"> 12.5 </w:t>
      </w:r>
      <w:r w:rsidRPr="00883BDC">
        <w:rPr>
          <w:rFonts w:ascii="Sylfaen" w:hAnsi="Sylfaen" w:cs="Sylfaen"/>
          <w:i/>
          <w:sz w:val="20"/>
          <w:szCs w:val="20"/>
        </w:rPr>
        <w:t>կետում</w:t>
      </w:r>
      <w:r w:rsidRPr="00883BDC">
        <w:rPr>
          <w:rFonts w:ascii="Sylfaen" w:hAnsi="Sylfaen" w:cs="Sylfaen"/>
          <w:i/>
          <w:sz w:val="20"/>
          <w:szCs w:val="20"/>
          <w:lang w:val="af-ZA"/>
        </w:rPr>
        <w:t xml:space="preserve"> </w:t>
      </w:r>
      <w:r w:rsidRPr="00883BDC">
        <w:rPr>
          <w:rFonts w:ascii="Sylfaen" w:hAnsi="Sylfaen" w:cs="Sylfaen"/>
          <w:i/>
          <w:sz w:val="20"/>
          <w:szCs w:val="20"/>
        </w:rPr>
        <w:t>նշված</w:t>
      </w:r>
      <w:r w:rsidRPr="00883BDC">
        <w:rPr>
          <w:rFonts w:ascii="Sylfaen" w:hAnsi="Sylfaen" w:cs="Sylfaen"/>
          <w:i/>
          <w:sz w:val="20"/>
          <w:szCs w:val="20"/>
          <w:lang w:val="af-ZA"/>
        </w:rPr>
        <w:t xml:space="preserve"> </w:t>
      </w:r>
      <w:r w:rsidRPr="00883BDC">
        <w:rPr>
          <w:rFonts w:ascii="Sylfaen" w:hAnsi="Sylfaen" w:cs="Sylfaen"/>
          <w:i/>
          <w:sz w:val="20"/>
          <w:szCs w:val="20"/>
        </w:rPr>
        <w:t>էլեկտրոնային</w:t>
      </w:r>
      <w:r w:rsidRPr="00883BDC">
        <w:rPr>
          <w:rFonts w:ascii="Sylfaen" w:hAnsi="Sylfaen" w:cs="Sylfaen"/>
          <w:i/>
          <w:sz w:val="20"/>
          <w:szCs w:val="20"/>
          <w:lang w:val="af-ZA"/>
        </w:rPr>
        <w:t xml:space="preserve"> </w:t>
      </w:r>
      <w:r w:rsidRPr="00883BDC">
        <w:rPr>
          <w:rFonts w:ascii="Sylfaen" w:hAnsi="Sylfaen" w:cs="Sylfaen"/>
          <w:i/>
          <w:sz w:val="20"/>
          <w:szCs w:val="20"/>
        </w:rPr>
        <w:t>փոստին</w:t>
      </w:r>
      <w:r w:rsidRPr="00883BDC">
        <w:rPr>
          <w:rFonts w:ascii="Sylfaen" w:hAnsi="Sylfaen" w:cs="Sylfaen"/>
          <w:i/>
          <w:sz w:val="20"/>
          <w:szCs w:val="20"/>
          <w:lang w:val="af-ZA"/>
        </w:rPr>
        <w:t xml:space="preserve"> </w:t>
      </w:r>
      <w:r w:rsidRPr="00883BDC">
        <w:rPr>
          <w:rFonts w:ascii="Sylfaen" w:hAnsi="Sylfaen" w:cs="Sylfaen"/>
          <w:i/>
          <w:sz w:val="20"/>
          <w:szCs w:val="20"/>
          <w:lang w:val="ru-RU"/>
        </w:rPr>
        <w:t>ուղարկվելու</w:t>
      </w:r>
      <w:r w:rsidRPr="00883BDC">
        <w:rPr>
          <w:rFonts w:ascii="Sylfaen" w:hAnsi="Sylfaen" w:cs="Sylfaen"/>
          <w:i/>
          <w:sz w:val="20"/>
          <w:szCs w:val="20"/>
          <w:lang w:val="af-ZA"/>
        </w:rPr>
        <w:t xml:space="preserve"> </w:t>
      </w:r>
      <w:r w:rsidRPr="00883BDC">
        <w:rPr>
          <w:rFonts w:ascii="Sylfaen" w:hAnsi="Sylfaen" w:cs="Sylfaen"/>
          <w:i/>
          <w:sz w:val="20"/>
          <w:szCs w:val="20"/>
          <w:lang w:val="ru-RU"/>
        </w:rPr>
        <w:t>միջոցով</w:t>
      </w:r>
      <w:r w:rsidRPr="00883BDC">
        <w:rPr>
          <w:rFonts w:ascii="Sylfaen" w:hAnsi="Sylfaen" w:cs="Sylfaen"/>
          <w:i/>
          <w:sz w:val="20"/>
          <w:szCs w:val="20"/>
          <w:lang w:val="af-ZA"/>
        </w:rPr>
        <w:t xml:space="preserve">: </w:t>
      </w:r>
      <w:r w:rsidRPr="00883BDC">
        <w:rPr>
          <w:rFonts w:ascii="Sylfaen" w:hAnsi="Sylfaen" w:cs="Sylfaen"/>
          <w:i/>
          <w:sz w:val="20"/>
          <w:szCs w:val="20"/>
          <w:lang w:val="ru-RU"/>
        </w:rPr>
        <w:t>Սույն</w:t>
      </w:r>
      <w:r w:rsidRPr="00883BDC">
        <w:rPr>
          <w:rFonts w:ascii="Sylfaen" w:hAnsi="Sylfaen" w:cs="Sylfaen"/>
          <w:i/>
          <w:sz w:val="20"/>
          <w:szCs w:val="20"/>
          <w:lang w:val="af-ZA"/>
        </w:rPr>
        <w:t xml:space="preserve"> </w:t>
      </w:r>
      <w:r w:rsidRPr="00883BDC">
        <w:rPr>
          <w:rFonts w:ascii="Sylfaen" w:hAnsi="Sylfaen" w:cs="Sylfaen"/>
          <w:i/>
          <w:sz w:val="20"/>
          <w:szCs w:val="20"/>
          <w:lang w:val="ru-RU"/>
        </w:rPr>
        <w:t>կետում</w:t>
      </w:r>
      <w:r w:rsidRPr="00883BDC">
        <w:rPr>
          <w:rFonts w:ascii="Sylfaen" w:hAnsi="Sylfaen" w:cs="Sylfaen"/>
          <w:i/>
          <w:sz w:val="20"/>
          <w:szCs w:val="20"/>
          <w:lang w:val="af-ZA"/>
        </w:rPr>
        <w:t xml:space="preserve"> </w:t>
      </w:r>
      <w:r w:rsidRPr="00883BDC">
        <w:rPr>
          <w:rFonts w:ascii="Sylfaen" w:hAnsi="Sylfaen" w:cs="Sylfaen"/>
          <w:i/>
          <w:sz w:val="20"/>
          <w:szCs w:val="20"/>
          <w:lang w:val="ru-RU"/>
        </w:rPr>
        <w:t>նշված</w:t>
      </w:r>
      <w:r w:rsidRPr="00883BDC">
        <w:rPr>
          <w:rFonts w:ascii="Sylfaen" w:hAnsi="Sylfaen" w:cs="Sylfaen"/>
          <w:i/>
          <w:sz w:val="20"/>
          <w:szCs w:val="20"/>
          <w:lang w:val="af-ZA"/>
        </w:rPr>
        <w:t xml:space="preserve"> </w:t>
      </w:r>
      <w:r w:rsidRPr="00883BDC">
        <w:rPr>
          <w:rFonts w:ascii="Sylfaen" w:hAnsi="Sylfaen" w:cs="Sylfaen"/>
          <w:i/>
          <w:sz w:val="20"/>
          <w:szCs w:val="20"/>
          <w:lang w:val="ru-RU"/>
        </w:rPr>
        <w:t>փաստաթղթերը</w:t>
      </w:r>
      <w:r w:rsidRPr="00883BDC">
        <w:rPr>
          <w:rFonts w:ascii="Sylfaen" w:hAnsi="Sylfaen" w:cs="Sylfaen"/>
          <w:i/>
          <w:sz w:val="20"/>
          <w:szCs w:val="20"/>
          <w:lang w:val="af-ZA"/>
        </w:rPr>
        <w:t xml:space="preserve"> </w:t>
      </w:r>
      <w:r w:rsidRPr="00883BDC">
        <w:rPr>
          <w:rFonts w:ascii="Sylfaen" w:hAnsi="Sylfaen" w:cs="Sylfaen"/>
          <w:i/>
          <w:sz w:val="20"/>
          <w:szCs w:val="20"/>
        </w:rPr>
        <w:t>պ</w:t>
      </w:r>
      <w:r w:rsidRPr="00883BDC">
        <w:rPr>
          <w:rFonts w:ascii="Sylfaen" w:hAnsi="Sylfaen" w:cs="Sylfaen"/>
          <w:i/>
          <w:sz w:val="20"/>
          <w:szCs w:val="20"/>
          <w:lang w:val="ru-RU"/>
        </w:rPr>
        <w:t>ատվիրատուն</w:t>
      </w:r>
      <w:r w:rsidRPr="00883BDC">
        <w:rPr>
          <w:rFonts w:ascii="Sylfaen" w:hAnsi="Sylfaen" w:cs="Sylfaen"/>
          <w:i/>
          <w:sz w:val="20"/>
          <w:szCs w:val="20"/>
          <w:lang w:val="af-ZA"/>
        </w:rPr>
        <w:t xml:space="preserve"> </w:t>
      </w:r>
      <w:r w:rsidRPr="00883BDC">
        <w:rPr>
          <w:rFonts w:ascii="Sylfaen" w:hAnsi="Sylfaen" w:cs="Sylfaen"/>
          <w:i/>
          <w:sz w:val="20"/>
          <w:szCs w:val="20"/>
          <w:lang w:val="ru-RU"/>
        </w:rPr>
        <w:t>գնումների</w:t>
      </w:r>
      <w:r w:rsidRPr="00883BDC">
        <w:rPr>
          <w:rFonts w:ascii="Sylfaen" w:hAnsi="Sylfaen" w:cs="Sylfaen"/>
          <w:i/>
          <w:sz w:val="20"/>
          <w:szCs w:val="20"/>
          <w:lang w:val="af-ZA"/>
        </w:rPr>
        <w:t xml:space="preserve"> </w:t>
      </w:r>
      <w:r w:rsidRPr="00883BDC">
        <w:rPr>
          <w:rFonts w:ascii="Sylfaen" w:hAnsi="Sylfaen" w:cs="Sylfaen"/>
          <w:i/>
          <w:sz w:val="20"/>
          <w:szCs w:val="20"/>
          <w:lang w:val="ru-RU"/>
        </w:rPr>
        <w:t>հետ</w:t>
      </w:r>
      <w:r w:rsidRPr="00883BDC">
        <w:rPr>
          <w:rFonts w:ascii="Sylfaen" w:hAnsi="Sylfaen" w:cs="Sylfaen"/>
          <w:i/>
          <w:sz w:val="20"/>
          <w:szCs w:val="20"/>
          <w:lang w:val="af-ZA"/>
        </w:rPr>
        <w:t xml:space="preserve"> </w:t>
      </w:r>
      <w:r w:rsidRPr="00883BDC">
        <w:rPr>
          <w:rFonts w:ascii="Sylfaen" w:hAnsi="Sylfaen" w:cs="Sylfaen"/>
          <w:i/>
          <w:sz w:val="20"/>
          <w:szCs w:val="20"/>
          <w:lang w:val="ru-RU"/>
        </w:rPr>
        <w:t>կապված</w:t>
      </w:r>
      <w:r w:rsidRPr="00883BDC">
        <w:rPr>
          <w:rFonts w:ascii="Sylfaen" w:hAnsi="Sylfaen" w:cs="Sylfaen"/>
          <w:i/>
          <w:sz w:val="20"/>
          <w:szCs w:val="20"/>
          <w:lang w:val="af-ZA"/>
        </w:rPr>
        <w:t xml:space="preserve"> </w:t>
      </w:r>
      <w:r w:rsidRPr="00883BDC">
        <w:rPr>
          <w:rFonts w:ascii="Sylfaen" w:hAnsi="Sylfaen" w:cs="Sylfaen"/>
          <w:i/>
          <w:sz w:val="20"/>
          <w:szCs w:val="20"/>
          <w:lang w:val="ru-RU"/>
        </w:rPr>
        <w:t>բողոքներ</w:t>
      </w:r>
      <w:r w:rsidRPr="00883BDC">
        <w:rPr>
          <w:rFonts w:ascii="Sylfaen" w:hAnsi="Sylfaen" w:cs="Sylfaen"/>
          <w:i/>
          <w:sz w:val="20"/>
          <w:szCs w:val="20"/>
          <w:lang w:val="af-ZA"/>
        </w:rPr>
        <w:t xml:space="preserve"> </w:t>
      </w:r>
      <w:r w:rsidRPr="00883BDC">
        <w:rPr>
          <w:rFonts w:ascii="Sylfaen" w:hAnsi="Sylfaen" w:cs="Sylfaen"/>
          <w:i/>
          <w:sz w:val="20"/>
          <w:szCs w:val="20"/>
          <w:lang w:val="ru-RU"/>
        </w:rPr>
        <w:t>քննող</w:t>
      </w:r>
      <w:r w:rsidRPr="00883BDC">
        <w:rPr>
          <w:rFonts w:ascii="Sylfaen" w:hAnsi="Sylfaen" w:cs="Sylfaen"/>
          <w:i/>
          <w:sz w:val="20"/>
          <w:szCs w:val="20"/>
          <w:lang w:val="af-ZA"/>
        </w:rPr>
        <w:t xml:space="preserve"> </w:t>
      </w:r>
      <w:r w:rsidRPr="00883BDC">
        <w:rPr>
          <w:rFonts w:ascii="Sylfaen" w:hAnsi="Sylfaen" w:cs="Sylfaen"/>
          <w:i/>
          <w:sz w:val="20"/>
          <w:szCs w:val="20"/>
          <w:lang w:val="ru-RU"/>
        </w:rPr>
        <w:t>անձին</w:t>
      </w:r>
      <w:r w:rsidRPr="00883BDC">
        <w:rPr>
          <w:rFonts w:ascii="Sylfaen" w:hAnsi="Sylfaen" w:cs="Sylfaen"/>
          <w:i/>
          <w:sz w:val="20"/>
          <w:szCs w:val="20"/>
          <w:lang w:val="af-ZA"/>
        </w:rPr>
        <w:t xml:space="preserve"> </w:t>
      </w:r>
      <w:r w:rsidRPr="00883BDC">
        <w:rPr>
          <w:rFonts w:ascii="Sylfaen" w:hAnsi="Sylfaen" w:cs="Sylfaen"/>
          <w:i/>
          <w:sz w:val="20"/>
          <w:szCs w:val="20"/>
          <w:lang w:val="ru-RU"/>
        </w:rPr>
        <w:t>ներկայացնում</w:t>
      </w:r>
      <w:r w:rsidRPr="00883BDC">
        <w:rPr>
          <w:rFonts w:ascii="Sylfaen" w:hAnsi="Sylfaen" w:cs="Sylfaen"/>
          <w:i/>
          <w:sz w:val="20"/>
          <w:szCs w:val="20"/>
          <w:lang w:val="af-ZA"/>
        </w:rPr>
        <w:t xml:space="preserve"> </w:t>
      </w:r>
      <w:r w:rsidRPr="00883BDC">
        <w:rPr>
          <w:rFonts w:ascii="Sylfaen" w:hAnsi="Sylfaen" w:cs="Sylfaen"/>
          <w:i/>
          <w:sz w:val="20"/>
          <w:szCs w:val="20"/>
          <w:lang w:val="ru-RU"/>
        </w:rPr>
        <w:t>է</w:t>
      </w:r>
      <w:r w:rsidRPr="00883BDC">
        <w:rPr>
          <w:rFonts w:ascii="Sylfaen" w:hAnsi="Sylfaen" w:cs="Sylfaen"/>
          <w:i/>
          <w:sz w:val="20"/>
          <w:szCs w:val="20"/>
          <w:lang w:val="af-ZA"/>
        </w:rPr>
        <w:t xml:space="preserve"> </w:t>
      </w:r>
      <w:r w:rsidRPr="00883BDC">
        <w:rPr>
          <w:rFonts w:ascii="Sylfaen" w:hAnsi="Sylfaen" w:cs="Sylfaen"/>
          <w:i/>
          <w:sz w:val="20"/>
          <w:szCs w:val="20"/>
          <w:lang w:val="ru-RU"/>
        </w:rPr>
        <w:t>նման</w:t>
      </w:r>
      <w:r w:rsidRPr="00883BDC">
        <w:rPr>
          <w:rFonts w:ascii="Sylfaen" w:hAnsi="Sylfaen" w:cs="Sylfaen"/>
          <w:i/>
          <w:sz w:val="20"/>
          <w:szCs w:val="20"/>
          <w:lang w:val="af-ZA"/>
        </w:rPr>
        <w:t xml:space="preserve"> </w:t>
      </w:r>
      <w:r w:rsidRPr="00883BDC">
        <w:rPr>
          <w:rFonts w:ascii="Sylfaen" w:hAnsi="Sylfaen" w:cs="Sylfaen"/>
          <w:i/>
          <w:sz w:val="20"/>
          <w:szCs w:val="20"/>
          <w:lang w:val="ru-RU"/>
        </w:rPr>
        <w:t>պահանջ</w:t>
      </w:r>
      <w:r w:rsidRPr="00883BDC">
        <w:rPr>
          <w:rFonts w:ascii="Sylfaen" w:hAnsi="Sylfaen" w:cs="Sylfaen"/>
          <w:i/>
          <w:sz w:val="20"/>
          <w:szCs w:val="20"/>
          <w:lang w:val="af-ZA"/>
        </w:rPr>
        <w:t xml:space="preserve"> </w:t>
      </w:r>
      <w:r w:rsidRPr="00883BDC">
        <w:rPr>
          <w:rFonts w:ascii="Sylfaen" w:hAnsi="Sylfaen" w:cs="Sylfaen"/>
          <w:i/>
          <w:sz w:val="20"/>
          <w:szCs w:val="20"/>
          <w:lang w:val="ru-RU"/>
        </w:rPr>
        <w:t>ստանալու</w:t>
      </w:r>
      <w:r w:rsidRPr="00883BDC">
        <w:rPr>
          <w:rFonts w:ascii="Sylfaen" w:hAnsi="Sylfaen" w:cs="Sylfaen"/>
          <w:i/>
          <w:sz w:val="20"/>
          <w:szCs w:val="20"/>
          <w:lang w:val="af-ZA"/>
        </w:rPr>
        <w:t xml:space="preserve"> </w:t>
      </w:r>
      <w:r w:rsidRPr="00883BDC">
        <w:rPr>
          <w:rFonts w:ascii="Sylfaen" w:hAnsi="Sylfaen" w:cs="Sylfaen"/>
          <w:i/>
          <w:sz w:val="20"/>
          <w:szCs w:val="20"/>
          <w:lang w:val="ru-RU"/>
        </w:rPr>
        <w:t>օրվանից</w:t>
      </w:r>
      <w:r w:rsidRPr="00883BDC">
        <w:rPr>
          <w:rFonts w:ascii="Sylfaen" w:hAnsi="Sylfaen" w:cs="Sylfaen"/>
          <w:i/>
          <w:sz w:val="20"/>
          <w:szCs w:val="20"/>
          <w:lang w:val="af-ZA"/>
        </w:rPr>
        <w:t xml:space="preserve"> </w:t>
      </w:r>
      <w:r w:rsidRPr="00883BDC">
        <w:rPr>
          <w:rFonts w:ascii="Sylfaen" w:hAnsi="Sylfaen" w:cs="Sylfaen"/>
          <w:i/>
          <w:sz w:val="20"/>
          <w:szCs w:val="20"/>
          <w:lang w:val="ru-RU"/>
        </w:rPr>
        <w:t>հաշված</w:t>
      </w:r>
      <w:r w:rsidRPr="00883BDC">
        <w:rPr>
          <w:rFonts w:ascii="Sylfaen" w:hAnsi="Sylfaen" w:cs="Sylfaen"/>
          <w:i/>
          <w:sz w:val="20"/>
          <w:szCs w:val="20"/>
          <w:lang w:val="af-ZA"/>
        </w:rPr>
        <w:t xml:space="preserve"> </w:t>
      </w:r>
      <w:r w:rsidRPr="00883BDC">
        <w:rPr>
          <w:rFonts w:ascii="Sylfaen" w:hAnsi="Sylfaen" w:cs="Sylfaen"/>
          <w:i/>
          <w:sz w:val="20"/>
          <w:szCs w:val="20"/>
          <w:lang w:val="ru-RU"/>
        </w:rPr>
        <w:t>երկու</w:t>
      </w:r>
      <w:r w:rsidRPr="00883BDC">
        <w:rPr>
          <w:rFonts w:ascii="Sylfaen" w:hAnsi="Sylfaen" w:cs="Sylfaen"/>
          <w:i/>
          <w:sz w:val="20"/>
          <w:szCs w:val="20"/>
          <w:lang w:val="af-ZA"/>
        </w:rPr>
        <w:t xml:space="preserve"> </w:t>
      </w:r>
      <w:r w:rsidRPr="00883BDC">
        <w:rPr>
          <w:rFonts w:ascii="Sylfaen" w:hAnsi="Sylfaen" w:cs="Sylfaen"/>
          <w:i/>
          <w:sz w:val="20"/>
          <w:szCs w:val="20"/>
          <w:lang w:val="ru-RU"/>
        </w:rPr>
        <w:t>աշխատանքային</w:t>
      </w:r>
      <w:r w:rsidRPr="00883BDC">
        <w:rPr>
          <w:rFonts w:ascii="Sylfaen" w:hAnsi="Sylfaen" w:cs="Sylfaen"/>
          <w:i/>
          <w:sz w:val="20"/>
          <w:szCs w:val="20"/>
          <w:lang w:val="af-ZA"/>
        </w:rPr>
        <w:t xml:space="preserve"> </w:t>
      </w:r>
      <w:r w:rsidRPr="00883BDC">
        <w:rPr>
          <w:rFonts w:ascii="Sylfaen" w:hAnsi="Sylfaen" w:cs="Sylfaen"/>
          <w:i/>
          <w:sz w:val="20"/>
          <w:szCs w:val="20"/>
          <w:lang w:val="ru-RU"/>
        </w:rPr>
        <w:t>օրվա</w:t>
      </w:r>
      <w:r w:rsidRPr="00883BDC">
        <w:rPr>
          <w:rFonts w:ascii="Sylfaen" w:hAnsi="Sylfaen" w:cs="Sylfaen"/>
          <w:i/>
          <w:sz w:val="20"/>
          <w:szCs w:val="20"/>
          <w:lang w:val="af-ZA"/>
        </w:rPr>
        <w:t xml:space="preserve"> </w:t>
      </w:r>
      <w:r w:rsidRPr="00883BDC">
        <w:rPr>
          <w:rFonts w:ascii="Sylfaen" w:hAnsi="Sylfaen" w:cs="Sylfaen"/>
          <w:i/>
          <w:sz w:val="20"/>
          <w:szCs w:val="20"/>
          <w:lang w:val="ru-RU"/>
        </w:rPr>
        <w:t>ընթացքում</w:t>
      </w:r>
      <w:r w:rsidRPr="00883BDC">
        <w:rPr>
          <w:rFonts w:ascii="Sylfaen" w:hAnsi="Sylfaen" w:cs="Sylfaen"/>
          <w:i/>
          <w:sz w:val="20"/>
          <w:szCs w:val="20"/>
          <w:lang w:val="af-ZA"/>
        </w:rPr>
        <w:t>:</w:t>
      </w:r>
    </w:p>
    <w:bookmarkEnd w:id="10"/>
    <w:p w:rsidR="00A5723E" w:rsidRPr="00883BDC" w:rsidRDefault="00A5723E" w:rsidP="00A5723E">
      <w:pPr>
        <w:ind w:firstLine="567"/>
        <w:jc w:val="both"/>
        <w:rPr>
          <w:rFonts w:ascii="Sylfaen" w:hAnsi="Sylfaen" w:cs="Sylfaen"/>
          <w:i/>
          <w:sz w:val="20"/>
          <w:szCs w:val="20"/>
          <w:lang w:val="af-ZA"/>
        </w:rPr>
      </w:pPr>
      <w:r w:rsidRPr="00883BDC">
        <w:rPr>
          <w:rFonts w:ascii="Sylfaen" w:hAnsi="Sylfaen" w:cs="Sylfaen"/>
          <w:i/>
          <w:sz w:val="20"/>
          <w:szCs w:val="20"/>
          <w:lang w:val="af-ZA"/>
        </w:rPr>
        <w:t xml:space="preserve">12.11 </w:t>
      </w:r>
      <w:r w:rsidRPr="00883BDC">
        <w:rPr>
          <w:rFonts w:ascii="Sylfaen" w:hAnsi="Sylfaen" w:cs="Sylfaen"/>
          <w:i/>
          <w:sz w:val="20"/>
          <w:szCs w:val="20"/>
          <w:lang w:val="ru-RU"/>
        </w:rPr>
        <w:t>Բողոքի</w:t>
      </w:r>
      <w:r w:rsidRPr="00883BDC">
        <w:rPr>
          <w:rFonts w:ascii="Sylfaen" w:hAnsi="Sylfaen" w:cs="Sylfaen"/>
          <w:i/>
          <w:sz w:val="20"/>
          <w:szCs w:val="20"/>
          <w:lang w:val="af-ZA"/>
        </w:rPr>
        <w:t xml:space="preserve"> </w:t>
      </w:r>
      <w:r w:rsidRPr="00883BDC">
        <w:rPr>
          <w:rFonts w:ascii="Sylfaen" w:hAnsi="Sylfaen" w:cs="Sylfaen"/>
          <w:i/>
          <w:sz w:val="20"/>
          <w:szCs w:val="20"/>
          <w:lang w:val="ru-RU"/>
        </w:rPr>
        <w:t>վերաբերյալ</w:t>
      </w:r>
      <w:r w:rsidRPr="00883BDC">
        <w:rPr>
          <w:rFonts w:ascii="Sylfaen" w:hAnsi="Sylfaen" w:cs="Sylfaen"/>
          <w:i/>
          <w:sz w:val="20"/>
          <w:szCs w:val="20"/>
          <w:lang w:val="af-ZA"/>
        </w:rPr>
        <w:t xml:space="preserve"> </w:t>
      </w:r>
      <w:r w:rsidRPr="00883BDC">
        <w:rPr>
          <w:rFonts w:ascii="Sylfaen" w:hAnsi="Sylfaen" w:cs="Sylfaen"/>
          <w:i/>
          <w:sz w:val="20"/>
          <w:szCs w:val="20"/>
          <w:lang w:val="ru-RU"/>
        </w:rPr>
        <w:t>որոշումները</w:t>
      </w:r>
      <w:r w:rsidRPr="00883BDC">
        <w:rPr>
          <w:rFonts w:ascii="Sylfaen" w:hAnsi="Sylfaen" w:cs="Sylfaen"/>
          <w:i/>
          <w:sz w:val="20"/>
          <w:szCs w:val="20"/>
          <w:lang w:val="af-ZA"/>
        </w:rPr>
        <w:t xml:space="preserve"> </w:t>
      </w:r>
      <w:r w:rsidRPr="00883BDC">
        <w:rPr>
          <w:rFonts w:ascii="Sylfaen" w:hAnsi="Sylfaen" w:cs="Sylfaen"/>
          <w:i/>
          <w:sz w:val="20"/>
          <w:szCs w:val="20"/>
          <w:lang w:val="ru-RU"/>
        </w:rPr>
        <w:t>կայացվում</w:t>
      </w:r>
      <w:r w:rsidRPr="00883BDC">
        <w:rPr>
          <w:rFonts w:ascii="Sylfaen" w:hAnsi="Sylfaen" w:cs="Sylfaen"/>
          <w:i/>
          <w:sz w:val="20"/>
          <w:szCs w:val="20"/>
          <w:lang w:val="af-ZA"/>
        </w:rPr>
        <w:t xml:space="preserve"> </w:t>
      </w:r>
      <w:r w:rsidRPr="00883BDC">
        <w:rPr>
          <w:rFonts w:ascii="Sylfaen" w:hAnsi="Sylfaen" w:cs="Sylfaen"/>
          <w:i/>
          <w:sz w:val="20"/>
          <w:szCs w:val="20"/>
          <w:lang w:val="ru-RU"/>
        </w:rPr>
        <w:t>են</w:t>
      </w:r>
      <w:r w:rsidRPr="00883BDC">
        <w:rPr>
          <w:rFonts w:ascii="Sylfaen" w:hAnsi="Sylfaen" w:cs="Sylfaen"/>
          <w:i/>
          <w:sz w:val="20"/>
          <w:szCs w:val="20"/>
          <w:lang w:val="af-ZA"/>
        </w:rPr>
        <w:t xml:space="preserve"> </w:t>
      </w:r>
      <w:r w:rsidRPr="00883BDC">
        <w:rPr>
          <w:rFonts w:ascii="Sylfaen" w:hAnsi="Sylfaen" w:cs="Sylfaen"/>
          <w:i/>
          <w:sz w:val="20"/>
          <w:szCs w:val="20"/>
          <w:lang w:val="ru-RU"/>
        </w:rPr>
        <w:t>այնպիսի</w:t>
      </w:r>
      <w:r w:rsidRPr="00883BDC">
        <w:rPr>
          <w:rFonts w:ascii="Sylfaen" w:hAnsi="Sylfaen" w:cs="Sylfaen"/>
          <w:i/>
          <w:sz w:val="20"/>
          <w:szCs w:val="20"/>
          <w:lang w:val="af-ZA"/>
        </w:rPr>
        <w:t xml:space="preserve"> </w:t>
      </w:r>
      <w:r w:rsidRPr="00883BDC">
        <w:rPr>
          <w:rFonts w:ascii="Sylfaen" w:hAnsi="Sylfaen" w:cs="Sylfaen"/>
          <w:i/>
          <w:sz w:val="20"/>
          <w:szCs w:val="20"/>
          <w:lang w:val="ru-RU"/>
        </w:rPr>
        <w:t>ընթացակարգով</w:t>
      </w:r>
      <w:r w:rsidRPr="00883BDC">
        <w:rPr>
          <w:rFonts w:ascii="Sylfaen" w:hAnsi="Sylfaen" w:cs="Sylfaen"/>
          <w:i/>
          <w:sz w:val="20"/>
          <w:szCs w:val="20"/>
          <w:lang w:val="af-ZA"/>
        </w:rPr>
        <w:t xml:space="preserve">, </w:t>
      </w:r>
      <w:r w:rsidRPr="00883BDC">
        <w:rPr>
          <w:rFonts w:ascii="Sylfaen" w:hAnsi="Sylfaen" w:cs="Sylfaen"/>
          <w:i/>
          <w:sz w:val="20"/>
          <w:szCs w:val="20"/>
          <w:lang w:val="ru-RU"/>
        </w:rPr>
        <w:t>որի</w:t>
      </w:r>
      <w:r w:rsidRPr="00883BDC">
        <w:rPr>
          <w:rFonts w:ascii="Sylfaen" w:hAnsi="Sylfaen" w:cs="Sylfaen"/>
          <w:i/>
          <w:sz w:val="20"/>
          <w:szCs w:val="20"/>
          <w:lang w:val="af-ZA"/>
        </w:rPr>
        <w:t xml:space="preserve"> </w:t>
      </w:r>
      <w:r w:rsidRPr="00883BDC">
        <w:rPr>
          <w:rFonts w:ascii="Sylfaen" w:hAnsi="Sylfaen" w:cs="Sylfaen"/>
          <w:i/>
          <w:sz w:val="20"/>
          <w:szCs w:val="20"/>
          <w:lang w:val="ru-RU"/>
        </w:rPr>
        <w:t>համաձայն</w:t>
      </w:r>
      <w:r w:rsidRPr="00883BDC">
        <w:rPr>
          <w:rFonts w:ascii="Sylfaen" w:hAnsi="Sylfaen" w:cs="Sylfaen"/>
          <w:i/>
          <w:sz w:val="20"/>
          <w:szCs w:val="20"/>
          <w:lang w:val="af-ZA"/>
        </w:rPr>
        <w:t xml:space="preserve"> </w:t>
      </w:r>
      <w:r w:rsidRPr="00883BDC">
        <w:rPr>
          <w:rFonts w:ascii="Sylfaen" w:hAnsi="Sylfaen" w:cs="Sylfaen"/>
          <w:i/>
          <w:sz w:val="20"/>
          <w:szCs w:val="20"/>
          <w:lang w:val="ru-RU"/>
        </w:rPr>
        <w:t>բողոքը</w:t>
      </w:r>
      <w:r w:rsidRPr="00883BDC">
        <w:rPr>
          <w:rFonts w:ascii="Sylfaen" w:hAnsi="Sylfaen" w:cs="Sylfaen"/>
          <w:i/>
          <w:sz w:val="20"/>
          <w:szCs w:val="20"/>
          <w:lang w:val="af-ZA"/>
        </w:rPr>
        <w:t xml:space="preserve"> </w:t>
      </w:r>
      <w:r w:rsidRPr="00883BDC">
        <w:rPr>
          <w:rFonts w:ascii="Sylfaen" w:hAnsi="Sylfaen" w:cs="Sylfaen"/>
          <w:i/>
          <w:sz w:val="20"/>
          <w:szCs w:val="20"/>
          <w:lang w:val="ru-RU"/>
        </w:rPr>
        <w:t>ներկայացրած</w:t>
      </w:r>
      <w:r w:rsidRPr="00883BDC">
        <w:rPr>
          <w:rFonts w:ascii="Sylfaen" w:hAnsi="Sylfaen" w:cs="Sylfaen"/>
          <w:i/>
          <w:sz w:val="20"/>
          <w:szCs w:val="20"/>
          <w:lang w:val="af-ZA"/>
        </w:rPr>
        <w:t xml:space="preserve"> </w:t>
      </w:r>
      <w:r w:rsidRPr="00883BDC">
        <w:rPr>
          <w:rFonts w:ascii="Sylfaen" w:hAnsi="Sylfaen" w:cs="Sylfaen"/>
          <w:i/>
          <w:sz w:val="20"/>
          <w:szCs w:val="20"/>
          <w:lang w:val="ru-RU"/>
        </w:rPr>
        <w:t>անձը</w:t>
      </w:r>
      <w:r w:rsidRPr="00883BDC">
        <w:rPr>
          <w:rFonts w:ascii="Sylfaen" w:hAnsi="Sylfaen" w:cs="Sylfaen"/>
          <w:i/>
          <w:sz w:val="20"/>
          <w:szCs w:val="20"/>
          <w:lang w:val="af-ZA"/>
        </w:rPr>
        <w:t>, պ</w:t>
      </w:r>
      <w:r w:rsidRPr="00883BDC">
        <w:rPr>
          <w:rFonts w:ascii="Sylfaen" w:hAnsi="Sylfaen" w:cs="Sylfaen"/>
          <w:i/>
          <w:sz w:val="20"/>
          <w:szCs w:val="20"/>
          <w:lang w:val="ru-RU"/>
        </w:rPr>
        <w:t>ատվիրատուն</w:t>
      </w:r>
      <w:r w:rsidRPr="00883BDC">
        <w:rPr>
          <w:rFonts w:ascii="Sylfaen" w:hAnsi="Sylfaen" w:cs="Sylfaen"/>
          <w:i/>
          <w:sz w:val="20"/>
          <w:szCs w:val="20"/>
          <w:lang w:val="af-ZA"/>
        </w:rPr>
        <w:t xml:space="preserve"> </w:t>
      </w:r>
      <w:r w:rsidRPr="00883BDC">
        <w:rPr>
          <w:rFonts w:ascii="Sylfaen" w:hAnsi="Sylfaen" w:cs="Sylfaen"/>
          <w:i/>
          <w:sz w:val="20"/>
          <w:szCs w:val="20"/>
          <w:lang w:val="ru-RU"/>
        </w:rPr>
        <w:t>և</w:t>
      </w:r>
      <w:r w:rsidRPr="00883BDC">
        <w:rPr>
          <w:rFonts w:ascii="Sylfaen" w:hAnsi="Sylfaen" w:cs="Sylfaen"/>
          <w:i/>
          <w:sz w:val="20"/>
          <w:szCs w:val="20"/>
          <w:lang w:val="af-ZA"/>
        </w:rPr>
        <w:t xml:space="preserve"> </w:t>
      </w:r>
      <w:r w:rsidRPr="00883BDC">
        <w:rPr>
          <w:rFonts w:ascii="Sylfaen" w:hAnsi="Sylfaen" w:cs="Sylfaen"/>
          <w:i/>
          <w:sz w:val="20"/>
          <w:szCs w:val="20"/>
          <w:lang w:val="ru-RU"/>
        </w:rPr>
        <w:t>ներգրավված</w:t>
      </w:r>
      <w:r w:rsidRPr="00883BDC">
        <w:rPr>
          <w:rFonts w:ascii="Sylfaen" w:hAnsi="Sylfaen" w:cs="Sylfaen"/>
          <w:i/>
          <w:sz w:val="20"/>
          <w:szCs w:val="20"/>
          <w:lang w:val="af-ZA"/>
        </w:rPr>
        <w:t xml:space="preserve"> </w:t>
      </w:r>
      <w:r w:rsidRPr="00883BDC">
        <w:rPr>
          <w:rFonts w:ascii="Sylfaen" w:hAnsi="Sylfaen" w:cs="Sylfaen"/>
          <w:i/>
          <w:sz w:val="20"/>
          <w:szCs w:val="20"/>
          <w:lang w:val="ru-RU"/>
        </w:rPr>
        <w:t>բոլոր</w:t>
      </w:r>
      <w:r w:rsidRPr="00883BDC">
        <w:rPr>
          <w:rFonts w:ascii="Sylfaen" w:hAnsi="Sylfaen" w:cs="Sylfaen"/>
          <w:i/>
          <w:sz w:val="20"/>
          <w:szCs w:val="20"/>
          <w:lang w:val="af-ZA"/>
        </w:rPr>
        <w:t xml:space="preserve"> </w:t>
      </w:r>
      <w:r w:rsidRPr="00883BDC">
        <w:rPr>
          <w:rFonts w:ascii="Sylfaen" w:hAnsi="Sylfaen" w:cs="Sylfaen"/>
          <w:i/>
          <w:sz w:val="20"/>
          <w:szCs w:val="20"/>
          <w:lang w:val="ru-RU"/>
        </w:rPr>
        <w:t>կողմերն</w:t>
      </w:r>
      <w:r w:rsidRPr="00883BDC">
        <w:rPr>
          <w:rFonts w:ascii="Sylfaen" w:hAnsi="Sylfaen" w:cs="Sylfaen"/>
          <w:i/>
          <w:sz w:val="20"/>
          <w:szCs w:val="20"/>
          <w:lang w:val="af-ZA"/>
        </w:rPr>
        <w:t xml:space="preserve"> </w:t>
      </w:r>
      <w:r w:rsidRPr="00883BDC">
        <w:rPr>
          <w:rFonts w:ascii="Sylfaen" w:hAnsi="Sylfaen" w:cs="Sylfaen"/>
          <w:i/>
          <w:sz w:val="20"/>
          <w:szCs w:val="20"/>
          <w:lang w:val="ru-RU"/>
        </w:rPr>
        <w:t>իրավունք</w:t>
      </w:r>
      <w:r w:rsidRPr="00883BDC">
        <w:rPr>
          <w:rFonts w:ascii="Sylfaen" w:hAnsi="Sylfaen" w:cs="Sylfaen"/>
          <w:i/>
          <w:sz w:val="20"/>
          <w:szCs w:val="20"/>
          <w:lang w:val="af-ZA"/>
        </w:rPr>
        <w:t xml:space="preserve"> </w:t>
      </w:r>
      <w:r w:rsidRPr="00883BDC">
        <w:rPr>
          <w:rFonts w:ascii="Sylfaen" w:hAnsi="Sylfaen" w:cs="Sylfaen"/>
          <w:i/>
          <w:sz w:val="20"/>
          <w:szCs w:val="20"/>
          <w:lang w:val="ru-RU"/>
        </w:rPr>
        <w:t>ունենան</w:t>
      </w:r>
      <w:r w:rsidRPr="00883BDC">
        <w:rPr>
          <w:rFonts w:ascii="Sylfaen" w:hAnsi="Sylfaen" w:cs="Sylfaen"/>
          <w:i/>
          <w:sz w:val="20"/>
          <w:szCs w:val="20"/>
          <w:lang w:val="af-ZA"/>
        </w:rPr>
        <w:t xml:space="preserve"> </w:t>
      </w:r>
      <w:r w:rsidRPr="00883BDC">
        <w:rPr>
          <w:rFonts w:ascii="Sylfaen" w:hAnsi="Sylfaen" w:cs="Sylfaen"/>
          <w:i/>
          <w:sz w:val="20"/>
          <w:szCs w:val="20"/>
          <w:lang w:val="ru-RU"/>
        </w:rPr>
        <w:t>ներկա</w:t>
      </w:r>
      <w:r w:rsidRPr="00883BDC">
        <w:rPr>
          <w:rFonts w:ascii="Sylfaen" w:hAnsi="Sylfaen" w:cs="Sylfaen"/>
          <w:i/>
          <w:sz w:val="20"/>
          <w:szCs w:val="20"/>
          <w:lang w:val="af-ZA"/>
        </w:rPr>
        <w:t xml:space="preserve"> լինելու </w:t>
      </w:r>
      <w:r w:rsidRPr="00883BDC">
        <w:rPr>
          <w:rFonts w:ascii="Sylfaen" w:hAnsi="Sylfaen" w:cs="Sylfaen"/>
          <w:i/>
          <w:sz w:val="20"/>
          <w:szCs w:val="20"/>
          <w:lang w:val="ru-RU"/>
        </w:rPr>
        <w:t>բողոքի</w:t>
      </w:r>
      <w:r w:rsidRPr="00883BDC">
        <w:rPr>
          <w:rFonts w:ascii="Sylfaen" w:hAnsi="Sylfaen" w:cs="Sylfaen"/>
          <w:i/>
          <w:sz w:val="20"/>
          <w:szCs w:val="20"/>
          <w:lang w:val="af-ZA"/>
        </w:rPr>
        <w:t xml:space="preserve"> </w:t>
      </w:r>
      <w:r w:rsidRPr="00883BDC">
        <w:rPr>
          <w:rFonts w:ascii="Sylfaen" w:hAnsi="Sylfaen" w:cs="Sylfaen"/>
          <w:i/>
          <w:sz w:val="20"/>
          <w:szCs w:val="20"/>
          <w:lang w:val="ru-RU"/>
        </w:rPr>
        <w:t>քննության</w:t>
      </w:r>
      <w:r w:rsidRPr="00883BDC">
        <w:rPr>
          <w:rFonts w:ascii="Sylfaen" w:hAnsi="Sylfaen" w:cs="Sylfaen"/>
          <w:i/>
          <w:sz w:val="20"/>
          <w:szCs w:val="20"/>
          <w:lang w:val="af-ZA"/>
        </w:rPr>
        <w:t xml:space="preserve"> </w:t>
      </w:r>
      <w:r w:rsidRPr="00883BDC">
        <w:rPr>
          <w:rFonts w:ascii="Sylfaen" w:hAnsi="Sylfaen" w:cs="Sylfaen"/>
          <w:i/>
          <w:sz w:val="20"/>
          <w:szCs w:val="20"/>
          <w:lang w:val="ru-RU"/>
        </w:rPr>
        <w:t>նպատակով</w:t>
      </w:r>
      <w:r w:rsidRPr="00883BDC">
        <w:rPr>
          <w:rFonts w:ascii="Sylfaen" w:hAnsi="Sylfaen" w:cs="Sylfaen"/>
          <w:i/>
          <w:sz w:val="20"/>
          <w:szCs w:val="20"/>
          <w:lang w:val="af-ZA"/>
        </w:rPr>
        <w:t xml:space="preserve"> </w:t>
      </w:r>
      <w:r w:rsidRPr="00883BDC">
        <w:rPr>
          <w:rFonts w:ascii="Sylfaen" w:hAnsi="Sylfaen" w:cs="Sylfaen"/>
          <w:i/>
          <w:sz w:val="20"/>
          <w:szCs w:val="20"/>
          <w:lang w:val="ru-RU"/>
        </w:rPr>
        <w:t>հրավիրված</w:t>
      </w:r>
      <w:r w:rsidRPr="00883BDC">
        <w:rPr>
          <w:rFonts w:ascii="Sylfaen" w:hAnsi="Sylfaen" w:cs="Sylfaen"/>
          <w:i/>
          <w:sz w:val="20"/>
          <w:szCs w:val="20"/>
          <w:lang w:val="af-ZA"/>
        </w:rPr>
        <w:t xml:space="preserve"> </w:t>
      </w:r>
      <w:r w:rsidRPr="00883BDC">
        <w:rPr>
          <w:rFonts w:ascii="Sylfaen" w:hAnsi="Sylfaen" w:cs="Sylfaen"/>
          <w:i/>
          <w:sz w:val="20"/>
          <w:szCs w:val="20"/>
          <w:lang w:val="ru-RU"/>
        </w:rPr>
        <w:t>նիստերին</w:t>
      </w:r>
      <w:r w:rsidRPr="00883BDC">
        <w:rPr>
          <w:rFonts w:ascii="Sylfaen" w:hAnsi="Sylfaen" w:cs="Sylfaen"/>
          <w:i/>
          <w:sz w:val="20"/>
          <w:szCs w:val="20"/>
          <w:lang w:val="af-ZA"/>
        </w:rPr>
        <w:t xml:space="preserve"> </w:t>
      </w:r>
      <w:r w:rsidRPr="00883BDC">
        <w:rPr>
          <w:rFonts w:ascii="Sylfaen" w:hAnsi="Sylfaen" w:cs="Sylfaen"/>
          <w:i/>
          <w:sz w:val="20"/>
          <w:szCs w:val="20"/>
          <w:lang w:val="ru-RU"/>
        </w:rPr>
        <w:t>և</w:t>
      </w:r>
      <w:r w:rsidRPr="00883BDC">
        <w:rPr>
          <w:rFonts w:ascii="Sylfaen" w:hAnsi="Sylfaen" w:cs="Sylfaen"/>
          <w:i/>
          <w:sz w:val="20"/>
          <w:szCs w:val="20"/>
          <w:lang w:val="af-ZA"/>
        </w:rPr>
        <w:t xml:space="preserve"> </w:t>
      </w:r>
      <w:r w:rsidRPr="00883BDC">
        <w:rPr>
          <w:rFonts w:ascii="Sylfaen" w:hAnsi="Sylfaen" w:cs="Sylfaen"/>
          <w:i/>
          <w:sz w:val="20"/>
          <w:szCs w:val="20"/>
          <w:lang w:val="ru-RU"/>
        </w:rPr>
        <w:t>ներկայացնելու</w:t>
      </w:r>
      <w:r w:rsidRPr="00883BDC">
        <w:rPr>
          <w:rFonts w:ascii="Sylfaen" w:hAnsi="Sylfaen" w:cs="Sylfaen"/>
          <w:i/>
          <w:sz w:val="20"/>
          <w:szCs w:val="20"/>
          <w:lang w:val="af-ZA"/>
        </w:rPr>
        <w:t xml:space="preserve"> </w:t>
      </w:r>
      <w:r w:rsidRPr="00883BDC">
        <w:rPr>
          <w:rFonts w:ascii="Sylfaen" w:hAnsi="Sylfaen" w:cs="Sylfaen"/>
          <w:i/>
          <w:sz w:val="20"/>
          <w:szCs w:val="20"/>
          <w:lang w:val="ru-RU"/>
        </w:rPr>
        <w:t>իրենց</w:t>
      </w:r>
      <w:r w:rsidRPr="00883BDC">
        <w:rPr>
          <w:rFonts w:ascii="Sylfaen" w:hAnsi="Sylfaen" w:cs="Sylfaen"/>
          <w:i/>
          <w:sz w:val="20"/>
          <w:szCs w:val="20"/>
          <w:lang w:val="af-ZA"/>
        </w:rPr>
        <w:t xml:space="preserve"> </w:t>
      </w:r>
      <w:r w:rsidRPr="00883BDC">
        <w:rPr>
          <w:rFonts w:ascii="Sylfaen" w:hAnsi="Sylfaen" w:cs="Sylfaen"/>
          <w:i/>
          <w:sz w:val="20"/>
          <w:szCs w:val="20"/>
          <w:lang w:val="ru-RU"/>
        </w:rPr>
        <w:t>տեսակետները։</w:t>
      </w:r>
    </w:p>
    <w:p w:rsidR="00A5723E" w:rsidRPr="00883BDC" w:rsidRDefault="00A5723E" w:rsidP="00A5723E">
      <w:pPr>
        <w:ind w:firstLine="567"/>
        <w:jc w:val="both"/>
        <w:rPr>
          <w:rFonts w:ascii="Sylfaen" w:hAnsi="Sylfaen" w:cs="Sylfaen"/>
          <w:i/>
          <w:sz w:val="20"/>
          <w:szCs w:val="20"/>
          <w:lang w:val="af-ZA"/>
        </w:rPr>
      </w:pPr>
      <w:r w:rsidRPr="00883BDC">
        <w:rPr>
          <w:rFonts w:ascii="Sylfaen" w:hAnsi="Sylfaen" w:cs="Sylfaen"/>
          <w:i/>
          <w:sz w:val="20"/>
          <w:szCs w:val="20"/>
          <w:lang w:val="af-ZA"/>
        </w:rPr>
        <w:t xml:space="preserve">12.12 </w:t>
      </w:r>
      <w:r w:rsidRPr="00883BDC">
        <w:rPr>
          <w:rFonts w:ascii="Sylfaen" w:hAnsi="Sylfaen" w:cs="Sylfaen"/>
          <w:i/>
          <w:sz w:val="20"/>
          <w:szCs w:val="20"/>
          <w:lang w:val="ru-RU"/>
        </w:rPr>
        <w:t>Բողոքի</w:t>
      </w:r>
      <w:r w:rsidRPr="00883BDC">
        <w:rPr>
          <w:rFonts w:ascii="Sylfaen" w:hAnsi="Sylfaen" w:cs="Sylfaen"/>
          <w:i/>
          <w:sz w:val="20"/>
          <w:szCs w:val="20"/>
          <w:lang w:val="af-ZA"/>
        </w:rPr>
        <w:t xml:space="preserve"> </w:t>
      </w:r>
      <w:r w:rsidRPr="00883BDC">
        <w:rPr>
          <w:rFonts w:ascii="Sylfaen" w:hAnsi="Sylfaen" w:cs="Sylfaen"/>
          <w:i/>
          <w:sz w:val="20"/>
          <w:szCs w:val="20"/>
          <w:lang w:val="ru-RU"/>
        </w:rPr>
        <w:t>քննությունն</w:t>
      </w:r>
      <w:r w:rsidRPr="00883BDC">
        <w:rPr>
          <w:rFonts w:ascii="Sylfaen" w:hAnsi="Sylfaen" w:cs="Sylfaen"/>
          <w:i/>
          <w:sz w:val="20"/>
          <w:szCs w:val="20"/>
          <w:lang w:val="af-ZA"/>
        </w:rPr>
        <w:t xml:space="preserve"> </w:t>
      </w:r>
      <w:r w:rsidRPr="00883BDC">
        <w:rPr>
          <w:rFonts w:ascii="Sylfaen" w:hAnsi="Sylfaen" w:cs="Sylfaen"/>
          <w:i/>
          <w:sz w:val="20"/>
          <w:szCs w:val="20"/>
          <w:lang w:val="ru-RU"/>
        </w:rPr>
        <w:t>իրականացվում</w:t>
      </w:r>
      <w:r w:rsidRPr="00883BDC">
        <w:rPr>
          <w:rFonts w:ascii="Sylfaen" w:hAnsi="Sylfaen" w:cs="Sylfaen"/>
          <w:i/>
          <w:sz w:val="20"/>
          <w:szCs w:val="20"/>
          <w:lang w:val="af-ZA"/>
        </w:rPr>
        <w:t xml:space="preserve"> </w:t>
      </w:r>
      <w:r w:rsidRPr="00883BDC">
        <w:rPr>
          <w:rFonts w:ascii="Sylfaen" w:hAnsi="Sylfaen" w:cs="Sylfaen"/>
          <w:i/>
          <w:sz w:val="20"/>
          <w:szCs w:val="20"/>
          <w:lang w:val="ru-RU"/>
        </w:rPr>
        <w:t>և</w:t>
      </w:r>
      <w:r w:rsidRPr="00883BDC">
        <w:rPr>
          <w:rFonts w:ascii="Sylfaen" w:hAnsi="Sylfaen" w:cs="Sylfaen"/>
          <w:i/>
          <w:sz w:val="20"/>
          <w:szCs w:val="20"/>
          <w:lang w:val="af-ZA"/>
        </w:rPr>
        <w:t xml:space="preserve"> </w:t>
      </w:r>
      <w:r w:rsidRPr="00883BDC">
        <w:rPr>
          <w:rFonts w:ascii="Sylfaen" w:hAnsi="Sylfaen" w:cs="Sylfaen"/>
          <w:i/>
          <w:sz w:val="20"/>
          <w:szCs w:val="20"/>
          <w:lang w:val="ru-RU"/>
        </w:rPr>
        <w:t>որոշումը</w:t>
      </w:r>
      <w:r w:rsidRPr="00883BDC">
        <w:rPr>
          <w:rFonts w:ascii="Sylfaen" w:hAnsi="Sylfaen" w:cs="Sylfaen"/>
          <w:i/>
          <w:sz w:val="20"/>
          <w:szCs w:val="20"/>
          <w:lang w:val="af-ZA"/>
        </w:rPr>
        <w:t xml:space="preserve"> </w:t>
      </w:r>
      <w:r w:rsidRPr="00883BDC">
        <w:rPr>
          <w:rFonts w:ascii="Sylfaen" w:hAnsi="Sylfaen" w:cs="Sylfaen"/>
          <w:i/>
          <w:sz w:val="20"/>
          <w:szCs w:val="20"/>
          <w:lang w:val="ru-RU"/>
        </w:rPr>
        <w:t>կայացվում</w:t>
      </w:r>
      <w:r w:rsidRPr="00883BDC">
        <w:rPr>
          <w:rFonts w:ascii="Sylfaen" w:hAnsi="Sylfaen" w:cs="Sylfaen"/>
          <w:i/>
          <w:sz w:val="20"/>
          <w:szCs w:val="20"/>
          <w:lang w:val="af-ZA"/>
        </w:rPr>
        <w:t xml:space="preserve"> </w:t>
      </w:r>
      <w:r w:rsidRPr="00883BDC">
        <w:rPr>
          <w:rFonts w:ascii="Sylfaen" w:hAnsi="Sylfaen" w:cs="Sylfaen"/>
          <w:i/>
          <w:sz w:val="20"/>
          <w:szCs w:val="20"/>
          <w:lang w:val="ru-RU"/>
        </w:rPr>
        <w:t>է</w:t>
      </w:r>
      <w:r w:rsidRPr="00883BDC">
        <w:rPr>
          <w:rFonts w:ascii="Sylfaen" w:hAnsi="Sylfaen" w:cs="Sylfaen"/>
          <w:i/>
          <w:sz w:val="20"/>
          <w:szCs w:val="20"/>
          <w:lang w:val="af-ZA"/>
        </w:rPr>
        <w:t xml:space="preserve"> </w:t>
      </w:r>
      <w:r w:rsidRPr="00883BDC">
        <w:rPr>
          <w:rFonts w:ascii="Sylfaen" w:hAnsi="Sylfaen" w:cs="Sylfaen"/>
          <w:i/>
          <w:sz w:val="20"/>
          <w:szCs w:val="20"/>
          <w:lang w:val="ru-RU"/>
        </w:rPr>
        <w:t>բողոքը</w:t>
      </w:r>
      <w:r w:rsidRPr="00883BDC">
        <w:rPr>
          <w:rFonts w:ascii="Sylfaen" w:hAnsi="Sylfaen" w:cs="Sylfaen"/>
          <w:i/>
          <w:sz w:val="20"/>
          <w:szCs w:val="20"/>
          <w:lang w:val="af-ZA"/>
        </w:rPr>
        <w:t xml:space="preserve"> </w:t>
      </w:r>
      <w:r w:rsidRPr="00883BDC">
        <w:rPr>
          <w:rFonts w:ascii="Sylfaen" w:hAnsi="Sylfaen" w:cs="Sylfaen"/>
          <w:i/>
          <w:sz w:val="20"/>
          <w:szCs w:val="20"/>
          <w:lang w:val="ru-RU"/>
        </w:rPr>
        <w:t>վարույթն</w:t>
      </w:r>
      <w:r w:rsidRPr="00883BDC">
        <w:rPr>
          <w:rFonts w:ascii="Sylfaen" w:hAnsi="Sylfaen" w:cs="Sylfaen"/>
          <w:i/>
          <w:sz w:val="20"/>
          <w:szCs w:val="20"/>
          <w:lang w:val="af-ZA"/>
        </w:rPr>
        <w:t xml:space="preserve"> </w:t>
      </w:r>
      <w:r w:rsidRPr="00883BDC">
        <w:rPr>
          <w:rFonts w:ascii="Sylfaen" w:hAnsi="Sylfaen" w:cs="Sylfaen"/>
          <w:i/>
          <w:sz w:val="20"/>
          <w:szCs w:val="20"/>
          <w:lang w:val="ru-RU"/>
        </w:rPr>
        <w:t>ընդունվելու</w:t>
      </w:r>
      <w:r w:rsidRPr="00883BDC">
        <w:rPr>
          <w:rFonts w:ascii="Sylfaen" w:hAnsi="Sylfaen" w:cs="Sylfaen"/>
          <w:i/>
          <w:sz w:val="20"/>
          <w:szCs w:val="20"/>
          <w:lang w:val="af-ZA"/>
        </w:rPr>
        <w:t xml:space="preserve"> </w:t>
      </w:r>
      <w:r w:rsidRPr="00883BDC">
        <w:rPr>
          <w:rFonts w:ascii="Sylfaen" w:hAnsi="Sylfaen" w:cs="Sylfaen"/>
          <w:i/>
          <w:sz w:val="20"/>
          <w:szCs w:val="20"/>
          <w:lang w:val="ru-RU"/>
        </w:rPr>
        <w:t>օրվանից</w:t>
      </w:r>
      <w:r w:rsidRPr="00883BDC">
        <w:rPr>
          <w:rFonts w:ascii="Sylfaen" w:hAnsi="Sylfaen" w:cs="Sylfaen"/>
          <w:i/>
          <w:sz w:val="20"/>
          <w:szCs w:val="20"/>
          <w:lang w:val="af-ZA"/>
        </w:rPr>
        <w:t xml:space="preserve"> </w:t>
      </w:r>
      <w:r w:rsidRPr="00883BDC">
        <w:rPr>
          <w:rFonts w:ascii="Sylfaen" w:hAnsi="Sylfaen" w:cs="Sylfaen"/>
          <w:i/>
          <w:sz w:val="20"/>
          <w:szCs w:val="20"/>
          <w:lang w:val="ru-RU"/>
        </w:rPr>
        <w:t>ոչ</w:t>
      </w:r>
      <w:r w:rsidRPr="00883BDC">
        <w:rPr>
          <w:rFonts w:ascii="Sylfaen" w:hAnsi="Sylfaen" w:cs="Sylfaen"/>
          <w:i/>
          <w:sz w:val="20"/>
          <w:szCs w:val="20"/>
          <w:lang w:val="af-ZA"/>
        </w:rPr>
        <w:t xml:space="preserve"> </w:t>
      </w:r>
      <w:r w:rsidRPr="00883BDC">
        <w:rPr>
          <w:rFonts w:ascii="Sylfaen" w:hAnsi="Sylfaen" w:cs="Sylfaen"/>
          <w:i/>
          <w:sz w:val="20"/>
          <w:szCs w:val="20"/>
          <w:lang w:val="ru-RU"/>
        </w:rPr>
        <w:t>ուշ</w:t>
      </w:r>
      <w:r w:rsidRPr="00883BDC">
        <w:rPr>
          <w:rFonts w:ascii="Sylfaen" w:hAnsi="Sylfaen" w:cs="Sylfaen"/>
          <w:i/>
          <w:sz w:val="20"/>
          <w:szCs w:val="20"/>
          <w:lang w:val="af-ZA"/>
        </w:rPr>
        <w:t xml:space="preserve"> </w:t>
      </w:r>
      <w:r w:rsidRPr="00883BDC">
        <w:rPr>
          <w:rFonts w:ascii="Sylfaen" w:hAnsi="Sylfaen" w:cs="Sylfaen"/>
          <w:i/>
          <w:sz w:val="20"/>
          <w:szCs w:val="20"/>
          <w:lang w:val="ru-RU"/>
        </w:rPr>
        <w:t>քան</w:t>
      </w:r>
      <w:r w:rsidRPr="00883BDC">
        <w:rPr>
          <w:rFonts w:ascii="Sylfaen" w:hAnsi="Sylfaen" w:cs="Sylfaen"/>
          <w:i/>
          <w:sz w:val="20"/>
          <w:szCs w:val="20"/>
          <w:lang w:val="af-ZA"/>
        </w:rPr>
        <w:t xml:space="preserve"> </w:t>
      </w:r>
      <w:r w:rsidRPr="00883BDC">
        <w:rPr>
          <w:rFonts w:ascii="Sylfaen" w:hAnsi="Sylfaen" w:cs="Sylfaen"/>
          <w:i/>
          <w:sz w:val="20"/>
          <w:szCs w:val="20"/>
          <w:lang w:val="ru-RU"/>
        </w:rPr>
        <w:t>քսան</w:t>
      </w:r>
      <w:r w:rsidRPr="00883BDC">
        <w:rPr>
          <w:rFonts w:ascii="Sylfaen" w:hAnsi="Sylfaen" w:cs="Sylfaen"/>
          <w:i/>
          <w:sz w:val="20"/>
          <w:szCs w:val="20"/>
          <w:lang w:val="af-ZA"/>
        </w:rPr>
        <w:t xml:space="preserve"> </w:t>
      </w:r>
      <w:r w:rsidRPr="00883BDC">
        <w:rPr>
          <w:rFonts w:ascii="Sylfaen" w:hAnsi="Sylfaen" w:cs="Sylfaen"/>
          <w:i/>
          <w:sz w:val="20"/>
          <w:szCs w:val="20"/>
          <w:lang w:val="ru-RU"/>
        </w:rPr>
        <w:t>օրացուցային</w:t>
      </w:r>
      <w:r w:rsidRPr="00883BDC">
        <w:rPr>
          <w:rFonts w:ascii="Sylfaen" w:hAnsi="Sylfaen" w:cs="Sylfaen"/>
          <w:i/>
          <w:sz w:val="20"/>
          <w:szCs w:val="20"/>
          <w:lang w:val="af-ZA"/>
        </w:rPr>
        <w:t xml:space="preserve"> </w:t>
      </w:r>
      <w:r w:rsidRPr="00883BDC">
        <w:rPr>
          <w:rFonts w:ascii="Sylfaen" w:hAnsi="Sylfaen" w:cs="Sylfaen"/>
          <w:i/>
          <w:sz w:val="20"/>
          <w:szCs w:val="20"/>
          <w:lang w:val="ru-RU"/>
        </w:rPr>
        <w:t>օրվա</w:t>
      </w:r>
      <w:r w:rsidRPr="00883BDC">
        <w:rPr>
          <w:rFonts w:ascii="Sylfaen" w:hAnsi="Sylfaen" w:cs="Sylfaen"/>
          <w:i/>
          <w:sz w:val="20"/>
          <w:szCs w:val="20"/>
          <w:lang w:val="af-ZA"/>
        </w:rPr>
        <w:t xml:space="preserve"> </w:t>
      </w:r>
      <w:r w:rsidRPr="00883BDC">
        <w:rPr>
          <w:rFonts w:ascii="Sylfaen" w:hAnsi="Sylfaen" w:cs="Sylfaen"/>
          <w:i/>
          <w:sz w:val="20"/>
          <w:szCs w:val="20"/>
          <w:lang w:val="ru-RU"/>
        </w:rPr>
        <w:t>ընթացքում</w:t>
      </w:r>
      <w:r w:rsidRPr="00883BDC">
        <w:rPr>
          <w:rFonts w:ascii="Sylfaen" w:hAnsi="Sylfaen" w:cs="Sylfaen"/>
          <w:i/>
          <w:sz w:val="20"/>
          <w:szCs w:val="20"/>
          <w:lang w:val="af-ZA"/>
        </w:rPr>
        <w:t xml:space="preserve">: </w:t>
      </w:r>
      <w:r w:rsidRPr="00883BDC">
        <w:rPr>
          <w:rFonts w:ascii="Sylfaen" w:hAnsi="Sylfaen" w:cs="Sylfaen"/>
          <w:i/>
          <w:sz w:val="20"/>
          <w:szCs w:val="20"/>
          <w:lang w:val="ru-RU"/>
        </w:rPr>
        <w:t>Նշված</w:t>
      </w:r>
      <w:r w:rsidRPr="00883BDC">
        <w:rPr>
          <w:rFonts w:ascii="Sylfaen" w:hAnsi="Sylfaen" w:cs="Sylfaen"/>
          <w:i/>
          <w:sz w:val="20"/>
          <w:szCs w:val="20"/>
          <w:lang w:val="af-ZA"/>
        </w:rPr>
        <w:t xml:space="preserve"> </w:t>
      </w:r>
      <w:r w:rsidRPr="00883BDC">
        <w:rPr>
          <w:rFonts w:ascii="Sylfaen" w:hAnsi="Sylfaen" w:cs="Sylfaen"/>
          <w:i/>
          <w:sz w:val="20"/>
          <w:szCs w:val="20"/>
          <w:lang w:val="ru-RU"/>
        </w:rPr>
        <w:t>ժամկետը</w:t>
      </w:r>
      <w:r w:rsidRPr="00883BDC">
        <w:rPr>
          <w:rFonts w:ascii="Sylfaen" w:hAnsi="Sylfaen" w:cs="Sylfaen"/>
          <w:i/>
          <w:sz w:val="20"/>
          <w:szCs w:val="20"/>
          <w:lang w:val="af-ZA"/>
        </w:rPr>
        <w:t xml:space="preserve"> </w:t>
      </w:r>
      <w:r w:rsidRPr="00883BDC">
        <w:rPr>
          <w:rFonts w:ascii="Sylfaen" w:hAnsi="Sylfaen" w:cs="Sylfaen"/>
          <w:i/>
          <w:sz w:val="20"/>
          <w:szCs w:val="20"/>
          <w:lang w:val="ru-RU"/>
        </w:rPr>
        <w:t>կարող</w:t>
      </w:r>
      <w:r w:rsidRPr="00883BDC">
        <w:rPr>
          <w:rFonts w:ascii="Sylfaen" w:hAnsi="Sylfaen" w:cs="Sylfaen"/>
          <w:i/>
          <w:sz w:val="20"/>
          <w:szCs w:val="20"/>
          <w:lang w:val="af-ZA"/>
        </w:rPr>
        <w:t xml:space="preserve"> </w:t>
      </w:r>
      <w:r w:rsidRPr="00883BDC">
        <w:rPr>
          <w:rFonts w:ascii="Sylfaen" w:hAnsi="Sylfaen" w:cs="Sylfaen"/>
          <w:i/>
          <w:sz w:val="20"/>
          <w:szCs w:val="20"/>
          <w:lang w:val="ru-RU"/>
        </w:rPr>
        <w:t>է</w:t>
      </w:r>
      <w:r w:rsidRPr="00883BDC">
        <w:rPr>
          <w:rFonts w:ascii="Sylfaen" w:hAnsi="Sylfaen" w:cs="Sylfaen"/>
          <w:i/>
          <w:sz w:val="20"/>
          <w:szCs w:val="20"/>
          <w:lang w:val="af-ZA"/>
        </w:rPr>
        <w:t xml:space="preserve"> </w:t>
      </w:r>
      <w:r w:rsidRPr="00883BDC">
        <w:rPr>
          <w:rFonts w:ascii="Sylfaen" w:hAnsi="Sylfaen" w:cs="Sylfaen"/>
          <w:i/>
          <w:sz w:val="20"/>
          <w:szCs w:val="20"/>
          <w:lang w:val="ru-RU"/>
        </w:rPr>
        <w:t>երկարաձգվել</w:t>
      </w:r>
      <w:r w:rsidRPr="00883BDC">
        <w:rPr>
          <w:rFonts w:ascii="Sylfaen" w:hAnsi="Sylfaen" w:cs="Sylfaen"/>
          <w:i/>
          <w:sz w:val="20"/>
          <w:szCs w:val="20"/>
          <w:lang w:val="af-ZA"/>
        </w:rPr>
        <w:t xml:space="preserve"> </w:t>
      </w:r>
      <w:r w:rsidRPr="00883BDC">
        <w:rPr>
          <w:rFonts w:ascii="Sylfaen" w:hAnsi="Sylfaen" w:cs="Sylfaen"/>
          <w:i/>
          <w:sz w:val="20"/>
          <w:szCs w:val="20"/>
          <w:lang w:val="ru-RU"/>
        </w:rPr>
        <w:t>մեկ</w:t>
      </w:r>
      <w:r w:rsidRPr="00883BDC">
        <w:rPr>
          <w:rFonts w:ascii="Sylfaen" w:hAnsi="Sylfaen" w:cs="Sylfaen"/>
          <w:i/>
          <w:sz w:val="20"/>
          <w:szCs w:val="20"/>
          <w:lang w:val="af-ZA"/>
        </w:rPr>
        <w:t xml:space="preserve"> </w:t>
      </w:r>
      <w:r w:rsidRPr="00883BDC">
        <w:rPr>
          <w:rFonts w:ascii="Sylfaen" w:hAnsi="Sylfaen" w:cs="Sylfaen"/>
          <w:i/>
          <w:sz w:val="20"/>
          <w:szCs w:val="20"/>
          <w:lang w:val="ru-RU"/>
        </w:rPr>
        <w:t>անգամ՝</w:t>
      </w:r>
      <w:r w:rsidRPr="00883BDC">
        <w:rPr>
          <w:rFonts w:ascii="Sylfaen" w:hAnsi="Sylfaen" w:cs="Sylfaen"/>
          <w:i/>
          <w:sz w:val="20"/>
          <w:szCs w:val="20"/>
          <w:lang w:val="af-ZA"/>
        </w:rPr>
        <w:t xml:space="preserve"> </w:t>
      </w:r>
      <w:r w:rsidRPr="00883BDC">
        <w:rPr>
          <w:rFonts w:ascii="Sylfaen" w:hAnsi="Sylfaen" w:cs="Sylfaen"/>
          <w:i/>
          <w:sz w:val="20"/>
          <w:szCs w:val="20"/>
          <w:lang w:val="ru-RU"/>
        </w:rPr>
        <w:t>մինչև</w:t>
      </w:r>
      <w:r w:rsidRPr="00883BDC">
        <w:rPr>
          <w:rFonts w:ascii="Sylfaen" w:hAnsi="Sylfaen" w:cs="Sylfaen"/>
          <w:i/>
          <w:sz w:val="20"/>
          <w:szCs w:val="20"/>
          <w:lang w:val="af-ZA"/>
        </w:rPr>
        <w:t xml:space="preserve"> </w:t>
      </w:r>
      <w:r w:rsidRPr="00883BDC">
        <w:rPr>
          <w:rFonts w:ascii="Sylfaen" w:hAnsi="Sylfaen" w:cs="Sylfaen"/>
          <w:i/>
          <w:sz w:val="20"/>
          <w:szCs w:val="20"/>
          <w:lang w:val="ru-RU"/>
        </w:rPr>
        <w:t>տասն</w:t>
      </w:r>
      <w:r w:rsidRPr="00883BDC">
        <w:rPr>
          <w:rFonts w:ascii="Sylfaen" w:hAnsi="Sylfaen" w:cs="Sylfaen"/>
          <w:i/>
          <w:sz w:val="20"/>
          <w:szCs w:val="20"/>
          <w:lang w:val="af-ZA"/>
        </w:rPr>
        <w:t xml:space="preserve"> </w:t>
      </w:r>
      <w:r w:rsidRPr="00883BDC">
        <w:rPr>
          <w:rFonts w:ascii="Sylfaen" w:hAnsi="Sylfaen" w:cs="Sylfaen"/>
          <w:i/>
          <w:sz w:val="20"/>
          <w:szCs w:val="20"/>
          <w:lang w:val="ru-RU"/>
        </w:rPr>
        <w:t>օր</w:t>
      </w:r>
      <w:r w:rsidRPr="00883BDC">
        <w:rPr>
          <w:rFonts w:ascii="Sylfaen" w:hAnsi="Sylfaen" w:cs="Sylfaen"/>
          <w:i/>
          <w:sz w:val="20"/>
          <w:szCs w:val="20"/>
        </w:rPr>
        <w:t>ա</w:t>
      </w:r>
      <w:r w:rsidRPr="00883BDC">
        <w:rPr>
          <w:rFonts w:ascii="Sylfaen" w:hAnsi="Sylfaen" w:cs="Sylfaen"/>
          <w:i/>
          <w:sz w:val="20"/>
          <w:szCs w:val="20"/>
          <w:lang w:val="ru-RU"/>
        </w:rPr>
        <w:t>ցուցային</w:t>
      </w:r>
      <w:r w:rsidRPr="00883BDC">
        <w:rPr>
          <w:rFonts w:ascii="Sylfaen" w:hAnsi="Sylfaen" w:cs="Sylfaen"/>
          <w:i/>
          <w:sz w:val="20"/>
          <w:szCs w:val="20"/>
          <w:lang w:val="af-ZA"/>
        </w:rPr>
        <w:t xml:space="preserve"> </w:t>
      </w:r>
      <w:r w:rsidRPr="00883BDC">
        <w:rPr>
          <w:rFonts w:ascii="Sylfaen" w:hAnsi="Sylfaen" w:cs="Sylfaen"/>
          <w:i/>
          <w:sz w:val="20"/>
          <w:szCs w:val="20"/>
          <w:lang w:val="ru-RU"/>
        </w:rPr>
        <w:t>օրով՝</w:t>
      </w:r>
      <w:r w:rsidRPr="00883BDC">
        <w:rPr>
          <w:rFonts w:ascii="Sylfaen" w:hAnsi="Sylfaen" w:cs="Sylfaen"/>
          <w:i/>
          <w:sz w:val="20"/>
          <w:szCs w:val="20"/>
          <w:lang w:val="af-ZA"/>
        </w:rPr>
        <w:t xml:space="preserve"> </w:t>
      </w:r>
      <w:r w:rsidRPr="00883BDC">
        <w:rPr>
          <w:rFonts w:ascii="Sylfaen" w:hAnsi="Sylfaen" w:cs="Sylfaen"/>
          <w:i/>
          <w:sz w:val="20"/>
          <w:szCs w:val="20"/>
        </w:rPr>
        <w:t>գնումների</w:t>
      </w:r>
      <w:r w:rsidRPr="00883BDC">
        <w:rPr>
          <w:rFonts w:ascii="Sylfaen" w:hAnsi="Sylfaen" w:cs="Sylfaen"/>
          <w:i/>
          <w:sz w:val="20"/>
          <w:szCs w:val="20"/>
          <w:lang w:val="af-ZA"/>
        </w:rPr>
        <w:t xml:space="preserve"> </w:t>
      </w:r>
      <w:r w:rsidRPr="00883BDC">
        <w:rPr>
          <w:rFonts w:ascii="Sylfaen" w:hAnsi="Sylfaen" w:cs="Sylfaen"/>
          <w:i/>
          <w:sz w:val="20"/>
          <w:szCs w:val="20"/>
        </w:rPr>
        <w:t>հետ</w:t>
      </w:r>
      <w:r w:rsidRPr="00883BDC">
        <w:rPr>
          <w:rFonts w:ascii="Sylfaen" w:hAnsi="Sylfaen" w:cs="Sylfaen"/>
          <w:i/>
          <w:sz w:val="20"/>
          <w:szCs w:val="20"/>
          <w:lang w:val="af-ZA"/>
        </w:rPr>
        <w:t xml:space="preserve"> </w:t>
      </w:r>
      <w:r w:rsidRPr="00883BDC">
        <w:rPr>
          <w:rFonts w:ascii="Sylfaen" w:hAnsi="Sylfaen" w:cs="Sylfaen"/>
          <w:i/>
          <w:sz w:val="20"/>
          <w:szCs w:val="20"/>
        </w:rPr>
        <w:t>կապված</w:t>
      </w:r>
      <w:r w:rsidRPr="00883BDC">
        <w:rPr>
          <w:rFonts w:ascii="Sylfaen" w:hAnsi="Sylfaen" w:cs="Sylfaen"/>
          <w:i/>
          <w:sz w:val="20"/>
          <w:szCs w:val="20"/>
          <w:lang w:val="af-ZA"/>
        </w:rPr>
        <w:t xml:space="preserve"> </w:t>
      </w:r>
      <w:r w:rsidRPr="00883BDC">
        <w:rPr>
          <w:rFonts w:ascii="Sylfaen" w:hAnsi="Sylfaen" w:cs="Sylfaen"/>
          <w:i/>
          <w:sz w:val="20"/>
          <w:szCs w:val="20"/>
        </w:rPr>
        <w:t>բողոքներ</w:t>
      </w:r>
      <w:r w:rsidRPr="00883BDC">
        <w:rPr>
          <w:rFonts w:ascii="Sylfaen" w:hAnsi="Sylfaen" w:cs="Sylfaen"/>
          <w:i/>
          <w:sz w:val="20"/>
          <w:szCs w:val="20"/>
          <w:lang w:val="af-ZA"/>
        </w:rPr>
        <w:t xml:space="preserve"> </w:t>
      </w:r>
      <w:r w:rsidRPr="00883BDC">
        <w:rPr>
          <w:rFonts w:ascii="Sylfaen" w:hAnsi="Sylfaen" w:cs="Sylfaen"/>
          <w:i/>
          <w:sz w:val="20"/>
          <w:szCs w:val="20"/>
        </w:rPr>
        <w:t>քննող</w:t>
      </w:r>
      <w:r w:rsidRPr="00883BDC">
        <w:rPr>
          <w:rFonts w:ascii="Sylfaen" w:hAnsi="Sylfaen" w:cs="Sylfaen"/>
          <w:i/>
          <w:sz w:val="20"/>
          <w:szCs w:val="20"/>
          <w:lang w:val="af-ZA"/>
        </w:rPr>
        <w:t xml:space="preserve"> </w:t>
      </w:r>
      <w:r w:rsidRPr="00883BDC">
        <w:rPr>
          <w:rFonts w:ascii="Sylfaen" w:hAnsi="Sylfaen" w:cs="Sylfaen"/>
          <w:i/>
          <w:sz w:val="20"/>
          <w:szCs w:val="20"/>
        </w:rPr>
        <w:t>ա</w:t>
      </w:r>
      <w:r w:rsidRPr="00883BDC">
        <w:rPr>
          <w:rFonts w:ascii="Sylfaen" w:hAnsi="Sylfaen" w:cs="Sylfaen"/>
          <w:i/>
          <w:sz w:val="20"/>
          <w:szCs w:val="20"/>
          <w:lang w:val="ru-RU"/>
        </w:rPr>
        <w:t>նձի</w:t>
      </w:r>
      <w:r w:rsidRPr="00883BDC">
        <w:rPr>
          <w:rFonts w:ascii="Sylfaen" w:hAnsi="Sylfaen" w:cs="Sylfaen"/>
          <w:i/>
          <w:sz w:val="20"/>
          <w:szCs w:val="20"/>
          <w:lang w:val="af-ZA"/>
        </w:rPr>
        <w:t xml:space="preserve"> </w:t>
      </w:r>
      <w:r w:rsidRPr="00883BDC">
        <w:rPr>
          <w:rFonts w:ascii="Sylfaen" w:hAnsi="Sylfaen" w:cs="Sylfaen"/>
          <w:i/>
          <w:sz w:val="20"/>
          <w:szCs w:val="20"/>
          <w:lang w:val="ru-RU"/>
        </w:rPr>
        <w:t>պատճառաբանված</w:t>
      </w:r>
      <w:r w:rsidRPr="00883BDC">
        <w:rPr>
          <w:rFonts w:ascii="Sylfaen" w:hAnsi="Sylfaen" w:cs="Sylfaen"/>
          <w:i/>
          <w:sz w:val="20"/>
          <w:szCs w:val="20"/>
          <w:lang w:val="af-ZA"/>
        </w:rPr>
        <w:t xml:space="preserve"> </w:t>
      </w:r>
      <w:r w:rsidRPr="00883BDC">
        <w:rPr>
          <w:rFonts w:ascii="Sylfaen" w:hAnsi="Sylfaen" w:cs="Sylfaen"/>
          <w:i/>
          <w:sz w:val="20"/>
          <w:szCs w:val="20"/>
          <w:lang w:val="ru-RU"/>
        </w:rPr>
        <w:t>միջանկյալ</w:t>
      </w:r>
      <w:r w:rsidRPr="00883BDC">
        <w:rPr>
          <w:rFonts w:ascii="Sylfaen" w:hAnsi="Sylfaen" w:cs="Sylfaen"/>
          <w:i/>
          <w:sz w:val="20"/>
          <w:szCs w:val="20"/>
          <w:lang w:val="af-ZA"/>
        </w:rPr>
        <w:t xml:space="preserve"> </w:t>
      </w:r>
      <w:r w:rsidRPr="00883BDC">
        <w:rPr>
          <w:rFonts w:ascii="Sylfaen" w:hAnsi="Sylfaen" w:cs="Sylfaen"/>
          <w:i/>
          <w:sz w:val="20"/>
          <w:szCs w:val="20"/>
          <w:lang w:val="ru-RU"/>
        </w:rPr>
        <w:t>որոշմամբ</w:t>
      </w:r>
      <w:r w:rsidRPr="00883BDC">
        <w:rPr>
          <w:rFonts w:ascii="Sylfaen" w:hAnsi="Sylfaen" w:cs="Sylfaen"/>
          <w:i/>
          <w:sz w:val="20"/>
          <w:szCs w:val="20"/>
          <w:lang w:val="af-ZA"/>
        </w:rPr>
        <w:t xml:space="preserve">: </w:t>
      </w:r>
      <w:r w:rsidRPr="00883BDC">
        <w:rPr>
          <w:rFonts w:ascii="Sylfaen" w:hAnsi="Sylfaen" w:cs="Sylfaen"/>
          <w:i/>
          <w:sz w:val="20"/>
          <w:szCs w:val="20"/>
          <w:lang w:val="ru-RU"/>
        </w:rPr>
        <w:t>Ընդ</w:t>
      </w:r>
      <w:r w:rsidRPr="00883BDC">
        <w:rPr>
          <w:rFonts w:ascii="Sylfaen" w:hAnsi="Sylfaen" w:cs="Sylfaen"/>
          <w:i/>
          <w:sz w:val="20"/>
          <w:szCs w:val="20"/>
          <w:lang w:val="af-ZA"/>
        </w:rPr>
        <w:t xml:space="preserve"> </w:t>
      </w:r>
      <w:r w:rsidRPr="00883BDC">
        <w:rPr>
          <w:rFonts w:ascii="Sylfaen" w:hAnsi="Sylfaen" w:cs="Sylfaen"/>
          <w:i/>
          <w:sz w:val="20"/>
          <w:szCs w:val="20"/>
          <w:lang w:val="ru-RU"/>
        </w:rPr>
        <w:t>որում</w:t>
      </w:r>
      <w:r w:rsidRPr="00883BDC">
        <w:rPr>
          <w:rFonts w:ascii="Sylfaen" w:hAnsi="Sylfaen" w:cs="Sylfaen"/>
          <w:i/>
          <w:sz w:val="20"/>
          <w:szCs w:val="20"/>
          <w:lang w:val="af-ZA"/>
        </w:rPr>
        <w:t xml:space="preserve"> </w:t>
      </w:r>
      <w:r w:rsidRPr="00883BDC">
        <w:rPr>
          <w:rFonts w:ascii="Sylfaen" w:hAnsi="Sylfaen" w:cs="Sylfaen"/>
          <w:i/>
          <w:sz w:val="20"/>
          <w:szCs w:val="20"/>
          <w:lang w:val="ru-RU"/>
        </w:rPr>
        <w:t>միջանկյալ</w:t>
      </w:r>
      <w:r w:rsidRPr="00883BDC">
        <w:rPr>
          <w:rFonts w:ascii="Sylfaen" w:hAnsi="Sylfaen" w:cs="Sylfaen"/>
          <w:i/>
          <w:sz w:val="20"/>
          <w:szCs w:val="20"/>
          <w:lang w:val="af-ZA"/>
        </w:rPr>
        <w:t xml:space="preserve"> </w:t>
      </w:r>
      <w:r w:rsidRPr="00883BDC">
        <w:rPr>
          <w:rFonts w:ascii="Sylfaen" w:hAnsi="Sylfaen" w:cs="Sylfaen"/>
          <w:i/>
          <w:sz w:val="20"/>
          <w:szCs w:val="20"/>
          <w:lang w:val="ru-RU"/>
        </w:rPr>
        <w:t>որոշումը</w:t>
      </w:r>
      <w:r w:rsidRPr="00883BDC">
        <w:rPr>
          <w:rFonts w:ascii="Sylfaen" w:hAnsi="Sylfaen" w:cs="Sylfaen"/>
          <w:i/>
          <w:sz w:val="20"/>
          <w:szCs w:val="20"/>
          <w:lang w:val="af-ZA"/>
        </w:rPr>
        <w:t xml:space="preserve"> </w:t>
      </w:r>
      <w:r w:rsidRPr="00883BDC">
        <w:rPr>
          <w:rFonts w:ascii="Sylfaen" w:hAnsi="Sylfaen" w:cs="Sylfaen"/>
          <w:i/>
          <w:sz w:val="20"/>
          <w:szCs w:val="20"/>
          <w:lang w:val="ru-RU"/>
        </w:rPr>
        <w:t>կայացնելու</w:t>
      </w:r>
      <w:r w:rsidRPr="00883BDC">
        <w:rPr>
          <w:rFonts w:ascii="Sylfaen" w:hAnsi="Sylfaen" w:cs="Sylfaen"/>
          <w:i/>
          <w:sz w:val="20"/>
          <w:szCs w:val="20"/>
          <w:lang w:val="af-ZA"/>
        </w:rPr>
        <w:t xml:space="preserve"> </w:t>
      </w:r>
      <w:r w:rsidRPr="00883BDC">
        <w:rPr>
          <w:rFonts w:ascii="Sylfaen" w:hAnsi="Sylfaen" w:cs="Sylfaen"/>
          <w:i/>
          <w:sz w:val="20"/>
          <w:szCs w:val="20"/>
          <w:lang w:val="ru-RU"/>
        </w:rPr>
        <w:t>օրը</w:t>
      </w:r>
      <w:r w:rsidRPr="00883BDC">
        <w:rPr>
          <w:rFonts w:ascii="Sylfaen" w:hAnsi="Sylfaen" w:cs="Sylfaen"/>
          <w:i/>
          <w:sz w:val="20"/>
          <w:szCs w:val="20"/>
          <w:lang w:val="af-ZA"/>
        </w:rPr>
        <w:t xml:space="preserve"> </w:t>
      </w:r>
      <w:r w:rsidRPr="00883BDC">
        <w:rPr>
          <w:rFonts w:ascii="Sylfaen" w:hAnsi="Sylfaen" w:cs="Sylfaen"/>
          <w:i/>
          <w:sz w:val="20"/>
          <w:szCs w:val="20"/>
        </w:rPr>
        <w:t>գնումների</w:t>
      </w:r>
      <w:r w:rsidRPr="00883BDC">
        <w:rPr>
          <w:rFonts w:ascii="Sylfaen" w:hAnsi="Sylfaen" w:cs="Sylfaen"/>
          <w:i/>
          <w:sz w:val="20"/>
          <w:szCs w:val="20"/>
          <w:lang w:val="af-ZA"/>
        </w:rPr>
        <w:t xml:space="preserve"> </w:t>
      </w:r>
      <w:r w:rsidRPr="00883BDC">
        <w:rPr>
          <w:rFonts w:ascii="Sylfaen" w:hAnsi="Sylfaen" w:cs="Sylfaen"/>
          <w:i/>
          <w:sz w:val="20"/>
          <w:szCs w:val="20"/>
        </w:rPr>
        <w:t>հետ</w:t>
      </w:r>
      <w:r w:rsidRPr="00883BDC">
        <w:rPr>
          <w:rFonts w:ascii="Sylfaen" w:hAnsi="Sylfaen" w:cs="Sylfaen"/>
          <w:i/>
          <w:sz w:val="20"/>
          <w:szCs w:val="20"/>
          <w:lang w:val="af-ZA"/>
        </w:rPr>
        <w:t xml:space="preserve"> </w:t>
      </w:r>
      <w:r w:rsidRPr="00883BDC">
        <w:rPr>
          <w:rFonts w:ascii="Sylfaen" w:hAnsi="Sylfaen" w:cs="Sylfaen"/>
          <w:i/>
          <w:sz w:val="20"/>
          <w:szCs w:val="20"/>
        </w:rPr>
        <w:t>կապված</w:t>
      </w:r>
      <w:r w:rsidRPr="00883BDC">
        <w:rPr>
          <w:rFonts w:ascii="Sylfaen" w:hAnsi="Sylfaen" w:cs="Sylfaen"/>
          <w:i/>
          <w:sz w:val="20"/>
          <w:szCs w:val="20"/>
          <w:lang w:val="af-ZA"/>
        </w:rPr>
        <w:t xml:space="preserve"> </w:t>
      </w:r>
      <w:r w:rsidRPr="00883BDC">
        <w:rPr>
          <w:rFonts w:ascii="Sylfaen" w:hAnsi="Sylfaen" w:cs="Sylfaen"/>
          <w:i/>
          <w:sz w:val="20"/>
          <w:szCs w:val="20"/>
        </w:rPr>
        <w:t>բողոքներ</w:t>
      </w:r>
      <w:r w:rsidRPr="00883BDC">
        <w:rPr>
          <w:rFonts w:ascii="Sylfaen" w:hAnsi="Sylfaen" w:cs="Sylfaen"/>
          <w:i/>
          <w:sz w:val="20"/>
          <w:szCs w:val="20"/>
          <w:lang w:val="af-ZA"/>
        </w:rPr>
        <w:t xml:space="preserve"> </w:t>
      </w:r>
      <w:r w:rsidRPr="00883BDC">
        <w:rPr>
          <w:rFonts w:ascii="Sylfaen" w:hAnsi="Sylfaen" w:cs="Sylfaen"/>
          <w:i/>
          <w:sz w:val="20"/>
          <w:szCs w:val="20"/>
        </w:rPr>
        <w:t>քննող</w:t>
      </w:r>
      <w:r w:rsidRPr="00883BDC">
        <w:rPr>
          <w:rFonts w:ascii="Sylfaen" w:hAnsi="Sylfaen" w:cs="Sylfaen"/>
          <w:i/>
          <w:sz w:val="20"/>
          <w:szCs w:val="20"/>
          <w:lang w:val="af-ZA"/>
        </w:rPr>
        <w:t xml:space="preserve"> </w:t>
      </w:r>
      <w:r w:rsidRPr="00883BDC">
        <w:rPr>
          <w:rFonts w:ascii="Sylfaen" w:hAnsi="Sylfaen" w:cs="Sylfaen"/>
          <w:i/>
          <w:sz w:val="20"/>
          <w:szCs w:val="20"/>
        </w:rPr>
        <w:t>ա</w:t>
      </w:r>
      <w:r w:rsidRPr="00883BDC">
        <w:rPr>
          <w:rFonts w:ascii="Sylfaen" w:hAnsi="Sylfaen" w:cs="Sylfaen"/>
          <w:i/>
          <w:sz w:val="20"/>
          <w:szCs w:val="20"/>
          <w:lang w:val="ru-RU"/>
        </w:rPr>
        <w:t>նձն</w:t>
      </w:r>
      <w:r w:rsidRPr="00883BDC">
        <w:rPr>
          <w:rFonts w:ascii="Sylfaen" w:hAnsi="Sylfaen" w:cs="Sylfaen"/>
          <w:i/>
          <w:sz w:val="20"/>
          <w:szCs w:val="20"/>
          <w:lang w:val="af-ZA"/>
        </w:rPr>
        <w:t xml:space="preserve"> </w:t>
      </w:r>
      <w:r w:rsidRPr="00883BDC">
        <w:rPr>
          <w:rFonts w:ascii="Sylfaen" w:hAnsi="Sylfaen" w:cs="Sylfaen"/>
          <w:i/>
          <w:sz w:val="20"/>
          <w:szCs w:val="20"/>
          <w:lang w:val="ru-RU"/>
        </w:rPr>
        <w:t>ապահովում</w:t>
      </w:r>
      <w:r w:rsidRPr="00883BDC">
        <w:rPr>
          <w:rFonts w:ascii="Sylfaen" w:hAnsi="Sylfaen" w:cs="Sylfaen"/>
          <w:i/>
          <w:sz w:val="20"/>
          <w:szCs w:val="20"/>
          <w:lang w:val="af-ZA"/>
        </w:rPr>
        <w:t xml:space="preserve"> </w:t>
      </w:r>
      <w:r w:rsidRPr="00883BDC">
        <w:rPr>
          <w:rFonts w:ascii="Sylfaen" w:hAnsi="Sylfaen" w:cs="Sylfaen"/>
          <w:i/>
          <w:sz w:val="20"/>
          <w:szCs w:val="20"/>
          <w:lang w:val="ru-RU"/>
        </w:rPr>
        <w:t>է</w:t>
      </w:r>
      <w:r w:rsidRPr="00883BDC">
        <w:rPr>
          <w:rFonts w:ascii="Sylfaen" w:hAnsi="Sylfaen" w:cs="Sylfaen"/>
          <w:i/>
          <w:sz w:val="20"/>
          <w:szCs w:val="20"/>
          <w:lang w:val="af-ZA"/>
        </w:rPr>
        <w:t xml:space="preserve"> </w:t>
      </w:r>
      <w:r w:rsidRPr="00883BDC">
        <w:rPr>
          <w:rFonts w:ascii="Sylfaen" w:hAnsi="Sylfaen" w:cs="Sylfaen"/>
          <w:i/>
          <w:sz w:val="20"/>
          <w:szCs w:val="20"/>
          <w:lang w:val="ru-RU"/>
        </w:rPr>
        <w:t>դրա</w:t>
      </w:r>
      <w:r w:rsidRPr="00883BDC">
        <w:rPr>
          <w:rFonts w:ascii="Sylfaen" w:hAnsi="Sylfaen" w:cs="Sylfaen"/>
          <w:i/>
          <w:sz w:val="20"/>
          <w:szCs w:val="20"/>
          <w:lang w:val="af-ZA"/>
        </w:rPr>
        <w:t xml:space="preserve"> </w:t>
      </w:r>
      <w:r w:rsidRPr="00883BDC">
        <w:rPr>
          <w:rFonts w:ascii="Sylfaen" w:hAnsi="Sylfaen" w:cs="Sylfaen"/>
          <w:i/>
          <w:sz w:val="20"/>
          <w:szCs w:val="20"/>
          <w:lang w:val="ru-RU"/>
        </w:rPr>
        <w:t>մասին</w:t>
      </w:r>
      <w:r w:rsidRPr="00883BDC">
        <w:rPr>
          <w:rFonts w:ascii="Sylfaen" w:hAnsi="Sylfaen" w:cs="Sylfaen"/>
          <w:i/>
          <w:sz w:val="20"/>
          <w:szCs w:val="20"/>
          <w:lang w:val="af-ZA"/>
        </w:rPr>
        <w:t xml:space="preserve"> </w:t>
      </w:r>
      <w:r w:rsidRPr="00883BDC">
        <w:rPr>
          <w:rFonts w:ascii="Sylfaen" w:hAnsi="Sylfaen" w:cs="Sylfaen"/>
          <w:i/>
          <w:sz w:val="20"/>
          <w:szCs w:val="20"/>
          <w:lang w:val="ru-RU"/>
        </w:rPr>
        <w:t>համապատասխան</w:t>
      </w:r>
      <w:r w:rsidRPr="00883BDC">
        <w:rPr>
          <w:rFonts w:ascii="Sylfaen" w:hAnsi="Sylfaen" w:cs="Sylfaen"/>
          <w:i/>
          <w:sz w:val="20"/>
          <w:szCs w:val="20"/>
          <w:lang w:val="af-ZA"/>
        </w:rPr>
        <w:t xml:space="preserve"> </w:t>
      </w:r>
      <w:r w:rsidRPr="00883BDC">
        <w:rPr>
          <w:rFonts w:ascii="Sylfaen" w:hAnsi="Sylfaen" w:cs="Sylfaen"/>
          <w:i/>
          <w:sz w:val="20"/>
          <w:szCs w:val="20"/>
          <w:lang w:val="ru-RU"/>
        </w:rPr>
        <w:t>հայտարարության</w:t>
      </w:r>
      <w:r w:rsidRPr="00883BDC">
        <w:rPr>
          <w:rFonts w:ascii="Sylfaen" w:hAnsi="Sylfaen" w:cs="Sylfaen"/>
          <w:i/>
          <w:sz w:val="20"/>
          <w:szCs w:val="20"/>
          <w:lang w:val="af-ZA"/>
        </w:rPr>
        <w:t xml:space="preserve"> </w:t>
      </w:r>
      <w:r w:rsidRPr="00883BDC">
        <w:rPr>
          <w:rFonts w:ascii="Sylfaen" w:hAnsi="Sylfaen" w:cs="Sylfaen"/>
          <w:i/>
          <w:sz w:val="20"/>
          <w:szCs w:val="20"/>
          <w:lang w:val="ru-RU"/>
        </w:rPr>
        <w:t>հրապարակումը</w:t>
      </w:r>
      <w:r w:rsidRPr="00883BDC">
        <w:rPr>
          <w:rFonts w:ascii="Sylfaen" w:hAnsi="Sylfaen" w:cs="Sylfaen"/>
          <w:i/>
          <w:sz w:val="20"/>
          <w:szCs w:val="20"/>
          <w:lang w:val="af-ZA"/>
        </w:rPr>
        <w:t xml:space="preserve"> </w:t>
      </w:r>
      <w:r w:rsidRPr="00883BDC">
        <w:rPr>
          <w:rFonts w:ascii="Sylfaen" w:hAnsi="Sylfaen" w:cs="Sylfaen"/>
          <w:i/>
          <w:sz w:val="20"/>
          <w:szCs w:val="20"/>
          <w:lang w:val="ru-RU"/>
        </w:rPr>
        <w:t>տեղեկագրում</w:t>
      </w:r>
      <w:r w:rsidRPr="00883BDC">
        <w:rPr>
          <w:rFonts w:ascii="Sylfaen" w:hAnsi="Sylfaen" w:cs="Sylfaen"/>
          <w:i/>
          <w:sz w:val="20"/>
          <w:szCs w:val="20"/>
          <w:lang w:val="af-ZA"/>
        </w:rPr>
        <w:t>:</w:t>
      </w:r>
    </w:p>
    <w:p w:rsidR="00A5723E" w:rsidRPr="00883BDC" w:rsidRDefault="00A5723E" w:rsidP="00A5723E">
      <w:pPr>
        <w:ind w:firstLine="567"/>
        <w:jc w:val="both"/>
        <w:rPr>
          <w:rFonts w:ascii="Sylfaen" w:hAnsi="Sylfaen" w:cs="Sylfaen"/>
          <w:i/>
          <w:sz w:val="20"/>
          <w:szCs w:val="20"/>
          <w:lang w:val="af-ZA"/>
        </w:rPr>
      </w:pPr>
      <w:r w:rsidRPr="00883BDC">
        <w:rPr>
          <w:rFonts w:ascii="Sylfaen" w:hAnsi="Sylfaen" w:cs="Sylfaen"/>
          <w:i/>
          <w:sz w:val="20"/>
          <w:szCs w:val="20"/>
          <w:lang w:val="ru-RU"/>
        </w:rPr>
        <w:t>Գնումների</w:t>
      </w:r>
      <w:r w:rsidRPr="00883BDC">
        <w:rPr>
          <w:rFonts w:ascii="Sylfaen" w:hAnsi="Sylfaen" w:cs="Sylfaen"/>
          <w:i/>
          <w:sz w:val="20"/>
          <w:szCs w:val="20"/>
          <w:lang w:val="af-ZA"/>
        </w:rPr>
        <w:t xml:space="preserve"> </w:t>
      </w:r>
      <w:r w:rsidRPr="00883BDC">
        <w:rPr>
          <w:rFonts w:ascii="Sylfaen" w:hAnsi="Sylfaen" w:cs="Sylfaen"/>
          <w:i/>
          <w:sz w:val="20"/>
          <w:szCs w:val="20"/>
          <w:lang w:val="ru-RU"/>
        </w:rPr>
        <w:t>հետ</w:t>
      </w:r>
      <w:r w:rsidRPr="00883BDC">
        <w:rPr>
          <w:rFonts w:ascii="Sylfaen" w:hAnsi="Sylfaen" w:cs="Sylfaen"/>
          <w:i/>
          <w:sz w:val="20"/>
          <w:szCs w:val="20"/>
          <w:lang w:val="af-ZA"/>
        </w:rPr>
        <w:t xml:space="preserve"> </w:t>
      </w:r>
      <w:r w:rsidRPr="00883BDC">
        <w:rPr>
          <w:rFonts w:ascii="Sylfaen" w:hAnsi="Sylfaen" w:cs="Sylfaen"/>
          <w:i/>
          <w:sz w:val="20"/>
          <w:szCs w:val="20"/>
          <w:lang w:val="ru-RU"/>
        </w:rPr>
        <w:t>կապված</w:t>
      </w:r>
      <w:r w:rsidRPr="00883BDC">
        <w:rPr>
          <w:rFonts w:ascii="Sylfaen" w:hAnsi="Sylfaen" w:cs="Sylfaen"/>
          <w:i/>
          <w:sz w:val="20"/>
          <w:szCs w:val="20"/>
          <w:lang w:val="af-ZA"/>
        </w:rPr>
        <w:t xml:space="preserve"> </w:t>
      </w:r>
      <w:r w:rsidRPr="00883BDC">
        <w:rPr>
          <w:rFonts w:ascii="Sylfaen" w:hAnsi="Sylfaen" w:cs="Sylfaen"/>
          <w:i/>
          <w:sz w:val="20"/>
          <w:szCs w:val="20"/>
          <w:lang w:val="ru-RU"/>
        </w:rPr>
        <w:t>բողոքներ</w:t>
      </w:r>
      <w:r w:rsidRPr="00883BDC">
        <w:rPr>
          <w:rFonts w:ascii="Sylfaen" w:hAnsi="Sylfaen" w:cs="Sylfaen"/>
          <w:i/>
          <w:sz w:val="20"/>
          <w:szCs w:val="20"/>
          <w:lang w:val="af-ZA"/>
        </w:rPr>
        <w:t xml:space="preserve"> </w:t>
      </w:r>
      <w:r w:rsidRPr="00883BDC">
        <w:rPr>
          <w:rFonts w:ascii="Sylfaen" w:hAnsi="Sylfaen" w:cs="Sylfaen"/>
          <w:i/>
          <w:sz w:val="20"/>
          <w:szCs w:val="20"/>
          <w:lang w:val="ru-RU"/>
        </w:rPr>
        <w:t>քննող</w:t>
      </w:r>
      <w:r w:rsidRPr="00883BDC">
        <w:rPr>
          <w:rFonts w:ascii="Sylfaen" w:hAnsi="Sylfaen" w:cs="Sylfaen"/>
          <w:i/>
          <w:sz w:val="20"/>
          <w:szCs w:val="20"/>
          <w:lang w:val="af-ZA"/>
        </w:rPr>
        <w:t xml:space="preserve"> </w:t>
      </w:r>
      <w:r w:rsidRPr="00883BDC">
        <w:rPr>
          <w:rFonts w:ascii="Sylfaen" w:hAnsi="Sylfaen" w:cs="Sylfaen"/>
          <w:i/>
          <w:sz w:val="20"/>
          <w:szCs w:val="20"/>
          <w:lang w:val="ru-RU"/>
        </w:rPr>
        <w:t>անձի</w:t>
      </w:r>
      <w:r w:rsidRPr="00883BDC">
        <w:rPr>
          <w:rFonts w:ascii="Sylfaen" w:hAnsi="Sylfaen" w:cs="Sylfaen"/>
          <w:i/>
          <w:sz w:val="20"/>
          <w:szCs w:val="20"/>
          <w:lang w:val="af-ZA"/>
        </w:rPr>
        <w:t xml:space="preserve"> </w:t>
      </w:r>
      <w:r w:rsidRPr="00883BDC">
        <w:rPr>
          <w:rFonts w:ascii="Sylfaen" w:hAnsi="Sylfaen" w:cs="Sylfaen"/>
          <w:i/>
          <w:sz w:val="20"/>
          <w:szCs w:val="20"/>
          <w:lang w:val="ru-RU"/>
        </w:rPr>
        <w:t>որոշումն</w:t>
      </w:r>
      <w:r w:rsidRPr="00883BDC">
        <w:rPr>
          <w:rFonts w:ascii="Sylfaen" w:hAnsi="Sylfaen" w:cs="Sylfaen"/>
          <w:i/>
          <w:sz w:val="20"/>
          <w:szCs w:val="20"/>
          <w:lang w:val="af-ZA"/>
        </w:rPr>
        <w:t xml:space="preserve"> </w:t>
      </w:r>
      <w:r w:rsidRPr="00883BDC">
        <w:rPr>
          <w:rFonts w:ascii="Sylfaen" w:hAnsi="Sylfaen" w:cs="Sylfaen"/>
          <w:i/>
          <w:sz w:val="20"/>
          <w:szCs w:val="20"/>
          <w:lang w:val="ru-RU"/>
        </w:rPr>
        <w:t>իրավապարտադիր</w:t>
      </w:r>
      <w:r w:rsidRPr="00883BDC">
        <w:rPr>
          <w:rFonts w:ascii="Sylfaen" w:hAnsi="Sylfaen" w:cs="Sylfaen"/>
          <w:i/>
          <w:sz w:val="20"/>
          <w:szCs w:val="20"/>
          <w:lang w:val="af-ZA"/>
        </w:rPr>
        <w:t xml:space="preserve"> </w:t>
      </w:r>
      <w:r w:rsidRPr="00883BDC">
        <w:rPr>
          <w:rFonts w:ascii="Sylfaen" w:hAnsi="Sylfaen" w:cs="Sylfaen"/>
          <w:i/>
          <w:sz w:val="20"/>
          <w:szCs w:val="20"/>
          <w:lang w:val="ru-RU"/>
        </w:rPr>
        <w:t>է</w:t>
      </w:r>
      <w:r w:rsidRPr="00883BDC">
        <w:rPr>
          <w:rFonts w:ascii="Sylfaen" w:hAnsi="Sylfaen" w:cs="Sylfaen"/>
          <w:i/>
          <w:sz w:val="20"/>
          <w:szCs w:val="20"/>
          <w:lang w:val="af-ZA"/>
        </w:rPr>
        <w:t xml:space="preserve">, </w:t>
      </w:r>
      <w:r w:rsidRPr="00883BDC">
        <w:rPr>
          <w:rFonts w:ascii="Sylfaen" w:hAnsi="Sylfaen" w:cs="Sylfaen"/>
          <w:i/>
          <w:sz w:val="20"/>
          <w:szCs w:val="20"/>
          <w:lang w:val="ru-RU"/>
        </w:rPr>
        <w:t>որը</w:t>
      </w:r>
      <w:r w:rsidRPr="00883BDC">
        <w:rPr>
          <w:rFonts w:ascii="Sylfaen" w:hAnsi="Sylfaen" w:cs="Sylfaen"/>
          <w:i/>
          <w:sz w:val="20"/>
          <w:szCs w:val="20"/>
          <w:lang w:val="af-ZA"/>
        </w:rPr>
        <w:t xml:space="preserve"> </w:t>
      </w:r>
      <w:r w:rsidRPr="00883BDC">
        <w:rPr>
          <w:rFonts w:ascii="Sylfaen" w:hAnsi="Sylfaen" w:cs="Sylfaen"/>
          <w:i/>
          <w:sz w:val="20"/>
          <w:szCs w:val="20"/>
          <w:lang w:val="ru-RU"/>
        </w:rPr>
        <w:t>կարող</w:t>
      </w:r>
      <w:r w:rsidRPr="00883BDC">
        <w:rPr>
          <w:rFonts w:ascii="Sylfaen" w:hAnsi="Sylfaen" w:cs="Sylfaen"/>
          <w:i/>
          <w:sz w:val="20"/>
          <w:szCs w:val="20"/>
          <w:lang w:val="af-ZA"/>
        </w:rPr>
        <w:t xml:space="preserve"> </w:t>
      </w:r>
      <w:r w:rsidRPr="00883BDC">
        <w:rPr>
          <w:rFonts w:ascii="Sylfaen" w:hAnsi="Sylfaen" w:cs="Sylfaen"/>
          <w:i/>
          <w:sz w:val="20"/>
          <w:szCs w:val="20"/>
          <w:lang w:val="ru-RU"/>
        </w:rPr>
        <w:t>է</w:t>
      </w:r>
      <w:r w:rsidRPr="00883BDC">
        <w:rPr>
          <w:rFonts w:ascii="Sylfaen" w:hAnsi="Sylfaen" w:cs="Sylfaen"/>
          <w:i/>
          <w:sz w:val="20"/>
          <w:szCs w:val="20"/>
          <w:lang w:val="af-ZA"/>
        </w:rPr>
        <w:t xml:space="preserve"> </w:t>
      </w:r>
      <w:r w:rsidRPr="00883BDC">
        <w:rPr>
          <w:rFonts w:ascii="Sylfaen" w:hAnsi="Sylfaen" w:cs="Sylfaen"/>
          <w:i/>
          <w:sz w:val="20"/>
          <w:szCs w:val="20"/>
          <w:lang w:val="ru-RU"/>
        </w:rPr>
        <w:t>փոփոխվել</w:t>
      </w:r>
      <w:r w:rsidRPr="00883BDC">
        <w:rPr>
          <w:rFonts w:ascii="Sylfaen" w:hAnsi="Sylfaen" w:cs="Sylfaen"/>
          <w:i/>
          <w:sz w:val="20"/>
          <w:szCs w:val="20"/>
          <w:lang w:val="af-ZA"/>
        </w:rPr>
        <w:t xml:space="preserve"> </w:t>
      </w:r>
      <w:r w:rsidRPr="00883BDC">
        <w:rPr>
          <w:rFonts w:ascii="Sylfaen" w:hAnsi="Sylfaen" w:cs="Sylfaen"/>
          <w:i/>
          <w:sz w:val="20"/>
          <w:szCs w:val="20"/>
          <w:lang w:val="ru-RU"/>
        </w:rPr>
        <w:t>կամ</w:t>
      </w:r>
      <w:r w:rsidRPr="00883BDC">
        <w:rPr>
          <w:rFonts w:ascii="Sylfaen" w:hAnsi="Sylfaen" w:cs="Sylfaen"/>
          <w:i/>
          <w:sz w:val="20"/>
          <w:szCs w:val="20"/>
          <w:lang w:val="af-ZA"/>
        </w:rPr>
        <w:t xml:space="preserve"> </w:t>
      </w:r>
      <w:r w:rsidRPr="00883BDC">
        <w:rPr>
          <w:rFonts w:ascii="Sylfaen" w:hAnsi="Sylfaen" w:cs="Sylfaen"/>
          <w:i/>
          <w:sz w:val="20"/>
          <w:szCs w:val="20"/>
          <w:lang w:val="ru-RU"/>
        </w:rPr>
        <w:t>վերացվել</w:t>
      </w:r>
      <w:r w:rsidRPr="00883BDC">
        <w:rPr>
          <w:rFonts w:ascii="Sylfaen" w:hAnsi="Sylfaen" w:cs="Sylfaen"/>
          <w:i/>
          <w:sz w:val="20"/>
          <w:szCs w:val="20"/>
          <w:lang w:val="af-ZA"/>
        </w:rPr>
        <w:t xml:space="preserve">, </w:t>
      </w:r>
      <w:r w:rsidRPr="00883BDC">
        <w:rPr>
          <w:rFonts w:ascii="Sylfaen" w:hAnsi="Sylfaen" w:cs="Sylfaen"/>
          <w:i/>
          <w:sz w:val="20"/>
          <w:szCs w:val="20"/>
          <w:lang w:val="ru-RU"/>
        </w:rPr>
        <w:t>այդ</w:t>
      </w:r>
      <w:r w:rsidRPr="00883BDC">
        <w:rPr>
          <w:rFonts w:ascii="Sylfaen" w:hAnsi="Sylfaen" w:cs="Sylfaen"/>
          <w:i/>
          <w:sz w:val="20"/>
          <w:szCs w:val="20"/>
          <w:lang w:val="af-ZA"/>
        </w:rPr>
        <w:t xml:space="preserve"> </w:t>
      </w:r>
      <w:r w:rsidRPr="00883BDC">
        <w:rPr>
          <w:rFonts w:ascii="Sylfaen" w:hAnsi="Sylfaen" w:cs="Sylfaen"/>
          <w:i/>
          <w:sz w:val="20"/>
          <w:szCs w:val="20"/>
          <w:lang w:val="ru-RU"/>
        </w:rPr>
        <w:t>թվում՝</w:t>
      </w:r>
      <w:r w:rsidRPr="00883BDC">
        <w:rPr>
          <w:rFonts w:ascii="Sylfaen" w:hAnsi="Sylfaen" w:cs="Sylfaen"/>
          <w:i/>
          <w:sz w:val="20"/>
          <w:szCs w:val="20"/>
          <w:lang w:val="af-ZA"/>
        </w:rPr>
        <w:t xml:space="preserve"> </w:t>
      </w:r>
      <w:r w:rsidRPr="00883BDC">
        <w:rPr>
          <w:rFonts w:ascii="Sylfaen" w:hAnsi="Sylfaen" w:cs="Sylfaen"/>
          <w:i/>
          <w:sz w:val="20"/>
          <w:szCs w:val="20"/>
          <w:lang w:val="ru-RU"/>
        </w:rPr>
        <w:t>մասնակի</w:t>
      </w:r>
      <w:r w:rsidRPr="00883BDC">
        <w:rPr>
          <w:rFonts w:ascii="Sylfaen" w:hAnsi="Sylfaen" w:cs="Sylfaen"/>
          <w:i/>
          <w:sz w:val="20"/>
          <w:szCs w:val="20"/>
          <w:lang w:val="af-ZA"/>
        </w:rPr>
        <w:t xml:space="preserve">, </w:t>
      </w:r>
      <w:r w:rsidRPr="00883BDC">
        <w:rPr>
          <w:rFonts w:ascii="Sylfaen" w:hAnsi="Sylfaen" w:cs="Sylfaen"/>
          <w:i/>
          <w:sz w:val="20"/>
          <w:szCs w:val="20"/>
          <w:lang w:val="ru-RU"/>
        </w:rPr>
        <w:t>միայն</w:t>
      </w:r>
      <w:r w:rsidRPr="00883BDC">
        <w:rPr>
          <w:rFonts w:ascii="Sylfaen" w:hAnsi="Sylfaen" w:cs="Sylfaen"/>
          <w:i/>
          <w:sz w:val="20"/>
          <w:szCs w:val="20"/>
          <w:lang w:val="af-ZA"/>
        </w:rPr>
        <w:t xml:space="preserve"> </w:t>
      </w:r>
      <w:r w:rsidRPr="00883BDC">
        <w:rPr>
          <w:rFonts w:ascii="Sylfaen" w:hAnsi="Sylfaen" w:cs="Sylfaen"/>
          <w:i/>
          <w:sz w:val="20"/>
          <w:szCs w:val="20"/>
          <w:lang w:val="ru-RU"/>
        </w:rPr>
        <w:t>դատարանի</w:t>
      </w:r>
      <w:r w:rsidRPr="00883BDC">
        <w:rPr>
          <w:rFonts w:ascii="Sylfaen" w:hAnsi="Sylfaen" w:cs="Sylfaen"/>
          <w:i/>
          <w:sz w:val="20"/>
          <w:szCs w:val="20"/>
          <w:lang w:val="af-ZA"/>
        </w:rPr>
        <w:t xml:space="preserve"> </w:t>
      </w:r>
      <w:r w:rsidRPr="00883BDC">
        <w:rPr>
          <w:rFonts w:ascii="Sylfaen" w:hAnsi="Sylfaen" w:cs="Sylfaen"/>
          <w:i/>
          <w:sz w:val="20"/>
          <w:szCs w:val="20"/>
          <w:lang w:val="ru-RU"/>
        </w:rPr>
        <w:t>կողմից</w:t>
      </w:r>
      <w:r w:rsidRPr="00883BDC">
        <w:rPr>
          <w:rFonts w:ascii="Sylfaen" w:hAnsi="Sylfaen" w:cs="Sylfaen"/>
          <w:i/>
          <w:sz w:val="20"/>
          <w:szCs w:val="20"/>
          <w:lang w:val="af-ZA"/>
        </w:rPr>
        <w:t>:</w:t>
      </w:r>
    </w:p>
    <w:p w:rsidR="00A5723E" w:rsidRPr="00883BDC" w:rsidRDefault="00A5723E" w:rsidP="00A5723E">
      <w:pPr>
        <w:ind w:firstLine="567"/>
        <w:jc w:val="both"/>
        <w:rPr>
          <w:rFonts w:ascii="Sylfaen" w:hAnsi="Sylfaen" w:cs="Sylfaen"/>
          <w:i/>
          <w:sz w:val="20"/>
          <w:szCs w:val="20"/>
          <w:lang w:val="af-ZA"/>
        </w:rPr>
      </w:pPr>
      <w:r w:rsidRPr="00883BDC">
        <w:rPr>
          <w:rFonts w:ascii="Sylfaen" w:hAnsi="Sylfaen" w:cs="Sylfaen"/>
          <w:i/>
          <w:sz w:val="20"/>
          <w:szCs w:val="20"/>
          <w:lang w:val="af-ZA"/>
        </w:rPr>
        <w:t xml:space="preserve">12.13 </w:t>
      </w:r>
      <w:r w:rsidRPr="00883BDC">
        <w:rPr>
          <w:rFonts w:ascii="Sylfaen" w:hAnsi="Sylfaen" w:cs="Sylfaen"/>
          <w:i/>
          <w:sz w:val="20"/>
          <w:szCs w:val="20"/>
          <w:lang w:val="ru-RU"/>
        </w:rPr>
        <w:t>Գնումների</w:t>
      </w:r>
      <w:r w:rsidRPr="00883BDC">
        <w:rPr>
          <w:rFonts w:ascii="Sylfaen" w:hAnsi="Sylfaen" w:cs="Sylfaen"/>
          <w:i/>
          <w:sz w:val="20"/>
          <w:szCs w:val="20"/>
          <w:lang w:val="af-ZA"/>
        </w:rPr>
        <w:t xml:space="preserve"> </w:t>
      </w:r>
      <w:r w:rsidRPr="00883BDC">
        <w:rPr>
          <w:rFonts w:ascii="Sylfaen" w:hAnsi="Sylfaen" w:cs="Sylfaen"/>
          <w:i/>
          <w:sz w:val="20"/>
          <w:szCs w:val="20"/>
          <w:lang w:val="ru-RU"/>
        </w:rPr>
        <w:t>հետ</w:t>
      </w:r>
      <w:r w:rsidRPr="00883BDC">
        <w:rPr>
          <w:rFonts w:ascii="Sylfaen" w:hAnsi="Sylfaen" w:cs="Sylfaen"/>
          <w:i/>
          <w:sz w:val="20"/>
          <w:szCs w:val="20"/>
          <w:lang w:val="af-ZA"/>
        </w:rPr>
        <w:t xml:space="preserve"> </w:t>
      </w:r>
      <w:r w:rsidRPr="00883BDC">
        <w:rPr>
          <w:rFonts w:ascii="Sylfaen" w:hAnsi="Sylfaen" w:cs="Sylfaen"/>
          <w:i/>
          <w:sz w:val="20"/>
          <w:szCs w:val="20"/>
          <w:lang w:val="ru-RU"/>
        </w:rPr>
        <w:t>կապված</w:t>
      </w:r>
      <w:r w:rsidRPr="00883BDC">
        <w:rPr>
          <w:rFonts w:ascii="Sylfaen" w:hAnsi="Sylfaen" w:cs="Sylfaen"/>
          <w:i/>
          <w:sz w:val="20"/>
          <w:szCs w:val="20"/>
          <w:lang w:val="af-ZA"/>
        </w:rPr>
        <w:t xml:space="preserve"> </w:t>
      </w:r>
      <w:r w:rsidRPr="00883BDC">
        <w:rPr>
          <w:rFonts w:ascii="Sylfaen" w:hAnsi="Sylfaen" w:cs="Sylfaen"/>
          <w:i/>
          <w:sz w:val="20"/>
          <w:szCs w:val="20"/>
          <w:lang w:val="ru-RU"/>
        </w:rPr>
        <w:t>բողոքներ</w:t>
      </w:r>
      <w:r w:rsidRPr="00883BDC">
        <w:rPr>
          <w:rFonts w:ascii="Sylfaen" w:hAnsi="Sylfaen" w:cs="Sylfaen"/>
          <w:i/>
          <w:sz w:val="20"/>
          <w:szCs w:val="20"/>
          <w:lang w:val="af-ZA"/>
        </w:rPr>
        <w:t xml:space="preserve"> </w:t>
      </w:r>
      <w:r w:rsidRPr="00883BDC">
        <w:rPr>
          <w:rFonts w:ascii="Sylfaen" w:hAnsi="Sylfaen" w:cs="Sylfaen"/>
          <w:i/>
          <w:sz w:val="20"/>
          <w:szCs w:val="20"/>
          <w:lang w:val="ru-RU"/>
        </w:rPr>
        <w:t>քննող</w:t>
      </w:r>
      <w:r w:rsidRPr="00883BDC">
        <w:rPr>
          <w:rFonts w:ascii="Sylfaen" w:hAnsi="Sylfaen" w:cs="Sylfaen"/>
          <w:i/>
          <w:sz w:val="20"/>
          <w:szCs w:val="20"/>
          <w:lang w:val="af-ZA"/>
        </w:rPr>
        <w:t xml:space="preserve"> </w:t>
      </w:r>
      <w:r w:rsidRPr="00883BDC">
        <w:rPr>
          <w:rFonts w:ascii="Sylfaen" w:hAnsi="Sylfaen" w:cs="Sylfaen"/>
          <w:i/>
          <w:sz w:val="20"/>
          <w:szCs w:val="20"/>
          <w:lang w:val="ru-RU"/>
        </w:rPr>
        <w:t>անձը</w:t>
      </w:r>
      <w:r w:rsidRPr="00883BDC">
        <w:rPr>
          <w:rFonts w:ascii="Sylfaen" w:hAnsi="Sylfaen" w:cs="Sylfaen"/>
          <w:i/>
          <w:sz w:val="20"/>
          <w:szCs w:val="20"/>
          <w:lang w:val="af-ZA"/>
        </w:rPr>
        <w:t>`</w:t>
      </w:r>
    </w:p>
    <w:p w:rsidR="00A5723E" w:rsidRPr="00883BDC" w:rsidRDefault="00A5723E" w:rsidP="00A5723E">
      <w:pPr>
        <w:ind w:firstLine="720"/>
        <w:jc w:val="both"/>
        <w:rPr>
          <w:rFonts w:ascii="Sylfaen" w:hAnsi="Sylfaen" w:cs="Sylfaen"/>
          <w:i/>
          <w:sz w:val="20"/>
          <w:szCs w:val="20"/>
          <w:lang w:val="af-ZA"/>
        </w:rPr>
      </w:pPr>
      <w:r w:rsidRPr="00883BDC">
        <w:rPr>
          <w:rFonts w:ascii="Sylfaen" w:hAnsi="Sylfaen" w:cs="Sylfaen"/>
          <w:i/>
          <w:sz w:val="20"/>
          <w:szCs w:val="20"/>
          <w:lang w:val="af-ZA"/>
        </w:rPr>
        <w:t xml:space="preserve">1) </w:t>
      </w:r>
      <w:r w:rsidRPr="00883BDC">
        <w:rPr>
          <w:rFonts w:ascii="Sylfaen" w:hAnsi="Sylfaen" w:cs="Sylfaen"/>
          <w:i/>
          <w:sz w:val="20"/>
          <w:szCs w:val="20"/>
        </w:rPr>
        <w:t>իրավունք</w:t>
      </w:r>
      <w:r w:rsidRPr="00883BDC">
        <w:rPr>
          <w:rFonts w:ascii="Sylfaen" w:hAnsi="Sylfaen" w:cs="Sylfaen"/>
          <w:i/>
          <w:sz w:val="20"/>
          <w:szCs w:val="20"/>
          <w:lang w:val="af-ZA"/>
        </w:rPr>
        <w:t xml:space="preserve"> </w:t>
      </w:r>
      <w:r w:rsidRPr="00883BDC">
        <w:rPr>
          <w:rFonts w:ascii="Sylfaen" w:hAnsi="Sylfaen" w:cs="Sylfaen"/>
          <w:i/>
          <w:sz w:val="20"/>
          <w:szCs w:val="20"/>
        </w:rPr>
        <w:t>ունի</w:t>
      </w:r>
      <w:r w:rsidRPr="00883BDC">
        <w:rPr>
          <w:rFonts w:ascii="Sylfaen" w:hAnsi="Sylfaen" w:cs="Sylfaen"/>
          <w:i/>
          <w:sz w:val="20"/>
          <w:szCs w:val="20"/>
          <w:lang w:val="af-ZA"/>
        </w:rPr>
        <w:t xml:space="preserve"> </w:t>
      </w:r>
      <w:r w:rsidRPr="00883BDC">
        <w:rPr>
          <w:rFonts w:ascii="Sylfaen" w:hAnsi="Sylfaen" w:cs="Sylfaen"/>
          <w:i/>
          <w:sz w:val="20"/>
          <w:szCs w:val="20"/>
        </w:rPr>
        <w:t>պատվիրատուի</w:t>
      </w:r>
      <w:r w:rsidRPr="00883BDC">
        <w:rPr>
          <w:rFonts w:ascii="Sylfaen" w:hAnsi="Sylfaen" w:cs="Sylfaen"/>
          <w:i/>
          <w:sz w:val="20"/>
          <w:szCs w:val="20"/>
          <w:lang w:val="af-ZA"/>
        </w:rPr>
        <w:t xml:space="preserve"> </w:t>
      </w:r>
      <w:r w:rsidRPr="00883BDC">
        <w:rPr>
          <w:rFonts w:ascii="Sylfaen" w:hAnsi="Sylfaen" w:cs="Sylfaen"/>
          <w:i/>
          <w:sz w:val="20"/>
          <w:szCs w:val="20"/>
        </w:rPr>
        <w:t>և</w:t>
      </w:r>
      <w:r w:rsidRPr="00883BDC">
        <w:rPr>
          <w:rFonts w:ascii="Sylfaen" w:hAnsi="Sylfaen" w:cs="Sylfaen"/>
          <w:i/>
          <w:sz w:val="20"/>
          <w:szCs w:val="20"/>
          <w:lang w:val="af-ZA"/>
        </w:rPr>
        <w:t xml:space="preserve"> </w:t>
      </w:r>
      <w:r w:rsidRPr="00883BDC">
        <w:rPr>
          <w:rFonts w:ascii="Sylfaen" w:hAnsi="Sylfaen" w:cs="Sylfaen"/>
          <w:i/>
          <w:sz w:val="20"/>
          <w:szCs w:val="20"/>
        </w:rPr>
        <w:t>հանձնաժողովի</w:t>
      </w:r>
      <w:r w:rsidRPr="00883BDC">
        <w:rPr>
          <w:rFonts w:ascii="Sylfaen" w:hAnsi="Sylfaen" w:cs="Sylfaen"/>
          <w:i/>
          <w:sz w:val="20"/>
          <w:szCs w:val="20"/>
          <w:lang w:val="af-ZA"/>
        </w:rPr>
        <w:t xml:space="preserve"> </w:t>
      </w:r>
      <w:r w:rsidRPr="00883BDC">
        <w:rPr>
          <w:rFonts w:ascii="Sylfaen" w:hAnsi="Sylfaen" w:cs="Sylfaen"/>
          <w:i/>
          <w:sz w:val="20"/>
          <w:szCs w:val="20"/>
        </w:rPr>
        <w:t>գործողությունների</w:t>
      </w:r>
      <w:r w:rsidRPr="00883BDC">
        <w:rPr>
          <w:rFonts w:ascii="Sylfaen" w:hAnsi="Sylfaen" w:cs="Sylfaen"/>
          <w:i/>
          <w:sz w:val="20"/>
          <w:szCs w:val="20"/>
          <w:lang w:val="af-ZA"/>
        </w:rPr>
        <w:t xml:space="preserve"> </w:t>
      </w:r>
      <w:r w:rsidRPr="00883BDC">
        <w:rPr>
          <w:rFonts w:ascii="Sylfaen" w:hAnsi="Sylfaen" w:cs="Sylfaen"/>
          <w:i/>
          <w:sz w:val="20"/>
          <w:szCs w:val="20"/>
        </w:rPr>
        <w:t>կամ</w:t>
      </w:r>
      <w:r w:rsidRPr="00883BDC">
        <w:rPr>
          <w:rFonts w:ascii="Sylfaen" w:hAnsi="Sylfaen" w:cs="Sylfaen"/>
          <w:i/>
          <w:sz w:val="20"/>
          <w:szCs w:val="20"/>
          <w:lang w:val="af-ZA"/>
        </w:rPr>
        <w:t xml:space="preserve"> </w:t>
      </w:r>
      <w:r w:rsidRPr="00883BDC">
        <w:rPr>
          <w:rFonts w:ascii="Sylfaen" w:hAnsi="Sylfaen" w:cs="Sylfaen"/>
          <w:i/>
          <w:sz w:val="20"/>
          <w:szCs w:val="20"/>
        </w:rPr>
        <w:t>անգործության</w:t>
      </w:r>
      <w:r w:rsidRPr="00883BDC">
        <w:rPr>
          <w:rFonts w:ascii="Sylfaen" w:hAnsi="Sylfaen" w:cs="Sylfaen"/>
          <w:i/>
          <w:sz w:val="20"/>
          <w:szCs w:val="20"/>
          <w:lang w:val="af-ZA"/>
        </w:rPr>
        <w:t xml:space="preserve"> </w:t>
      </w:r>
      <w:r w:rsidRPr="00883BDC">
        <w:rPr>
          <w:rFonts w:ascii="Sylfaen" w:hAnsi="Sylfaen" w:cs="Sylfaen"/>
          <w:i/>
          <w:sz w:val="20"/>
          <w:szCs w:val="20"/>
        </w:rPr>
        <w:t>վերաբերյալ</w:t>
      </w:r>
      <w:r w:rsidRPr="00883BDC">
        <w:rPr>
          <w:rFonts w:ascii="Sylfaen" w:hAnsi="Sylfaen" w:cs="Sylfaen"/>
          <w:i/>
          <w:sz w:val="20"/>
          <w:szCs w:val="20"/>
          <w:lang w:val="af-ZA"/>
        </w:rPr>
        <w:t xml:space="preserve"> </w:t>
      </w:r>
      <w:r w:rsidRPr="00883BDC">
        <w:rPr>
          <w:rFonts w:ascii="Sylfaen" w:hAnsi="Sylfaen" w:cs="Sylfaen"/>
          <w:i/>
          <w:sz w:val="20"/>
          <w:szCs w:val="20"/>
        </w:rPr>
        <w:t>ընդունելու</w:t>
      </w:r>
      <w:r w:rsidRPr="00883BDC">
        <w:rPr>
          <w:rFonts w:ascii="Sylfaen" w:hAnsi="Sylfaen" w:cs="Sylfaen"/>
          <w:i/>
          <w:sz w:val="20"/>
          <w:szCs w:val="20"/>
          <w:lang w:val="af-ZA"/>
        </w:rPr>
        <w:t xml:space="preserve"> </w:t>
      </w:r>
      <w:r w:rsidRPr="00883BDC">
        <w:rPr>
          <w:rFonts w:ascii="Sylfaen" w:hAnsi="Sylfaen" w:cs="Sylfaen"/>
          <w:i/>
          <w:sz w:val="20"/>
          <w:szCs w:val="20"/>
        </w:rPr>
        <w:t>հետևյալ</w:t>
      </w:r>
      <w:r w:rsidRPr="00883BDC">
        <w:rPr>
          <w:rFonts w:ascii="Sylfaen" w:hAnsi="Sylfaen" w:cs="Sylfaen"/>
          <w:i/>
          <w:sz w:val="20"/>
          <w:szCs w:val="20"/>
          <w:lang w:val="af-ZA"/>
        </w:rPr>
        <w:t xml:space="preserve"> </w:t>
      </w:r>
      <w:r w:rsidRPr="00883BDC">
        <w:rPr>
          <w:rFonts w:ascii="Sylfaen" w:hAnsi="Sylfaen" w:cs="Sylfaen"/>
          <w:i/>
          <w:sz w:val="20"/>
          <w:szCs w:val="20"/>
        </w:rPr>
        <w:t>որոշումները</w:t>
      </w:r>
      <w:r w:rsidRPr="00883BDC">
        <w:rPr>
          <w:rFonts w:ascii="Sylfaen" w:hAnsi="Sylfaen" w:cs="Sylfaen"/>
          <w:i/>
          <w:sz w:val="20"/>
          <w:szCs w:val="20"/>
          <w:lang w:val="af-ZA"/>
        </w:rPr>
        <w:t>.</w:t>
      </w:r>
    </w:p>
    <w:p w:rsidR="00A5723E" w:rsidRPr="00883BDC" w:rsidRDefault="00A5723E" w:rsidP="00A5723E">
      <w:pPr>
        <w:ind w:firstLine="720"/>
        <w:jc w:val="both"/>
        <w:rPr>
          <w:rFonts w:ascii="Sylfaen" w:hAnsi="Sylfaen" w:cs="Sylfaen"/>
          <w:i/>
          <w:sz w:val="20"/>
          <w:szCs w:val="20"/>
          <w:lang w:val="af-ZA"/>
        </w:rPr>
      </w:pPr>
      <w:r w:rsidRPr="00883BDC">
        <w:rPr>
          <w:rFonts w:ascii="Sylfaen" w:hAnsi="Sylfaen" w:cs="Sylfaen"/>
          <w:i/>
          <w:sz w:val="20"/>
          <w:szCs w:val="20"/>
        </w:rPr>
        <w:t>ա</w:t>
      </w:r>
      <w:r w:rsidRPr="00883BDC">
        <w:rPr>
          <w:rFonts w:ascii="Sylfaen" w:hAnsi="Sylfaen" w:cs="Sylfaen"/>
          <w:i/>
          <w:sz w:val="20"/>
          <w:szCs w:val="20"/>
          <w:lang w:val="af-ZA"/>
        </w:rPr>
        <w:t xml:space="preserve">. </w:t>
      </w:r>
      <w:r w:rsidRPr="00883BDC">
        <w:rPr>
          <w:rFonts w:ascii="Sylfaen" w:hAnsi="Sylfaen" w:cs="Sylfaen"/>
          <w:i/>
          <w:sz w:val="20"/>
          <w:szCs w:val="20"/>
        </w:rPr>
        <w:t>արգելելու</w:t>
      </w:r>
      <w:r w:rsidRPr="00883BDC">
        <w:rPr>
          <w:rFonts w:ascii="Sylfaen" w:hAnsi="Sylfaen" w:cs="Sylfaen"/>
          <w:i/>
          <w:sz w:val="20"/>
          <w:szCs w:val="20"/>
          <w:lang w:val="af-ZA"/>
        </w:rPr>
        <w:t xml:space="preserve"> </w:t>
      </w:r>
      <w:r w:rsidRPr="00883BDC">
        <w:rPr>
          <w:rFonts w:ascii="Sylfaen" w:hAnsi="Sylfaen" w:cs="Sylfaen"/>
          <w:i/>
          <w:sz w:val="20"/>
          <w:szCs w:val="20"/>
        </w:rPr>
        <w:t>կատարել</w:t>
      </w:r>
      <w:r w:rsidRPr="00883BDC">
        <w:rPr>
          <w:rFonts w:ascii="Sylfaen" w:hAnsi="Sylfaen" w:cs="Sylfaen"/>
          <w:i/>
          <w:sz w:val="20"/>
          <w:szCs w:val="20"/>
          <w:lang w:val="af-ZA"/>
        </w:rPr>
        <w:t xml:space="preserve"> </w:t>
      </w:r>
      <w:r w:rsidRPr="00883BDC">
        <w:rPr>
          <w:rFonts w:ascii="Sylfaen" w:hAnsi="Sylfaen" w:cs="Sylfaen"/>
          <w:i/>
          <w:sz w:val="20"/>
          <w:szCs w:val="20"/>
        </w:rPr>
        <w:t>որոշակի</w:t>
      </w:r>
      <w:r w:rsidRPr="00883BDC">
        <w:rPr>
          <w:rFonts w:ascii="Sylfaen" w:hAnsi="Sylfaen" w:cs="Sylfaen"/>
          <w:i/>
          <w:sz w:val="20"/>
          <w:szCs w:val="20"/>
          <w:lang w:val="af-ZA"/>
        </w:rPr>
        <w:t xml:space="preserve"> </w:t>
      </w:r>
      <w:r w:rsidRPr="00883BDC">
        <w:rPr>
          <w:rFonts w:ascii="Sylfaen" w:hAnsi="Sylfaen" w:cs="Sylfaen"/>
          <w:i/>
          <w:sz w:val="20"/>
          <w:szCs w:val="20"/>
        </w:rPr>
        <w:t>գործողություններ</w:t>
      </w:r>
      <w:r w:rsidRPr="00883BDC">
        <w:rPr>
          <w:rFonts w:ascii="Sylfaen" w:hAnsi="Sylfaen" w:cs="Sylfaen"/>
          <w:i/>
          <w:sz w:val="20"/>
          <w:szCs w:val="20"/>
          <w:lang w:val="af-ZA"/>
        </w:rPr>
        <w:t xml:space="preserve"> </w:t>
      </w:r>
      <w:r w:rsidRPr="00883BDC">
        <w:rPr>
          <w:rFonts w:ascii="Sylfaen" w:hAnsi="Sylfaen" w:cs="Sylfaen"/>
          <w:i/>
          <w:sz w:val="20"/>
          <w:szCs w:val="20"/>
        </w:rPr>
        <w:t>և</w:t>
      </w:r>
      <w:r w:rsidRPr="00883BDC">
        <w:rPr>
          <w:rFonts w:ascii="Sylfaen" w:hAnsi="Sylfaen" w:cs="Sylfaen"/>
          <w:i/>
          <w:sz w:val="20"/>
          <w:szCs w:val="20"/>
          <w:lang w:val="af-ZA"/>
        </w:rPr>
        <w:t xml:space="preserve"> </w:t>
      </w:r>
      <w:r w:rsidRPr="00883BDC">
        <w:rPr>
          <w:rFonts w:ascii="Sylfaen" w:hAnsi="Sylfaen" w:cs="Sylfaen"/>
          <w:i/>
          <w:sz w:val="20"/>
          <w:szCs w:val="20"/>
        </w:rPr>
        <w:t>ընդունել</w:t>
      </w:r>
      <w:r w:rsidRPr="00883BDC">
        <w:rPr>
          <w:rFonts w:ascii="Sylfaen" w:hAnsi="Sylfaen" w:cs="Sylfaen"/>
          <w:i/>
          <w:sz w:val="20"/>
          <w:szCs w:val="20"/>
          <w:lang w:val="af-ZA"/>
        </w:rPr>
        <w:t xml:space="preserve"> </w:t>
      </w:r>
      <w:r w:rsidRPr="00883BDC">
        <w:rPr>
          <w:rFonts w:ascii="Sylfaen" w:hAnsi="Sylfaen" w:cs="Sylfaen"/>
          <w:i/>
          <w:sz w:val="20"/>
          <w:szCs w:val="20"/>
        </w:rPr>
        <w:t>որոշումներ</w:t>
      </w:r>
      <w:r w:rsidRPr="00883BDC">
        <w:rPr>
          <w:rFonts w:ascii="Sylfaen" w:hAnsi="Sylfaen" w:cs="Sylfaen"/>
          <w:i/>
          <w:sz w:val="20"/>
          <w:szCs w:val="20"/>
          <w:lang w:val="af-ZA"/>
        </w:rPr>
        <w:t>,</w:t>
      </w:r>
    </w:p>
    <w:p w:rsidR="00A5723E" w:rsidRPr="00883BDC" w:rsidRDefault="00A5723E" w:rsidP="00A5723E">
      <w:pPr>
        <w:ind w:firstLine="720"/>
        <w:jc w:val="both"/>
        <w:rPr>
          <w:rFonts w:ascii="Sylfaen" w:hAnsi="Sylfaen" w:cs="Sylfaen"/>
          <w:i/>
          <w:sz w:val="20"/>
          <w:szCs w:val="20"/>
          <w:lang w:val="af-ZA"/>
        </w:rPr>
      </w:pPr>
      <w:r w:rsidRPr="00883BDC">
        <w:rPr>
          <w:rFonts w:ascii="Sylfaen" w:hAnsi="Sylfaen" w:cs="Sylfaen"/>
          <w:i/>
          <w:sz w:val="20"/>
          <w:szCs w:val="20"/>
        </w:rPr>
        <w:t>բ</w:t>
      </w:r>
      <w:r w:rsidRPr="00883BDC">
        <w:rPr>
          <w:rFonts w:ascii="Sylfaen" w:hAnsi="Sylfaen" w:cs="Sylfaen"/>
          <w:i/>
          <w:sz w:val="20"/>
          <w:szCs w:val="20"/>
          <w:lang w:val="af-ZA"/>
        </w:rPr>
        <w:t xml:space="preserve">. </w:t>
      </w:r>
      <w:r w:rsidRPr="00883BDC">
        <w:rPr>
          <w:rFonts w:ascii="Sylfaen" w:hAnsi="Sylfaen" w:cs="Sylfaen"/>
          <w:i/>
          <w:sz w:val="20"/>
          <w:szCs w:val="20"/>
        </w:rPr>
        <w:t>պարտավորեցնելու</w:t>
      </w:r>
      <w:r w:rsidRPr="00883BDC">
        <w:rPr>
          <w:rFonts w:ascii="Sylfaen" w:hAnsi="Sylfaen" w:cs="Sylfaen"/>
          <w:i/>
          <w:sz w:val="20"/>
          <w:szCs w:val="20"/>
          <w:lang w:val="af-ZA"/>
        </w:rPr>
        <w:t xml:space="preserve"> </w:t>
      </w:r>
      <w:r w:rsidRPr="00883BDC">
        <w:rPr>
          <w:rFonts w:ascii="Sylfaen" w:hAnsi="Sylfaen" w:cs="Sylfaen"/>
          <w:i/>
          <w:sz w:val="20"/>
          <w:szCs w:val="20"/>
        </w:rPr>
        <w:t>ընդունել</w:t>
      </w:r>
      <w:r w:rsidRPr="00883BDC">
        <w:rPr>
          <w:rFonts w:ascii="Sylfaen" w:hAnsi="Sylfaen" w:cs="Sylfaen"/>
          <w:i/>
          <w:sz w:val="20"/>
          <w:szCs w:val="20"/>
          <w:lang w:val="af-ZA"/>
        </w:rPr>
        <w:t xml:space="preserve"> </w:t>
      </w:r>
      <w:r w:rsidRPr="00883BDC">
        <w:rPr>
          <w:rFonts w:ascii="Sylfaen" w:hAnsi="Sylfaen" w:cs="Sylfaen"/>
          <w:i/>
          <w:sz w:val="20"/>
          <w:szCs w:val="20"/>
        </w:rPr>
        <w:t>համապատասխան</w:t>
      </w:r>
      <w:r w:rsidRPr="00883BDC">
        <w:rPr>
          <w:rFonts w:ascii="Sylfaen" w:hAnsi="Sylfaen" w:cs="Sylfaen"/>
          <w:i/>
          <w:sz w:val="20"/>
          <w:szCs w:val="20"/>
          <w:lang w:val="af-ZA"/>
        </w:rPr>
        <w:t xml:space="preserve"> </w:t>
      </w:r>
      <w:r w:rsidRPr="00883BDC">
        <w:rPr>
          <w:rFonts w:ascii="Sylfaen" w:hAnsi="Sylfaen" w:cs="Sylfaen"/>
          <w:i/>
          <w:sz w:val="20"/>
          <w:szCs w:val="20"/>
        </w:rPr>
        <w:t>որոշումներ</w:t>
      </w:r>
      <w:r w:rsidRPr="00883BDC">
        <w:rPr>
          <w:rFonts w:ascii="Sylfaen" w:hAnsi="Sylfaen" w:cs="Sylfaen"/>
          <w:i/>
          <w:sz w:val="20"/>
          <w:szCs w:val="20"/>
          <w:lang w:val="af-ZA"/>
        </w:rPr>
        <w:t xml:space="preserve">, </w:t>
      </w:r>
      <w:r w:rsidRPr="00883BDC">
        <w:rPr>
          <w:rFonts w:ascii="Sylfaen" w:hAnsi="Sylfaen" w:cs="Sylfaen"/>
          <w:i/>
          <w:sz w:val="20"/>
          <w:szCs w:val="20"/>
        </w:rPr>
        <w:t>ներառյալ՝</w:t>
      </w:r>
      <w:r w:rsidRPr="00883BDC">
        <w:rPr>
          <w:rFonts w:ascii="Sylfaen" w:hAnsi="Sylfaen" w:cs="Sylfaen"/>
          <w:i/>
          <w:sz w:val="20"/>
          <w:szCs w:val="20"/>
          <w:lang w:val="af-ZA"/>
        </w:rPr>
        <w:t xml:space="preserve"> </w:t>
      </w:r>
      <w:r w:rsidRPr="00883BDC">
        <w:rPr>
          <w:rFonts w:ascii="Sylfaen" w:hAnsi="Sylfaen" w:cs="Sylfaen"/>
          <w:i/>
          <w:sz w:val="20"/>
          <w:szCs w:val="20"/>
        </w:rPr>
        <w:t>չկայացած</w:t>
      </w:r>
      <w:r w:rsidRPr="00883BDC">
        <w:rPr>
          <w:rFonts w:ascii="Sylfaen" w:hAnsi="Sylfaen" w:cs="Sylfaen"/>
          <w:i/>
          <w:sz w:val="20"/>
          <w:szCs w:val="20"/>
          <w:lang w:val="af-ZA"/>
        </w:rPr>
        <w:t xml:space="preserve"> </w:t>
      </w:r>
      <w:r w:rsidRPr="00883BDC">
        <w:rPr>
          <w:rFonts w:ascii="Sylfaen" w:hAnsi="Sylfaen" w:cs="Sylfaen"/>
          <w:i/>
          <w:sz w:val="20"/>
          <w:szCs w:val="20"/>
        </w:rPr>
        <w:t>հայտարարելու</w:t>
      </w:r>
      <w:r w:rsidRPr="00883BDC">
        <w:rPr>
          <w:rFonts w:ascii="Sylfaen" w:hAnsi="Sylfaen" w:cs="Sylfaen"/>
          <w:i/>
          <w:sz w:val="20"/>
          <w:szCs w:val="20"/>
          <w:lang w:val="af-ZA"/>
        </w:rPr>
        <w:t xml:space="preserve"> </w:t>
      </w:r>
      <w:r w:rsidRPr="00883BDC">
        <w:rPr>
          <w:rFonts w:ascii="Sylfaen" w:hAnsi="Sylfaen" w:cs="Sylfaen"/>
          <w:i/>
          <w:sz w:val="20"/>
          <w:szCs w:val="20"/>
        </w:rPr>
        <w:t>գնման</w:t>
      </w:r>
      <w:r w:rsidRPr="00883BDC">
        <w:rPr>
          <w:rFonts w:ascii="Sylfaen" w:hAnsi="Sylfaen" w:cs="Sylfaen"/>
          <w:i/>
          <w:sz w:val="20"/>
          <w:szCs w:val="20"/>
          <w:lang w:val="af-ZA"/>
        </w:rPr>
        <w:t xml:space="preserve"> </w:t>
      </w:r>
      <w:r w:rsidRPr="00883BDC">
        <w:rPr>
          <w:rFonts w:ascii="Sylfaen" w:hAnsi="Sylfaen" w:cs="Sylfaen"/>
          <w:i/>
          <w:sz w:val="20"/>
          <w:szCs w:val="20"/>
        </w:rPr>
        <w:t>ընթացակարգը</w:t>
      </w:r>
      <w:r w:rsidRPr="00883BDC">
        <w:rPr>
          <w:rFonts w:ascii="Sylfaen" w:hAnsi="Sylfaen" w:cs="Sylfaen"/>
          <w:i/>
          <w:sz w:val="20"/>
          <w:szCs w:val="20"/>
          <w:lang w:val="af-ZA"/>
        </w:rPr>
        <w:t xml:space="preserve">, </w:t>
      </w:r>
      <w:r w:rsidRPr="00883BDC">
        <w:rPr>
          <w:rFonts w:ascii="Sylfaen" w:hAnsi="Sylfaen" w:cs="Sylfaen"/>
          <w:i/>
          <w:sz w:val="20"/>
          <w:szCs w:val="20"/>
        </w:rPr>
        <w:t>բացառությամբ</w:t>
      </w:r>
      <w:r w:rsidRPr="00883BDC">
        <w:rPr>
          <w:rFonts w:ascii="Sylfaen" w:hAnsi="Sylfaen" w:cs="Sylfaen"/>
          <w:i/>
          <w:sz w:val="20"/>
          <w:szCs w:val="20"/>
          <w:lang w:val="af-ZA"/>
        </w:rPr>
        <w:t xml:space="preserve"> </w:t>
      </w:r>
      <w:r w:rsidRPr="00883BDC">
        <w:rPr>
          <w:rFonts w:ascii="Sylfaen" w:hAnsi="Sylfaen" w:cs="Sylfaen"/>
          <w:i/>
          <w:sz w:val="20"/>
          <w:szCs w:val="20"/>
        </w:rPr>
        <w:t>պայմանագիրը</w:t>
      </w:r>
      <w:r w:rsidRPr="00883BDC">
        <w:rPr>
          <w:rFonts w:ascii="Sylfaen" w:hAnsi="Sylfaen" w:cs="Sylfaen"/>
          <w:i/>
          <w:sz w:val="20"/>
          <w:szCs w:val="20"/>
          <w:lang w:val="af-ZA"/>
        </w:rPr>
        <w:t xml:space="preserve"> </w:t>
      </w:r>
      <w:r w:rsidRPr="00883BDC">
        <w:rPr>
          <w:rFonts w:ascii="Sylfaen" w:hAnsi="Sylfaen" w:cs="Sylfaen"/>
          <w:i/>
          <w:sz w:val="20"/>
          <w:szCs w:val="20"/>
        </w:rPr>
        <w:t>անվավեր</w:t>
      </w:r>
      <w:r w:rsidRPr="00883BDC">
        <w:rPr>
          <w:rFonts w:ascii="Sylfaen" w:hAnsi="Sylfaen" w:cs="Sylfaen"/>
          <w:i/>
          <w:sz w:val="20"/>
          <w:szCs w:val="20"/>
          <w:lang w:val="af-ZA"/>
        </w:rPr>
        <w:t xml:space="preserve"> </w:t>
      </w:r>
      <w:r w:rsidRPr="00883BDC">
        <w:rPr>
          <w:rFonts w:ascii="Sylfaen" w:hAnsi="Sylfaen" w:cs="Sylfaen"/>
          <w:i/>
          <w:sz w:val="20"/>
          <w:szCs w:val="20"/>
        </w:rPr>
        <w:t>ճանաչելու</w:t>
      </w:r>
      <w:r w:rsidRPr="00883BDC">
        <w:rPr>
          <w:rFonts w:ascii="Sylfaen" w:hAnsi="Sylfaen" w:cs="Sylfaen"/>
          <w:i/>
          <w:sz w:val="20"/>
          <w:szCs w:val="20"/>
          <w:lang w:val="af-ZA"/>
        </w:rPr>
        <w:t xml:space="preserve"> </w:t>
      </w:r>
      <w:r w:rsidRPr="00883BDC">
        <w:rPr>
          <w:rFonts w:ascii="Sylfaen" w:hAnsi="Sylfaen" w:cs="Sylfaen"/>
          <w:i/>
          <w:sz w:val="20"/>
          <w:szCs w:val="20"/>
        </w:rPr>
        <w:t>մասին</w:t>
      </w:r>
      <w:r w:rsidRPr="00883BDC">
        <w:rPr>
          <w:rFonts w:ascii="Sylfaen" w:hAnsi="Sylfaen" w:cs="Sylfaen"/>
          <w:i/>
          <w:sz w:val="20"/>
          <w:szCs w:val="20"/>
          <w:lang w:val="af-ZA"/>
        </w:rPr>
        <w:t xml:space="preserve"> </w:t>
      </w:r>
      <w:r w:rsidRPr="00883BDC">
        <w:rPr>
          <w:rFonts w:ascii="Sylfaen" w:hAnsi="Sylfaen" w:cs="Sylfaen"/>
          <w:i/>
          <w:sz w:val="20"/>
          <w:szCs w:val="20"/>
        </w:rPr>
        <w:t>որոշման</w:t>
      </w:r>
      <w:r w:rsidRPr="00883BDC">
        <w:rPr>
          <w:rFonts w:ascii="Sylfaen" w:hAnsi="Sylfaen" w:cs="Sylfaen"/>
          <w:i/>
          <w:sz w:val="20"/>
          <w:szCs w:val="20"/>
          <w:lang w:val="af-ZA"/>
        </w:rPr>
        <w:t>.</w:t>
      </w:r>
    </w:p>
    <w:p w:rsidR="00A5723E" w:rsidRPr="00883BDC" w:rsidRDefault="00A5723E" w:rsidP="00A5723E">
      <w:pPr>
        <w:ind w:firstLine="720"/>
        <w:jc w:val="both"/>
        <w:rPr>
          <w:rFonts w:ascii="Sylfaen" w:hAnsi="Sylfaen" w:cs="Sylfaen"/>
          <w:i/>
          <w:sz w:val="20"/>
          <w:szCs w:val="20"/>
          <w:lang w:val="af-ZA"/>
        </w:rPr>
      </w:pPr>
      <w:r w:rsidRPr="00883BDC">
        <w:rPr>
          <w:rFonts w:ascii="Sylfaen" w:hAnsi="Sylfaen" w:cs="Sylfaen"/>
          <w:i/>
          <w:sz w:val="20"/>
          <w:szCs w:val="20"/>
          <w:lang w:val="af-ZA"/>
        </w:rPr>
        <w:t xml:space="preserve">2) </w:t>
      </w:r>
      <w:r w:rsidRPr="00883BDC">
        <w:rPr>
          <w:rFonts w:ascii="Sylfaen" w:hAnsi="Sylfaen" w:cs="Sylfaen"/>
          <w:i/>
          <w:sz w:val="20"/>
          <w:szCs w:val="20"/>
        </w:rPr>
        <w:t>որոշում</w:t>
      </w:r>
      <w:r w:rsidRPr="00883BDC">
        <w:rPr>
          <w:rFonts w:ascii="Sylfaen" w:hAnsi="Sylfaen" w:cs="Sylfaen"/>
          <w:i/>
          <w:sz w:val="20"/>
          <w:szCs w:val="20"/>
          <w:lang w:val="af-ZA"/>
        </w:rPr>
        <w:t xml:space="preserve"> </w:t>
      </w:r>
      <w:r w:rsidRPr="00883BDC">
        <w:rPr>
          <w:rFonts w:ascii="Sylfaen" w:hAnsi="Sylfaen" w:cs="Sylfaen"/>
          <w:i/>
          <w:sz w:val="20"/>
          <w:szCs w:val="20"/>
        </w:rPr>
        <w:t>է</w:t>
      </w:r>
      <w:r w:rsidRPr="00883BDC">
        <w:rPr>
          <w:rFonts w:ascii="Sylfaen" w:hAnsi="Sylfaen" w:cs="Sylfaen"/>
          <w:i/>
          <w:sz w:val="20"/>
          <w:szCs w:val="20"/>
          <w:lang w:val="af-ZA"/>
        </w:rPr>
        <w:t xml:space="preserve"> </w:t>
      </w:r>
      <w:r w:rsidRPr="00883BDC">
        <w:rPr>
          <w:rFonts w:ascii="Sylfaen" w:hAnsi="Sylfaen" w:cs="Sylfaen"/>
          <w:i/>
          <w:sz w:val="20"/>
          <w:szCs w:val="20"/>
        </w:rPr>
        <w:t>կայացնում</w:t>
      </w:r>
      <w:r w:rsidRPr="00883BDC">
        <w:rPr>
          <w:rFonts w:ascii="Sylfaen" w:hAnsi="Sylfaen" w:cs="Sylfaen"/>
          <w:i/>
          <w:sz w:val="20"/>
          <w:szCs w:val="20"/>
          <w:lang w:val="af-ZA"/>
        </w:rPr>
        <w:t xml:space="preserve"> </w:t>
      </w:r>
      <w:r w:rsidRPr="00883BDC">
        <w:rPr>
          <w:rFonts w:ascii="Sylfaen" w:hAnsi="Sylfaen" w:cs="Sylfaen"/>
          <w:i/>
          <w:sz w:val="20"/>
          <w:szCs w:val="20"/>
        </w:rPr>
        <w:t>մասնակցին</w:t>
      </w:r>
      <w:r w:rsidRPr="00883BDC">
        <w:rPr>
          <w:rFonts w:ascii="Sylfaen" w:hAnsi="Sylfaen" w:cs="Sylfaen"/>
          <w:i/>
          <w:sz w:val="20"/>
          <w:szCs w:val="20"/>
          <w:lang w:val="af-ZA"/>
        </w:rPr>
        <w:t xml:space="preserve"> </w:t>
      </w:r>
      <w:r w:rsidRPr="00883BDC">
        <w:rPr>
          <w:rFonts w:ascii="Sylfaen" w:hAnsi="Sylfaen" w:cs="Sylfaen"/>
          <w:i/>
          <w:sz w:val="20"/>
          <w:szCs w:val="20"/>
        </w:rPr>
        <w:t>գնումների</w:t>
      </w:r>
      <w:r w:rsidRPr="00883BDC">
        <w:rPr>
          <w:rFonts w:ascii="Sylfaen" w:hAnsi="Sylfaen" w:cs="Sylfaen"/>
          <w:i/>
          <w:sz w:val="20"/>
          <w:szCs w:val="20"/>
          <w:lang w:val="af-ZA"/>
        </w:rPr>
        <w:t xml:space="preserve"> </w:t>
      </w:r>
      <w:r w:rsidRPr="00883BDC">
        <w:rPr>
          <w:rFonts w:ascii="Sylfaen" w:hAnsi="Sylfaen" w:cs="Sylfaen"/>
          <w:i/>
          <w:sz w:val="20"/>
          <w:szCs w:val="20"/>
        </w:rPr>
        <w:t>գործընթացին</w:t>
      </w:r>
      <w:r w:rsidRPr="00883BDC">
        <w:rPr>
          <w:rFonts w:ascii="Sylfaen" w:hAnsi="Sylfaen" w:cs="Sylfaen"/>
          <w:i/>
          <w:sz w:val="20"/>
          <w:szCs w:val="20"/>
          <w:lang w:val="af-ZA"/>
        </w:rPr>
        <w:t xml:space="preserve"> </w:t>
      </w:r>
      <w:r w:rsidRPr="00883BDC">
        <w:rPr>
          <w:rFonts w:ascii="Sylfaen" w:hAnsi="Sylfaen" w:cs="Sylfaen"/>
          <w:i/>
          <w:sz w:val="20"/>
          <w:szCs w:val="20"/>
        </w:rPr>
        <w:t>մասնակցելու</w:t>
      </w:r>
      <w:r w:rsidRPr="00883BDC">
        <w:rPr>
          <w:rFonts w:ascii="Sylfaen" w:hAnsi="Sylfaen" w:cs="Sylfaen"/>
          <w:i/>
          <w:sz w:val="20"/>
          <w:szCs w:val="20"/>
          <w:lang w:val="af-ZA"/>
        </w:rPr>
        <w:t xml:space="preserve"> </w:t>
      </w:r>
      <w:r w:rsidRPr="00883BDC">
        <w:rPr>
          <w:rFonts w:ascii="Sylfaen" w:hAnsi="Sylfaen" w:cs="Sylfaen"/>
          <w:i/>
          <w:sz w:val="20"/>
          <w:szCs w:val="20"/>
        </w:rPr>
        <w:t>իրավունք</w:t>
      </w:r>
      <w:r w:rsidRPr="00883BDC">
        <w:rPr>
          <w:rFonts w:ascii="Sylfaen" w:hAnsi="Sylfaen" w:cs="Sylfaen"/>
          <w:i/>
          <w:sz w:val="20"/>
          <w:szCs w:val="20"/>
          <w:lang w:val="af-ZA"/>
        </w:rPr>
        <w:t xml:space="preserve"> </w:t>
      </w:r>
      <w:r w:rsidRPr="00883BDC">
        <w:rPr>
          <w:rFonts w:ascii="Sylfaen" w:hAnsi="Sylfaen" w:cs="Sylfaen"/>
          <w:i/>
          <w:sz w:val="20"/>
          <w:szCs w:val="20"/>
        </w:rPr>
        <w:t>չունեցող</w:t>
      </w:r>
      <w:r w:rsidRPr="00883BDC">
        <w:rPr>
          <w:rFonts w:ascii="Sylfaen" w:hAnsi="Sylfaen" w:cs="Sylfaen"/>
          <w:i/>
          <w:sz w:val="20"/>
          <w:szCs w:val="20"/>
          <w:lang w:val="af-ZA"/>
        </w:rPr>
        <w:t xml:space="preserve"> </w:t>
      </w:r>
      <w:r w:rsidRPr="00883BDC">
        <w:rPr>
          <w:rFonts w:ascii="Sylfaen" w:hAnsi="Sylfaen" w:cs="Sylfaen"/>
          <w:i/>
          <w:sz w:val="20"/>
          <w:szCs w:val="20"/>
        </w:rPr>
        <w:t>մասնակիցների</w:t>
      </w:r>
      <w:r w:rsidRPr="00883BDC">
        <w:rPr>
          <w:rFonts w:ascii="Sylfaen" w:hAnsi="Sylfaen" w:cs="Sylfaen"/>
          <w:i/>
          <w:sz w:val="20"/>
          <w:szCs w:val="20"/>
          <w:lang w:val="af-ZA"/>
        </w:rPr>
        <w:t xml:space="preserve"> </w:t>
      </w:r>
      <w:r w:rsidRPr="00883BDC">
        <w:rPr>
          <w:rFonts w:ascii="Sylfaen" w:hAnsi="Sylfaen" w:cs="Sylfaen"/>
          <w:i/>
          <w:sz w:val="20"/>
          <w:szCs w:val="20"/>
        </w:rPr>
        <w:t>ցուցակում</w:t>
      </w:r>
      <w:r w:rsidRPr="00883BDC">
        <w:rPr>
          <w:rFonts w:ascii="Sylfaen" w:hAnsi="Sylfaen" w:cs="Sylfaen"/>
          <w:i/>
          <w:sz w:val="20"/>
          <w:szCs w:val="20"/>
          <w:lang w:val="af-ZA"/>
        </w:rPr>
        <w:t xml:space="preserve"> </w:t>
      </w:r>
      <w:r w:rsidRPr="00883BDC">
        <w:rPr>
          <w:rFonts w:ascii="Sylfaen" w:hAnsi="Sylfaen" w:cs="Sylfaen"/>
          <w:i/>
          <w:sz w:val="20"/>
          <w:szCs w:val="20"/>
        </w:rPr>
        <w:t>ներառելու</w:t>
      </w:r>
      <w:r w:rsidRPr="00883BDC">
        <w:rPr>
          <w:rFonts w:ascii="Sylfaen" w:hAnsi="Sylfaen" w:cs="Sylfaen"/>
          <w:i/>
          <w:sz w:val="20"/>
          <w:szCs w:val="20"/>
          <w:lang w:val="af-ZA"/>
        </w:rPr>
        <w:t xml:space="preserve"> </w:t>
      </w:r>
      <w:r w:rsidRPr="00883BDC">
        <w:rPr>
          <w:rFonts w:ascii="Sylfaen" w:hAnsi="Sylfaen" w:cs="Sylfaen"/>
          <w:i/>
          <w:sz w:val="20"/>
          <w:szCs w:val="20"/>
        </w:rPr>
        <w:t>մասին</w:t>
      </w:r>
      <w:r w:rsidRPr="00883BDC">
        <w:rPr>
          <w:rFonts w:ascii="Sylfaen" w:hAnsi="Sylfaen" w:cs="Sylfaen"/>
          <w:i/>
          <w:sz w:val="20"/>
          <w:szCs w:val="20"/>
          <w:lang w:val="af-ZA"/>
        </w:rPr>
        <w:t>.</w:t>
      </w:r>
    </w:p>
    <w:p w:rsidR="00A5723E" w:rsidRPr="00883BDC" w:rsidRDefault="00A5723E" w:rsidP="00A5723E">
      <w:pPr>
        <w:ind w:firstLine="720"/>
        <w:jc w:val="both"/>
        <w:rPr>
          <w:rFonts w:ascii="Sylfaen" w:hAnsi="Sylfaen" w:cs="Sylfaen"/>
          <w:i/>
          <w:sz w:val="20"/>
          <w:szCs w:val="20"/>
          <w:lang w:val="af-ZA"/>
        </w:rPr>
      </w:pPr>
      <w:r w:rsidRPr="00883BDC">
        <w:rPr>
          <w:rFonts w:ascii="Sylfaen" w:hAnsi="Sylfaen" w:cs="Sylfaen"/>
          <w:i/>
          <w:sz w:val="20"/>
          <w:szCs w:val="20"/>
          <w:lang w:val="af-ZA"/>
        </w:rPr>
        <w:t xml:space="preserve">3) </w:t>
      </w:r>
      <w:r w:rsidRPr="00883BDC">
        <w:rPr>
          <w:rFonts w:ascii="Sylfaen" w:hAnsi="Sylfaen" w:cs="Sylfaen"/>
          <w:i/>
          <w:sz w:val="20"/>
          <w:szCs w:val="20"/>
        </w:rPr>
        <w:t>հաշվառում</w:t>
      </w:r>
      <w:r w:rsidRPr="00883BDC">
        <w:rPr>
          <w:rFonts w:ascii="Sylfaen" w:hAnsi="Sylfaen" w:cs="Sylfaen"/>
          <w:i/>
          <w:sz w:val="20"/>
          <w:szCs w:val="20"/>
          <w:lang w:val="af-ZA"/>
        </w:rPr>
        <w:t xml:space="preserve"> </w:t>
      </w:r>
      <w:r w:rsidRPr="00883BDC">
        <w:rPr>
          <w:rFonts w:ascii="Sylfaen" w:hAnsi="Sylfaen" w:cs="Sylfaen"/>
          <w:i/>
          <w:sz w:val="20"/>
          <w:szCs w:val="20"/>
        </w:rPr>
        <w:t>է</w:t>
      </w:r>
      <w:r w:rsidRPr="00883BDC">
        <w:rPr>
          <w:rFonts w:ascii="Sylfaen" w:hAnsi="Sylfaen" w:cs="Sylfaen"/>
          <w:i/>
          <w:sz w:val="20"/>
          <w:szCs w:val="20"/>
          <w:lang w:val="af-ZA"/>
        </w:rPr>
        <w:t xml:space="preserve"> </w:t>
      </w:r>
      <w:r w:rsidRPr="00883BDC">
        <w:rPr>
          <w:rFonts w:ascii="Sylfaen" w:hAnsi="Sylfaen" w:cs="Sylfaen"/>
          <w:i/>
          <w:sz w:val="20"/>
          <w:szCs w:val="20"/>
        </w:rPr>
        <w:t>գնումների</w:t>
      </w:r>
      <w:r w:rsidRPr="00883BDC">
        <w:rPr>
          <w:rFonts w:ascii="Sylfaen" w:hAnsi="Sylfaen" w:cs="Sylfaen"/>
          <w:i/>
          <w:sz w:val="20"/>
          <w:szCs w:val="20"/>
          <w:lang w:val="af-ZA"/>
        </w:rPr>
        <w:t xml:space="preserve"> </w:t>
      </w:r>
      <w:r w:rsidRPr="00883BDC">
        <w:rPr>
          <w:rFonts w:ascii="Sylfaen" w:hAnsi="Sylfaen" w:cs="Sylfaen"/>
          <w:i/>
          <w:sz w:val="20"/>
          <w:szCs w:val="20"/>
        </w:rPr>
        <w:t>հետ</w:t>
      </w:r>
      <w:r w:rsidRPr="00883BDC">
        <w:rPr>
          <w:rFonts w:ascii="Sylfaen" w:hAnsi="Sylfaen" w:cs="Sylfaen"/>
          <w:i/>
          <w:sz w:val="20"/>
          <w:szCs w:val="20"/>
          <w:lang w:val="af-ZA"/>
        </w:rPr>
        <w:t xml:space="preserve"> </w:t>
      </w:r>
      <w:r w:rsidRPr="00883BDC">
        <w:rPr>
          <w:rFonts w:ascii="Sylfaen" w:hAnsi="Sylfaen" w:cs="Sylfaen"/>
          <w:i/>
          <w:sz w:val="20"/>
          <w:szCs w:val="20"/>
        </w:rPr>
        <w:t>կապված</w:t>
      </w:r>
      <w:r w:rsidRPr="00883BDC">
        <w:rPr>
          <w:rFonts w:ascii="Sylfaen" w:hAnsi="Sylfaen" w:cs="Sylfaen"/>
          <w:i/>
          <w:sz w:val="20"/>
          <w:szCs w:val="20"/>
          <w:lang w:val="af-ZA"/>
        </w:rPr>
        <w:t xml:space="preserve"> </w:t>
      </w:r>
      <w:r w:rsidRPr="00883BDC">
        <w:rPr>
          <w:rFonts w:ascii="Sylfaen" w:hAnsi="Sylfaen" w:cs="Sylfaen"/>
          <w:i/>
          <w:sz w:val="20"/>
          <w:szCs w:val="20"/>
        </w:rPr>
        <w:t>բողոքներ</w:t>
      </w:r>
      <w:r w:rsidRPr="00883BDC">
        <w:rPr>
          <w:rFonts w:ascii="Sylfaen" w:hAnsi="Sylfaen" w:cs="Sylfaen"/>
          <w:i/>
          <w:sz w:val="20"/>
          <w:szCs w:val="20"/>
          <w:lang w:val="af-ZA"/>
        </w:rPr>
        <w:t xml:space="preserve"> </w:t>
      </w:r>
      <w:r w:rsidRPr="00883BDC">
        <w:rPr>
          <w:rFonts w:ascii="Sylfaen" w:hAnsi="Sylfaen" w:cs="Sylfaen"/>
          <w:i/>
          <w:sz w:val="20"/>
          <w:szCs w:val="20"/>
        </w:rPr>
        <w:t>քննող</w:t>
      </w:r>
      <w:r w:rsidRPr="00883BDC">
        <w:rPr>
          <w:rFonts w:ascii="Sylfaen" w:hAnsi="Sylfaen" w:cs="Sylfaen"/>
          <w:i/>
          <w:sz w:val="20"/>
          <w:szCs w:val="20"/>
          <w:lang w:val="af-ZA"/>
        </w:rPr>
        <w:t xml:space="preserve"> </w:t>
      </w:r>
      <w:r w:rsidRPr="00883BDC">
        <w:rPr>
          <w:rFonts w:ascii="Sylfaen" w:hAnsi="Sylfaen" w:cs="Sylfaen"/>
          <w:i/>
          <w:sz w:val="20"/>
          <w:szCs w:val="20"/>
        </w:rPr>
        <w:t>անձի</w:t>
      </w:r>
      <w:r w:rsidRPr="00883BDC">
        <w:rPr>
          <w:rFonts w:ascii="Sylfaen" w:hAnsi="Sylfaen" w:cs="Sylfaen"/>
          <w:i/>
          <w:sz w:val="20"/>
          <w:szCs w:val="20"/>
          <w:lang w:val="af-ZA"/>
        </w:rPr>
        <w:t xml:space="preserve"> </w:t>
      </w:r>
      <w:r w:rsidRPr="00883BDC">
        <w:rPr>
          <w:rFonts w:ascii="Sylfaen" w:hAnsi="Sylfaen" w:cs="Sylfaen"/>
          <w:i/>
          <w:sz w:val="20"/>
          <w:szCs w:val="20"/>
        </w:rPr>
        <w:t>կողմից</w:t>
      </w:r>
      <w:r w:rsidRPr="00883BDC">
        <w:rPr>
          <w:rFonts w:ascii="Sylfaen" w:hAnsi="Sylfaen" w:cs="Sylfaen"/>
          <w:i/>
          <w:sz w:val="20"/>
          <w:szCs w:val="20"/>
          <w:lang w:val="af-ZA"/>
        </w:rPr>
        <w:t xml:space="preserve"> </w:t>
      </w:r>
      <w:r w:rsidRPr="00883BDC">
        <w:rPr>
          <w:rFonts w:ascii="Sylfaen" w:hAnsi="Sylfaen" w:cs="Sylfaen"/>
          <w:i/>
          <w:sz w:val="20"/>
          <w:szCs w:val="20"/>
        </w:rPr>
        <w:t>ընդունված</w:t>
      </w:r>
      <w:r w:rsidRPr="00883BDC">
        <w:rPr>
          <w:rFonts w:ascii="Sylfaen" w:hAnsi="Sylfaen" w:cs="Sylfaen"/>
          <w:i/>
          <w:sz w:val="20"/>
          <w:szCs w:val="20"/>
          <w:lang w:val="af-ZA"/>
        </w:rPr>
        <w:t xml:space="preserve"> </w:t>
      </w:r>
      <w:r w:rsidRPr="00883BDC">
        <w:rPr>
          <w:rFonts w:ascii="Sylfaen" w:hAnsi="Sylfaen" w:cs="Sylfaen"/>
          <w:i/>
          <w:sz w:val="20"/>
          <w:szCs w:val="20"/>
        </w:rPr>
        <w:t>որոշումները</w:t>
      </w:r>
      <w:r w:rsidRPr="00883BDC">
        <w:rPr>
          <w:rFonts w:ascii="Sylfaen" w:hAnsi="Sylfaen" w:cs="Sylfaen"/>
          <w:i/>
          <w:sz w:val="20"/>
          <w:szCs w:val="20"/>
          <w:lang w:val="af-ZA"/>
        </w:rPr>
        <w:t xml:space="preserve"> </w:t>
      </w:r>
      <w:r w:rsidRPr="00883BDC">
        <w:rPr>
          <w:rFonts w:ascii="Sylfaen" w:hAnsi="Sylfaen" w:cs="Sylfaen"/>
          <w:i/>
          <w:sz w:val="20"/>
          <w:szCs w:val="20"/>
        </w:rPr>
        <w:t>և</w:t>
      </w:r>
      <w:r w:rsidRPr="00883BDC">
        <w:rPr>
          <w:rFonts w:ascii="Sylfaen" w:hAnsi="Sylfaen" w:cs="Sylfaen"/>
          <w:i/>
          <w:sz w:val="20"/>
          <w:szCs w:val="20"/>
          <w:lang w:val="af-ZA"/>
        </w:rPr>
        <w:t xml:space="preserve"> </w:t>
      </w:r>
      <w:r w:rsidRPr="00883BDC">
        <w:rPr>
          <w:rFonts w:ascii="Sylfaen" w:hAnsi="Sylfaen" w:cs="Sylfaen"/>
          <w:i/>
          <w:sz w:val="20"/>
          <w:szCs w:val="20"/>
        </w:rPr>
        <w:t>դրանց</w:t>
      </w:r>
      <w:r w:rsidRPr="00883BDC">
        <w:rPr>
          <w:rFonts w:ascii="Sylfaen" w:hAnsi="Sylfaen" w:cs="Sylfaen"/>
          <w:i/>
          <w:sz w:val="20"/>
          <w:szCs w:val="20"/>
          <w:lang w:val="af-ZA"/>
        </w:rPr>
        <w:t xml:space="preserve"> </w:t>
      </w:r>
      <w:r w:rsidRPr="00883BDC">
        <w:rPr>
          <w:rFonts w:ascii="Sylfaen" w:hAnsi="Sylfaen" w:cs="Sylfaen"/>
          <w:i/>
          <w:sz w:val="20"/>
          <w:szCs w:val="20"/>
        </w:rPr>
        <w:t>կատարման</w:t>
      </w:r>
      <w:r w:rsidRPr="00883BDC">
        <w:rPr>
          <w:rFonts w:ascii="Sylfaen" w:hAnsi="Sylfaen" w:cs="Sylfaen"/>
          <w:i/>
          <w:sz w:val="20"/>
          <w:szCs w:val="20"/>
          <w:lang w:val="af-ZA"/>
        </w:rPr>
        <w:t xml:space="preserve"> </w:t>
      </w:r>
      <w:r w:rsidRPr="00883BDC">
        <w:rPr>
          <w:rFonts w:ascii="Sylfaen" w:hAnsi="Sylfaen" w:cs="Sylfaen"/>
          <w:i/>
          <w:sz w:val="20"/>
          <w:szCs w:val="20"/>
        </w:rPr>
        <w:t>նկատմամբ</w:t>
      </w:r>
      <w:r w:rsidRPr="00883BDC">
        <w:rPr>
          <w:rFonts w:ascii="Sylfaen" w:hAnsi="Sylfaen" w:cs="Sylfaen"/>
          <w:i/>
          <w:sz w:val="20"/>
          <w:szCs w:val="20"/>
          <w:lang w:val="af-ZA"/>
        </w:rPr>
        <w:t xml:space="preserve"> </w:t>
      </w:r>
      <w:r w:rsidRPr="00883BDC">
        <w:rPr>
          <w:rFonts w:ascii="Sylfaen" w:hAnsi="Sylfaen" w:cs="Sylfaen"/>
          <w:i/>
          <w:sz w:val="20"/>
          <w:szCs w:val="20"/>
        </w:rPr>
        <w:t>իրականացնում</w:t>
      </w:r>
      <w:r w:rsidRPr="00883BDC">
        <w:rPr>
          <w:rFonts w:ascii="Sylfaen" w:hAnsi="Sylfaen" w:cs="Sylfaen"/>
          <w:i/>
          <w:sz w:val="20"/>
          <w:szCs w:val="20"/>
          <w:lang w:val="af-ZA"/>
        </w:rPr>
        <w:t xml:space="preserve"> </w:t>
      </w:r>
      <w:r w:rsidRPr="00883BDC">
        <w:rPr>
          <w:rFonts w:ascii="Sylfaen" w:hAnsi="Sylfaen" w:cs="Sylfaen"/>
          <w:i/>
          <w:sz w:val="20"/>
          <w:szCs w:val="20"/>
        </w:rPr>
        <w:t>է</w:t>
      </w:r>
      <w:r w:rsidRPr="00883BDC">
        <w:rPr>
          <w:rFonts w:ascii="Sylfaen" w:hAnsi="Sylfaen" w:cs="Sylfaen"/>
          <w:i/>
          <w:sz w:val="20"/>
          <w:szCs w:val="20"/>
          <w:lang w:val="af-ZA"/>
        </w:rPr>
        <w:t xml:space="preserve"> </w:t>
      </w:r>
      <w:r w:rsidRPr="00883BDC">
        <w:rPr>
          <w:rFonts w:ascii="Sylfaen" w:hAnsi="Sylfaen" w:cs="Sylfaen"/>
          <w:i/>
          <w:sz w:val="20"/>
          <w:szCs w:val="20"/>
        </w:rPr>
        <w:t>հսկողություն</w:t>
      </w:r>
      <w:r w:rsidRPr="00883BDC">
        <w:rPr>
          <w:rFonts w:ascii="Sylfaen" w:hAnsi="Sylfaen" w:cs="Sylfaen"/>
          <w:i/>
          <w:sz w:val="20"/>
          <w:szCs w:val="20"/>
          <w:lang w:val="af-ZA"/>
        </w:rPr>
        <w:t>:</w:t>
      </w:r>
    </w:p>
    <w:p w:rsidR="00A5723E" w:rsidRPr="00883BDC" w:rsidRDefault="00A5723E" w:rsidP="00A5723E">
      <w:pPr>
        <w:ind w:firstLine="567"/>
        <w:jc w:val="both"/>
        <w:rPr>
          <w:rFonts w:ascii="Sylfaen" w:hAnsi="Sylfaen" w:cs="Sylfaen"/>
          <w:i/>
          <w:sz w:val="20"/>
          <w:szCs w:val="20"/>
          <w:lang w:val="af-ZA"/>
        </w:rPr>
      </w:pPr>
      <w:r w:rsidRPr="00883BDC">
        <w:rPr>
          <w:rFonts w:ascii="Sylfaen" w:hAnsi="Sylfaen" w:cs="Sylfaen"/>
          <w:i/>
          <w:sz w:val="20"/>
          <w:szCs w:val="20"/>
          <w:lang w:val="af-ZA"/>
        </w:rPr>
        <w:t xml:space="preserve">12.14 </w:t>
      </w:r>
      <w:r w:rsidRPr="00883BDC">
        <w:rPr>
          <w:rFonts w:ascii="Sylfaen" w:hAnsi="Sylfaen" w:cs="Sylfaen"/>
          <w:i/>
          <w:sz w:val="20"/>
          <w:szCs w:val="20"/>
          <w:lang w:val="ru-RU"/>
        </w:rPr>
        <w:t>Գնումների</w:t>
      </w:r>
      <w:r w:rsidRPr="00883BDC">
        <w:rPr>
          <w:rFonts w:ascii="Sylfaen" w:hAnsi="Sylfaen" w:cs="Sylfaen"/>
          <w:i/>
          <w:sz w:val="20"/>
          <w:szCs w:val="20"/>
          <w:lang w:val="af-ZA"/>
        </w:rPr>
        <w:t xml:space="preserve"> </w:t>
      </w:r>
      <w:r w:rsidRPr="00883BDC">
        <w:rPr>
          <w:rFonts w:ascii="Sylfaen" w:hAnsi="Sylfaen" w:cs="Sylfaen"/>
          <w:i/>
          <w:sz w:val="20"/>
          <w:szCs w:val="20"/>
          <w:lang w:val="ru-RU"/>
        </w:rPr>
        <w:t>հետ</w:t>
      </w:r>
      <w:r w:rsidRPr="00883BDC">
        <w:rPr>
          <w:rFonts w:ascii="Sylfaen" w:hAnsi="Sylfaen" w:cs="Sylfaen"/>
          <w:i/>
          <w:sz w:val="20"/>
          <w:szCs w:val="20"/>
          <w:lang w:val="af-ZA"/>
        </w:rPr>
        <w:t xml:space="preserve"> </w:t>
      </w:r>
      <w:r w:rsidRPr="00883BDC">
        <w:rPr>
          <w:rFonts w:ascii="Sylfaen" w:hAnsi="Sylfaen" w:cs="Sylfaen"/>
          <w:i/>
          <w:sz w:val="20"/>
          <w:szCs w:val="20"/>
          <w:lang w:val="ru-RU"/>
        </w:rPr>
        <w:t>կապված</w:t>
      </w:r>
      <w:r w:rsidRPr="00883BDC">
        <w:rPr>
          <w:rFonts w:ascii="Sylfaen" w:hAnsi="Sylfaen" w:cs="Sylfaen"/>
          <w:i/>
          <w:sz w:val="20"/>
          <w:szCs w:val="20"/>
          <w:lang w:val="af-ZA"/>
        </w:rPr>
        <w:t xml:space="preserve"> </w:t>
      </w:r>
      <w:r w:rsidRPr="00883BDC">
        <w:rPr>
          <w:rFonts w:ascii="Sylfaen" w:hAnsi="Sylfaen" w:cs="Sylfaen"/>
          <w:i/>
          <w:sz w:val="20"/>
          <w:szCs w:val="20"/>
          <w:lang w:val="ru-RU"/>
        </w:rPr>
        <w:t>բողոքներ</w:t>
      </w:r>
      <w:r w:rsidRPr="00883BDC">
        <w:rPr>
          <w:rFonts w:ascii="Sylfaen" w:hAnsi="Sylfaen" w:cs="Sylfaen"/>
          <w:i/>
          <w:sz w:val="20"/>
          <w:szCs w:val="20"/>
          <w:lang w:val="af-ZA"/>
        </w:rPr>
        <w:t xml:space="preserve"> </w:t>
      </w:r>
      <w:r w:rsidRPr="00883BDC">
        <w:rPr>
          <w:rFonts w:ascii="Sylfaen" w:hAnsi="Sylfaen" w:cs="Sylfaen"/>
          <w:i/>
          <w:sz w:val="20"/>
          <w:szCs w:val="20"/>
          <w:lang w:val="ru-RU"/>
        </w:rPr>
        <w:t>քննող</w:t>
      </w:r>
      <w:r w:rsidRPr="00883BDC">
        <w:rPr>
          <w:rFonts w:ascii="Sylfaen" w:hAnsi="Sylfaen" w:cs="Sylfaen"/>
          <w:i/>
          <w:sz w:val="20"/>
          <w:szCs w:val="20"/>
          <w:lang w:val="af-ZA"/>
        </w:rPr>
        <w:t xml:space="preserve"> </w:t>
      </w:r>
      <w:r w:rsidRPr="00883BDC">
        <w:rPr>
          <w:rFonts w:ascii="Sylfaen" w:hAnsi="Sylfaen" w:cs="Sylfaen"/>
          <w:i/>
          <w:sz w:val="20"/>
          <w:szCs w:val="20"/>
          <w:lang w:val="ru-RU"/>
        </w:rPr>
        <w:t>անձի</w:t>
      </w:r>
      <w:r w:rsidRPr="00883BDC">
        <w:rPr>
          <w:rFonts w:ascii="Sylfaen" w:hAnsi="Sylfaen" w:cs="Sylfaen"/>
          <w:i/>
          <w:sz w:val="20"/>
          <w:szCs w:val="20"/>
          <w:lang w:val="af-ZA"/>
        </w:rPr>
        <w:t xml:space="preserve"> </w:t>
      </w:r>
      <w:r w:rsidRPr="00883BDC">
        <w:rPr>
          <w:rFonts w:ascii="Sylfaen" w:hAnsi="Sylfaen" w:cs="Sylfaen"/>
          <w:i/>
          <w:sz w:val="20"/>
          <w:szCs w:val="20"/>
          <w:lang w:val="ru-RU"/>
        </w:rPr>
        <w:t>կողմից</w:t>
      </w:r>
      <w:r w:rsidRPr="00883BDC">
        <w:rPr>
          <w:rFonts w:ascii="Sylfaen" w:hAnsi="Sylfaen" w:cs="Sylfaen"/>
          <w:i/>
          <w:sz w:val="20"/>
          <w:szCs w:val="20"/>
          <w:lang w:val="af-ZA"/>
        </w:rPr>
        <w:t xml:space="preserve"> </w:t>
      </w:r>
      <w:r w:rsidRPr="00883BDC">
        <w:rPr>
          <w:rFonts w:ascii="Sylfaen" w:hAnsi="Sylfaen" w:cs="Sylfaen"/>
          <w:i/>
          <w:sz w:val="20"/>
          <w:szCs w:val="20"/>
          <w:lang w:val="ru-RU"/>
        </w:rPr>
        <w:t>բողոքը</w:t>
      </w:r>
      <w:r w:rsidRPr="00883BDC">
        <w:rPr>
          <w:rFonts w:ascii="Sylfaen" w:hAnsi="Sylfaen" w:cs="Sylfaen"/>
          <w:i/>
          <w:sz w:val="20"/>
          <w:szCs w:val="20"/>
          <w:lang w:val="af-ZA"/>
        </w:rPr>
        <w:t xml:space="preserve"> </w:t>
      </w:r>
      <w:r w:rsidRPr="00883BDC">
        <w:rPr>
          <w:rFonts w:ascii="Sylfaen" w:hAnsi="Sylfaen" w:cs="Sylfaen"/>
          <w:i/>
          <w:sz w:val="20"/>
          <w:szCs w:val="20"/>
          <w:lang w:val="ru-RU"/>
        </w:rPr>
        <w:t>բավարարվելու</w:t>
      </w:r>
      <w:r w:rsidRPr="00883BDC">
        <w:rPr>
          <w:rFonts w:ascii="Sylfaen" w:hAnsi="Sylfaen" w:cs="Sylfaen"/>
          <w:i/>
          <w:sz w:val="20"/>
          <w:szCs w:val="20"/>
          <w:lang w:val="af-ZA"/>
        </w:rPr>
        <w:t xml:space="preserve"> </w:t>
      </w:r>
      <w:r w:rsidRPr="00883BDC">
        <w:rPr>
          <w:rFonts w:ascii="Sylfaen" w:hAnsi="Sylfaen" w:cs="Sylfaen"/>
          <w:i/>
          <w:sz w:val="20"/>
          <w:szCs w:val="20"/>
          <w:lang w:val="ru-RU"/>
        </w:rPr>
        <w:t>դեպքում</w:t>
      </w:r>
      <w:r w:rsidRPr="00883BDC">
        <w:rPr>
          <w:rFonts w:ascii="Sylfaen" w:hAnsi="Sylfaen" w:cs="Sylfaen"/>
          <w:i/>
          <w:sz w:val="20"/>
          <w:szCs w:val="20"/>
          <w:lang w:val="af-ZA"/>
        </w:rPr>
        <w:t xml:space="preserve"> պ</w:t>
      </w:r>
      <w:r w:rsidRPr="00883BDC">
        <w:rPr>
          <w:rFonts w:ascii="Sylfaen" w:hAnsi="Sylfaen" w:cs="Sylfaen"/>
          <w:i/>
          <w:sz w:val="20"/>
          <w:szCs w:val="20"/>
          <w:lang w:val="ru-RU"/>
        </w:rPr>
        <w:t>ատվիրատուն</w:t>
      </w:r>
      <w:r w:rsidRPr="00883BDC">
        <w:rPr>
          <w:rFonts w:ascii="Sylfaen" w:hAnsi="Sylfaen" w:cs="Sylfaen"/>
          <w:i/>
          <w:sz w:val="20"/>
          <w:szCs w:val="20"/>
          <w:lang w:val="af-ZA"/>
        </w:rPr>
        <w:t xml:space="preserve"> </w:t>
      </w:r>
      <w:r w:rsidRPr="00883BDC">
        <w:rPr>
          <w:rFonts w:ascii="Sylfaen" w:hAnsi="Sylfaen" w:cs="Sylfaen"/>
          <w:i/>
          <w:sz w:val="20"/>
          <w:szCs w:val="20"/>
          <w:lang w:val="ru-RU"/>
        </w:rPr>
        <w:t>պատասխանատվություն</w:t>
      </w:r>
      <w:r w:rsidRPr="00883BDC">
        <w:rPr>
          <w:rFonts w:ascii="Sylfaen" w:hAnsi="Sylfaen" w:cs="Sylfaen"/>
          <w:i/>
          <w:sz w:val="20"/>
          <w:szCs w:val="20"/>
          <w:lang w:val="af-ZA"/>
        </w:rPr>
        <w:t xml:space="preserve"> </w:t>
      </w:r>
      <w:r w:rsidRPr="00883BDC">
        <w:rPr>
          <w:rFonts w:ascii="Sylfaen" w:hAnsi="Sylfaen" w:cs="Sylfaen"/>
          <w:i/>
          <w:sz w:val="20"/>
          <w:szCs w:val="20"/>
          <w:lang w:val="ru-RU"/>
        </w:rPr>
        <w:t>է</w:t>
      </w:r>
      <w:r w:rsidRPr="00883BDC">
        <w:rPr>
          <w:rFonts w:ascii="Sylfaen" w:hAnsi="Sylfaen" w:cs="Sylfaen"/>
          <w:i/>
          <w:sz w:val="20"/>
          <w:szCs w:val="20"/>
          <w:lang w:val="af-ZA"/>
        </w:rPr>
        <w:t xml:space="preserve"> </w:t>
      </w:r>
      <w:r w:rsidRPr="00883BDC">
        <w:rPr>
          <w:rFonts w:ascii="Sylfaen" w:hAnsi="Sylfaen" w:cs="Sylfaen"/>
          <w:i/>
          <w:sz w:val="20"/>
          <w:szCs w:val="20"/>
          <w:lang w:val="ru-RU"/>
        </w:rPr>
        <w:t>կրում</w:t>
      </w:r>
      <w:r w:rsidRPr="00883BDC">
        <w:rPr>
          <w:rFonts w:ascii="Sylfaen" w:hAnsi="Sylfaen" w:cs="Sylfaen"/>
          <w:i/>
          <w:sz w:val="20"/>
          <w:szCs w:val="20"/>
          <w:lang w:val="af-ZA"/>
        </w:rPr>
        <w:t xml:space="preserve"> </w:t>
      </w:r>
      <w:r w:rsidRPr="00883BDC">
        <w:rPr>
          <w:rFonts w:ascii="Sylfaen" w:hAnsi="Sylfaen" w:cs="Sylfaen"/>
          <w:i/>
          <w:sz w:val="20"/>
          <w:szCs w:val="20"/>
          <w:lang w:val="ru-RU"/>
        </w:rPr>
        <w:t>բողոքը</w:t>
      </w:r>
      <w:r w:rsidRPr="00883BDC">
        <w:rPr>
          <w:rFonts w:ascii="Sylfaen" w:hAnsi="Sylfaen" w:cs="Sylfaen"/>
          <w:i/>
          <w:sz w:val="20"/>
          <w:szCs w:val="20"/>
          <w:lang w:val="af-ZA"/>
        </w:rPr>
        <w:t xml:space="preserve"> </w:t>
      </w:r>
      <w:r w:rsidRPr="00883BDC">
        <w:rPr>
          <w:rFonts w:ascii="Sylfaen" w:hAnsi="Sylfaen" w:cs="Sylfaen"/>
          <w:i/>
          <w:sz w:val="20"/>
          <w:szCs w:val="20"/>
          <w:lang w:val="ru-RU"/>
        </w:rPr>
        <w:t>ներկայացրած</w:t>
      </w:r>
      <w:r w:rsidRPr="00883BDC">
        <w:rPr>
          <w:rFonts w:ascii="Sylfaen" w:hAnsi="Sylfaen" w:cs="Sylfaen"/>
          <w:i/>
          <w:sz w:val="20"/>
          <w:szCs w:val="20"/>
          <w:lang w:val="af-ZA"/>
        </w:rPr>
        <w:t xml:space="preserve"> </w:t>
      </w:r>
      <w:r w:rsidRPr="00883BDC">
        <w:rPr>
          <w:rFonts w:ascii="Sylfaen" w:hAnsi="Sylfaen" w:cs="Sylfaen"/>
          <w:i/>
          <w:sz w:val="20"/>
          <w:szCs w:val="20"/>
          <w:lang w:val="ru-RU"/>
        </w:rPr>
        <w:t>անձին</w:t>
      </w:r>
      <w:r w:rsidRPr="00883BDC">
        <w:rPr>
          <w:rFonts w:ascii="Sylfaen" w:hAnsi="Sylfaen" w:cs="Sylfaen"/>
          <w:i/>
          <w:sz w:val="20"/>
          <w:szCs w:val="20"/>
          <w:lang w:val="af-ZA"/>
        </w:rPr>
        <w:t xml:space="preserve"> </w:t>
      </w:r>
      <w:r w:rsidRPr="00883BDC">
        <w:rPr>
          <w:rFonts w:ascii="Sylfaen" w:hAnsi="Sylfaen" w:cs="Sylfaen"/>
          <w:i/>
          <w:sz w:val="20"/>
          <w:szCs w:val="20"/>
          <w:lang w:val="ru-RU"/>
        </w:rPr>
        <w:t>պատճառված</w:t>
      </w:r>
      <w:r w:rsidRPr="00883BDC">
        <w:rPr>
          <w:rFonts w:ascii="Sylfaen" w:hAnsi="Sylfaen" w:cs="Sylfaen"/>
          <w:i/>
          <w:sz w:val="20"/>
          <w:szCs w:val="20"/>
          <w:lang w:val="af-ZA"/>
        </w:rPr>
        <w:t xml:space="preserve"> </w:t>
      </w:r>
      <w:r w:rsidRPr="00883BDC">
        <w:rPr>
          <w:rFonts w:ascii="Sylfaen" w:hAnsi="Sylfaen" w:cs="Sylfaen"/>
          <w:i/>
          <w:sz w:val="20"/>
          <w:szCs w:val="20"/>
          <w:lang w:val="ru-RU"/>
        </w:rPr>
        <w:t>և</w:t>
      </w:r>
      <w:r w:rsidRPr="00883BDC">
        <w:rPr>
          <w:rFonts w:ascii="Sylfaen" w:hAnsi="Sylfaen" w:cs="Sylfaen"/>
          <w:i/>
          <w:sz w:val="20"/>
          <w:szCs w:val="20"/>
          <w:lang w:val="af-ZA"/>
        </w:rPr>
        <w:t xml:space="preserve"> </w:t>
      </w:r>
      <w:r w:rsidRPr="00883BDC">
        <w:rPr>
          <w:rFonts w:ascii="Sylfaen" w:hAnsi="Sylfaen" w:cs="Sylfaen"/>
          <w:i/>
          <w:sz w:val="20"/>
          <w:szCs w:val="20"/>
          <w:lang w:val="ru-RU"/>
        </w:rPr>
        <w:t>սահմանված</w:t>
      </w:r>
      <w:r w:rsidRPr="00883BDC">
        <w:rPr>
          <w:rFonts w:ascii="Sylfaen" w:hAnsi="Sylfaen" w:cs="Sylfaen"/>
          <w:i/>
          <w:sz w:val="20"/>
          <w:szCs w:val="20"/>
          <w:lang w:val="af-ZA"/>
        </w:rPr>
        <w:t xml:space="preserve"> </w:t>
      </w:r>
      <w:r w:rsidRPr="00883BDC">
        <w:rPr>
          <w:rFonts w:ascii="Sylfaen" w:hAnsi="Sylfaen" w:cs="Sylfaen"/>
          <w:i/>
          <w:sz w:val="20"/>
          <w:szCs w:val="20"/>
          <w:lang w:val="ru-RU"/>
        </w:rPr>
        <w:t>կարգով</w:t>
      </w:r>
      <w:r w:rsidRPr="00883BDC">
        <w:rPr>
          <w:rFonts w:ascii="Sylfaen" w:hAnsi="Sylfaen" w:cs="Sylfaen"/>
          <w:i/>
          <w:sz w:val="20"/>
          <w:szCs w:val="20"/>
          <w:lang w:val="af-ZA"/>
        </w:rPr>
        <w:t xml:space="preserve"> </w:t>
      </w:r>
      <w:r w:rsidRPr="00883BDC">
        <w:rPr>
          <w:rFonts w:ascii="Sylfaen" w:hAnsi="Sylfaen" w:cs="Sylfaen"/>
          <w:i/>
          <w:sz w:val="20"/>
          <w:szCs w:val="20"/>
          <w:lang w:val="ru-RU"/>
        </w:rPr>
        <w:t>հիմնավորված</w:t>
      </w:r>
      <w:r w:rsidRPr="00883BDC">
        <w:rPr>
          <w:rFonts w:ascii="Sylfaen" w:hAnsi="Sylfaen" w:cs="Sylfaen"/>
          <w:i/>
          <w:sz w:val="20"/>
          <w:szCs w:val="20"/>
          <w:lang w:val="af-ZA"/>
        </w:rPr>
        <w:t xml:space="preserve"> </w:t>
      </w:r>
      <w:r w:rsidRPr="00883BDC">
        <w:rPr>
          <w:rFonts w:ascii="Sylfaen" w:hAnsi="Sylfaen" w:cs="Sylfaen"/>
          <w:i/>
          <w:sz w:val="20"/>
          <w:szCs w:val="20"/>
          <w:lang w:val="ru-RU"/>
        </w:rPr>
        <w:t>վնասի</w:t>
      </w:r>
      <w:r w:rsidRPr="00883BDC">
        <w:rPr>
          <w:rFonts w:ascii="Sylfaen" w:hAnsi="Sylfaen" w:cs="Sylfaen"/>
          <w:i/>
          <w:sz w:val="20"/>
          <w:szCs w:val="20"/>
          <w:lang w:val="af-ZA"/>
        </w:rPr>
        <w:t xml:space="preserve"> </w:t>
      </w:r>
      <w:r w:rsidRPr="00883BDC">
        <w:rPr>
          <w:rFonts w:ascii="Sylfaen" w:hAnsi="Sylfaen" w:cs="Sylfaen"/>
          <w:i/>
          <w:sz w:val="20"/>
          <w:szCs w:val="20"/>
          <w:lang w:val="ru-RU"/>
        </w:rPr>
        <w:t>հատուցման</w:t>
      </w:r>
      <w:r w:rsidRPr="00883BDC">
        <w:rPr>
          <w:rFonts w:ascii="Sylfaen" w:hAnsi="Sylfaen" w:cs="Sylfaen"/>
          <w:i/>
          <w:sz w:val="20"/>
          <w:szCs w:val="20"/>
          <w:lang w:val="af-ZA"/>
        </w:rPr>
        <w:t xml:space="preserve"> </w:t>
      </w:r>
      <w:r w:rsidRPr="00883BDC">
        <w:rPr>
          <w:rFonts w:ascii="Sylfaen" w:hAnsi="Sylfaen" w:cs="Sylfaen"/>
          <w:i/>
          <w:sz w:val="20"/>
          <w:szCs w:val="20"/>
          <w:lang w:val="ru-RU"/>
        </w:rPr>
        <w:t>համար։</w:t>
      </w:r>
    </w:p>
    <w:p w:rsidR="00A5723E" w:rsidRPr="00883BDC" w:rsidRDefault="00A5723E" w:rsidP="00A5723E">
      <w:pPr>
        <w:pStyle w:val="NormalWeb"/>
        <w:shd w:val="clear" w:color="auto" w:fill="FFFFFF"/>
        <w:spacing w:before="0" w:beforeAutospacing="0" w:after="0" w:afterAutospacing="0"/>
        <w:ind w:firstLine="567"/>
        <w:jc w:val="both"/>
        <w:rPr>
          <w:rFonts w:ascii="Sylfaen" w:hAnsi="Sylfaen"/>
          <w:i/>
          <w:color w:val="000000"/>
          <w:sz w:val="21"/>
          <w:szCs w:val="21"/>
          <w:lang w:val="af-ZA"/>
        </w:rPr>
      </w:pPr>
      <w:r w:rsidRPr="00883BDC">
        <w:rPr>
          <w:rFonts w:ascii="Sylfaen" w:hAnsi="Sylfaen" w:cs="Sylfaen"/>
          <w:i/>
          <w:sz w:val="20"/>
          <w:szCs w:val="20"/>
          <w:lang w:val="af-ZA"/>
        </w:rPr>
        <w:t xml:space="preserve">12.15 </w:t>
      </w:r>
      <w:r w:rsidRPr="00883BDC">
        <w:rPr>
          <w:rFonts w:ascii="Sylfaen" w:hAnsi="Sylfaen" w:cs="Sylfaen"/>
          <w:i/>
          <w:sz w:val="20"/>
          <w:szCs w:val="20"/>
          <w:lang w:val="ru-RU"/>
        </w:rPr>
        <w:t>Բողոքի</w:t>
      </w:r>
      <w:r w:rsidRPr="00883BDC">
        <w:rPr>
          <w:rFonts w:ascii="Sylfaen" w:hAnsi="Sylfaen" w:cs="Sylfaen"/>
          <w:i/>
          <w:sz w:val="20"/>
          <w:szCs w:val="20"/>
          <w:lang w:val="af-ZA"/>
        </w:rPr>
        <w:t xml:space="preserve"> </w:t>
      </w:r>
      <w:r w:rsidRPr="00883BDC">
        <w:rPr>
          <w:rFonts w:ascii="Sylfaen" w:hAnsi="Sylfaen" w:cs="Sylfaen"/>
          <w:i/>
          <w:sz w:val="20"/>
          <w:szCs w:val="20"/>
          <w:lang w:val="ru-RU"/>
        </w:rPr>
        <w:t>քննությունը</w:t>
      </w:r>
      <w:r w:rsidRPr="00883BDC">
        <w:rPr>
          <w:rFonts w:ascii="Sylfaen" w:hAnsi="Sylfaen" w:cs="Sylfaen"/>
          <w:i/>
          <w:sz w:val="20"/>
          <w:szCs w:val="20"/>
          <w:lang w:val="af-ZA"/>
        </w:rPr>
        <w:t xml:space="preserve"> </w:t>
      </w:r>
      <w:r w:rsidRPr="00883BDC">
        <w:rPr>
          <w:rFonts w:ascii="Sylfaen" w:hAnsi="Sylfaen" w:cs="Sylfaen"/>
          <w:i/>
          <w:sz w:val="20"/>
          <w:szCs w:val="20"/>
          <w:lang w:val="ru-RU"/>
        </w:rPr>
        <w:t>բաց</w:t>
      </w:r>
      <w:r w:rsidRPr="00883BDC">
        <w:rPr>
          <w:rFonts w:ascii="Sylfaen" w:hAnsi="Sylfaen" w:cs="Sylfaen"/>
          <w:i/>
          <w:sz w:val="20"/>
          <w:szCs w:val="20"/>
          <w:lang w:val="af-ZA"/>
        </w:rPr>
        <w:t xml:space="preserve"> </w:t>
      </w:r>
      <w:r w:rsidRPr="00883BDC">
        <w:rPr>
          <w:rFonts w:ascii="Sylfaen" w:hAnsi="Sylfaen" w:cs="Sylfaen"/>
          <w:i/>
          <w:sz w:val="20"/>
          <w:szCs w:val="20"/>
          <w:lang w:val="ru-RU"/>
        </w:rPr>
        <w:t>է</w:t>
      </w:r>
      <w:r w:rsidRPr="00883BDC">
        <w:rPr>
          <w:rFonts w:ascii="Sylfaen" w:hAnsi="Sylfaen" w:cs="Sylfaen"/>
          <w:i/>
          <w:sz w:val="20"/>
          <w:szCs w:val="20"/>
          <w:lang w:val="af-ZA"/>
        </w:rPr>
        <w:t xml:space="preserve"> </w:t>
      </w:r>
      <w:r w:rsidRPr="00883BDC">
        <w:rPr>
          <w:rFonts w:ascii="Sylfaen" w:hAnsi="Sylfaen" w:cs="Sylfaen"/>
          <w:i/>
          <w:sz w:val="20"/>
          <w:szCs w:val="20"/>
          <w:lang w:val="ru-RU"/>
        </w:rPr>
        <w:t>հանրության</w:t>
      </w:r>
      <w:r w:rsidRPr="00883BDC">
        <w:rPr>
          <w:rFonts w:ascii="Sylfaen" w:hAnsi="Sylfaen" w:cs="Sylfaen"/>
          <w:i/>
          <w:sz w:val="20"/>
          <w:szCs w:val="20"/>
          <w:lang w:val="af-ZA"/>
        </w:rPr>
        <w:t xml:space="preserve"> </w:t>
      </w:r>
      <w:r w:rsidRPr="00883BDC">
        <w:rPr>
          <w:rFonts w:ascii="Sylfaen" w:hAnsi="Sylfaen" w:cs="Sylfaen"/>
          <w:i/>
          <w:sz w:val="20"/>
          <w:szCs w:val="20"/>
          <w:lang w:val="ru-RU"/>
        </w:rPr>
        <w:t>համար</w:t>
      </w:r>
      <w:r w:rsidRPr="00883BDC">
        <w:rPr>
          <w:rFonts w:ascii="Sylfaen" w:hAnsi="Sylfaen" w:cs="Sylfaen"/>
          <w:i/>
          <w:sz w:val="20"/>
          <w:szCs w:val="20"/>
          <w:lang w:val="af-ZA"/>
        </w:rPr>
        <w:t xml:space="preserve">: </w:t>
      </w:r>
      <w:bookmarkStart w:id="11" w:name="_Hlk9265079"/>
      <w:r w:rsidRPr="00883BDC">
        <w:rPr>
          <w:rFonts w:ascii="Sylfaen" w:hAnsi="Sylfaen" w:cs="Sylfaen"/>
          <w:i/>
          <w:sz w:val="20"/>
          <w:szCs w:val="20"/>
          <w:lang w:val="ru-RU"/>
        </w:rPr>
        <w:t>Բողոքի</w:t>
      </w:r>
      <w:r w:rsidRPr="00883BDC">
        <w:rPr>
          <w:rFonts w:ascii="Sylfaen" w:hAnsi="Sylfaen" w:cs="Sylfaen"/>
          <w:i/>
          <w:sz w:val="20"/>
          <w:szCs w:val="20"/>
          <w:lang w:val="af-ZA"/>
        </w:rPr>
        <w:t xml:space="preserve"> </w:t>
      </w:r>
      <w:r w:rsidRPr="00883BDC">
        <w:rPr>
          <w:rFonts w:ascii="Sylfaen" w:hAnsi="Sylfaen" w:cs="Sylfaen"/>
          <w:i/>
          <w:sz w:val="20"/>
          <w:szCs w:val="20"/>
          <w:lang w:val="ru-RU"/>
        </w:rPr>
        <w:t>քննությունն</w:t>
      </w:r>
      <w:r w:rsidRPr="00883BDC">
        <w:rPr>
          <w:rFonts w:ascii="Sylfaen" w:hAnsi="Sylfaen" w:cs="Sylfaen"/>
          <w:i/>
          <w:sz w:val="20"/>
          <w:szCs w:val="20"/>
          <w:lang w:val="af-ZA"/>
        </w:rPr>
        <w:t xml:space="preserve"> </w:t>
      </w:r>
      <w:r w:rsidRPr="00883BDC">
        <w:rPr>
          <w:rFonts w:ascii="Sylfaen" w:hAnsi="Sylfaen" w:cs="Sylfaen"/>
          <w:i/>
          <w:sz w:val="20"/>
          <w:szCs w:val="20"/>
          <w:lang w:val="ru-RU"/>
        </w:rPr>
        <w:t>իրականացվում</w:t>
      </w:r>
      <w:r w:rsidRPr="00883BDC">
        <w:rPr>
          <w:rFonts w:ascii="Sylfaen" w:hAnsi="Sylfaen" w:cs="Sylfaen"/>
          <w:i/>
          <w:sz w:val="20"/>
          <w:szCs w:val="20"/>
          <w:lang w:val="af-ZA"/>
        </w:rPr>
        <w:t xml:space="preserve"> </w:t>
      </w:r>
      <w:r w:rsidRPr="00883BDC">
        <w:rPr>
          <w:rFonts w:ascii="Sylfaen" w:hAnsi="Sylfaen" w:cs="Sylfaen"/>
          <w:i/>
          <w:sz w:val="20"/>
          <w:szCs w:val="20"/>
          <w:lang w:val="ru-RU"/>
        </w:rPr>
        <w:t>է</w:t>
      </w:r>
      <w:r w:rsidRPr="00883BDC">
        <w:rPr>
          <w:rFonts w:ascii="Sylfaen" w:hAnsi="Sylfaen" w:cs="Sylfaen"/>
          <w:i/>
          <w:sz w:val="20"/>
          <w:szCs w:val="20"/>
          <w:lang w:val="af-ZA"/>
        </w:rPr>
        <w:t xml:space="preserve"> </w:t>
      </w:r>
      <w:r w:rsidRPr="00883BDC">
        <w:rPr>
          <w:rFonts w:ascii="Sylfaen" w:hAnsi="Sylfaen" w:cs="Sylfaen"/>
          <w:i/>
          <w:sz w:val="20"/>
          <w:szCs w:val="20"/>
          <w:lang w:val="ru-RU"/>
        </w:rPr>
        <w:t>նիստերի</w:t>
      </w:r>
      <w:r w:rsidRPr="00883BDC">
        <w:rPr>
          <w:rFonts w:ascii="Sylfaen" w:hAnsi="Sylfaen" w:cs="Sylfaen"/>
          <w:i/>
          <w:sz w:val="20"/>
          <w:szCs w:val="20"/>
          <w:lang w:val="af-ZA"/>
        </w:rPr>
        <w:t xml:space="preserve"> </w:t>
      </w:r>
      <w:r w:rsidRPr="00883BDC">
        <w:rPr>
          <w:rFonts w:ascii="Sylfaen" w:hAnsi="Sylfaen" w:cs="Sylfaen"/>
          <w:i/>
          <w:sz w:val="20"/>
          <w:szCs w:val="20"/>
          <w:lang w:val="ru-RU"/>
        </w:rPr>
        <w:t>միջոցով</w:t>
      </w:r>
      <w:r w:rsidRPr="00883BDC">
        <w:rPr>
          <w:rFonts w:ascii="Sylfaen" w:hAnsi="Sylfaen" w:cs="Sylfaen"/>
          <w:i/>
          <w:sz w:val="20"/>
          <w:szCs w:val="20"/>
          <w:lang w:val="af-ZA"/>
        </w:rPr>
        <w:t xml:space="preserve">: </w:t>
      </w:r>
      <w:r w:rsidRPr="00883BDC">
        <w:rPr>
          <w:rFonts w:ascii="Sylfaen" w:hAnsi="Sylfaen" w:cs="Sylfaen"/>
          <w:i/>
          <w:sz w:val="20"/>
          <w:szCs w:val="20"/>
          <w:lang w:val="ru-RU"/>
        </w:rPr>
        <w:t>Նիստերը</w:t>
      </w:r>
      <w:r w:rsidRPr="00883BDC">
        <w:rPr>
          <w:rFonts w:ascii="Sylfaen" w:hAnsi="Sylfaen" w:cs="Sylfaen"/>
          <w:i/>
          <w:sz w:val="20"/>
          <w:szCs w:val="20"/>
          <w:lang w:val="af-ZA"/>
        </w:rPr>
        <w:t xml:space="preserve"> </w:t>
      </w:r>
      <w:r w:rsidRPr="00883BDC">
        <w:rPr>
          <w:rFonts w:ascii="Sylfaen" w:hAnsi="Sylfaen" w:cs="Sylfaen"/>
          <w:i/>
          <w:sz w:val="20"/>
          <w:szCs w:val="20"/>
          <w:lang w:val="ru-RU"/>
        </w:rPr>
        <w:t>ձայնագրվում</w:t>
      </w:r>
      <w:r w:rsidRPr="00883BDC">
        <w:rPr>
          <w:rFonts w:ascii="Sylfaen" w:hAnsi="Sylfaen" w:cs="Sylfaen"/>
          <w:i/>
          <w:sz w:val="20"/>
          <w:szCs w:val="20"/>
          <w:lang w:val="af-ZA"/>
        </w:rPr>
        <w:t xml:space="preserve"> </w:t>
      </w:r>
      <w:r w:rsidRPr="00883BDC">
        <w:rPr>
          <w:rFonts w:ascii="Sylfaen" w:hAnsi="Sylfaen" w:cs="Sylfaen"/>
          <w:i/>
          <w:sz w:val="20"/>
          <w:szCs w:val="20"/>
          <w:lang w:val="ru-RU"/>
        </w:rPr>
        <w:t>են</w:t>
      </w:r>
      <w:r w:rsidRPr="00883BDC">
        <w:rPr>
          <w:rFonts w:ascii="Sylfaen" w:hAnsi="Sylfaen" w:cs="Sylfaen"/>
          <w:i/>
          <w:sz w:val="20"/>
          <w:szCs w:val="20"/>
          <w:lang w:val="af-ZA"/>
        </w:rPr>
        <w:t xml:space="preserve"> </w:t>
      </w:r>
      <w:r w:rsidRPr="00883BDC">
        <w:rPr>
          <w:rFonts w:ascii="Sylfaen" w:hAnsi="Sylfaen" w:cs="Sylfaen"/>
          <w:i/>
          <w:sz w:val="20"/>
          <w:szCs w:val="20"/>
          <w:lang w:val="ru-RU"/>
        </w:rPr>
        <w:t>և</w:t>
      </w:r>
      <w:r w:rsidRPr="00883BDC">
        <w:rPr>
          <w:rFonts w:ascii="Sylfaen" w:hAnsi="Sylfaen" w:cs="Sylfaen"/>
          <w:i/>
          <w:sz w:val="20"/>
          <w:szCs w:val="20"/>
          <w:lang w:val="af-ZA"/>
        </w:rPr>
        <w:t xml:space="preserve"> </w:t>
      </w:r>
      <w:r w:rsidRPr="00883BDC">
        <w:rPr>
          <w:rFonts w:ascii="Sylfaen" w:hAnsi="Sylfaen" w:cs="Sylfaen"/>
          <w:i/>
          <w:sz w:val="20"/>
          <w:szCs w:val="20"/>
          <w:lang w:val="ru-RU"/>
        </w:rPr>
        <w:t>բողոքի</w:t>
      </w:r>
      <w:r w:rsidRPr="00883BDC">
        <w:rPr>
          <w:rFonts w:ascii="Sylfaen" w:hAnsi="Sylfaen" w:cs="Sylfaen"/>
          <w:i/>
          <w:sz w:val="20"/>
          <w:szCs w:val="20"/>
          <w:lang w:val="af-ZA"/>
        </w:rPr>
        <w:t xml:space="preserve"> </w:t>
      </w:r>
      <w:r w:rsidRPr="00883BDC">
        <w:rPr>
          <w:rFonts w:ascii="Sylfaen" w:hAnsi="Sylfaen" w:cs="Sylfaen"/>
          <w:i/>
          <w:sz w:val="20"/>
          <w:szCs w:val="20"/>
          <w:lang w:val="ru-RU"/>
        </w:rPr>
        <w:t>վերաբերյալ</w:t>
      </w:r>
      <w:r w:rsidRPr="00883BDC">
        <w:rPr>
          <w:rFonts w:ascii="Sylfaen" w:hAnsi="Sylfaen" w:cs="Sylfaen"/>
          <w:i/>
          <w:sz w:val="20"/>
          <w:szCs w:val="20"/>
          <w:lang w:val="af-ZA"/>
        </w:rPr>
        <w:t xml:space="preserve"> </w:t>
      </w:r>
      <w:r w:rsidRPr="00883BDC">
        <w:rPr>
          <w:rFonts w:ascii="Sylfaen" w:hAnsi="Sylfaen" w:cs="Sylfaen"/>
          <w:i/>
          <w:sz w:val="20"/>
          <w:szCs w:val="20"/>
          <w:lang w:val="ru-RU"/>
        </w:rPr>
        <w:t>կայացված</w:t>
      </w:r>
      <w:r w:rsidRPr="00883BDC">
        <w:rPr>
          <w:rFonts w:ascii="Sylfaen" w:hAnsi="Sylfaen" w:cs="Sylfaen"/>
          <w:i/>
          <w:sz w:val="20"/>
          <w:szCs w:val="20"/>
          <w:lang w:val="af-ZA"/>
        </w:rPr>
        <w:t xml:space="preserve"> </w:t>
      </w:r>
      <w:r w:rsidRPr="00883BDC">
        <w:rPr>
          <w:rFonts w:ascii="Sylfaen" w:hAnsi="Sylfaen" w:cs="Sylfaen"/>
          <w:i/>
          <w:sz w:val="20"/>
          <w:szCs w:val="20"/>
          <w:lang w:val="ru-RU"/>
        </w:rPr>
        <w:t>որոշման</w:t>
      </w:r>
      <w:r w:rsidRPr="00883BDC">
        <w:rPr>
          <w:rFonts w:ascii="Sylfaen" w:hAnsi="Sylfaen" w:cs="Sylfaen"/>
          <w:i/>
          <w:sz w:val="20"/>
          <w:szCs w:val="20"/>
          <w:lang w:val="af-ZA"/>
        </w:rPr>
        <w:t xml:space="preserve"> </w:t>
      </w:r>
      <w:r w:rsidRPr="00883BDC">
        <w:rPr>
          <w:rFonts w:ascii="Sylfaen" w:hAnsi="Sylfaen" w:cs="Sylfaen"/>
          <w:i/>
          <w:sz w:val="20"/>
          <w:szCs w:val="20"/>
          <w:lang w:val="ru-RU"/>
        </w:rPr>
        <w:t>հետ</w:t>
      </w:r>
      <w:r w:rsidRPr="00883BDC">
        <w:rPr>
          <w:rFonts w:ascii="Sylfaen" w:hAnsi="Sylfaen" w:cs="Sylfaen"/>
          <w:i/>
          <w:sz w:val="20"/>
          <w:szCs w:val="20"/>
          <w:lang w:val="af-ZA"/>
        </w:rPr>
        <w:t xml:space="preserve"> </w:t>
      </w:r>
      <w:r w:rsidRPr="00883BDC">
        <w:rPr>
          <w:rFonts w:ascii="Sylfaen" w:hAnsi="Sylfaen" w:cs="Sylfaen"/>
          <w:i/>
          <w:sz w:val="20"/>
          <w:szCs w:val="20"/>
          <w:lang w:val="ru-RU"/>
        </w:rPr>
        <w:t>մեկտեղ</w:t>
      </w:r>
      <w:r w:rsidRPr="00883BDC">
        <w:rPr>
          <w:rFonts w:ascii="Sylfaen" w:hAnsi="Sylfaen" w:cs="Sylfaen"/>
          <w:i/>
          <w:sz w:val="20"/>
          <w:szCs w:val="20"/>
          <w:lang w:val="af-ZA"/>
        </w:rPr>
        <w:t xml:space="preserve"> </w:t>
      </w:r>
      <w:r w:rsidRPr="00883BDC">
        <w:rPr>
          <w:rFonts w:ascii="Sylfaen" w:hAnsi="Sylfaen" w:cs="Sylfaen"/>
          <w:i/>
          <w:sz w:val="20"/>
          <w:szCs w:val="20"/>
          <w:lang w:val="ru-RU"/>
        </w:rPr>
        <w:t>հրապարակվում</w:t>
      </w:r>
      <w:r w:rsidRPr="00883BDC">
        <w:rPr>
          <w:rFonts w:ascii="Sylfaen" w:hAnsi="Sylfaen" w:cs="Sylfaen"/>
          <w:i/>
          <w:sz w:val="20"/>
          <w:szCs w:val="20"/>
          <w:lang w:val="af-ZA"/>
        </w:rPr>
        <w:t xml:space="preserve"> </w:t>
      </w:r>
      <w:r w:rsidRPr="00883BDC">
        <w:rPr>
          <w:rFonts w:ascii="Sylfaen" w:hAnsi="Sylfaen" w:cs="Sylfaen"/>
          <w:i/>
          <w:sz w:val="20"/>
          <w:szCs w:val="20"/>
          <w:lang w:val="ru-RU"/>
        </w:rPr>
        <w:t>են</w:t>
      </w:r>
      <w:r w:rsidRPr="00883BDC">
        <w:rPr>
          <w:rFonts w:ascii="Sylfaen" w:hAnsi="Sylfaen" w:cs="Sylfaen"/>
          <w:i/>
          <w:sz w:val="20"/>
          <w:szCs w:val="20"/>
          <w:lang w:val="af-ZA"/>
        </w:rPr>
        <w:t xml:space="preserve"> </w:t>
      </w:r>
      <w:r w:rsidRPr="00883BDC">
        <w:rPr>
          <w:rFonts w:ascii="Sylfaen" w:hAnsi="Sylfaen" w:cs="Sylfaen"/>
          <w:i/>
          <w:sz w:val="20"/>
          <w:szCs w:val="20"/>
          <w:lang w:val="ru-RU"/>
        </w:rPr>
        <w:t>տեղեկագրում</w:t>
      </w:r>
      <w:r w:rsidRPr="00883BDC">
        <w:rPr>
          <w:rFonts w:ascii="Sylfaen" w:hAnsi="Sylfaen" w:cs="Sylfaen"/>
          <w:i/>
          <w:sz w:val="20"/>
          <w:szCs w:val="20"/>
          <w:lang w:val="af-ZA"/>
        </w:rPr>
        <w:t xml:space="preserve">: </w:t>
      </w:r>
      <w:r w:rsidRPr="00883BDC">
        <w:rPr>
          <w:rFonts w:ascii="Sylfaen" w:hAnsi="Sylfaen" w:cs="Sylfaen"/>
          <w:i/>
          <w:sz w:val="20"/>
          <w:szCs w:val="20"/>
          <w:lang w:val="ru-RU"/>
        </w:rPr>
        <w:t>Ձայնագրման</w:t>
      </w:r>
      <w:r w:rsidRPr="00883BDC">
        <w:rPr>
          <w:rFonts w:ascii="Sylfaen" w:hAnsi="Sylfaen" w:cs="Sylfaen"/>
          <w:i/>
          <w:sz w:val="20"/>
          <w:szCs w:val="20"/>
          <w:lang w:val="af-ZA"/>
        </w:rPr>
        <w:t xml:space="preserve"> </w:t>
      </w:r>
      <w:r w:rsidRPr="00883BDC">
        <w:rPr>
          <w:rFonts w:ascii="Sylfaen" w:hAnsi="Sylfaen" w:cs="Sylfaen"/>
          <w:i/>
          <w:sz w:val="20"/>
          <w:szCs w:val="20"/>
          <w:lang w:val="ru-RU"/>
        </w:rPr>
        <w:t>անհնարինության</w:t>
      </w:r>
      <w:r w:rsidRPr="00883BDC">
        <w:rPr>
          <w:rFonts w:ascii="Sylfaen" w:hAnsi="Sylfaen" w:cs="Sylfaen"/>
          <w:i/>
          <w:sz w:val="20"/>
          <w:szCs w:val="20"/>
          <w:lang w:val="af-ZA"/>
        </w:rPr>
        <w:t xml:space="preserve"> </w:t>
      </w:r>
      <w:r w:rsidRPr="00883BDC">
        <w:rPr>
          <w:rFonts w:ascii="Sylfaen" w:hAnsi="Sylfaen" w:cs="Sylfaen"/>
          <w:i/>
          <w:sz w:val="20"/>
          <w:szCs w:val="20"/>
          <w:lang w:val="ru-RU"/>
        </w:rPr>
        <w:t>դեպքում</w:t>
      </w:r>
      <w:r w:rsidRPr="00883BDC">
        <w:rPr>
          <w:rFonts w:ascii="Sylfaen" w:hAnsi="Sylfaen" w:cs="Sylfaen"/>
          <w:i/>
          <w:sz w:val="20"/>
          <w:szCs w:val="20"/>
          <w:lang w:val="af-ZA"/>
        </w:rPr>
        <w:t xml:space="preserve"> </w:t>
      </w:r>
      <w:r w:rsidRPr="00883BDC">
        <w:rPr>
          <w:rFonts w:ascii="Sylfaen" w:hAnsi="Sylfaen" w:cs="Sylfaen"/>
          <w:i/>
          <w:sz w:val="20"/>
          <w:szCs w:val="20"/>
          <w:lang w:val="ru-RU"/>
        </w:rPr>
        <w:t>նիստերը</w:t>
      </w:r>
      <w:r w:rsidRPr="00883BDC">
        <w:rPr>
          <w:rFonts w:ascii="Sylfaen" w:hAnsi="Sylfaen" w:cs="Sylfaen"/>
          <w:i/>
          <w:sz w:val="20"/>
          <w:szCs w:val="20"/>
          <w:lang w:val="af-ZA"/>
        </w:rPr>
        <w:t xml:space="preserve"> </w:t>
      </w:r>
      <w:r w:rsidRPr="00883BDC">
        <w:rPr>
          <w:rFonts w:ascii="Sylfaen" w:hAnsi="Sylfaen" w:cs="Sylfaen"/>
          <w:i/>
          <w:sz w:val="20"/>
          <w:szCs w:val="20"/>
          <w:lang w:val="ru-RU"/>
        </w:rPr>
        <w:t>սղագրվում</w:t>
      </w:r>
      <w:r w:rsidRPr="00883BDC">
        <w:rPr>
          <w:rFonts w:ascii="Sylfaen" w:hAnsi="Sylfaen" w:cs="Sylfaen"/>
          <w:i/>
          <w:sz w:val="20"/>
          <w:szCs w:val="20"/>
          <w:lang w:val="af-ZA"/>
        </w:rPr>
        <w:t xml:space="preserve">: </w:t>
      </w:r>
      <w:r w:rsidRPr="00883BDC">
        <w:rPr>
          <w:rFonts w:ascii="Sylfaen" w:hAnsi="Sylfaen" w:cs="Sylfaen"/>
          <w:i/>
          <w:sz w:val="20"/>
          <w:szCs w:val="20"/>
          <w:lang w:val="ru-RU"/>
        </w:rPr>
        <w:t>Նիստերը</w:t>
      </w:r>
      <w:r w:rsidRPr="00883BDC">
        <w:rPr>
          <w:rFonts w:ascii="Sylfaen" w:hAnsi="Sylfaen" w:cs="Sylfaen"/>
          <w:i/>
          <w:sz w:val="20"/>
          <w:szCs w:val="20"/>
          <w:lang w:val="af-ZA"/>
        </w:rPr>
        <w:t xml:space="preserve"> </w:t>
      </w:r>
      <w:r w:rsidRPr="00883BDC">
        <w:rPr>
          <w:rFonts w:ascii="Sylfaen" w:hAnsi="Sylfaen" w:cs="Sylfaen"/>
          <w:i/>
          <w:sz w:val="20"/>
          <w:szCs w:val="20"/>
          <w:lang w:val="ru-RU"/>
        </w:rPr>
        <w:t>առցանց</w:t>
      </w:r>
      <w:r w:rsidRPr="00883BDC">
        <w:rPr>
          <w:rFonts w:ascii="Sylfaen" w:hAnsi="Sylfaen" w:cs="Sylfaen"/>
          <w:i/>
          <w:sz w:val="20"/>
          <w:szCs w:val="20"/>
          <w:lang w:val="af-ZA"/>
        </w:rPr>
        <w:t xml:space="preserve"> </w:t>
      </w:r>
      <w:r w:rsidRPr="00883BDC">
        <w:rPr>
          <w:rFonts w:ascii="Sylfaen" w:hAnsi="Sylfaen" w:cs="Sylfaen"/>
          <w:i/>
          <w:sz w:val="20"/>
          <w:szCs w:val="20"/>
          <w:lang w:val="ru-RU"/>
        </w:rPr>
        <w:t>հեռարձակվում</w:t>
      </w:r>
      <w:r w:rsidRPr="00883BDC">
        <w:rPr>
          <w:rFonts w:ascii="Sylfaen" w:hAnsi="Sylfaen" w:cs="Sylfaen"/>
          <w:i/>
          <w:sz w:val="20"/>
          <w:szCs w:val="20"/>
          <w:lang w:val="af-ZA"/>
        </w:rPr>
        <w:t xml:space="preserve"> </w:t>
      </w:r>
      <w:r w:rsidRPr="00883BDC">
        <w:rPr>
          <w:rFonts w:ascii="Sylfaen" w:hAnsi="Sylfaen" w:cs="Sylfaen"/>
          <w:i/>
          <w:sz w:val="20"/>
          <w:szCs w:val="20"/>
          <w:lang w:val="ru-RU"/>
        </w:rPr>
        <w:t>են</w:t>
      </w:r>
      <w:r w:rsidRPr="00883BDC">
        <w:rPr>
          <w:rFonts w:ascii="Sylfaen" w:hAnsi="Sylfaen" w:cs="Sylfaen"/>
          <w:i/>
          <w:sz w:val="20"/>
          <w:szCs w:val="20"/>
          <w:lang w:val="af-ZA"/>
        </w:rPr>
        <w:t xml:space="preserve"> </w:t>
      </w:r>
      <w:r w:rsidRPr="00883BDC">
        <w:rPr>
          <w:rFonts w:ascii="Sylfaen" w:hAnsi="Sylfaen" w:cs="Sylfaen"/>
          <w:i/>
          <w:sz w:val="20"/>
          <w:szCs w:val="20"/>
          <w:lang w:val="ru-RU"/>
        </w:rPr>
        <w:t>նաև</w:t>
      </w:r>
      <w:r w:rsidRPr="00883BDC">
        <w:rPr>
          <w:rFonts w:ascii="Sylfaen" w:hAnsi="Sylfaen" w:cs="Sylfaen"/>
          <w:i/>
          <w:sz w:val="20"/>
          <w:szCs w:val="20"/>
          <w:lang w:val="af-ZA"/>
        </w:rPr>
        <w:t xml:space="preserve"> </w:t>
      </w:r>
      <w:r w:rsidRPr="00883BDC">
        <w:rPr>
          <w:rFonts w:ascii="Sylfaen" w:hAnsi="Sylfaen" w:cs="Sylfaen"/>
          <w:i/>
          <w:sz w:val="20"/>
          <w:szCs w:val="20"/>
          <w:lang w:val="ru-RU"/>
        </w:rPr>
        <w:t>համացանցում</w:t>
      </w:r>
      <w:r w:rsidRPr="00883BDC">
        <w:rPr>
          <w:rFonts w:ascii="Sylfaen" w:hAnsi="Sylfaen" w:cs="Sylfaen"/>
          <w:i/>
          <w:sz w:val="20"/>
          <w:szCs w:val="20"/>
          <w:lang w:val="af-ZA"/>
        </w:rPr>
        <w:t>:</w:t>
      </w:r>
    </w:p>
    <w:bookmarkEnd w:id="11"/>
    <w:p w:rsidR="00A5723E" w:rsidRPr="00883BDC" w:rsidRDefault="00A5723E" w:rsidP="00A5723E">
      <w:pPr>
        <w:ind w:firstLine="567"/>
        <w:jc w:val="both"/>
        <w:rPr>
          <w:rFonts w:ascii="Sylfaen" w:hAnsi="Sylfaen" w:cs="Sylfaen"/>
          <w:i/>
          <w:sz w:val="20"/>
          <w:szCs w:val="20"/>
          <w:lang w:val="af-ZA"/>
        </w:rPr>
      </w:pPr>
      <w:r w:rsidRPr="00883BDC">
        <w:rPr>
          <w:rFonts w:ascii="Sylfaen" w:hAnsi="Sylfaen" w:cs="Sylfaen"/>
          <w:i/>
          <w:sz w:val="20"/>
          <w:szCs w:val="20"/>
          <w:lang w:val="af-ZA"/>
        </w:rPr>
        <w:t xml:space="preserve"> 12.16 </w:t>
      </w:r>
      <w:r w:rsidRPr="00883BDC">
        <w:rPr>
          <w:rFonts w:ascii="Sylfaen" w:hAnsi="Sylfaen" w:cs="Sylfaen"/>
          <w:i/>
          <w:sz w:val="20"/>
          <w:szCs w:val="20"/>
          <w:lang w:val="ru-RU"/>
        </w:rPr>
        <w:t>Յուրաքանչյուր</w:t>
      </w:r>
      <w:r w:rsidRPr="00883BDC">
        <w:rPr>
          <w:rFonts w:ascii="Sylfaen" w:hAnsi="Sylfaen" w:cs="Sylfaen"/>
          <w:i/>
          <w:sz w:val="20"/>
          <w:szCs w:val="20"/>
          <w:lang w:val="af-ZA"/>
        </w:rPr>
        <w:t xml:space="preserve"> </w:t>
      </w:r>
      <w:r w:rsidRPr="00883BDC">
        <w:rPr>
          <w:rFonts w:ascii="Sylfaen" w:hAnsi="Sylfaen" w:cs="Sylfaen"/>
          <w:i/>
          <w:sz w:val="20"/>
          <w:szCs w:val="20"/>
          <w:lang w:val="ru-RU"/>
        </w:rPr>
        <w:t>անձ</w:t>
      </w:r>
      <w:r w:rsidRPr="00883BDC">
        <w:rPr>
          <w:rFonts w:ascii="Sylfaen" w:hAnsi="Sylfaen" w:cs="Sylfaen"/>
          <w:i/>
          <w:sz w:val="20"/>
          <w:szCs w:val="20"/>
          <w:lang w:val="af-ZA"/>
        </w:rPr>
        <w:t xml:space="preserve">, </w:t>
      </w:r>
      <w:r w:rsidRPr="00883BDC">
        <w:rPr>
          <w:rFonts w:ascii="Sylfaen" w:hAnsi="Sylfaen" w:cs="Sylfaen"/>
          <w:i/>
          <w:sz w:val="20"/>
          <w:szCs w:val="20"/>
          <w:lang w:val="ru-RU"/>
        </w:rPr>
        <w:t>որի</w:t>
      </w:r>
      <w:r w:rsidRPr="00883BDC">
        <w:rPr>
          <w:rFonts w:ascii="Sylfaen" w:hAnsi="Sylfaen" w:cs="Sylfaen"/>
          <w:i/>
          <w:sz w:val="20"/>
          <w:szCs w:val="20"/>
          <w:lang w:val="af-ZA"/>
        </w:rPr>
        <w:t xml:space="preserve"> </w:t>
      </w:r>
      <w:r w:rsidRPr="00883BDC">
        <w:rPr>
          <w:rFonts w:ascii="Sylfaen" w:hAnsi="Sylfaen" w:cs="Sylfaen"/>
          <w:i/>
          <w:sz w:val="20"/>
          <w:szCs w:val="20"/>
          <w:lang w:val="ru-RU"/>
        </w:rPr>
        <w:t>շահերը</w:t>
      </w:r>
      <w:r w:rsidRPr="00883BDC">
        <w:rPr>
          <w:rFonts w:ascii="Sylfaen" w:hAnsi="Sylfaen" w:cs="Sylfaen"/>
          <w:i/>
          <w:sz w:val="20"/>
          <w:szCs w:val="20"/>
          <w:lang w:val="af-ZA"/>
        </w:rPr>
        <w:t xml:space="preserve"> </w:t>
      </w:r>
      <w:r w:rsidRPr="00883BDC">
        <w:rPr>
          <w:rFonts w:ascii="Sylfaen" w:hAnsi="Sylfaen" w:cs="Sylfaen"/>
          <w:i/>
          <w:sz w:val="20"/>
          <w:szCs w:val="20"/>
          <w:lang w:val="ru-RU"/>
        </w:rPr>
        <w:t>խախտվել</w:t>
      </w:r>
      <w:r w:rsidRPr="00883BDC">
        <w:rPr>
          <w:rFonts w:ascii="Sylfaen" w:hAnsi="Sylfaen" w:cs="Sylfaen"/>
          <w:i/>
          <w:sz w:val="20"/>
          <w:szCs w:val="20"/>
          <w:lang w:val="af-ZA"/>
        </w:rPr>
        <w:t xml:space="preserve"> </w:t>
      </w:r>
      <w:r w:rsidRPr="00883BDC">
        <w:rPr>
          <w:rFonts w:ascii="Sylfaen" w:hAnsi="Sylfaen" w:cs="Sylfaen"/>
          <w:i/>
          <w:sz w:val="20"/>
          <w:szCs w:val="20"/>
          <w:lang w:val="ru-RU"/>
        </w:rPr>
        <w:t>են</w:t>
      </w:r>
      <w:r w:rsidRPr="00883BDC">
        <w:rPr>
          <w:rFonts w:ascii="Sylfaen" w:hAnsi="Sylfaen" w:cs="Sylfaen"/>
          <w:i/>
          <w:sz w:val="20"/>
          <w:szCs w:val="20"/>
          <w:lang w:val="af-ZA"/>
        </w:rPr>
        <w:t xml:space="preserve"> </w:t>
      </w:r>
      <w:r w:rsidRPr="00883BDC">
        <w:rPr>
          <w:rFonts w:ascii="Sylfaen" w:hAnsi="Sylfaen" w:cs="Sylfaen"/>
          <w:i/>
          <w:sz w:val="20"/>
          <w:szCs w:val="20"/>
          <w:lang w:val="ru-RU"/>
        </w:rPr>
        <w:t>կամ</w:t>
      </w:r>
      <w:r w:rsidRPr="00883BDC">
        <w:rPr>
          <w:rFonts w:ascii="Sylfaen" w:hAnsi="Sylfaen" w:cs="Sylfaen"/>
          <w:i/>
          <w:sz w:val="20"/>
          <w:szCs w:val="20"/>
          <w:lang w:val="af-ZA"/>
        </w:rPr>
        <w:t xml:space="preserve"> </w:t>
      </w:r>
      <w:r w:rsidRPr="00883BDC">
        <w:rPr>
          <w:rFonts w:ascii="Sylfaen" w:hAnsi="Sylfaen" w:cs="Sylfaen"/>
          <w:i/>
          <w:sz w:val="20"/>
          <w:szCs w:val="20"/>
          <w:lang w:val="ru-RU"/>
        </w:rPr>
        <w:t>կարող</w:t>
      </w:r>
      <w:r w:rsidRPr="00883BDC">
        <w:rPr>
          <w:rFonts w:ascii="Sylfaen" w:hAnsi="Sylfaen" w:cs="Sylfaen"/>
          <w:i/>
          <w:sz w:val="20"/>
          <w:szCs w:val="20"/>
          <w:lang w:val="af-ZA"/>
        </w:rPr>
        <w:t xml:space="preserve"> </w:t>
      </w:r>
      <w:r w:rsidRPr="00883BDC">
        <w:rPr>
          <w:rFonts w:ascii="Sylfaen" w:hAnsi="Sylfaen" w:cs="Sylfaen"/>
          <w:i/>
          <w:sz w:val="20"/>
          <w:szCs w:val="20"/>
          <w:lang w:val="ru-RU"/>
        </w:rPr>
        <w:t>են</w:t>
      </w:r>
      <w:r w:rsidRPr="00883BDC">
        <w:rPr>
          <w:rFonts w:ascii="Sylfaen" w:hAnsi="Sylfaen" w:cs="Sylfaen"/>
          <w:i/>
          <w:sz w:val="20"/>
          <w:szCs w:val="20"/>
          <w:lang w:val="af-ZA"/>
        </w:rPr>
        <w:t xml:space="preserve"> </w:t>
      </w:r>
      <w:r w:rsidRPr="00883BDC">
        <w:rPr>
          <w:rFonts w:ascii="Sylfaen" w:hAnsi="Sylfaen" w:cs="Sylfaen"/>
          <w:i/>
          <w:sz w:val="20"/>
          <w:szCs w:val="20"/>
          <w:lang w:val="ru-RU"/>
        </w:rPr>
        <w:t>խախտվել</w:t>
      </w:r>
      <w:r w:rsidRPr="00883BDC">
        <w:rPr>
          <w:rFonts w:ascii="Sylfaen" w:hAnsi="Sylfaen" w:cs="Sylfaen"/>
          <w:i/>
          <w:sz w:val="20"/>
          <w:szCs w:val="20"/>
          <w:lang w:val="af-ZA"/>
        </w:rPr>
        <w:t xml:space="preserve"> </w:t>
      </w:r>
      <w:r w:rsidRPr="00883BDC">
        <w:rPr>
          <w:rFonts w:ascii="Sylfaen" w:hAnsi="Sylfaen" w:cs="Sylfaen"/>
          <w:i/>
          <w:sz w:val="20"/>
          <w:szCs w:val="20"/>
          <w:lang w:val="ru-RU"/>
        </w:rPr>
        <w:t>բողոքարկման</w:t>
      </w:r>
      <w:r w:rsidRPr="00883BDC">
        <w:rPr>
          <w:rFonts w:ascii="Sylfaen" w:hAnsi="Sylfaen" w:cs="Sylfaen"/>
          <w:i/>
          <w:sz w:val="20"/>
          <w:szCs w:val="20"/>
          <w:lang w:val="af-ZA"/>
        </w:rPr>
        <w:t xml:space="preserve"> </w:t>
      </w:r>
      <w:r w:rsidRPr="00883BDC">
        <w:rPr>
          <w:rFonts w:ascii="Sylfaen" w:hAnsi="Sylfaen" w:cs="Sylfaen"/>
          <w:i/>
          <w:sz w:val="20"/>
          <w:szCs w:val="20"/>
          <w:lang w:val="ru-RU"/>
        </w:rPr>
        <w:t>հիմք</w:t>
      </w:r>
      <w:r w:rsidRPr="00883BDC">
        <w:rPr>
          <w:rFonts w:ascii="Sylfaen" w:hAnsi="Sylfaen" w:cs="Sylfaen"/>
          <w:i/>
          <w:sz w:val="20"/>
          <w:szCs w:val="20"/>
          <w:lang w:val="af-ZA"/>
        </w:rPr>
        <w:t xml:space="preserve"> </w:t>
      </w:r>
      <w:r w:rsidRPr="00883BDC">
        <w:rPr>
          <w:rFonts w:ascii="Sylfaen" w:hAnsi="Sylfaen" w:cs="Sylfaen"/>
          <w:i/>
          <w:sz w:val="20"/>
          <w:szCs w:val="20"/>
          <w:lang w:val="ru-RU"/>
        </w:rPr>
        <w:t>ծառայած</w:t>
      </w:r>
      <w:r w:rsidRPr="00883BDC">
        <w:rPr>
          <w:rFonts w:ascii="Sylfaen" w:hAnsi="Sylfaen" w:cs="Sylfaen"/>
          <w:i/>
          <w:sz w:val="20"/>
          <w:szCs w:val="20"/>
          <w:lang w:val="af-ZA"/>
        </w:rPr>
        <w:t xml:space="preserve"> </w:t>
      </w:r>
      <w:r w:rsidRPr="00883BDC">
        <w:rPr>
          <w:rFonts w:ascii="Sylfaen" w:hAnsi="Sylfaen" w:cs="Sylfaen"/>
          <w:i/>
          <w:sz w:val="20"/>
          <w:szCs w:val="20"/>
          <w:lang w:val="ru-RU"/>
        </w:rPr>
        <w:t>գործողությունների</w:t>
      </w:r>
      <w:r w:rsidRPr="00883BDC">
        <w:rPr>
          <w:rFonts w:ascii="Sylfaen" w:hAnsi="Sylfaen" w:cs="Sylfaen"/>
          <w:i/>
          <w:sz w:val="20"/>
          <w:szCs w:val="20"/>
          <w:lang w:val="af-ZA"/>
        </w:rPr>
        <w:t xml:space="preserve"> </w:t>
      </w:r>
      <w:r w:rsidRPr="00883BDC">
        <w:rPr>
          <w:rFonts w:ascii="Sylfaen" w:hAnsi="Sylfaen" w:cs="Sylfaen"/>
          <w:i/>
          <w:sz w:val="20"/>
          <w:szCs w:val="20"/>
          <w:lang w:val="ru-RU"/>
        </w:rPr>
        <w:t>արդյունքում</w:t>
      </w:r>
      <w:r w:rsidRPr="00883BDC">
        <w:rPr>
          <w:rFonts w:ascii="Sylfaen" w:hAnsi="Sylfaen" w:cs="Sylfaen"/>
          <w:i/>
          <w:sz w:val="20"/>
          <w:szCs w:val="20"/>
          <w:lang w:val="af-ZA"/>
        </w:rPr>
        <w:t xml:space="preserve">, </w:t>
      </w:r>
      <w:r w:rsidRPr="00883BDC">
        <w:rPr>
          <w:rFonts w:ascii="Sylfaen" w:hAnsi="Sylfaen" w:cs="Sylfaen"/>
          <w:i/>
          <w:sz w:val="20"/>
          <w:szCs w:val="20"/>
          <w:lang w:val="ru-RU"/>
        </w:rPr>
        <w:t>իրավունք</w:t>
      </w:r>
      <w:r w:rsidRPr="00883BDC">
        <w:rPr>
          <w:rFonts w:ascii="Sylfaen" w:hAnsi="Sylfaen" w:cs="Sylfaen"/>
          <w:i/>
          <w:sz w:val="20"/>
          <w:szCs w:val="20"/>
          <w:lang w:val="af-ZA"/>
        </w:rPr>
        <w:t xml:space="preserve"> </w:t>
      </w:r>
      <w:r w:rsidRPr="00883BDC">
        <w:rPr>
          <w:rFonts w:ascii="Sylfaen" w:hAnsi="Sylfaen" w:cs="Sylfaen"/>
          <w:i/>
          <w:sz w:val="20"/>
          <w:szCs w:val="20"/>
          <w:lang w:val="ru-RU"/>
        </w:rPr>
        <w:t>ունի</w:t>
      </w:r>
      <w:r w:rsidRPr="00883BDC">
        <w:rPr>
          <w:rFonts w:ascii="Sylfaen" w:hAnsi="Sylfaen" w:cs="Sylfaen"/>
          <w:i/>
          <w:sz w:val="20"/>
          <w:szCs w:val="20"/>
          <w:lang w:val="af-ZA"/>
        </w:rPr>
        <w:t xml:space="preserve"> </w:t>
      </w:r>
      <w:r w:rsidRPr="00883BDC">
        <w:rPr>
          <w:rFonts w:ascii="Sylfaen" w:hAnsi="Sylfaen" w:cs="Sylfaen"/>
          <w:i/>
          <w:sz w:val="20"/>
          <w:szCs w:val="20"/>
          <w:lang w:val="ru-RU"/>
        </w:rPr>
        <w:t>մասնակցելու</w:t>
      </w:r>
      <w:r w:rsidRPr="00883BDC">
        <w:rPr>
          <w:rFonts w:ascii="Sylfaen" w:hAnsi="Sylfaen" w:cs="Sylfaen"/>
          <w:i/>
          <w:sz w:val="20"/>
          <w:szCs w:val="20"/>
          <w:lang w:val="af-ZA"/>
        </w:rPr>
        <w:t xml:space="preserve"> </w:t>
      </w:r>
      <w:r w:rsidRPr="00883BDC">
        <w:rPr>
          <w:rFonts w:ascii="Sylfaen" w:hAnsi="Sylfaen" w:cs="Sylfaen"/>
          <w:i/>
          <w:sz w:val="20"/>
          <w:szCs w:val="20"/>
          <w:lang w:val="ru-RU"/>
        </w:rPr>
        <w:t>բողոքարկման</w:t>
      </w:r>
      <w:r w:rsidRPr="00883BDC">
        <w:rPr>
          <w:rFonts w:ascii="Sylfaen" w:hAnsi="Sylfaen" w:cs="Sylfaen"/>
          <w:i/>
          <w:sz w:val="20"/>
          <w:szCs w:val="20"/>
          <w:lang w:val="af-ZA"/>
        </w:rPr>
        <w:t xml:space="preserve"> </w:t>
      </w:r>
      <w:r w:rsidRPr="00883BDC">
        <w:rPr>
          <w:rFonts w:ascii="Sylfaen" w:hAnsi="Sylfaen" w:cs="Sylfaen"/>
          <w:i/>
          <w:sz w:val="20"/>
          <w:szCs w:val="20"/>
          <w:lang w:val="ru-RU"/>
        </w:rPr>
        <w:t>ընթացակարգին</w:t>
      </w:r>
      <w:r w:rsidRPr="00883BDC">
        <w:rPr>
          <w:rFonts w:ascii="Sylfaen" w:hAnsi="Sylfaen" w:cs="Sylfaen"/>
          <w:i/>
          <w:sz w:val="20"/>
          <w:szCs w:val="20"/>
          <w:lang w:val="af-ZA"/>
        </w:rPr>
        <w:t xml:space="preserve">` </w:t>
      </w:r>
      <w:r w:rsidRPr="00883BDC">
        <w:rPr>
          <w:rFonts w:ascii="Sylfaen" w:hAnsi="Sylfaen" w:cs="Sylfaen"/>
          <w:i/>
          <w:sz w:val="20"/>
          <w:szCs w:val="20"/>
          <w:lang w:val="ru-RU"/>
        </w:rPr>
        <w:t>մինչև</w:t>
      </w:r>
      <w:r w:rsidRPr="00883BDC">
        <w:rPr>
          <w:rFonts w:ascii="Sylfaen" w:hAnsi="Sylfaen" w:cs="Sylfaen"/>
          <w:i/>
          <w:sz w:val="20"/>
          <w:szCs w:val="20"/>
          <w:lang w:val="af-ZA"/>
        </w:rPr>
        <w:t xml:space="preserve"> </w:t>
      </w:r>
      <w:r w:rsidRPr="00883BDC">
        <w:rPr>
          <w:rFonts w:ascii="Sylfaen" w:hAnsi="Sylfaen" w:cs="Sylfaen"/>
          <w:i/>
          <w:sz w:val="20"/>
          <w:szCs w:val="20"/>
          <w:lang w:val="ru-RU"/>
        </w:rPr>
        <w:t>բողոքի</w:t>
      </w:r>
      <w:r w:rsidRPr="00883BDC">
        <w:rPr>
          <w:rFonts w:ascii="Sylfaen" w:hAnsi="Sylfaen" w:cs="Sylfaen"/>
          <w:i/>
          <w:sz w:val="20"/>
          <w:szCs w:val="20"/>
          <w:lang w:val="af-ZA"/>
        </w:rPr>
        <w:t xml:space="preserve"> </w:t>
      </w:r>
      <w:r w:rsidRPr="00883BDC">
        <w:rPr>
          <w:rFonts w:ascii="Sylfaen" w:hAnsi="Sylfaen" w:cs="Sylfaen"/>
          <w:i/>
          <w:sz w:val="20"/>
          <w:szCs w:val="20"/>
          <w:lang w:val="ru-RU"/>
        </w:rPr>
        <w:t>վերաբերյալ</w:t>
      </w:r>
      <w:r w:rsidRPr="00883BDC">
        <w:rPr>
          <w:rFonts w:ascii="Sylfaen" w:hAnsi="Sylfaen" w:cs="Sylfaen"/>
          <w:i/>
          <w:sz w:val="20"/>
          <w:szCs w:val="20"/>
          <w:lang w:val="af-ZA"/>
        </w:rPr>
        <w:t xml:space="preserve"> </w:t>
      </w:r>
      <w:r w:rsidRPr="00883BDC">
        <w:rPr>
          <w:rFonts w:ascii="Sylfaen" w:hAnsi="Sylfaen" w:cs="Sylfaen"/>
          <w:i/>
          <w:sz w:val="20"/>
          <w:szCs w:val="20"/>
          <w:lang w:val="ru-RU"/>
        </w:rPr>
        <w:t>որոշում</w:t>
      </w:r>
      <w:r w:rsidRPr="00883BDC">
        <w:rPr>
          <w:rFonts w:ascii="Sylfaen" w:hAnsi="Sylfaen" w:cs="Sylfaen"/>
          <w:i/>
          <w:sz w:val="20"/>
          <w:szCs w:val="20"/>
          <w:lang w:val="af-ZA"/>
        </w:rPr>
        <w:t xml:space="preserve"> </w:t>
      </w:r>
      <w:r w:rsidRPr="00883BDC">
        <w:rPr>
          <w:rFonts w:ascii="Sylfaen" w:hAnsi="Sylfaen" w:cs="Sylfaen"/>
          <w:i/>
          <w:sz w:val="20"/>
          <w:szCs w:val="20"/>
          <w:lang w:val="ru-RU"/>
        </w:rPr>
        <w:t>ընդունելու</w:t>
      </w:r>
      <w:r w:rsidRPr="00883BDC">
        <w:rPr>
          <w:rFonts w:ascii="Sylfaen" w:hAnsi="Sylfaen" w:cs="Sylfaen"/>
          <w:i/>
          <w:sz w:val="20"/>
          <w:szCs w:val="20"/>
          <w:lang w:val="af-ZA"/>
        </w:rPr>
        <w:t xml:space="preserve"> </w:t>
      </w:r>
      <w:r w:rsidRPr="00883BDC">
        <w:rPr>
          <w:rFonts w:ascii="Sylfaen" w:hAnsi="Sylfaen" w:cs="Sylfaen"/>
          <w:i/>
          <w:sz w:val="20"/>
          <w:szCs w:val="20"/>
          <w:lang w:val="ru-RU"/>
        </w:rPr>
        <w:t>ժամկետը</w:t>
      </w:r>
      <w:r w:rsidRPr="00883BDC">
        <w:rPr>
          <w:rFonts w:ascii="Sylfaen" w:hAnsi="Sylfaen" w:cs="Sylfaen"/>
          <w:i/>
          <w:sz w:val="20"/>
          <w:szCs w:val="20"/>
          <w:lang w:val="af-ZA"/>
        </w:rPr>
        <w:t xml:space="preserve"> </w:t>
      </w:r>
      <w:r w:rsidRPr="00883BDC">
        <w:rPr>
          <w:rFonts w:ascii="Sylfaen" w:hAnsi="Sylfaen" w:cs="Sylfaen"/>
          <w:i/>
          <w:sz w:val="20"/>
          <w:szCs w:val="20"/>
          <w:lang w:val="ru-RU"/>
        </w:rPr>
        <w:t>գնումների</w:t>
      </w:r>
      <w:r w:rsidRPr="00883BDC">
        <w:rPr>
          <w:rFonts w:ascii="Sylfaen" w:hAnsi="Sylfaen" w:cs="Sylfaen"/>
          <w:i/>
          <w:sz w:val="20"/>
          <w:szCs w:val="20"/>
          <w:lang w:val="af-ZA"/>
        </w:rPr>
        <w:t xml:space="preserve"> </w:t>
      </w:r>
      <w:r w:rsidRPr="00883BDC">
        <w:rPr>
          <w:rFonts w:ascii="Sylfaen" w:hAnsi="Sylfaen" w:cs="Sylfaen"/>
          <w:i/>
          <w:sz w:val="20"/>
          <w:szCs w:val="20"/>
          <w:lang w:val="ru-RU"/>
        </w:rPr>
        <w:t>հետ</w:t>
      </w:r>
      <w:r w:rsidRPr="00883BDC">
        <w:rPr>
          <w:rFonts w:ascii="Sylfaen" w:hAnsi="Sylfaen" w:cs="Sylfaen"/>
          <w:i/>
          <w:sz w:val="20"/>
          <w:szCs w:val="20"/>
          <w:lang w:val="af-ZA"/>
        </w:rPr>
        <w:t xml:space="preserve"> </w:t>
      </w:r>
      <w:r w:rsidRPr="00883BDC">
        <w:rPr>
          <w:rFonts w:ascii="Sylfaen" w:hAnsi="Sylfaen" w:cs="Sylfaen"/>
          <w:i/>
          <w:sz w:val="20"/>
          <w:szCs w:val="20"/>
          <w:lang w:val="ru-RU"/>
        </w:rPr>
        <w:t>կապված</w:t>
      </w:r>
      <w:r w:rsidRPr="00883BDC">
        <w:rPr>
          <w:rFonts w:ascii="Sylfaen" w:hAnsi="Sylfaen" w:cs="Sylfaen"/>
          <w:i/>
          <w:sz w:val="20"/>
          <w:szCs w:val="20"/>
          <w:lang w:val="af-ZA"/>
        </w:rPr>
        <w:t xml:space="preserve"> </w:t>
      </w:r>
      <w:r w:rsidRPr="00883BDC">
        <w:rPr>
          <w:rFonts w:ascii="Sylfaen" w:hAnsi="Sylfaen" w:cs="Sylfaen"/>
          <w:i/>
          <w:sz w:val="20"/>
          <w:szCs w:val="20"/>
          <w:lang w:val="ru-RU"/>
        </w:rPr>
        <w:t>բողոքներ</w:t>
      </w:r>
      <w:r w:rsidRPr="00883BDC">
        <w:rPr>
          <w:rFonts w:ascii="Sylfaen" w:hAnsi="Sylfaen" w:cs="Sylfaen"/>
          <w:i/>
          <w:sz w:val="20"/>
          <w:szCs w:val="20"/>
          <w:lang w:val="af-ZA"/>
        </w:rPr>
        <w:t xml:space="preserve"> </w:t>
      </w:r>
      <w:r w:rsidRPr="00883BDC">
        <w:rPr>
          <w:rFonts w:ascii="Sylfaen" w:hAnsi="Sylfaen" w:cs="Sylfaen"/>
          <w:i/>
          <w:sz w:val="20"/>
          <w:szCs w:val="20"/>
          <w:lang w:val="ru-RU"/>
        </w:rPr>
        <w:t>քննող</w:t>
      </w:r>
      <w:r w:rsidRPr="00883BDC">
        <w:rPr>
          <w:rFonts w:ascii="Sylfaen" w:hAnsi="Sylfaen" w:cs="Sylfaen"/>
          <w:i/>
          <w:sz w:val="20"/>
          <w:szCs w:val="20"/>
          <w:lang w:val="af-ZA"/>
        </w:rPr>
        <w:t xml:space="preserve"> </w:t>
      </w:r>
      <w:r w:rsidRPr="00883BDC">
        <w:rPr>
          <w:rFonts w:ascii="Sylfaen" w:hAnsi="Sylfaen" w:cs="Sylfaen"/>
          <w:i/>
          <w:sz w:val="20"/>
          <w:szCs w:val="20"/>
          <w:lang w:val="ru-RU"/>
        </w:rPr>
        <w:t>անձին</w:t>
      </w:r>
      <w:r w:rsidRPr="00883BDC">
        <w:rPr>
          <w:rFonts w:ascii="Sylfaen" w:hAnsi="Sylfaen" w:cs="Sylfaen"/>
          <w:i/>
          <w:sz w:val="20"/>
          <w:szCs w:val="20"/>
          <w:lang w:val="af-ZA"/>
        </w:rPr>
        <w:t xml:space="preserve"> </w:t>
      </w:r>
      <w:r w:rsidRPr="00883BDC">
        <w:rPr>
          <w:rFonts w:ascii="Sylfaen" w:hAnsi="Sylfaen" w:cs="Sylfaen"/>
          <w:i/>
          <w:sz w:val="20"/>
          <w:szCs w:val="20"/>
          <w:lang w:val="ru-RU"/>
        </w:rPr>
        <w:t>ներկայացնելով</w:t>
      </w:r>
      <w:r w:rsidRPr="00883BDC">
        <w:rPr>
          <w:rFonts w:ascii="Sylfaen" w:hAnsi="Sylfaen" w:cs="Sylfaen"/>
          <w:i/>
          <w:sz w:val="20"/>
          <w:szCs w:val="20"/>
          <w:lang w:val="af-ZA"/>
        </w:rPr>
        <w:t xml:space="preserve"> </w:t>
      </w:r>
      <w:r w:rsidRPr="00883BDC">
        <w:rPr>
          <w:rFonts w:ascii="Sylfaen" w:hAnsi="Sylfaen" w:cs="Sylfaen"/>
          <w:i/>
          <w:sz w:val="20"/>
          <w:szCs w:val="20"/>
          <w:lang w:val="ru-RU"/>
        </w:rPr>
        <w:t>համանման</w:t>
      </w:r>
      <w:r w:rsidRPr="00883BDC">
        <w:rPr>
          <w:rFonts w:ascii="Sylfaen" w:hAnsi="Sylfaen" w:cs="Sylfaen"/>
          <w:i/>
          <w:sz w:val="20"/>
          <w:szCs w:val="20"/>
          <w:lang w:val="af-ZA"/>
        </w:rPr>
        <w:t xml:space="preserve"> </w:t>
      </w:r>
      <w:r w:rsidRPr="00883BDC">
        <w:rPr>
          <w:rFonts w:ascii="Sylfaen" w:hAnsi="Sylfaen" w:cs="Sylfaen"/>
          <w:i/>
          <w:sz w:val="20"/>
          <w:szCs w:val="20"/>
          <w:lang w:val="ru-RU"/>
        </w:rPr>
        <w:t>բողոք։</w:t>
      </w:r>
      <w:r w:rsidRPr="00883BDC">
        <w:rPr>
          <w:rFonts w:ascii="Sylfaen" w:hAnsi="Sylfaen" w:cs="Sylfaen"/>
          <w:i/>
          <w:sz w:val="20"/>
          <w:szCs w:val="20"/>
          <w:lang w:val="af-ZA"/>
        </w:rPr>
        <w:t xml:space="preserve"> </w:t>
      </w:r>
      <w:r w:rsidRPr="00883BDC">
        <w:rPr>
          <w:rFonts w:ascii="Sylfaen" w:hAnsi="Sylfaen" w:cs="Sylfaen"/>
          <w:i/>
          <w:sz w:val="20"/>
          <w:szCs w:val="20"/>
          <w:lang w:val="ru-RU"/>
        </w:rPr>
        <w:t>Օրենքի</w:t>
      </w:r>
      <w:r w:rsidRPr="00883BDC">
        <w:rPr>
          <w:rFonts w:ascii="Sylfaen" w:hAnsi="Sylfaen" w:cs="Sylfaen"/>
          <w:i/>
          <w:sz w:val="20"/>
          <w:szCs w:val="20"/>
          <w:lang w:val="af-ZA"/>
        </w:rPr>
        <w:t xml:space="preserve"> 50-</w:t>
      </w:r>
      <w:r w:rsidRPr="00883BDC">
        <w:rPr>
          <w:rFonts w:ascii="Sylfaen" w:hAnsi="Sylfaen" w:cs="Sylfaen"/>
          <w:i/>
          <w:sz w:val="20"/>
          <w:szCs w:val="20"/>
          <w:lang w:val="ru-RU"/>
        </w:rPr>
        <w:t>րդ</w:t>
      </w:r>
      <w:r w:rsidRPr="00883BDC">
        <w:rPr>
          <w:rFonts w:ascii="Sylfaen" w:hAnsi="Sylfaen" w:cs="Sylfaen"/>
          <w:i/>
          <w:sz w:val="20"/>
          <w:szCs w:val="20"/>
          <w:lang w:val="af-ZA"/>
        </w:rPr>
        <w:t xml:space="preserve"> </w:t>
      </w:r>
      <w:r w:rsidRPr="00883BDC">
        <w:rPr>
          <w:rFonts w:ascii="Sylfaen" w:hAnsi="Sylfaen" w:cs="Sylfaen"/>
          <w:i/>
          <w:sz w:val="20"/>
          <w:szCs w:val="20"/>
          <w:lang w:val="ru-RU"/>
        </w:rPr>
        <w:t>հոդվածի</w:t>
      </w:r>
      <w:r w:rsidRPr="00883BDC">
        <w:rPr>
          <w:rFonts w:ascii="Sylfaen" w:hAnsi="Sylfaen" w:cs="Sylfaen"/>
          <w:i/>
          <w:sz w:val="20"/>
          <w:szCs w:val="20"/>
          <w:lang w:val="af-ZA"/>
        </w:rPr>
        <w:t xml:space="preserve"> </w:t>
      </w:r>
      <w:r w:rsidRPr="00883BDC">
        <w:rPr>
          <w:rFonts w:ascii="Sylfaen" w:hAnsi="Sylfaen" w:cs="Sylfaen"/>
          <w:i/>
          <w:sz w:val="20"/>
          <w:szCs w:val="20"/>
          <w:lang w:val="ru-RU"/>
        </w:rPr>
        <w:t>համաձայն</w:t>
      </w:r>
      <w:r w:rsidRPr="00883BDC">
        <w:rPr>
          <w:rFonts w:ascii="Sylfaen" w:hAnsi="Sylfaen" w:cs="Sylfaen"/>
          <w:i/>
          <w:sz w:val="20"/>
          <w:szCs w:val="20"/>
          <w:lang w:val="af-ZA"/>
        </w:rPr>
        <w:t xml:space="preserve">` </w:t>
      </w:r>
      <w:r w:rsidRPr="00883BDC">
        <w:rPr>
          <w:rFonts w:ascii="Sylfaen" w:hAnsi="Sylfaen" w:cs="Sylfaen"/>
          <w:i/>
          <w:sz w:val="20"/>
          <w:szCs w:val="20"/>
          <w:lang w:val="ru-RU"/>
        </w:rPr>
        <w:t>բողոքարկման</w:t>
      </w:r>
      <w:r w:rsidRPr="00883BDC">
        <w:rPr>
          <w:rFonts w:ascii="Sylfaen" w:hAnsi="Sylfaen" w:cs="Sylfaen"/>
          <w:i/>
          <w:sz w:val="20"/>
          <w:szCs w:val="20"/>
          <w:lang w:val="af-ZA"/>
        </w:rPr>
        <w:t xml:space="preserve"> </w:t>
      </w:r>
      <w:r w:rsidRPr="00883BDC">
        <w:rPr>
          <w:rFonts w:ascii="Sylfaen" w:hAnsi="Sylfaen" w:cs="Sylfaen"/>
          <w:i/>
          <w:sz w:val="20"/>
          <w:szCs w:val="20"/>
          <w:lang w:val="ru-RU"/>
        </w:rPr>
        <w:t>ընթացակարգին</w:t>
      </w:r>
      <w:r w:rsidRPr="00883BDC">
        <w:rPr>
          <w:rFonts w:ascii="Sylfaen" w:hAnsi="Sylfaen" w:cs="Sylfaen"/>
          <w:i/>
          <w:sz w:val="20"/>
          <w:szCs w:val="20"/>
          <w:lang w:val="af-ZA"/>
        </w:rPr>
        <w:t xml:space="preserve"> </w:t>
      </w:r>
      <w:r w:rsidRPr="00883BDC">
        <w:rPr>
          <w:rFonts w:ascii="Sylfaen" w:hAnsi="Sylfaen" w:cs="Sylfaen"/>
          <w:i/>
          <w:sz w:val="20"/>
          <w:szCs w:val="20"/>
          <w:lang w:val="ru-RU"/>
        </w:rPr>
        <w:t>չմասնակցած</w:t>
      </w:r>
      <w:r w:rsidRPr="00883BDC">
        <w:rPr>
          <w:rFonts w:ascii="Sylfaen" w:hAnsi="Sylfaen" w:cs="Sylfaen"/>
          <w:i/>
          <w:sz w:val="20"/>
          <w:szCs w:val="20"/>
          <w:lang w:val="af-ZA"/>
        </w:rPr>
        <w:t xml:space="preserve"> </w:t>
      </w:r>
      <w:r w:rsidRPr="00883BDC">
        <w:rPr>
          <w:rFonts w:ascii="Sylfaen" w:hAnsi="Sylfaen" w:cs="Sylfaen"/>
          <w:i/>
          <w:sz w:val="20"/>
          <w:szCs w:val="20"/>
          <w:lang w:val="ru-RU"/>
        </w:rPr>
        <w:t>անձը</w:t>
      </w:r>
      <w:r w:rsidRPr="00883BDC">
        <w:rPr>
          <w:rFonts w:ascii="Sylfaen" w:hAnsi="Sylfaen" w:cs="Sylfaen"/>
          <w:i/>
          <w:sz w:val="20"/>
          <w:szCs w:val="20"/>
          <w:lang w:val="af-ZA"/>
        </w:rPr>
        <w:t xml:space="preserve"> </w:t>
      </w:r>
      <w:r w:rsidRPr="00883BDC">
        <w:rPr>
          <w:rFonts w:ascii="Sylfaen" w:hAnsi="Sylfaen" w:cs="Sylfaen"/>
          <w:i/>
          <w:sz w:val="20"/>
          <w:szCs w:val="20"/>
          <w:lang w:val="ru-RU"/>
        </w:rPr>
        <w:t>զրկվում</w:t>
      </w:r>
      <w:r w:rsidRPr="00883BDC">
        <w:rPr>
          <w:rFonts w:ascii="Sylfaen" w:hAnsi="Sylfaen" w:cs="Sylfaen"/>
          <w:i/>
          <w:sz w:val="20"/>
          <w:szCs w:val="20"/>
          <w:lang w:val="af-ZA"/>
        </w:rPr>
        <w:t xml:space="preserve"> </w:t>
      </w:r>
      <w:r w:rsidRPr="00883BDC">
        <w:rPr>
          <w:rFonts w:ascii="Sylfaen" w:hAnsi="Sylfaen" w:cs="Sylfaen"/>
          <w:i/>
          <w:sz w:val="20"/>
          <w:szCs w:val="20"/>
          <w:lang w:val="ru-RU"/>
        </w:rPr>
        <w:t>է</w:t>
      </w:r>
      <w:r w:rsidRPr="00883BDC">
        <w:rPr>
          <w:rFonts w:ascii="Sylfaen" w:hAnsi="Sylfaen" w:cs="Sylfaen"/>
          <w:i/>
          <w:sz w:val="20"/>
          <w:szCs w:val="20"/>
          <w:lang w:val="af-ZA"/>
        </w:rPr>
        <w:t xml:space="preserve"> </w:t>
      </w:r>
      <w:r w:rsidRPr="00883BDC">
        <w:rPr>
          <w:rFonts w:ascii="Sylfaen" w:hAnsi="Sylfaen" w:cs="Sylfaen"/>
          <w:i/>
          <w:sz w:val="20"/>
          <w:szCs w:val="20"/>
          <w:lang w:val="ru-RU"/>
        </w:rPr>
        <w:t>գնումների</w:t>
      </w:r>
      <w:r w:rsidRPr="00883BDC">
        <w:rPr>
          <w:rFonts w:ascii="Sylfaen" w:hAnsi="Sylfaen" w:cs="Sylfaen"/>
          <w:i/>
          <w:sz w:val="20"/>
          <w:szCs w:val="20"/>
          <w:lang w:val="af-ZA"/>
        </w:rPr>
        <w:t xml:space="preserve"> </w:t>
      </w:r>
      <w:r w:rsidRPr="00883BDC">
        <w:rPr>
          <w:rFonts w:ascii="Sylfaen" w:hAnsi="Sylfaen" w:cs="Sylfaen"/>
          <w:i/>
          <w:sz w:val="20"/>
          <w:szCs w:val="20"/>
          <w:lang w:val="ru-RU"/>
        </w:rPr>
        <w:t>հետ</w:t>
      </w:r>
      <w:r w:rsidRPr="00883BDC">
        <w:rPr>
          <w:rFonts w:ascii="Sylfaen" w:hAnsi="Sylfaen" w:cs="Sylfaen"/>
          <w:i/>
          <w:sz w:val="20"/>
          <w:szCs w:val="20"/>
          <w:lang w:val="af-ZA"/>
        </w:rPr>
        <w:t xml:space="preserve"> </w:t>
      </w:r>
      <w:r w:rsidRPr="00883BDC">
        <w:rPr>
          <w:rFonts w:ascii="Sylfaen" w:hAnsi="Sylfaen" w:cs="Sylfaen"/>
          <w:i/>
          <w:sz w:val="20"/>
          <w:szCs w:val="20"/>
          <w:lang w:val="ru-RU"/>
        </w:rPr>
        <w:t>կապված</w:t>
      </w:r>
      <w:r w:rsidRPr="00883BDC">
        <w:rPr>
          <w:rFonts w:ascii="Sylfaen" w:hAnsi="Sylfaen" w:cs="Sylfaen"/>
          <w:i/>
          <w:sz w:val="20"/>
          <w:szCs w:val="20"/>
          <w:lang w:val="af-ZA"/>
        </w:rPr>
        <w:t xml:space="preserve"> </w:t>
      </w:r>
      <w:r w:rsidRPr="00883BDC">
        <w:rPr>
          <w:rFonts w:ascii="Sylfaen" w:hAnsi="Sylfaen" w:cs="Sylfaen"/>
          <w:i/>
          <w:sz w:val="20"/>
          <w:szCs w:val="20"/>
          <w:lang w:val="ru-RU"/>
        </w:rPr>
        <w:t>բողոքներ</w:t>
      </w:r>
      <w:r w:rsidRPr="00883BDC">
        <w:rPr>
          <w:rFonts w:ascii="Sylfaen" w:hAnsi="Sylfaen" w:cs="Sylfaen"/>
          <w:i/>
          <w:sz w:val="20"/>
          <w:szCs w:val="20"/>
          <w:lang w:val="af-ZA"/>
        </w:rPr>
        <w:t xml:space="preserve"> </w:t>
      </w:r>
      <w:r w:rsidRPr="00883BDC">
        <w:rPr>
          <w:rFonts w:ascii="Sylfaen" w:hAnsi="Sylfaen" w:cs="Sylfaen"/>
          <w:i/>
          <w:sz w:val="20"/>
          <w:szCs w:val="20"/>
          <w:lang w:val="ru-RU"/>
        </w:rPr>
        <w:t>քննող</w:t>
      </w:r>
      <w:r w:rsidRPr="00883BDC">
        <w:rPr>
          <w:rFonts w:ascii="Sylfaen" w:hAnsi="Sylfaen" w:cs="Sylfaen"/>
          <w:i/>
          <w:sz w:val="20"/>
          <w:szCs w:val="20"/>
          <w:lang w:val="af-ZA"/>
        </w:rPr>
        <w:t xml:space="preserve"> </w:t>
      </w:r>
      <w:r w:rsidRPr="00883BDC">
        <w:rPr>
          <w:rFonts w:ascii="Sylfaen" w:hAnsi="Sylfaen" w:cs="Sylfaen"/>
          <w:i/>
          <w:sz w:val="20"/>
          <w:szCs w:val="20"/>
          <w:lang w:val="ru-RU"/>
        </w:rPr>
        <w:t>անձին</w:t>
      </w:r>
      <w:r w:rsidRPr="00883BDC">
        <w:rPr>
          <w:rFonts w:ascii="Sylfaen" w:hAnsi="Sylfaen" w:cs="Sylfaen"/>
          <w:i/>
          <w:sz w:val="20"/>
          <w:szCs w:val="20"/>
          <w:lang w:val="af-ZA"/>
        </w:rPr>
        <w:t xml:space="preserve">  </w:t>
      </w:r>
      <w:r w:rsidRPr="00883BDC">
        <w:rPr>
          <w:rFonts w:ascii="Sylfaen" w:hAnsi="Sylfaen" w:cs="Sylfaen"/>
          <w:i/>
          <w:sz w:val="20"/>
          <w:szCs w:val="20"/>
          <w:lang w:val="ru-RU"/>
        </w:rPr>
        <w:t>համանման</w:t>
      </w:r>
      <w:r w:rsidRPr="00883BDC">
        <w:rPr>
          <w:rFonts w:ascii="Sylfaen" w:hAnsi="Sylfaen" w:cs="Sylfaen"/>
          <w:i/>
          <w:sz w:val="20"/>
          <w:szCs w:val="20"/>
          <w:lang w:val="af-ZA"/>
        </w:rPr>
        <w:t xml:space="preserve"> </w:t>
      </w:r>
      <w:r w:rsidRPr="00883BDC">
        <w:rPr>
          <w:rFonts w:ascii="Sylfaen" w:hAnsi="Sylfaen" w:cs="Sylfaen"/>
          <w:i/>
          <w:sz w:val="20"/>
          <w:szCs w:val="20"/>
          <w:lang w:val="ru-RU"/>
        </w:rPr>
        <w:t>բողոք</w:t>
      </w:r>
      <w:r w:rsidRPr="00883BDC">
        <w:rPr>
          <w:rFonts w:ascii="Sylfaen" w:hAnsi="Sylfaen" w:cs="Sylfaen"/>
          <w:i/>
          <w:sz w:val="20"/>
          <w:szCs w:val="20"/>
          <w:lang w:val="af-ZA"/>
        </w:rPr>
        <w:t xml:space="preserve"> </w:t>
      </w:r>
      <w:r w:rsidRPr="00883BDC">
        <w:rPr>
          <w:rFonts w:ascii="Sylfaen" w:hAnsi="Sylfaen" w:cs="Sylfaen"/>
          <w:i/>
          <w:sz w:val="20"/>
          <w:szCs w:val="20"/>
          <w:lang w:val="ru-RU"/>
        </w:rPr>
        <w:t>ներկայացնելու</w:t>
      </w:r>
      <w:r w:rsidRPr="00883BDC">
        <w:rPr>
          <w:rFonts w:ascii="Sylfaen" w:hAnsi="Sylfaen" w:cs="Sylfaen"/>
          <w:i/>
          <w:sz w:val="20"/>
          <w:szCs w:val="20"/>
          <w:lang w:val="af-ZA"/>
        </w:rPr>
        <w:t xml:space="preserve"> </w:t>
      </w:r>
      <w:r w:rsidRPr="00883BDC">
        <w:rPr>
          <w:rFonts w:ascii="Sylfaen" w:hAnsi="Sylfaen" w:cs="Sylfaen"/>
          <w:i/>
          <w:sz w:val="20"/>
          <w:szCs w:val="20"/>
          <w:lang w:val="ru-RU"/>
        </w:rPr>
        <w:t>իրավունքից։</w:t>
      </w:r>
    </w:p>
    <w:p w:rsidR="00A5723E" w:rsidRPr="00883BDC" w:rsidRDefault="00A5723E" w:rsidP="00A5723E">
      <w:pPr>
        <w:ind w:firstLine="567"/>
        <w:jc w:val="both"/>
        <w:rPr>
          <w:rFonts w:ascii="Sylfaen" w:hAnsi="Sylfaen" w:cs="Sylfaen"/>
          <w:i/>
          <w:sz w:val="20"/>
          <w:szCs w:val="20"/>
          <w:lang w:val="af-ZA"/>
        </w:rPr>
      </w:pPr>
      <w:r w:rsidRPr="00883BDC">
        <w:rPr>
          <w:rFonts w:ascii="Sylfaen" w:hAnsi="Sylfaen" w:cs="Sylfaen"/>
          <w:i/>
          <w:sz w:val="20"/>
          <w:szCs w:val="20"/>
          <w:lang w:val="af-ZA"/>
        </w:rPr>
        <w:t xml:space="preserve">12.17 </w:t>
      </w:r>
      <w:r w:rsidRPr="00883BDC">
        <w:rPr>
          <w:rFonts w:ascii="Sylfaen" w:hAnsi="Sylfaen" w:cs="Sylfaen"/>
          <w:i/>
          <w:sz w:val="20"/>
          <w:szCs w:val="20"/>
          <w:lang w:val="ru-RU"/>
        </w:rPr>
        <w:t>Գնումների</w:t>
      </w:r>
      <w:r w:rsidRPr="00883BDC">
        <w:rPr>
          <w:rFonts w:ascii="Sylfaen" w:hAnsi="Sylfaen" w:cs="Sylfaen"/>
          <w:i/>
          <w:sz w:val="20"/>
          <w:szCs w:val="20"/>
          <w:lang w:val="af-ZA"/>
        </w:rPr>
        <w:t xml:space="preserve"> </w:t>
      </w:r>
      <w:r w:rsidRPr="00883BDC">
        <w:rPr>
          <w:rFonts w:ascii="Sylfaen" w:hAnsi="Sylfaen" w:cs="Sylfaen"/>
          <w:i/>
          <w:sz w:val="20"/>
          <w:szCs w:val="20"/>
          <w:lang w:val="ru-RU"/>
        </w:rPr>
        <w:t>հետ</w:t>
      </w:r>
      <w:r w:rsidRPr="00883BDC">
        <w:rPr>
          <w:rFonts w:ascii="Sylfaen" w:hAnsi="Sylfaen" w:cs="Sylfaen"/>
          <w:i/>
          <w:sz w:val="20"/>
          <w:szCs w:val="20"/>
          <w:lang w:val="af-ZA"/>
        </w:rPr>
        <w:t xml:space="preserve"> </w:t>
      </w:r>
      <w:r w:rsidRPr="00883BDC">
        <w:rPr>
          <w:rFonts w:ascii="Sylfaen" w:hAnsi="Sylfaen" w:cs="Sylfaen"/>
          <w:i/>
          <w:sz w:val="20"/>
          <w:szCs w:val="20"/>
          <w:lang w:val="ru-RU"/>
        </w:rPr>
        <w:t>կապված</w:t>
      </w:r>
      <w:r w:rsidRPr="00883BDC">
        <w:rPr>
          <w:rFonts w:ascii="Sylfaen" w:hAnsi="Sylfaen" w:cs="Sylfaen"/>
          <w:i/>
          <w:sz w:val="20"/>
          <w:szCs w:val="20"/>
          <w:lang w:val="af-ZA"/>
        </w:rPr>
        <w:t xml:space="preserve"> </w:t>
      </w:r>
      <w:r w:rsidRPr="00883BDC">
        <w:rPr>
          <w:rFonts w:ascii="Sylfaen" w:hAnsi="Sylfaen" w:cs="Sylfaen"/>
          <w:i/>
          <w:sz w:val="20"/>
          <w:szCs w:val="20"/>
          <w:lang w:val="ru-RU"/>
        </w:rPr>
        <w:t>բողոքներ</w:t>
      </w:r>
      <w:r w:rsidRPr="00883BDC">
        <w:rPr>
          <w:rFonts w:ascii="Sylfaen" w:hAnsi="Sylfaen" w:cs="Sylfaen"/>
          <w:i/>
          <w:sz w:val="20"/>
          <w:szCs w:val="20"/>
          <w:lang w:val="af-ZA"/>
        </w:rPr>
        <w:t xml:space="preserve"> </w:t>
      </w:r>
      <w:r w:rsidRPr="00883BDC">
        <w:rPr>
          <w:rFonts w:ascii="Sylfaen" w:hAnsi="Sylfaen" w:cs="Sylfaen"/>
          <w:i/>
          <w:sz w:val="20"/>
          <w:szCs w:val="20"/>
          <w:lang w:val="ru-RU"/>
        </w:rPr>
        <w:t>քննող</w:t>
      </w:r>
      <w:r w:rsidRPr="00883BDC">
        <w:rPr>
          <w:rFonts w:ascii="Sylfaen" w:hAnsi="Sylfaen" w:cs="Sylfaen"/>
          <w:i/>
          <w:sz w:val="20"/>
          <w:szCs w:val="20"/>
          <w:lang w:val="af-ZA"/>
        </w:rPr>
        <w:t xml:space="preserve"> </w:t>
      </w:r>
      <w:r w:rsidRPr="00883BDC">
        <w:rPr>
          <w:rFonts w:ascii="Sylfaen" w:hAnsi="Sylfaen" w:cs="Sylfaen"/>
          <w:i/>
          <w:sz w:val="20"/>
          <w:szCs w:val="20"/>
          <w:lang w:val="ru-RU"/>
        </w:rPr>
        <w:t>անձը</w:t>
      </w:r>
      <w:r w:rsidRPr="00883BDC">
        <w:rPr>
          <w:rFonts w:ascii="Sylfaen" w:hAnsi="Sylfaen" w:cs="Sylfaen"/>
          <w:i/>
          <w:sz w:val="20"/>
          <w:szCs w:val="20"/>
          <w:lang w:val="af-ZA"/>
        </w:rPr>
        <w:t xml:space="preserve"> </w:t>
      </w:r>
      <w:r w:rsidRPr="00883BDC">
        <w:rPr>
          <w:rFonts w:ascii="Sylfaen" w:hAnsi="Sylfaen" w:cs="Sylfaen"/>
          <w:i/>
          <w:sz w:val="20"/>
          <w:szCs w:val="20"/>
          <w:lang w:val="ru-RU"/>
        </w:rPr>
        <w:t>որոշումն</w:t>
      </w:r>
      <w:r w:rsidRPr="00883BDC">
        <w:rPr>
          <w:rFonts w:ascii="Sylfaen" w:hAnsi="Sylfaen" w:cs="Sylfaen"/>
          <w:i/>
          <w:sz w:val="20"/>
          <w:szCs w:val="20"/>
          <w:lang w:val="af-ZA"/>
        </w:rPr>
        <w:t xml:space="preserve">  </w:t>
      </w:r>
      <w:r w:rsidRPr="00883BDC">
        <w:rPr>
          <w:rFonts w:ascii="Sylfaen" w:hAnsi="Sylfaen" w:cs="Sylfaen"/>
          <w:i/>
          <w:sz w:val="20"/>
          <w:szCs w:val="20"/>
          <w:lang w:val="ru-RU"/>
        </w:rPr>
        <w:t>կայացնելու</w:t>
      </w:r>
      <w:r w:rsidRPr="00883BDC">
        <w:rPr>
          <w:rFonts w:ascii="Sylfaen" w:hAnsi="Sylfaen" w:cs="Sylfaen"/>
          <w:i/>
          <w:sz w:val="20"/>
          <w:szCs w:val="20"/>
          <w:lang w:val="af-ZA"/>
        </w:rPr>
        <w:t xml:space="preserve"> </w:t>
      </w:r>
      <w:r w:rsidRPr="00883BDC">
        <w:rPr>
          <w:rFonts w:ascii="Sylfaen" w:hAnsi="Sylfaen" w:cs="Sylfaen"/>
          <w:i/>
          <w:sz w:val="20"/>
          <w:szCs w:val="20"/>
          <w:lang w:val="ru-RU"/>
        </w:rPr>
        <w:t>օրվան</w:t>
      </w:r>
      <w:r w:rsidRPr="00883BDC">
        <w:rPr>
          <w:rFonts w:ascii="Sylfaen" w:hAnsi="Sylfaen" w:cs="Sylfaen"/>
          <w:i/>
          <w:sz w:val="20"/>
          <w:szCs w:val="20"/>
          <w:lang w:val="af-ZA"/>
        </w:rPr>
        <w:t xml:space="preserve"> </w:t>
      </w:r>
      <w:r w:rsidRPr="00883BDC">
        <w:rPr>
          <w:rFonts w:ascii="Sylfaen" w:hAnsi="Sylfaen" w:cs="Sylfaen"/>
          <w:i/>
          <w:sz w:val="20"/>
          <w:szCs w:val="20"/>
        </w:rPr>
        <w:t>հաջորդող</w:t>
      </w:r>
      <w:r w:rsidRPr="00883BDC">
        <w:rPr>
          <w:rFonts w:ascii="Sylfaen" w:hAnsi="Sylfaen" w:cs="Sylfaen"/>
          <w:i/>
          <w:sz w:val="20"/>
          <w:szCs w:val="20"/>
          <w:lang w:val="af-ZA"/>
        </w:rPr>
        <w:t xml:space="preserve"> </w:t>
      </w:r>
      <w:r w:rsidRPr="00883BDC">
        <w:rPr>
          <w:rFonts w:ascii="Sylfaen" w:hAnsi="Sylfaen" w:cs="Sylfaen"/>
          <w:i/>
          <w:sz w:val="20"/>
          <w:szCs w:val="20"/>
          <w:lang w:val="ru-RU"/>
        </w:rPr>
        <w:t>երկու</w:t>
      </w:r>
      <w:r w:rsidRPr="00883BDC">
        <w:rPr>
          <w:rFonts w:ascii="Sylfaen" w:hAnsi="Sylfaen" w:cs="Sylfaen"/>
          <w:i/>
          <w:sz w:val="20"/>
          <w:szCs w:val="20"/>
          <w:lang w:val="af-ZA"/>
        </w:rPr>
        <w:t xml:space="preserve"> </w:t>
      </w:r>
      <w:r w:rsidRPr="00883BDC">
        <w:rPr>
          <w:rFonts w:ascii="Sylfaen" w:hAnsi="Sylfaen" w:cs="Sylfaen"/>
          <w:i/>
          <w:sz w:val="20"/>
          <w:szCs w:val="20"/>
        </w:rPr>
        <w:t>աշխատանքային</w:t>
      </w:r>
      <w:r w:rsidRPr="00883BDC">
        <w:rPr>
          <w:rFonts w:ascii="Sylfaen" w:hAnsi="Sylfaen" w:cs="Sylfaen"/>
          <w:i/>
          <w:sz w:val="20"/>
          <w:szCs w:val="20"/>
          <w:lang w:val="af-ZA"/>
        </w:rPr>
        <w:t xml:space="preserve"> </w:t>
      </w:r>
      <w:r w:rsidRPr="00883BDC">
        <w:rPr>
          <w:rFonts w:ascii="Sylfaen" w:hAnsi="Sylfaen" w:cs="Sylfaen"/>
          <w:i/>
          <w:sz w:val="20"/>
          <w:szCs w:val="20"/>
          <w:lang w:val="ru-RU"/>
        </w:rPr>
        <w:t>օրվա</w:t>
      </w:r>
      <w:r w:rsidRPr="00883BDC">
        <w:rPr>
          <w:rFonts w:ascii="Sylfaen" w:hAnsi="Sylfaen" w:cs="Sylfaen"/>
          <w:i/>
          <w:sz w:val="20"/>
          <w:szCs w:val="20"/>
          <w:lang w:val="af-ZA"/>
        </w:rPr>
        <w:t xml:space="preserve"> </w:t>
      </w:r>
      <w:r w:rsidRPr="00883BDC">
        <w:rPr>
          <w:rFonts w:ascii="Sylfaen" w:hAnsi="Sylfaen" w:cs="Sylfaen"/>
          <w:i/>
          <w:sz w:val="20"/>
          <w:szCs w:val="20"/>
          <w:lang w:val="ru-RU"/>
        </w:rPr>
        <w:t>ընթացքում</w:t>
      </w:r>
      <w:r w:rsidRPr="00883BDC">
        <w:rPr>
          <w:rFonts w:ascii="Sylfaen" w:hAnsi="Sylfaen" w:cs="Sylfaen"/>
          <w:i/>
          <w:sz w:val="20"/>
          <w:szCs w:val="20"/>
          <w:lang w:val="af-ZA"/>
        </w:rPr>
        <w:t xml:space="preserve"> </w:t>
      </w:r>
      <w:r w:rsidRPr="00883BDC">
        <w:rPr>
          <w:rFonts w:ascii="Sylfaen" w:hAnsi="Sylfaen" w:cs="Sylfaen"/>
          <w:i/>
          <w:sz w:val="20"/>
          <w:szCs w:val="20"/>
        </w:rPr>
        <w:t>որոշումը</w:t>
      </w:r>
      <w:r w:rsidRPr="00883BDC">
        <w:rPr>
          <w:rFonts w:ascii="Sylfaen" w:hAnsi="Sylfaen" w:cs="Sylfaen"/>
          <w:i/>
          <w:sz w:val="20"/>
          <w:szCs w:val="20"/>
          <w:lang w:val="af-ZA"/>
        </w:rPr>
        <w:t xml:space="preserve"> </w:t>
      </w:r>
      <w:r w:rsidRPr="00883BDC">
        <w:rPr>
          <w:rFonts w:ascii="Sylfaen" w:hAnsi="Sylfaen" w:cs="Sylfaen"/>
          <w:i/>
          <w:sz w:val="20"/>
          <w:szCs w:val="20"/>
          <w:lang w:val="ru-RU"/>
        </w:rPr>
        <w:t>հրապարակում</w:t>
      </w:r>
      <w:r w:rsidRPr="00883BDC">
        <w:rPr>
          <w:rFonts w:ascii="Sylfaen" w:hAnsi="Sylfaen" w:cs="Sylfaen"/>
          <w:i/>
          <w:sz w:val="20"/>
          <w:szCs w:val="20"/>
          <w:lang w:val="af-ZA"/>
        </w:rPr>
        <w:t xml:space="preserve"> </w:t>
      </w:r>
      <w:r w:rsidRPr="00883BDC">
        <w:rPr>
          <w:rFonts w:ascii="Sylfaen" w:hAnsi="Sylfaen" w:cs="Sylfaen"/>
          <w:i/>
          <w:sz w:val="20"/>
          <w:szCs w:val="20"/>
          <w:lang w:val="ru-RU"/>
        </w:rPr>
        <w:t>է</w:t>
      </w:r>
      <w:r w:rsidRPr="00883BDC">
        <w:rPr>
          <w:rFonts w:ascii="Sylfaen" w:hAnsi="Sylfaen" w:cs="Sylfaen"/>
          <w:i/>
          <w:sz w:val="20"/>
          <w:szCs w:val="20"/>
          <w:lang w:val="af-ZA"/>
        </w:rPr>
        <w:t xml:space="preserve"> տեղեկագրում` նշելով հրապարակման ամսաթիվը</w:t>
      </w:r>
      <w:r w:rsidRPr="00883BDC">
        <w:rPr>
          <w:rFonts w:ascii="Sylfaen" w:hAnsi="Sylfaen" w:cs="Sylfaen"/>
          <w:i/>
          <w:sz w:val="20"/>
          <w:szCs w:val="20"/>
          <w:lang w:val="ru-RU"/>
        </w:rPr>
        <w:t>։</w:t>
      </w:r>
      <w:r w:rsidRPr="00883BDC">
        <w:rPr>
          <w:rFonts w:ascii="Sylfaen" w:hAnsi="Sylfaen" w:cs="Sylfaen"/>
          <w:i/>
          <w:sz w:val="20"/>
          <w:szCs w:val="20"/>
          <w:lang w:val="af-ZA"/>
        </w:rPr>
        <w:t xml:space="preserve"> </w:t>
      </w:r>
      <w:r w:rsidRPr="00883BDC">
        <w:rPr>
          <w:rFonts w:ascii="Sylfaen" w:hAnsi="Sylfaen" w:cs="Sylfaen"/>
          <w:i/>
          <w:sz w:val="20"/>
          <w:szCs w:val="20"/>
          <w:lang w:val="ru-RU"/>
        </w:rPr>
        <w:t>Գնումների</w:t>
      </w:r>
      <w:r w:rsidRPr="00883BDC">
        <w:rPr>
          <w:rFonts w:ascii="Sylfaen" w:hAnsi="Sylfaen" w:cs="Sylfaen"/>
          <w:i/>
          <w:sz w:val="20"/>
          <w:szCs w:val="20"/>
          <w:lang w:val="af-ZA"/>
        </w:rPr>
        <w:t xml:space="preserve"> </w:t>
      </w:r>
      <w:r w:rsidRPr="00883BDC">
        <w:rPr>
          <w:rFonts w:ascii="Sylfaen" w:hAnsi="Sylfaen" w:cs="Sylfaen"/>
          <w:i/>
          <w:sz w:val="20"/>
          <w:szCs w:val="20"/>
          <w:lang w:val="ru-RU"/>
        </w:rPr>
        <w:t>հետ</w:t>
      </w:r>
      <w:r w:rsidRPr="00883BDC">
        <w:rPr>
          <w:rFonts w:ascii="Sylfaen" w:hAnsi="Sylfaen" w:cs="Sylfaen"/>
          <w:i/>
          <w:sz w:val="20"/>
          <w:szCs w:val="20"/>
          <w:lang w:val="af-ZA"/>
        </w:rPr>
        <w:t xml:space="preserve"> </w:t>
      </w:r>
      <w:r w:rsidRPr="00883BDC">
        <w:rPr>
          <w:rFonts w:ascii="Sylfaen" w:hAnsi="Sylfaen" w:cs="Sylfaen"/>
          <w:i/>
          <w:sz w:val="20"/>
          <w:szCs w:val="20"/>
          <w:lang w:val="ru-RU"/>
        </w:rPr>
        <w:t>կապված</w:t>
      </w:r>
      <w:r w:rsidRPr="00883BDC">
        <w:rPr>
          <w:rFonts w:ascii="Sylfaen" w:hAnsi="Sylfaen" w:cs="Sylfaen"/>
          <w:i/>
          <w:sz w:val="20"/>
          <w:szCs w:val="20"/>
          <w:lang w:val="af-ZA"/>
        </w:rPr>
        <w:t xml:space="preserve"> </w:t>
      </w:r>
      <w:r w:rsidRPr="00883BDC">
        <w:rPr>
          <w:rFonts w:ascii="Sylfaen" w:hAnsi="Sylfaen" w:cs="Sylfaen"/>
          <w:i/>
          <w:sz w:val="20"/>
          <w:szCs w:val="20"/>
          <w:lang w:val="ru-RU"/>
        </w:rPr>
        <w:t>բողոքներ</w:t>
      </w:r>
      <w:r w:rsidRPr="00883BDC">
        <w:rPr>
          <w:rFonts w:ascii="Sylfaen" w:hAnsi="Sylfaen" w:cs="Sylfaen"/>
          <w:i/>
          <w:sz w:val="20"/>
          <w:szCs w:val="20"/>
          <w:lang w:val="af-ZA"/>
        </w:rPr>
        <w:t xml:space="preserve"> </w:t>
      </w:r>
      <w:r w:rsidRPr="00883BDC">
        <w:rPr>
          <w:rFonts w:ascii="Sylfaen" w:hAnsi="Sylfaen" w:cs="Sylfaen"/>
          <w:i/>
          <w:sz w:val="20"/>
          <w:szCs w:val="20"/>
          <w:lang w:val="ru-RU"/>
        </w:rPr>
        <w:t>քննող</w:t>
      </w:r>
      <w:r w:rsidRPr="00883BDC">
        <w:rPr>
          <w:rFonts w:ascii="Sylfaen" w:hAnsi="Sylfaen" w:cs="Sylfaen"/>
          <w:i/>
          <w:sz w:val="20"/>
          <w:szCs w:val="20"/>
          <w:lang w:val="af-ZA"/>
        </w:rPr>
        <w:t xml:space="preserve"> </w:t>
      </w:r>
      <w:r w:rsidRPr="00883BDC">
        <w:rPr>
          <w:rFonts w:ascii="Sylfaen" w:hAnsi="Sylfaen" w:cs="Sylfaen"/>
          <w:i/>
          <w:sz w:val="20"/>
          <w:szCs w:val="20"/>
          <w:lang w:val="ru-RU"/>
        </w:rPr>
        <w:t>անձի</w:t>
      </w:r>
      <w:r w:rsidRPr="00883BDC">
        <w:rPr>
          <w:rFonts w:ascii="Sylfaen" w:hAnsi="Sylfaen" w:cs="Sylfaen"/>
          <w:i/>
          <w:sz w:val="20"/>
          <w:szCs w:val="20"/>
          <w:lang w:val="af-ZA"/>
        </w:rPr>
        <w:t xml:space="preserve"> </w:t>
      </w:r>
      <w:r w:rsidRPr="00883BDC">
        <w:rPr>
          <w:rFonts w:ascii="Sylfaen" w:hAnsi="Sylfaen" w:cs="Sylfaen"/>
          <w:i/>
          <w:sz w:val="20"/>
          <w:szCs w:val="20"/>
          <w:lang w:val="ru-RU"/>
        </w:rPr>
        <w:t>որոշումն</w:t>
      </w:r>
      <w:r w:rsidRPr="00883BDC">
        <w:rPr>
          <w:rFonts w:ascii="Sylfaen" w:hAnsi="Sylfaen" w:cs="Sylfaen"/>
          <w:i/>
          <w:sz w:val="20"/>
          <w:szCs w:val="20"/>
          <w:lang w:val="af-ZA"/>
        </w:rPr>
        <w:t xml:space="preserve"> </w:t>
      </w:r>
      <w:r w:rsidRPr="00883BDC">
        <w:rPr>
          <w:rFonts w:ascii="Sylfaen" w:hAnsi="Sylfaen" w:cs="Sylfaen"/>
          <w:i/>
          <w:sz w:val="20"/>
          <w:szCs w:val="20"/>
          <w:lang w:val="ru-RU"/>
        </w:rPr>
        <w:t>ուժի</w:t>
      </w:r>
      <w:r w:rsidRPr="00883BDC">
        <w:rPr>
          <w:rFonts w:ascii="Sylfaen" w:hAnsi="Sylfaen" w:cs="Sylfaen"/>
          <w:i/>
          <w:sz w:val="20"/>
          <w:szCs w:val="20"/>
          <w:lang w:val="af-ZA"/>
        </w:rPr>
        <w:t xml:space="preserve"> </w:t>
      </w:r>
      <w:r w:rsidRPr="00883BDC">
        <w:rPr>
          <w:rFonts w:ascii="Sylfaen" w:hAnsi="Sylfaen" w:cs="Sylfaen"/>
          <w:i/>
          <w:sz w:val="20"/>
          <w:szCs w:val="20"/>
          <w:lang w:val="ru-RU"/>
        </w:rPr>
        <w:t>մեջ</w:t>
      </w:r>
      <w:r w:rsidRPr="00883BDC">
        <w:rPr>
          <w:rFonts w:ascii="Sylfaen" w:hAnsi="Sylfaen" w:cs="Sylfaen"/>
          <w:i/>
          <w:sz w:val="20"/>
          <w:szCs w:val="20"/>
          <w:lang w:val="af-ZA"/>
        </w:rPr>
        <w:t xml:space="preserve"> </w:t>
      </w:r>
      <w:r w:rsidRPr="00883BDC">
        <w:rPr>
          <w:rFonts w:ascii="Sylfaen" w:hAnsi="Sylfaen" w:cs="Sylfaen"/>
          <w:i/>
          <w:sz w:val="20"/>
          <w:szCs w:val="20"/>
          <w:lang w:val="ru-RU"/>
        </w:rPr>
        <w:t>է</w:t>
      </w:r>
      <w:r w:rsidRPr="00883BDC">
        <w:rPr>
          <w:rFonts w:ascii="Sylfaen" w:hAnsi="Sylfaen" w:cs="Sylfaen"/>
          <w:i/>
          <w:sz w:val="20"/>
          <w:szCs w:val="20"/>
          <w:lang w:val="af-ZA"/>
        </w:rPr>
        <w:t xml:space="preserve"> </w:t>
      </w:r>
      <w:r w:rsidRPr="00883BDC">
        <w:rPr>
          <w:rFonts w:ascii="Sylfaen" w:hAnsi="Sylfaen" w:cs="Sylfaen"/>
          <w:i/>
          <w:sz w:val="20"/>
          <w:szCs w:val="20"/>
          <w:lang w:val="ru-RU"/>
        </w:rPr>
        <w:t>մտնում</w:t>
      </w:r>
      <w:r w:rsidRPr="00883BDC">
        <w:rPr>
          <w:rFonts w:ascii="Sylfaen" w:hAnsi="Sylfaen" w:cs="Sylfaen"/>
          <w:i/>
          <w:sz w:val="20"/>
          <w:szCs w:val="20"/>
          <w:lang w:val="af-ZA"/>
        </w:rPr>
        <w:t xml:space="preserve"> </w:t>
      </w:r>
      <w:r w:rsidRPr="00883BDC">
        <w:rPr>
          <w:rFonts w:ascii="Sylfaen" w:hAnsi="Sylfaen" w:cs="Sylfaen"/>
          <w:i/>
          <w:sz w:val="20"/>
          <w:szCs w:val="20"/>
          <w:lang w:val="ru-RU"/>
        </w:rPr>
        <w:t>այն</w:t>
      </w:r>
      <w:r w:rsidRPr="00883BDC">
        <w:rPr>
          <w:rFonts w:ascii="Sylfaen" w:hAnsi="Sylfaen" w:cs="Sylfaen"/>
          <w:i/>
          <w:sz w:val="20"/>
          <w:szCs w:val="20"/>
          <w:lang w:val="af-ZA"/>
        </w:rPr>
        <w:t xml:space="preserve"> </w:t>
      </w:r>
      <w:r w:rsidRPr="00883BDC">
        <w:rPr>
          <w:rFonts w:ascii="Sylfaen" w:hAnsi="Sylfaen" w:cs="Sylfaen"/>
          <w:i/>
          <w:sz w:val="20"/>
          <w:szCs w:val="20"/>
          <w:lang w:val="ru-RU"/>
        </w:rPr>
        <w:t>տեղե</w:t>
      </w:r>
      <w:r w:rsidRPr="00883BDC">
        <w:rPr>
          <w:rFonts w:ascii="Sylfaen" w:hAnsi="Sylfaen" w:cs="Sylfaen"/>
          <w:i/>
          <w:sz w:val="20"/>
          <w:szCs w:val="20"/>
        </w:rPr>
        <w:t>կ</w:t>
      </w:r>
      <w:r w:rsidRPr="00883BDC">
        <w:rPr>
          <w:rFonts w:ascii="Sylfaen" w:hAnsi="Sylfaen" w:cs="Sylfaen"/>
          <w:i/>
          <w:sz w:val="20"/>
          <w:szCs w:val="20"/>
          <w:lang w:val="ru-RU"/>
        </w:rPr>
        <w:t>ագրում</w:t>
      </w:r>
      <w:r w:rsidRPr="00883BDC">
        <w:rPr>
          <w:rFonts w:ascii="Sylfaen" w:hAnsi="Sylfaen" w:cs="Sylfaen"/>
          <w:i/>
          <w:sz w:val="20"/>
          <w:szCs w:val="20"/>
          <w:lang w:val="af-ZA"/>
        </w:rPr>
        <w:t xml:space="preserve"> </w:t>
      </w:r>
      <w:r w:rsidRPr="00883BDC">
        <w:rPr>
          <w:rFonts w:ascii="Sylfaen" w:hAnsi="Sylfaen" w:cs="Sylfaen"/>
          <w:i/>
          <w:sz w:val="20"/>
          <w:szCs w:val="20"/>
          <w:lang w:val="ru-RU"/>
        </w:rPr>
        <w:t>հրապարակելուն</w:t>
      </w:r>
      <w:r w:rsidRPr="00883BDC">
        <w:rPr>
          <w:rFonts w:ascii="Sylfaen" w:hAnsi="Sylfaen" w:cs="Sylfaen"/>
          <w:i/>
          <w:sz w:val="20"/>
          <w:szCs w:val="20"/>
          <w:lang w:val="af-ZA"/>
        </w:rPr>
        <w:t xml:space="preserve"> </w:t>
      </w:r>
      <w:r w:rsidRPr="00883BDC">
        <w:rPr>
          <w:rFonts w:ascii="Sylfaen" w:hAnsi="Sylfaen" w:cs="Sylfaen"/>
          <w:i/>
          <w:sz w:val="20"/>
          <w:szCs w:val="20"/>
          <w:lang w:val="ru-RU"/>
        </w:rPr>
        <w:t>հաջորդող</w:t>
      </w:r>
      <w:r w:rsidRPr="00883BDC">
        <w:rPr>
          <w:rFonts w:ascii="Sylfaen" w:hAnsi="Sylfaen" w:cs="Sylfaen"/>
          <w:i/>
          <w:sz w:val="20"/>
          <w:szCs w:val="20"/>
          <w:lang w:val="af-ZA"/>
        </w:rPr>
        <w:t xml:space="preserve"> </w:t>
      </w:r>
      <w:r w:rsidRPr="00883BDC">
        <w:rPr>
          <w:rFonts w:ascii="Sylfaen" w:hAnsi="Sylfaen" w:cs="Sylfaen"/>
          <w:i/>
          <w:sz w:val="20"/>
          <w:szCs w:val="20"/>
          <w:lang w:val="ru-RU"/>
        </w:rPr>
        <w:t>օրը</w:t>
      </w:r>
      <w:r w:rsidRPr="00883BDC">
        <w:rPr>
          <w:rFonts w:ascii="Sylfaen" w:hAnsi="Sylfaen" w:cs="Sylfaen"/>
          <w:i/>
          <w:sz w:val="20"/>
          <w:szCs w:val="20"/>
          <w:lang w:val="af-ZA"/>
        </w:rPr>
        <w:t>:</w:t>
      </w:r>
    </w:p>
    <w:p w:rsidR="00A5723E" w:rsidRPr="00883BDC" w:rsidRDefault="00A5723E" w:rsidP="00A5723E">
      <w:pPr>
        <w:ind w:firstLine="567"/>
        <w:jc w:val="both"/>
        <w:rPr>
          <w:rFonts w:ascii="Sylfaen" w:hAnsi="Sylfaen" w:cs="Sylfaen"/>
          <w:i/>
          <w:sz w:val="20"/>
          <w:szCs w:val="20"/>
          <w:lang w:val="af-ZA"/>
        </w:rPr>
      </w:pPr>
      <w:r w:rsidRPr="00883BDC">
        <w:rPr>
          <w:rFonts w:ascii="Sylfaen" w:hAnsi="Sylfaen" w:cs="Sylfaen"/>
          <w:i/>
          <w:sz w:val="20"/>
          <w:szCs w:val="20"/>
          <w:lang w:val="af-ZA"/>
        </w:rPr>
        <w:t xml:space="preserve">12.18 </w:t>
      </w:r>
      <w:r w:rsidRPr="00883BDC">
        <w:rPr>
          <w:rFonts w:ascii="Sylfaen" w:hAnsi="Sylfaen" w:cs="Sylfaen"/>
          <w:i/>
          <w:sz w:val="20"/>
          <w:szCs w:val="20"/>
          <w:lang w:val="ru-RU"/>
        </w:rPr>
        <w:t>Յուրաքանչյուր</w:t>
      </w:r>
      <w:r w:rsidRPr="00883BDC">
        <w:rPr>
          <w:rFonts w:ascii="Sylfaen" w:hAnsi="Sylfaen" w:cs="Sylfaen"/>
          <w:i/>
          <w:sz w:val="20"/>
          <w:szCs w:val="20"/>
          <w:lang w:val="af-ZA"/>
        </w:rPr>
        <w:t xml:space="preserve"> </w:t>
      </w:r>
      <w:r w:rsidRPr="00883BDC">
        <w:rPr>
          <w:rFonts w:ascii="Sylfaen" w:hAnsi="Sylfaen" w:cs="Sylfaen"/>
          <w:i/>
          <w:sz w:val="20"/>
          <w:szCs w:val="20"/>
          <w:lang w:val="ru-RU"/>
        </w:rPr>
        <w:t>անձ</w:t>
      </w:r>
      <w:r w:rsidRPr="00883BDC">
        <w:rPr>
          <w:rFonts w:ascii="Sylfaen" w:hAnsi="Sylfaen" w:cs="Sylfaen"/>
          <w:i/>
          <w:sz w:val="20"/>
          <w:szCs w:val="20"/>
          <w:lang w:val="af-ZA"/>
        </w:rPr>
        <w:t xml:space="preserve">, </w:t>
      </w:r>
      <w:r w:rsidRPr="00883BDC">
        <w:rPr>
          <w:rFonts w:ascii="Sylfaen" w:hAnsi="Sylfaen" w:cs="Sylfaen"/>
          <w:i/>
          <w:sz w:val="20"/>
          <w:szCs w:val="20"/>
          <w:lang w:val="ru-RU"/>
        </w:rPr>
        <w:t>որը</w:t>
      </w:r>
      <w:r w:rsidRPr="00883BDC">
        <w:rPr>
          <w:rFonts w:ascii="Sylfaen" w:hAnsi="Sylfaen" w:cs="Sylfaen"/>
          <w:i/>
          <w:sz w:val="20"/>
          <w:szCs w:val="20"/>
          <w:lang w:val="af-ZA"/>
        </w:rPr>
        <w:t xml:space="preserve"> </w:t>
      </w:r>
      <w:r w:rsidRPr="00883BDC">
        <w:rPr>
          <w:rFonts w:ascii="Sylfaen" w:hAnsi="Sylfaen" w:cs="Sylfaen"/>
          <w:i/>
          <w:sz w:val="20"/>
          <w:szCs w:val="20"/>
          <w:lang w:val="ru-RU"/>
        </w:rPr>
        <w:t>շահագրգռված</w:t>
      </w:r>
      <w:r w:rsidRPr="00883BDC">
        <w:rPr>
          <w:rFonts w:ascii="Sylfaen" w:hAnsi="Sylfaen" w:cs="Sylfaen"/>
          <w:i/>
          <w:sz w:val="20"/>
          <w:szCs w:val="20"/>
          <w:lang w:val="af-ZA"/>
        </w:rPr>
        <w:t xml:space="preserve"> </w:t>
      </w:r>
      <w:r w:rsidRPr="00883BDC">
        <w:rPr>
          <w:rFonts w:ascii="Sylfaen" w:hAnsi="Sylfaen" w:cs="Sylfaen"/>
          <w:i/>
          <w:sz w:val="20"/>
          <w:szCs w:val="20"/>
          <w:lang w:val="ru-RU"/>
        </w:rPr>
        <w:t>է</w:t>
      </w:r>
      <w:r w:rsidRPr="00883BDC">
        <w:rPr>
          <w:rFonts w:ascii="Sylfaen" w:hAnsi="Sylfaen" w:cs="Sylfaen"/>
          <w:i/>
          <w:sz w:val="20"/>
          <w:szCs w:val="20"/>
          <w:lang w:val="af-ZA"/>
        </w:rPr>
        <w:t xml:space="preserve"> </w:t>
      </w:r>
      <w:r w:rsidRPr="00883BDC">
        <w:rPr>
          <w:rFonts w:ascii="Sylfaen" w:hAnsi="Sylfaen" w:cs="Sylfaen"/>
          <w:i/>
          <w:sz w:val="20"/>
          <w:szCs w:val="20"/>
          <w:lang w:val="ru-RU"/>
        </w:rPr>
        <w:t>կոնկրետ</w:t>
      </w:r>
      <w:r w:rsidRPr="00883BDC">
        <w:rPr>
          <w:rFonts w:ascii="Sylfaen" w:hAnsi="Sylfaen" w:cs="Sylfaen"/>
          <w:i/>
          <w:sz w:val="20"/>
          <w:szCs w:val="20"/>
          <w:lang w:val="af-ZA"/>
        </w:rPr>
        <w:t xml:space="preserve"> </w:t>
      </w:r>
      <w:r w:rsidRPr="00883BDC">
        <w:rPr>
          <w:rFonts w:ascii="Sylfaen" w:hAnsi="Sylfaen" w:cs="Sylfaen"/>
          <w:i/>
          <w:sz w:val="20"/>
          <w:szCs w:val="20"/>
          <w:lang w:val="ru-RU"/>
        </w:rPr>
        <w:t>գործարքի</w:t>
      </w:r>
      <w:r w:rsidRPr="00883BDC">
        <w:rPr>
          <w:rFonts w:ascii="Sylfaen" w:hAnsi="Sylfaen" w:cs="Sylfaen"/>
          <w:i/>
          <w:sz w:val="20"/>
          <w:szCs w:val="20"/>
          <w:lang w:val="af-ZA"/>
        </w:rPr>
        <w:t xml:space="preserve"> </w:t>
      </w:r>
      <w:r w:rsidRPr="00883BDC">
        <w:rPr>
          <w:rFonts w:ascii="Sylfaen" w:hAnsi="Sylfaen" w:cs="Sylfaen"/>
          <w:i/>
          <w:sz w:val="20"/>
          <w:szCs w:val="20"/>
          <w:lang w:val="ru-RU"/>
        </w:rPr>
        <w:t>կնքման</w:t>
      </w:r>
      <w:r w:rsidRPr="00883BDC">
        <w:rPr>
          <w:rFonts w:ascii="Sylfaen" w:hAnsi="Sylfaen" w:cs="Sylfaen"/>
          <w:i/>
          <w:sz w:val="20"/>
          <w:szCs w:val="20"/>
          <w:lang w:val="af-ZA"/>
        </w:rPr>
        <w:t xml:space="preserve"> </w:t>
      </w:r>
      <w:r w:rsidRPr="00883BDC">
        <w:rPr>
          <w:rFonts w:ascii="Sylfaen" w:hAnsi="Sylfaen" w:cs="Sylfaen"/>
          <w:i/>
          <w:sz w:val="20"/>
          <w:szCs w:val="20"/>
          <w:lang w:val="ru-RU"/>
        </w:rPr>
        <w:t>հարցում</w:t>
      </w:r>
      <w:r w:rsidRPr="00883BDC">
        <w:rPr>
          <w:rFonts w:ascii="Sylfaen" w:hAnsi="Sylfaen" w:cs="Sylfaen"/>
          <w:i/>
          <w:sz w:val="20"/>
          <w:szCs w:val="20"/>
          <w:lang w:val="af-ZA"/>
        </w:rPr>
        <w:t xml:space="preserve">, </w:t>
      </w:r>
      <w:r w:rsidRPr="00883BDC">
        <w:rPr>
          <w:rFonts w:ascii="Sylfaen" w:hAnsi="Sylfaen" w:cs="Sylfaen"/>
          <w:i/>
          <w:sz w:val="20"/>
          <w:szCs w:val="20"/>
          <w:lang w:val="ru-RU"/>
        </w:rPr>
        <w:t>և</w:t>
      </w:r>
      <w:r w:rsidRPr="00883BDC">
        <w:rPr>
          <w:rFonts w:ascii="Sylfaen" w:hAnsi="Sylfaen" w:cs="Sylfaen"/>
          <w:i/>
          <w:sz w:val="20"/>
          <w:szCs w:val="20"/>
          <w:lang w:val="af-ZA"/>
        </w:rPr>
        <w:t xml:space="preserve"> </w:t>
      </w:r>
      <w:r w:rsidRPr="00883BDC">
        <w:rPr>
          <w:rFonts w:ascii="Sylfaen" w:hAnsi="Sylfaen" w:cs="Sylfaen"/>
          <w:i/>
          <w:sz w:val="20"/>
          <w:szCs w:val="20"/>
          <w:lang w:val="ru-RU"/>
        </w:rPr>
        <w:t>որը</w:t>
      </w:r>
      <w:r w:rsidRPr="00883BDC">
        <w:rPr>
          <w:rFonts w:ascii="Sylfaen" w:hAnsi="Sylfaen" w:cs="Sylfaen"/>
          <w:i/>
          <w:sz w:val="20"/>
          <w:szCs w:val="20"/>
          <w:lang w:val="af-ZA"/>
        </w:rPr>
        <w:t xml:space="preserve"> </w:t>
      </w:r>
      <w:r w:rsidRPr="00883BDC">
        <w:rPr>
          <w:rFonts w:ascii="Sylfaen" w:hAnsi="Sylfaen" w:cs="Sylfaen"/>
          <w:i/>
          <w:sz w:val="20"/>
          <w:szCs w:val="20"/>
          <w:lang w:val="ru-RU"/>
        </w:rPr>
        <w:t>վնասներ</w:t>
      </w:r>
      <w:r w:rsidRPr="00883BDC">
        <w:rPr>
          <w:rFonts w:ascii="Sylfaen" w:hAnsi="Sylfaen" w:cs="Sylfaen"/>
          <w:i/>
          <w:sz w:val="20"/>
          <w:szCs w:val="20"/>
          <w:lang w:val="af-ZA"/>
        </w:rPr>
        <w:t xml:space="preserve"> </w:t>
      </w:r>
      <w:r w:rsidRPr="00883BDC">
        <w:rPr>
          <w:rFonts w:ascii="Sylfaen" w:hAnsi="Sylfaen" w:cs="Sylfaen"/>
          <w:i/>
          <w:sz w:val="20"/>
          <w:szCs w:val="20"/>
          <w:lang w:val="ru-RU"/>
        </w:rPr>
        <w:t>է</w:t>
      </w:r>
      <w:r w:rsidRPr="00883BDC">
        <w:rPr>
          <w:rFonts w:ascii="Sylfaen" w:hAnsi="Sylfaen" w:cs="Sylfaen"/>
          <w:i/>
          <w:sz w:val="20"/>
          <w:szCs w:val="20"/>
          <w:lang w:val="af-ZA"/>
        </w:rPr>
        <w:t xml:space="preserve"> </w:t>
      </w:r>
      <w:r w:rsidRPr="00883BDC">
        <w:rPr>
          <w:rFonts w:ascii="Sylfaen" w:hAnsi="Sylfaen" w:cs="Sylfaen"/>
          <w:i/>
          <w:sz w:val="20"/>
          <w:szCs w:val="20"/>
          <w:lang w:val="ru-RU"/>
        </w:rPr>
        <w:t>կրել</w:t>
      </w:r>
      <w:r w:rsidRPr="00883BDC">
        <w:rPr>
          <w:rFonts w:ascii="Sylfaen" w:hAnsi="Sylfaen" w:cs="Sylfaen"/>
          <w:i/>
          <w:sz w:val="20"/>
          <w:szCs w:val="20"/>
          <w:lang w:val="af-ZA"/>
        </w:rPr>
        <w:t xml:space="preserve"> </w:t>
      </w:r>
      <w:r w:rsidRPr="00883BDC">
        <w:rPr>
          <w:rFonts w:ascii="Sylfaen" w:hAnsi="Sylfaen" w:cs="Sylfaen"/>
          <w:i/>
          <w:sz w:val="20"/>
          <w:szCs w:val="20"/>
        </w:rPr>
        <w:t>պ</w:t>
      </w:r>
      <w:r w:rsidRPr="00883BDC">
        <w:rPr>
          <w:rFonts w:ascii="Sylfaen" w:hAnsi="Sylfaen" w:cs="Sylfaen"/>
          <w:i/>
          <w:sz w:val="20"/>
          <w:szCs w:val="20"/>
          <w:lang w:val="ru-RU"/>
        </w:rPr>
        <w:t>ատվիրատուի</w:t>
      </w:r>
      <w:r w:rsidRPr="00883BDC">
        <w:rPr>
          <w:rFonts w:ascii="Sylfaen" w:hAnsi="Sylfaen" w:cs="Sylfaen"/>
          <w:i/>
          <w:sz w:val="20"/>
          <w:szCs w:val="20"/>
          <w:lang w:val="af-ZA"/>
        </w:rPr>
        <w:t xml:space="preserve">, </w:t>
      </w:r>
      <w:r w:rsidRPr="00883BDC">
        <w:rPr>
          <w:rFonts w:ascii="Sylfaen" w:hAnsi="Sylfaen" w:cs="Sylfaen"/>
          <w:i/>
          <w:sz w:val="20"/>
          <w:szCs w:val="20"/>
          <w:lang w:val="ru-RU"/>
        </w:rPr>
        <w:t>հանձնաժողովի</w:t>
      </w:r>
      <w:r w:rsidRPr="00883BDC">
        <w:rPr>
          <w:rFonts w:ascii="Sylfaen" w:hAnsi="Sylfaen" w:cs="Sylfaen"/>
          <w:i/>
          <w:sz w:val="20"/>
          <w:szCs w:val="20"/>
          <w:lang w:val="af-ZA"/>
        </w:rPr>
        <w:t xml:space="preserve"> </w:t>
      </w:r>
      <w:r w:rsidRPr="00883BDC">
        <w:rPr>
          <w:rFonts w:ascii="Sylfaen" w:hAnsi="Sylfaen" w:cs="Sylfaen"/>
          <w:i/>
          <w:sz w:val="20"/>
          <w:szCs w:val="20"/>
          <w:lang w:val="ru-RU"/>
        </w:rPr>
        <w:t>կամ</w:t>
      </w:r>
      <w:r w:rsidRPr="00883BDC">
        <w:rPr>
          <w:rFonts w:ascii="Sylfaen" w:hAnsi="Sylfaen" w:cs="Sylfaen"/>
          <w:i/>
          <w:sz w:val="20"/>
          <w:szCs w:val="20"/>
          <w:lang w:val="af-ZA"/>
        </w:rPr>
        <w:t xml:space="preserve"> </w:t>
      </w:r>
      <w:r w:rsidRPr="00883BDC">
        <w:rPr>
          <w:rFonts w:ascii="Sylfaen" w:hAnsi="Sylfaen" w:cs="Sylfaen"/>
          <w:i/>
          <w:sz w:val="20"/>
          <w:szCs w:val="20"/>
          <w:lang w:val="ru-RU"/>
        </w:rPr>
        <w:t>գնումների</w:t>
      </w:r>
      <w:r w:rsidRPr="00883BDC">
        <w:rPr>
          <w:rFonts w:ascii="Sylfaen" w:hAnsi="Sylfaen" w:cs="Sylfaen"/>
          <w:i/>
          <w:sz w:val="20"/>
          <w:szCs w:val="20"/>
          <w:lang w:val="af-ZA"/>
        </w:rPr>
        <w:t xml:space="preserve"> </w:t>
      </w:r>
      <w:r w:rsidRPr="00883BDC">
        <w:rPr>
          <w:rFonts w:ascii="Sylfaen" w:hAnsi="Sylfaen" w:cs="Sylfaen"/>
          <w:i/>
          <w:sz w:val="20"/>
          <w:szCs w:val="20"/>
          <w:lang w:val="ru-RU"/>
        </w:rPr>
        <w:t>հետ</w:t>
      </w:r>
      <w:r w:rsidRPr="00883BDC">
        <w:rPr>
          <w:rFonts w:ascii="Sylfaen" w:hAnsi="Sylfaen" w:cs="Sylfaen"/>
          <w:i/>
          <w:sz w:val="20"/>
          <w:szCs w:val="20"/>
          <w:lang w:val="af-ZA"/>
        </w:rPr>
        <w:t xml:space="preserve"> </w:t>
      </w:r>
      <w:r w:rsidRPr="00883BDC">
        <w:rPr>
          <w:rFonts w:ascii="Sylfaen" w:hAnsi="Sylfaen" w:cs="Sylfaen"/>
          <w:i/>
          <w:sz w:val="20"/>
          <w:szCs w:val="20"/>
          <w:lang w:val="ru-RU"/>
        </w:rPr>
        <w:t>կապված</w:t>
      </w:r>
      <w:r w:rsidRPr="00883BDC">
        <w:rPr>
          <w:rFonts w:ascii="Sylfaen" w:hAnsi="Sylfaen" w:cs="Sylfaen"/>
          <w:i/>
          <w:sz w:val="20"/>
          <w:szCs w:val="20"/>
          <w:lang w:val="af-ZA"/>
        </w:rPr>
        <w:t xml:space="preserve"> </w:t>
      </w:r>
      <w:r w:rsidRPr="00883BDC">
        <w:rPr>
          <w:rFonts w:ascii="Sylfaen" w:hAnsi="Sylfaen" w:cs="Sylfaen"/>
          <w:i/>
          <w:sz w:val="20"/>
          <w:szCs w:val="20"/>
          <w:lang w:val="ru-RU"/>
        </w:rPr>
        <w:t>բողոքներ</w:t>
      </w:r>
      <w:r w:rsidRPr="00883BDC">
        <w:rPr>
          <w:rFonts w:ascii="Sylfaen" w:hAnsi="Sylfaen" w:cs="Sylfaen"/>
          <w:i/>
          <w:sz w:val="20"/>
          <w:szCs w:val="20"/>
          <w:lang w:val="af-ZA"/>
        </w:rPr>
        <w:t xml:space="preserve"> </w:t>
      </w:r>
      <w:r w:rsidRPr="00883BDC">
        <w:rPr>
          <w:rFonts w:ascii="Sylfaen" w:hAnsi="Sylfaen" w:cs="Sylfaen"/>
          <w:i/>
          <w:sz w:val="20"/>
          <w:szCs w:val="20"/>
          <w:lang w:val="ru-RU"/>
        </w:rPr>
        <w:t>քննող</w:t>
      </w:r>
      <w:r w:rsidRPr="00883BDC">
        <w:rPr>
          <w:rFonts w:ascii="Sylfaen" w:hAnsi="Sylfaen" w:cs="Sylfaen"/>
          <w:i/>
          <w:sz w:val="20"/>
          <w:szCs w:val="20"/>
          <w:lang w:val="af-ZA"/>
        </w:rPr>
        <w:t xml:space="preserve"> </w:t>
      </w:r>
      <w:r w:rsidRPr="00883BDC">
        <w:rPr>
          <w:rFonts w:ascii="Sylfaen" w:hAnsi="Sylfaen" w:cs="Sylfaen"/>
          <w:i/>
          <w:sz w:val="20"/>
          <w:szCs w:val="20"/>
          <w:lang w:val="ru-RU"/>
        </w:rPr>
        <w:t>անձի</w:t>
      </w:r>
      <w:r w:rsidRPr="00883BDC">
        <w:rPr>
          <w:rFonts w:ascii="Sylfaen" w:hAnsi="Sylfaen" w:cs="Sylfaen"/>
          <w:i/>
          <w:sz w:val="20"/>
          <w:szCs w:val="20"/>
          <w:lang w:val="af-ZA"/>
        </w:rPr>
        <w:t xml:space="preserve">  </w:t>
      </w:r>
      <w:r w:rsidRPr="00883BDC">
        <w:rPr>
          <w:rFonts w:ascii="Sylfaen" w:hAnsi="Sylfaen" w:cs="Sylfaen"/>
          <w:i/>
          <w:sz w:val="20"/>
          <w:szCs w:val="20"/>
          <w:lang w:val="ru-RU"/>
        </w:rPr>
        <w:t>կատարած</w:t>
      </w:r>
      <w:r w:rsidRPr="00883BDC">
        <w:rPr>
          <w:rFonts w:ascii="Sylfaen" w:hAnsi="Sylfaen" w:cs="Sylfaen"/>
          <w:i/>
          <w:sz w:val="20"/>
          <w:szCs w:val="20"/>
          <w:lang w:val="af-ZA"/>
        </w:rPr>
        <w:t xml:space="preserve"> </w:t>
      </w:r>
      <w:r w:rsidRPr="00883BDC">
        <w:rPr>
          <w:rFonts w:ascii="Sylfaen" w:hAnsi="Sylfaen" w:cs="Sylfaen"/>
          <w:i/>
          <w:sz w:val="20"/>
          <w:szCs w:val="20"/>
          <w:lang w:val="ru-RU"/>
        </w:rPr>
        <w:t>գործողության</w:t>
      </w:r>
      <w:r w:rsidRPr="00883BDC">
        <w:rPr>
          <w:rFonts w:ascii="Sylfaen" w:hAnsi="Sylfaen" w:cs="Sylfaen"/>
          <w:i/>
          <w:sz w:val="20"/>
          <w:szCs w:val="20"/>
          <w:lang w:val="af-ZA"/>
        </w:rPr>
        <w:t xml:space="preserve"> </w:t>
      </w:r>
      <w:r w:rsidRPr="00883BDC">
        <w:rPr>
          <w:rFonts w:ascii="Sylfaen" w:hAnsi="Sylfaen" w:cs="Sylfaen"/>
          <w:i/>
          <w:sz w:val="20"/>
          <w:szCs w:val="20"/>
          <w:lang w:val="ru-RU"/>
        </w:rPr>
        <w:t>կամ</w:t>
      </w:r>
      <w:r w:rsidRPr="00883BDC">
        <w:rPr>
          <w:rFonts w:ascii="Sylfaen" w:hAnsi="Sylfaen" w:cs="Sylfaen"/>
          <w:i/>
          <w:sz w:val="20"/>
          <w:szCs w:val="20"/>
          <w:lang w:val="af-ZA"/>
        </w:rPr>
        <w:t xml:space="preserve"> </w:t>
      </w:r>
      <w:r w:rsidRPr="00883BDC">
        <w:rPr>
          <w:rFonts w:ascii="Sylfaen" w:hAnsi="Sylfaen" w:cs="Sylfaen"/>
          <w:i/>
          <w:sz w:val="20"/>
          <w:szCs w:val="20"/>
          <w:lang w:val="ru-RU"/>
        </w:rPr>
        <w:t>անգործության</w:t>
      </w:r>
      <w:r w:rsidRPr="00883BDC">
        <w:rPr>
          <w:rFonts w:ascii="Sylfaen" w:hAnsi="Sylfaen" w:cs="Sylfaen"/>
          <w:i/>
          <w:sz w:val="20"/>
          <w:szCs w:val="20"/>
          <w:lang w:val="af-ZA"/>
        </w:rPr>
        <w:t xml:space="preserve"> </w:t>
      </w:r>
      <w:r w:rsidRPr="00883BDC">
        <w:rPr>
          <w:rFonts w:ascii="Sylfaen" w:hAnsi="Sylfaen" w:cs="Sylfaen"/>
          <w:i/>
          <w:sz w:val="20"/>
          <w:szCs w:val="20"/>
          <w:lang w:val="ru-RU"/>
        </w:rPr>
        <w:t>հետևանքով</w:t>
      </w:r>
      <w:r w:rsidRPr="00883BDC">
        <w:rPr>
          <w:rFonts w:ascii="Sylfaen" w:hAnsi="Sylfaen" w:cs="Sylfaen"/>
          <w:i/>
          <w:sz w:val="20"/>
          <w:szCs w:val="20"/>
          <w:lang w:val="af-ZA"/>
        </w:rPr>
        <w:t xml:space="preserve">, </w:t>
      </w:r>
      <w:r w:rsidRPr="00883BDC">
        <w:rPr>
          <w:rFonts w:ascii="Sylfaen" w:hAnsi="Sylfaen" w:cs="Sylfaen"/>
          <w:i/>
          <w:sz w:val="20"/>
          <w:szCs w:val="20"/>
          <w:lang w:val="ru-RU"/>
        </w:rPr>
        <w:t>իրավունք</w:t>
      </w:r>
      <w:r w:rsidRPr="00883BDC">
        <w:rPr>
          <w:rFonts w:ascii="Sylfaen" w:hAnsi="Sylfaen" w:cs="Sylfaen"/>
          <w:i/>
          <w:sz w:val="20"/>
          <w:szCs w:val="20"/>
          <w:lang w:val="af-ZA"/>
        </w:rPr>
        <w:t xml:space="preserve"> </w:t>
      </w:r>
      <w:r w:rsidRPr="00883BDC">
        <w:rPr>
          <w:rFonts w:ascii="Sylfaen" w:hAnsi="Sylfaen" w:cs="Sylfaen"/>
          <w:i/>
          <w:sz w:val="20"/>
          <w:szCs w:val="20"/>
          <w:lang w:val="ru-RU"/>
        </w:rPr>
        <w:t>ունի</w:t>
      </w:r>
      <w:r w:rsidRPr="00883BDC">
        <w:rPr>
          <w:rFonts w:ascii="Sylfaen" w:hAnsi="Sylfaen" w:cs="Sylfaen"/>
          <w:i/>
          <w:sz w:val="20"/>
          <w:szCs w:val="20"/>
          <w:lang w:val="af-ZA"/>
        </w:rPr>
        <w:t xml:space="preserve"> </w:t>
      </w:r>
      <w:r w:rsidRPr="00883BDC">
        <w:rPr>
          <w:rFonts w:ascii="Sylfaen" w:hAnsi="Sylfaen" w:cs="Sylfaen"/>
          <w:i/>
          <w:sz w:val="20"/>
          <w:szCs w:val="20"/>
          <w:lang w:val="ru-RU"/>
        </w:rPr>
        <w:t>դատական</w:t>
      </w:r>
      <w:r w:rsidRPr="00883BDC">
        <w:rPr>
          <w:rFonts w:ascii="Sylfaen" w:hAnsi="Sylfaen" w:cs="Sylfaen"/>
          <w:i/>
          <w:sz w:val="20"/>
          <w:szCs w:val="20"/>
          <w:lang w:val="af-ZA"/>
        </w:rPr>
        <w:t xml:space="preserve"> </w:t>
      </w:r>
      <w:r w:rsidRPr="00883BDC">
        <w:rPr>
          <w:rFonts w:ascii="Sylfaen" w:hAnsi="Sylfaen" w:cs="Sylfaen"/>
          <w:i/>
          <w:sz w:val="20"/>
          <w:szCs w:val="20"/>
          <w:lang w:val="ru-RU"/>
        </w:rPr>
        <w:t>կարգով</w:t>
      </w:r>
      <w:r w:rsidRPr="00883BDC">
        <w:rPr>
          <w:rFonts w:ascii="Sylfaen" w:hAnsi="Sylfaen" w:cs="Sylfaen"/>
          <w:i/>
          <w:sz w:val="20"/>
          <w:szCs w:val="20"/>
          <w:lang w:val="af-ZA"/>
        </w:rPr>
        <w:t xml:space="preserve"> </w:t>
      </w:r>
      <w:r w:rsidRPr="00883BDC">
        <w:rPr>
          <w:rFonts w:ascii="Sylfaen" w:hAnsi="Sylfaen" w:cs="Sylfaen"/>
          <w:i/>
          <w:sz w:val="20"/>
          <w:szCs w:val="20"/>
          <w:lang w:val="ru-RU"/>
        </w:rPr>
        <w:t>պահանջելու</w:t>
      </w:r>
      <w:r w:rsidRPr="00883BDC">
        <w:rPr>
          <w:rFonts w:ascii="Sylfaen" w:hAnsi="Sylfaen" w:cs="Sylfaen"/>
          <w:i/>
          <w:sz w:val="20"/>
          <w:szCs w:val="20"/>
          <w:lang w:val="af-ZA"/>
        </w:rPr>
        <w:t xml:space="preserve"> </w:t>
      </w:r>
      <w:r w:rsidRPr="00883BDC">
        <w:rPr>
          <w:rFonts w:ascii="Sylfaen" w:hAnsi="Sylfaen" w:cs="Sylfaen"/>
          <w:i/>
          <w:sz w:val="20"/>
          <w:szCs w:val="20"/>
          <w:lang w:val="ru-RU"/>
        </w:rPr>
        <w:t>վնասների</w:t>
      </w:r>
      <w:r w:rsidRPr="00883BDC">
        <w:rPr>
          <w:rFonts w:ascii="Sylfaen" w:hAnsi="Sylfaen" w:cs="Sylfaen"/>
          <w:i/>
          <w:sz w:val="20"/>
          <w:szCs w:val="20"/>
          <w:lang w:val="af-ZA"/>
        </w:rPr>
        <w:t xml:space="preserve"> </w:t>
      </w:r>
      <w:r w:rsidRPr="00883BDC">
        <w:rPr>
          <w:rFonts w:ascii="Sylfaen" w:hAnsi="Sylfaen" w:cs="Sylfaen"/>
          <w:i/>
          <w:sz w:val="20"/>
          <w:szCs w:val="20"/>
          <w:lang w:val="ru-RU"/>
        </w:rPr>
        <w:t>փոխհատուցում։</w:t>
      </w:r>
    </w:p>
    <w:p w:rsidR="00A5723E" w:rsidRPr="00883BDC" w:rsidRDefault="00A5723E" w:rsidP="00A5723E">
      <w:pPr>
        <w:ind w:firstLine="567"/>
        <w:jc w:val="both"/>
        <w:rPr>
          <w:rFonts w:ascii="Sylfaen" w:hAnsi="Sylfaen" w:cs="Sylfaen"/>
          <w:i/>
          <w:sz w:val="20"/>
          <w:szCs w:val="20"/>
          <w:lang w:val="af-ZA"/>
        </w:rPr>
      </w:pPr>
      <w:r w:rsidRPr="00883BDC">
        <w:rPr>
          <w:rFonts w:ascii="Sylfaen" w:hAnsi="Sylfaen" w:cs="Sylfaen"/>
          <w:i/>
          <w:sz w:val="20"/>
          <w:szCs w:val="20"/>
          <w:lang w:val="af-ZA"/>
        </w:rPr>
        <w:t xml:space="preserve">12.19 </w:t>
      </w:r>
      <w:r w:rsidRPr="00883BDC">
        <w:rPr>
          <w:rFonts w:ascii="Sylfaen" w:hAnsi="Sylfaen" w:cs="Sylfaen"/>
          <w:i/>
          <w:sz w:val="20"/>
          <w:szCs w:val="20"/>
          <w:lang w:val="ru-RU"/>
        </w:rPr>
        <w:t>Գնումների</w:t>
      </w:r>
      <w:r w:rsidRPr="00883BDC">
        <w:rPr>
          <w:rFonts w:ascii="Sylfaen" w:hAnsi="Sylfaen" w:cs="Sylfaen"/>
          <w:i/>
          <w:sz w:val="20"/>
          <w:szCs w:val="20"/>
          <w:lang w:val="af-ZA"/>
        </w:rPr>
        <w:t xml:space="preserve"> </w:t>
      </w:r>
      <w:r w:rsidRPr="00883BDC">
        <w:rPr>
          <w:rFonts w:ascii="Sylfaen" w:hAnsi="Sylfaen" w:cs="Sylfaen"/>
          <w:i/>
          <w:sz w:val="20"/>
          <w:szCs w:val="20"/>
          <w:lang w:val="ru-RU"/>
        </w:rPr>
        <w:t>հետ</w:t>
      </w:r>
      <w:r w:rsidRPr="00883BDC">
        <w:rPr>
          <w:rFonts w:ascii="Sylfaen" w:hAnsi="Sylfaen" w:cs="Sylfaen"/>
          <w:i/>
          <w:sz w:val="20"/>
          <w:szCs w:val="20"/>
          <w:lang w:val="af-ZA"/>
        </w:rPr>
        <w:t xml:space="preserve"> </w:t>
      </w:r>
      <w:r w:rsidRPr="00883BDC">
        <w:rPr>
          <w:rFonts w:ascii="Sylfaen" w:hAnsi="Sylfaen" w:cs="Sylfaen"/>
          <w:i/>
          <w:sz w:val="20"/>
          <w:szCs w:val="20"/>
          <w:lang w:val="ru-RU"/>
        </w:rPr>
        <w:t>կապված</w:t>
      </w:r>
      <w:r w:rsidRPr="00883BDC">
        <w:rPr>
          <w:rFonts w:ascii="Sylfaen" w:hAnsi="Sylfaen" w:cs="Sylfaen"/>
          <w:i/>
          <w:sz w:val="20"/>
          <w:szCs w:val="20"/>
          <w:lang w:val="af-ZA"/>
        </w:rPr>
        <w:t xml:space="preserve"> </w:t>
      </w:r>
      <w:r w:rsidRPr="00883BDC">
        <w:rPr>
          <w:rFonts w:ascii="Sylfaen" w:hAnsi="Sylfaen" w:cs="Sylfaen"/>
          <w:i/>
          <w:sz w:val="20"/>
          <w:szCs w:val="20"/>
          <w:lang w:val="ru-RU"/>
        </w:rPr>
        <w:t>բողոքներ</w:t>
      </w:r>
      <w:r w:rsidRPr="00883BDC">
        <w:rPr>
          <w:rFonts w:ascii="Sylfaen" w:hAnsi="Sylfaen" w:cs="Sylfaen"/>
          <w:i/>
          <w:sz w:val="20"/>
          <w:szCs w:val="20"/>
          <w:lang w:val="af-ZA"/>
        </w:rPr>
        <w:t xml:space="preserve"> </w:t>
      </w:r>
      <w:r w:rsidRPr="00883BDC">
        <w:rPr>
          <w:rFonts w:ascii="Sylfaen" w:hAnsi="Sylfaen" w:cs="Sylfaen"/>
          <w:i/>
          <w:sz w:val="20"/>
          <w:szCs w:val="20"/>
          <w:lang w:val="ru-RU"/>
        </w:rPr>
        <w:t>քննող</w:t>
      </w:r>
      <w:r w:rsidRPr="00883BDC">
        <w:rPr>
          <w:rFonts w:ascii="Sylfaen" w:hAnsi="Sylfaen" w:cs="Sylfaen"/>
          <w:i/>
          <w:sz w:val="20"/>
          <w:szCs w:val="20"/>
          <w:lang w:val="af-ZA"/>
        </w:rPr>
        <w:t xml:space="preserve"> </w:t>
      </w:r>
      <w:r w:rsidRPr="00883BDC">
        <w:rPr>
          <w:rFonts w:ascii="Sylfaen" w:hAnsi="Sylfaen" w:cs="Sylfaen"/>
          <w:i/>
          <w:sz w:val="20"/>
          <w:szCs w:val="20"/>
          <w:lang w:val="ru-RU"/>
        </w:rPr>
        <w:t>անձին</w:t>
      </w:r>
      <w:r w:rsidRPr="00883BDC">
        <w:rPr>
          <w:rFonts w:ascii="Sylfaen" w:hAnsi="Sylfaen" w:cs="Sylfaen"/>
          <w:i/>
          <w:sz w:val="20"/>
          <w:szCs w:val="20"/>
          <w:lang w:val="af-ZA"/>
        </w:rPr>
        <w:t xml:space="preserve"> </w:t>
      </w:r>
      <w:r w:rsidRPr="00883BDC">
        <w:rPr>
          <w:rFonts w:ascii="Sylfaen" w:hAnsi="Sylfaen" w:cs="Sylfaen"/>
          <w:i/>
          <w:sz w:val="20"/>
          <w:szCs w:val="20"/>
          <w:lang w:val="ru-RU"/>
        </w:rPr>
        <w:t>ներկայացված</w:t>
      </w:r>
      <w:r w:rsidRPr="00883BDC">
        <w:rPr>
          <w:rFonts w:ascii="Sylfaen" w:hAnsi="Sylfaen" w:cs="Sylfaen"/>
          <w:i/>
          <w:sz w:val="20"/>
          <w:szCs w:val="20"/>
          <w:lang w:val="af-ZA"/>
        </w:rPr>
        <w:t xml:space="preserve"> </w:t>
      </w:r>
      <w:r w:rsidRPr="00883BDC">
        <w:rPr>
          <w:rFonts w:ascii="Sylfaen" w:hAnsi="Sylfaen" w:cs="Sylfaen"/>
          <w:i/>
          <w:sz w:val="20"/>
          <w:szCs w:val="20"/>
          <w:lang w:val="ru-RU"/>
        </w:rPr>
        <w:t>բողոքն</w:t>
      </w:r>
      <w:r w:rsidRPr="00883BDC">
        <w:rPr>
          <w:rFonts w:ascii="Sylfaen" w:hAnsi="Sylfaen" w:cs="Sylfaen"/>
          <w:i/>
          <w:sz w:val="20"/>
          <w:szCs w:val="20"/>
          <w:lang w:val="af-ZA"/>
        </w:rPr>
        <w:t xml:space="preserve"> </w:t>
      </w:r>
      <w:r w:rsidRPr="00883BDC">
        <w:rPr>
          <w:rFonts w:ascii="Sylfaen" w:hAnsi="Sylfaen" w:cs="Sylfaen"/>
          <w:i/>
          <w:sz w:val="20"/>
          <w:szCs w:val="20"/>
          <w:lang w:val="ru-RU"/>
        </w:rPr>
        <w:t>ինքնաբերաբար</w:t>
      </w:r>
      <w:r w:rsidRPr="00883BDC">
        <w:rPr>
          <w:rFonts w:ascii="Sylfaen" w:hAnsi="Sylfaen" w:cs="Sylfaen"/>
          <w:i/>
          <w:sz w:val="20"/>
          <w:szCs w:val="20"/>
          <w:lang w:val="af-ZA"/>
        </w:rPr>
        <w:t xml:space="preserve"> </w:t>
      </w:r>
      <w:r w:rsidRPr="00883BDC">
        <w:rPr>
          <w:rFonts w:ascii="Sylfaen" w:hAnsi="Sylfaen" w:cs="Sylfaen"/>
          <w:i/>
          <w:sz w:val="20"/>
          <w:szCs w:val="20"/>
          <w:lang w:val="ru-RU"/>
        </w:rPr>
        <w:t>կասեցնում</w:t>
      </w:r>
      <w:r w:rsidRPr="00883BDC">
        <w:rPr>
          <w:rFonts w:ascii="Sylfaen" w:hAnsi="Sylfaen" w:cs="Sylfaen"/>
          <w:i/>
          <w:sz w:val="20"/>
          <w:szCs w:val="20"/>
          <w:lang w:val="af-ZA"/>
        </w:rPr>
        <w:t xml:space="preserve"> </w:t>
      </w:r>
      <w:r w:rsidRPr="00883BDC">
        <w:rPr>
          <w:rFonts w:ascii="Sylfaen" w:hAnsi="Sylfaen" w:cs="Sylfaen"/>
          <w:i/>
          <w:sz w:val="20"/>
          <w:szCs w:val="20"/>
          <w:lang w:val="ru-RU"/>
        </w:rPr>
        <w:t>է</w:t>
      </w:r>
      <w:r w:rsidRPr="00883BDC">
        <w:rPr>
          <w:rFonts w:ascii="Sylfaen" w:hAnsi="Sylfaen" w:cs="Sylfaen"/>
          <w:i/>
          <w:sz w:val="20"/>
          <w:szCs w:val="20"/>
          <w:lang w:val="af-ZA"/>
        </w:rPr>
        <w:t xml:space="preserve"> </w:t>
      </w:r>
      <w:r w:rsidRPr="00883BDC">
        <w:rPr>
          <w:rFonts w:ascii="Sylfaen" w:hAnsi="Sylfaen" w:cs="Sylfaen"/>
          <w:i/>
          <w:sz w:val="20"/>
          <w:szCs w:val="20"/>
          <w:lang w:val="ru-RU"/>
        </w:rPr>
        <w:t>գնման</w:t>
      </w:r>
      <w:r w:rsidRPr="00883BDC">
        <w:rPr>
          <w:rFonts w:ascii="Sylfaen" w:hAnsi="Sylfaen" w:cs="Sylfaen"/>
          <w:i/>
          <w:sz w:val="20"/>
          <w:szCs w:val="20"/>
          <w:lang w:val="af-ZA"/>
        </w:rPr>
        <w:t xml:space="preserve"> </w:t>
      </w:r>
      <w:r w:rsidRPr="00883BDC">
        <w:rPr>
          <w:rFonts w:ascii="Sylfaen" w:hAnsi="Sylfaen" w:cs="Sylfaen"/>
          <w:i/>
          <w:sz w:val="20"/>
          <w:szCs w:val="20"/>
          <w:lang w:val="ru-RU"/>
        </w:rPr>
        <w:t>գործընթացը</w:t>
      </w:r>
      <w:r w:rsidRPr="00883BDC">
        <w:rPr>
          <w:rFonts w:ascii="Sylfaen" w:hAnsi="Sylfaen" w:cs="Sylfaen"/>
          <w:i/>
          <w:sz w:val="20"/>
          <w:szCs w:val="20"/>
          <w:lang w:val="af-ZA"/>
        </w:rPr>
        <w:t xml:space="preserve">` </w:t>
      </w:r>
      <w:r w:rsidRPr="00883BDC">
        <w:rPr>
          <w:rFonts w:ascii="Sylfaen" w:hAnsi="Sylfaen" w:cs="Sylfaen"/>
          <w:i/>
          <w:sz w:val="20"/>
          <w:szCs w:val="20"/>
        </w:rPr>
        <w:t>Օ</w:t>
      </w:r>
      <w:r w:rsidRPr="00883BDC">
        <w:rPr>
          <w:rFonts w:ascii="Sylfaen" w:hAnsi="Sylfaen" w:cs="Sylfaen"/>
          <w:i/>
          <w:sz w:val="20"/>
          <w:szCs w:val="20"/>
          <w:lang w:val="ru-RU"/>
        </w:rPr>
        <w:t>րենքի</w:t>
      </w:r>
      <w:r w:rsidRPr="00883BDC">
        <w:rPr>
          <w:rFonts w:ascii="Sylfaen" w:hAnsi="Sylfaen" w:cs="Sylfaen"/>
          <w:i/>
          <w:sz w:val="20"/>
          <w:szCs w:val="20"/>
          <w:lang w:val="af-ZA"/>
        </w:rPr>
        <w:t xml:space="preserve"> 50-</w:t>
      </w:r>
      <w:r w:rsidRPr="00883BDC">
        <w:rPr>
          <w:rFonts w:ascii="Sylfaen" w:hAnsi="Sylfaen" w:cs="Sylfaen"/>
          <w:i/>
          <w:sz w:val="20"/>
          <w:szCs w:val="20"/>
          <w:lang w:val="ru-RU"/>
        </w:rPr>
        <w:t>րդ</w:t>
      </w:r>
      <w:r w:rsidRPr="00883BDC">
        <w:rPr>
          <w:rFonts w:ascii="Sylfaen" w:hAnsi="Sylfaen" w:cs="Sylfaen"/>
          <w:i/>
          <w:sz w:val="20"/>
          <w:szCs w:val="20"/>
          <w:lang w:val="af-ZA"/>
        </w:rPr>
        <w:t xml:space="preserve"> </w:t>
      </w:r>
      <w:r w:rsidRPr="00883BDC">
        <w:rPr>
          <w:rFonts w:ascii="Sylfaen" w:hAnsi="Sylfaen" w:cs="Sylfaen"/>
          <w:i/>
          <w:sz w:val="20"/>
          <w:szCs w:val="20"/>
          <w:lang w:val="ru-RU"/>
        </w:rPr>
        <w:t>հոդվածի</w:t>
      </w:r>
      <w:r w:rsidRPr="00883BDC">
        <w:rPr>
          <w:rFonts w:ascii="Sylfaen" w:hAnsi="Sylfaen" w:cs="Sylfaen"/>
          <w:i/>
          <w:sz w:val="20"/>
          <w:szCs w:val="20"/>
          <w:lang w:val="af-ZA"/>
        </w:rPr>
        <w:t xml:space="preserve"> 9-</w:t>
      </w:r>
      <w:r w:rsidRPr="00883BDC">
        <w:rPr>
          <w:rFonts w:ascii="Sylfaen" w:hAnsi="Sylfaen" w:cs="Sylfaen"/>
          <w:i/>
          <w:sz w:val="20"/>
          <w:szCs w:val="20"/>
          <w:lang w:val="ru-RU"/>
        </w:rPr>
        <w:t>րդ</w:t>
      </w:r>
      <w:r w:rsidRPr="00883BDC">
        <w:rPr>
          <w:rFonts w:ascii="Sylfaen" w:hAnsi="Sylfaen" w:cs="Sylfaen"/>
          <w:i/>
          <w:sz w:val="20"/>
          <w:szCs w:val="20"/>
          <w:lang w:val="af-ZA"/>
        </w:rPr>
        <w:t xml:space="preserve"> </w:t>
      </w:r>
      <w:r w:rsidRPr="00883BDC">
        <w:rPr>
          <w:rFonts w:ascii="Sylfaen" w:hAnsi="Sylfaen" w:cs="Sylfaen"/>
          <w:i/>
          <w:sz w:val="20"/>
          <w:szCs w:val="20"/>
          <w:lang w:val="ru-RU"/>
        </w:rPr>
        <w:t>մասով</w:t>
      </w:r>
      <w:r w:rsidRPr="00883BDC">
        <w:rPr>
          <w:rFonts w:ascii="Sylfaen" w:hAnsi="Sylfaen" w:cs="Sylfaen"/>
          <w:i/>
          <w:sz w:val="20"/>
          <w:szCs w:val="20"/>
          <w:lang w:val="af-ZA"/>
        </w:rPr>
        <w:t xml:space="preserve"> </w:t>
      </w:r>
      <w:r w:rsidRPr="00883BDC">
        <w:rPr>
          <w:rFonts w:ascii="Sylfaen" w:hAnsi="Sylfaen" w:cs="Sylfaen"/>
          <w:i/>
          <w:sz w:val="20"/>
          <w:szCs w:val="20"/>
          <w:lang w:val="ru-RU"/>
        </w:rPr>
        <w:t>նախատեսված</w:t>
      </w:r>
      <w:r w:rsidRPr="00883BDC">
        <w:rPr>
          <w:rFonts w:ascii="Sylfaen" w:hAnsi="Sylfaen" w:cs="Sylfaen"/>
          <w:i/>
          <w:sz w:val="20"/>
          <w:szCs w:val="20"/>
          <w:lang w:val="af-ZA"/>
        </w:rPr>
        <w:t xml:space="preserve"> </w:t>
      </w:r>
      <w:r w:rsidRPr="00883BDC">
        <w:rPr>
          <w:rFonts w:ascii="Sylfaen" w:hAnsi="Sylfaen" w:cs="Sylfaen"/>
          <w:i/>
          <w:sz w:val="20"/>
          <w:szCs w:val="20"/>
          <w:lang w:val="ru-RU"/>
        </w:rPr>
        <w:t>հայտարարությունը</w:t>
      </w:r>
      <w:r w:rsidRPr="00883BDC">
        <w:rPr>
          <w:rFonts w:ascii="Sylfaen" w:hAnsi="Sylfaen" w:cs="Sylfaen"/>
          <w:i/>
          <w:sz w:val="20"/>
          <w:szCs w:val="20"/>
          <w:lang w:val="af-ZA"/>
        </w:rPr>
        <w:t xml:space="preserve"> </w:t>
      </w:r>
      <w:r w:rsidRPr="00883BDC">
        <w:rPr>
          <w:rFonts w:ascii="Sylfaen" w:hAnsi="Sylfaen" w:cs="Sylfaen"/>
          <w:i/>
          <w:sz w:val="20"/>
          <w:szCs w:val="20"/>
          <w:lang w:val="ru-RU"/>
        </w:rPr>
        <w:lastRenderedPageBreak/>
        <w:t>հրապարակվելու</w:t>
      </w:r>
      <w:r w:rsidRPr="00883BDC">
        <w:rPr>
          <w:rFonts w:ascii="Sylfaen" w:hAnsi="Sylfaen" w:cs="Sylfaen"/>
          <w:i/>
          <w:sz w:val="20"/>
          <w:szCs w:val="20"/>
          <w:lang w:val="af-ZA"/>
        </w:rPr>
        <w:t xml:space="preserve"> </w:t>
      </w:r>
      <w:r w:rsidRPr="00883BDC">
        <w:rPr>
          <w:rFonts w:ascii="Sylfaen" w:hAnsi="Sylfaen" w:cs="Sylfaen"/>
          <w:i/>
          <w:sz w:val="20"/>
          <w:szCs w:val="20"/>
          <w:lang w:val="ru-RU"/>
        </w:rPr>
        <w:t>օրվանից</w:t>
      </w:r>
      <w:r w:rsidRPr="00883BDC">
        <w:rPr>
          <w:rFonts w:ascii="Sylfaen" w:hAnsi="Sylfaen" w:cs="Sylfaen"/>
          <w:i/>
          <w:sz w:val="20"/>
          <w:szCs w:val="20"/>
          <w:lang w:val="af-ZA"/>
        </w:rPr>
        <w:t xml:space="preserve"> </w:t>
      </w:r>
      <w:r w:rsidRPr="00883BDC">
        <w:rPr>
          <w:rFonts w:ascii="Sylfaen" w:hAnsi="Sylfaen" w:cs="Sylfaen"/>
          <w:i/>
          <w:sz w:val="20"/>
          <w:szCs w:val="20"/>
          <w:lang w:val="ru-RU"/>
        </w:rPr>
        <w:t>մինչև</w:t>
      </w:r>
      <w:r w:rsidRPr="00883BDC">
        <w:rPr>
          <w:rFonts w:ascii="Sylfaen" w:hAnsi="Sylfaen" w:cs="Sylfaen"/>
          <w:i/>
          <w:sz w:val="20"/>
          <w:szCs w:val="20"/>
          <w:lang w:val="af-ZA"/>
        </w:rPr>
        <w:t xml:space="preserve"> </w:t>
      </w:r>
      <w:r w:rsidRPr="00883BDC">
        <w:rPr>
          <w:rFonts w:ascii="Sylfaen" w:hAnsi="Sylfaen" w:cs="Sylfaen"/>
          <w:i/>
          <w:sz w:val="20"/>
          <w:szCs w:val="20"/>
        </w:rPr>
        <w:t>բողոքի</w:t>
      </w:r>
      <w:r w:rsidRPr="00883BDC">
        <w:rPr>
          <w:rFonts w:ascii="Sylfaen" w:hAnsi="Sylfaen" w:cs="Sylfaen"/>
          <w:i/>
          <w:sz w:val="20"/>
          <w:szCs w:val="20"/>
          <w:lang w:val="af-ZA"/>
        </w:rPr>
        <w:t xml:space="preserve"> </w:t>
      </w:r>
      <w:r w:rsidRPr="00883BDC">
        <w:rPr>
          <w:rFonts w:ascii="Sylfaen" w:hAnsi="Sylfaen" w:cs="Sylfaen"/>
          <w:i/>
          <w:sz w:val="20"/>
          <w:szCs w:val="20"/>
        </w:rPr>
        <w:t>քննության</w:t>
      </w:r>
      <w:r w:rsidRPr="00883BDC">
        <w:rPr>
          <w:rFonts w:ascii="Sylfaen" w:hAnsi="Sylfaen" w:cs="Sylfaen"/>
          <w:i/>
          <w:sz w:val="20"/>
          <w:szCs w:val="20"/>
          <w:lang w:val="af-ZA"/>
        </w:rPr>
        <w:t xml:space="preserve"> </w:t>
      </w:r>
      <w:r w:rsidRPr="00883BDC">
        <w:rPr>
          <w:rFonts w:ascii="Sylfaen" w:hAnsi="Sylfaen" w:cs="Sylfaen"/>
          <w:i/>
          <w:sz w:val="20"/>
          <w:szCs w:val="20"/>
        </w:rPr>
        <w:t>արդյունքներով</w:t>
      </w:r>
      <w:r w:rsidRPr="00883BDC">
        <w:rPr>
          <w:rFonts w:ascii="Sylfaen" w:hAnsi="Sylfaen" w:cs="Sylfaen"/>
          <w:i/>
          <w:sz w:val="20"/>
          <w:szCs w:val="20"/>
          <w:lang w:val="af-ZA"/>
        </w:rPr>
        <w:t xml:space="preserve">  </w:t>
      </w:r>
      <w:r w:rsidRPr="00883BDC">
        <w:rPr>
          <w:rFonts w:ascii="Sylfaen" w:hAnsi="Sylfaen" w:cs="Sylfaen"/>
          <w:i/>
          <w:sz w:val="20"/>
          <w:szCs w:val="20"/>
          <w:lang w:val="ru-RU"/>
        </w:rPr>
        <w:t>ընդունված</w:t>
      </w:r>
      <w:r w:rsidRPr="00883BDC">
        <w:rPr>
          <w:rFonts w:ascii="Sylfaen" w:hAnsi="Sylfaen" w:cs="Sylfaen"/>
          <w:i/>
          <w:sz w:val="20"/>
          <w:szCs w:val="20"/>
          <w:lang w:val="af-ZA"/>
        </w:rPr>
        <w:t xml:space="preserve"> </w:t>
      </w:r>
      <w:r w:rsidRPr="00883BDC">
        <w:rPr>
          <w:rFonts w:ascii="Sylfaen" w:hAnsi="Sylfaen" w:cs="Sylfaen"/>
          <w:i/>
          <w:sz w:val="20"/>
          <w:szCs w:val="20"/>
          <w:lang w:val="ru-RU"/>
        </w:rPr>
        <w:t>որոշման՝</w:t>
      </w:r>
      <w:r w:rsidRPr="00883BDC">
        <w:rPr>
          <w:rFonts w:ascii="Sylfaen" w:hAnsi="Sylfaen" w:cs="Sylfaen"/>
          <w:i/>
          <w:sz w:val="20"/>
          <w:szCs w:val="20"/>
          <w:lang w:val="af-ZA"/>
        </w:rPr>
        <w:t xml:space="preserve"> </w:t>
      </w:r>
      <w:r w:rsidRPr="00883BDC">
        <w:rPr>
          <w:rFonts w:ascii="Sylfaen" w:hAnsi="Sylfaen" w:cs="Sylfaen"/>
          <w:i/>
          <w:sz w:val="20"/>
          <w:szCs w:val="20"/>
          <w:lang w:val="ru-RU"/>
        </w:rPr>
        <w:t>ուժի</w:t>
      </w:r>
      <w:r w:rsidRPr="00883BDC">
        <w:rPr>
          <w:rFonts w:ascii="Sylfaen" w:hAnsi="Sylfaen" w:cs="Sylfaen"/>
          <w:i/>
          <w:sz w:val="20"/>
          <w:szCs w:val="20"/>
          <w:lang w:val="af-ZA"/>
        </w:rPr>
        <w:t xml:space="preserve"> </w:t>
      </w:r>
      <w:r w:rsidRPr="00883BDC">
        <w:rPr>
          <w:rFonts w:ascii="Sylfaen" w:hAnsi="Sylfaen" w:cs="Sylfaen"/>
          <w:i/>
          <w:sz w:val="20"/>
          <w:szCs w:val="20"/>
          <w:lang w:val="ru-RU"/>
        </w:rPr>
        <w:t>մեջ</w:t>
      </w:r>
      <w:r w:rsidRPr="00883BDC">
        <w:rPr>
          <w:rFonts w:ascii="Sylfaen" w:hAnsi="Sylfaen" w:cs="Sylfaen"/>
          <w:i/>
          <w:sz w:val="20"/>
          <w:szCs w:val="20"/>
          <w:lang w:val="af-ZA"/>
        </w:rPr>
        <w:t xml:space="preserve"> </w:t>
      </w:r>
      <w:r w:rsidRPr="00883BDC">
        <w:rPr>
          <w:rFonts w:ascii="Sylfaen" w:hAnsi="Sylfaen" w:cs="Sylfaen"/>
          <w:i/>
          <w:sz w:val="20"/>
          <w:szCs w:val="20"/>
          <w:lang w:val="ru-RU"/>
        </w:rPr>
        <w:t>մտնելու</w:t>
      </w:r>
      <w:r w:rsidRPr="00883BDC">
        <w:rPr>
          <w:rFonts w:ascii="Sylfaen" w:hAnsi="Sylfaen" w:cs="Sylfaen"/>
          <w:i/>
          <w:sz w:val="20"/>
          <w:szCs w:val="20"/>
          <w:lang w:val="af-ZA"/>
        </w:rPr>
        <w:t xml:space="preserve"> </w:t>
      </w:r>
      <w:r w:rsidRPr="00883BDC">
        <w:rPr>
          <w:rFonts w:ascii="Sylfaen" w:hAnsi="Sylfaen" w:cs="Sylfaen"/>
          <w:i/>
          <w:sz w:val="20"/>
          <w:szCs w:val="20"/>
          <w:lang w:val="ru-RU"/>
        </w:rPr>
        <w:t>օրը</w:t>
      </w:r>
      <w:r w:rsidRPr="00883BDC">
        <w:rPr>
          <w:rFonts w:ascii="Sylfaen" w:hAnsi="Sylfaen" w:cs="Sylfaen"/>
          <w:i/>
          <w:sz w:val="20"/>
          <w:szCs w:val="20"/>
          <w:lang w:val="af-ZA"/>
        </w:rPr>
        <w:t xml:space="preserve">:  </w:t>
      </w:r>
    </w:p>
    <w:p w:rsidR="00A5723E" w:rsidRPr="00883BDC" w:rsidRDefault="00A5723E" w:rsidP="00A5723E">
      <w:pPr>
        <w:ind w:firstLine="567"/>
        <w:jc w:val="both"/>
        <w:rPr>
          <w:rFonts w:ascii="Sylfaen" w:hAnsi="Sylfaen" w:cs="Sylfaen"/>
          <w:i/>
          <w:sz w:val="20"/>
          <w:szCs w:val="20"/>
          <w:lang w:val="af-ZA"/>
        </w:rPr>
      </w:pPr>
      <w:r w:rsidRPr="00883BDC">
        <w:rPr>
          <w:rFonts w:ascii="Sylfaen" w:hAnsi="Sylfaen" w:cs="Sylfaen"/>
          <w:i/>
          <w:sz w:val="20"/>
          <w:szCs w:val="20"/>
          <w:lang w:val="ru-RU"/>
        </w:rPr>
        <w:t>Օրենքի</w:t>
      </w:r>
      <w:r w:rsidRPr="00883BDC">
        <w:rPr>
          <w:rFonts w:ascii="Sylfaen" w:hAnsi="Sylfaen" w:cs="Sylfaen"/>
          <w:i/>
          <w:sz w:val="20"/>
          <w:szCs w:val="20"/>
          <w:lang w:val="af-ZA"/>
        </w:rPr>
        <w:t xml:space="preserve"> 51-</w:t>
      </w:r>
      <w:r w:rsidRPr="00883BDC">
        <w:rPr>
          <w:rFonts w:ascii="Sylfaen" w:hAnsi="Sylfaen" w:cs="Sylfaen"/>
          <w:i/>
          <w:sz w:val="20"/>
          <w:szCs w:val="20"/>
          <w:lang w:val="ru-RU"/>
        </w:rPr>
        <w:t>րդ</w:t>
      </w:r>
      <w:r w:rsidRPr="00883BDC">
        <w:rPr>
          <w:rFonts w:ascii="Sylfaen" w:hAnsi="Sylfaen" w:cs="Sylfaen"/>
          <w:i/>
          <w:sz w:val="20"/>
          <w:szCs w:val="20"/>
          <w:lang w:val="af-ZA"/>
        </w:rPr>
        <w:t xml:space="preserve"> </w:t>
      </w:r>
      <w:r w:rsidRPr="00883BDC">
        <w:rPr>
          <w:rFonts w:ascii="Sylfaen" w:hAnsi="Sylfaen" w:cs="Sylfaen"/>
          <w:i/>
          <w:sz w:val="20"/>
          <w:szCs w:val="20"/>
          <w:lang w:val="ru-RU"/>
        </w:rPr>
        <w:t>հոդվածի</w:t>
      </w:r>
      <w:r w:rsidRPr="00883BDC">
        <w:rPr>
          <w:rFonts w:ascii="Sylfaen" w:hAnsi="Sylfaen" w:cs="Sylfaen"/>
          <w:i/>
          <w:sz w:val="20"/>
          <w:szCs w:val="20"/>
          <w:lang w:val="af-ZA"/>
        </w:rPr>
        <w:t xml:space="preserve"> </w:t>
      </w:r>
      <w:r w:rsidRPr="00883BDC">
        <w:rPr>
          <w:rFonts w:ascii="Sylfaen" w:hAnsi="Sylfaen" w:cs="Sylfaen"/>
          <w:i/>
          <w:sz w:val="20"/>
          <w:szCs w:val="20"/>
          <w:lang w:val="ru-RU"/>
        </w:rPr>
        <w:t>համաձայն</w:t>
      </w:r>
      <w:r w:rsidRPr="00883BDC">
        <w:rPr>
          <w:rFonts w:ascii="Sylfaen" w:hAnsi="Sylfaen" w:cs="Sylfaen"/>
          <w:i/>
          <w:sz w:val="20"/>
          <w:szCs w:val="20"/>
          <w:lang w:val="af-ZA"/>
        </w:rPr>
        <w:t xml:space="preserve"> </w:t>
      </w:r>
      <w:r w:rsidRPr="00883BDC">
        <w:rPr>
          <w:rFonts w:ascii="Sylfaen" w:hAnsi="Sylfaen" w:cs="Sylfaen"/>
          <w:i/>
          <w:sz w:val="20"/>
          <w:szCs w:val="20"/>
        </w:rPr>
        <w:t>գնումների</w:t>
      </w:r>
      <w:r w:rsidRPr="00883BDC">
        <w:rPr>
          <w:rFonts w:ascii="Sylfaen" w:hAnsi="Sylfaen" w:cs="Sylfaen"/>
          <w:i/>
          <w:sz w:val="20"/>
          <w:szCs w:val="20"/>
          <w:lang w:val="af-ZA"/>
        </w:rPr>
        <w:t xml:space="preserve"> </w:t>
      </w:r>
      <w:r w:rsidRPr="00883BDC">
        <w:rPr>
          <w:rFonts w:ascii="Sylfaen" w:hAnsi="Sylfaen" w:cs="Sylfaen"/>
          <w:i/>
          <w:sz w:val="20"/>
          <w:szCs w:val="20"/>
        </w:rPr>
        <w:t>հետ</w:t>
      </w:r>
      <w:r w:rsidRPr="00883BDC">
        <w:rPr>
          <w:rFonts w:ascii="Sylfaen" w:hAnsi="Sylfaen" w:cs="Sylfaen"/>
          <w:i/>
          <w:sz w:val="20"/>
          <w:szCs w:val="20"/>
          <w:lang w:val="af-ZA"/>
        </w:rPr>
        <w:t xml:space="preserve"> </w:t>
      </w:r>
      <w:r w:rsidRPr="00883BDC">
        <w:rPr>
          <w:rFonts w:ascii="Sylfaen" w:hAnsi="Sylfaen" w:cs="Sylfaen"/>
          <w:i/>
          <w:sz w:val="20"/>
          <w:szCs w:val="20"/>
        </w:rPr>
        <w:t>կապված</w:t>
      </w:r>
      <w:r w:rsidRPr="00883BDC">
        <w:rPr>
          <w:rFonts w:ascii="Sylfaen" w:hAnsi="Sylfaen" w:cs="Sylfaen"/>
          <w:i/>
          <w:sz w:val="20"/>
          <w:szCs w:val="20"/>
          <w:lang w:val="af-ZA"/>
        </w:rPr>
        <w:t xml:space="preserve"> </w:t>
      </w:r>
      <w:r w:rsidRPr="00883BDC">
        <w:rPr>
          <w:rFonts w:ascii="Sylfaen" w:hAnsi="Sylfaen" w:cs="Sylfaen"/>
          <w:i/>
          <w:sz w:val="20"/>
          <w:szCs w:val="20"/>
        </w:rPr>
        <w:t>բողոքներ</w:t>
      </w:r>
      <w:r w:rsidRPr="00883BDC">
        <w:rPr>
          <w:rFonts w:ascii="Sylfaen" w:hAnsi="Sylfaen" w:cs="Sylfaen"/>
          <w:i/>
          <w:sz w:val="20"/>
          <w:szCs w:val="20"/>
          <w:lang w:val="af-ZA"/>
        </w:rPr>
        <w:t xml:space="preserve"> </w:t>
      </w:r>
      <w:r w:rsidRPr="00883BDC">
        <w:rPr>
          <w:rFonts w:ascii="Sylfaen" w:hAnsi="Sylfaen" w:cs="Sylfaen"/>
          <w:i/>
          <w:sz w:val="20"/>
          <w:szCs w:val="20"/>
          <w:lang w:val="ru-RU"/>
        </w:rPr>
        <w:t>բողոքը</w:t>
      </w:r>
      <w:r w:rsidRPr="00883BDC">
        <w:rPr>
          <w:rFonts w:ascii="Sylfaen" w:hAnsi="Sylfaen" w:cs="Sylfaen"/>
          <w:i/>
          <w:sz w:val="20"/>
          <w:szCs w:val="20"/>
          <w:lang w:val="af-ZA"/>
        </w:rPr>
        <w:t xml:space="preserve"> </w:t>
      </w:r>
      <w:r w:rsidRPr="00883BDC">
        <w:rPr>
          <w:rFonts w:ascii="Sylfaen" w:hAnsi="Sylfaen" w:cs="Sylfaen"/>
          <w:i/>
          <w:sz w:val="20"/>
          <w:szCs w:val="20"/>
          <w:lang w:val="ru-RU"/>
        </w:rPr>
        <w:t>քննող</w:t>
      </w:r>
      <w:r w:rsidRPr="00883BDC">
        <w:rPr>
          <w:rFonts w:ascii="Sylfaen" w:hAnsi="Sylfaen" w:cs="Sylfaen"/>
          <w:i/>
          <w:sz w:val="20"/>
          <w:szCs w:val="20"/>
          <w:lang w:val="af-ZA"/>
        </w:rPr>
        <w:t xml:space="preserve"> </w:t>
      </w:r>
      <w:r w:rsidRPr="00883BDC">
        <w:rPr>
          <w:rFonts w:ascii="Sylfaen" w:hAnsi="Sylfaen" w:cs="Sylfaen"/>
          <w:i/>
          <w:sz w:val="20"/>
          <w:szCs w:val="20"/>
        </w:rPr>
        <w:t>ա</w:t>
      </w:r>
      <w:r w:rsidRPr="00883BDC">
        <w:rPr>
          <w:rFonts w:ascii="Sylfaen" w:hAnsi="Sylfaen" w:cs="Sylfaen"/>
          <w:i/>
          <w:sz w:val="20"/>
          <w:szCs w:val="20"/>
          <w:lang w:val="ru-RU"/>
        </w:rPr>
        <w:t>նձը</w:t>
      </w:r>
      <w:r w:rsidRPr="00883BDC">
        <w:rPr>
          <w:rFonts w:ascii="Sylfaen" w:hAnsi="Sylfaen" w:cs="Sylfaen"/>
          <w:i/>
          <w:sz w:val="20"/>
          <w:szCs w:val="20"/>
          <w:lang w:val="af-ZA"/>
        </w:rPr>
        <w:t xml:space="preserve"> </w:t>
      </w:r>
      <w:r w:rsidRPr="00883BDC">
        <w:rPr>
          <w:rFonts w:ascii="Sylfaen" w:hAnsi="Sylfaen" w:cs="Sylfaen"/>
          <w:i/>
          <w:sz w:val="20"/>
          <w:szCs w:val="20"/>
          <w:lang w:val="ru-RU"/>
        </w:rPr>
        <w:t>կայացնում</w:t>
      </w:r>
      <w:r w:rsidRPr="00883BDC">
        <w:rPr>
          <w:rFonts w:ascii="Sylfaen" w:hAnsi="Sylfaen" w:cs="Sylfaen"/>
          <w:i/>
          <w:sz w:val="20"/>
          <w:szCs w:val="20"/>
          <w:lang w:val="af-ZA"/>
        </w:rPr>
        <w:t xml:space="preserve"> </w:t>
      </w:r>
      <w:r w:rsidRPr="00883BDC">
        <w:rPr>
          <w:rFonts w:ascii="Sylfaen" w:hAnsi="Sylfaen" w:cs="Sylfaen"/>
          <w:i/>
          <w:sz w:val="20"/>
          <w:szCs w:val="20"/>
          <w:lang w:val="ru-RU"/>
        </w:rPr>
        <w:t>է</w:t>
      </w:r>
      <w:r w:rsidRPr="00883BDC">
        <w:rPr>
          <w:rFonts w:ascii="Sylfaen" w:hAnsi="Sylfaen" w:cs="Sylfaen"/>
          <w:i/>
          <w:sz w:val="20"/>
          <w:szCs w:val="20"/>
          <w:lang w:val="af-ZA"/>
        </w:rPr>
        <w:t xml:space="preserve"> </w:t>
      </w:r>
      <w:r w:rsidRPr="00883BDC">
        <w:rPr>
          <w:rFonts w:ascii="Sylfaen" w:hAnsi="Sylfaen" w:cs="Sylfaen"/>
          <w:i/>
          <w:sz w:val="20"/>
          <w:szCs w:val="20"/>
          <w:lang w:val="ru-RU"/>
        </w:rPr>
        <w:t>գնման</w:t>
      </w:r>
      <w:r w:rsidRPr="00883BDC">
        <w:rPr>
          <w:rFonts w:ascii="Sylfaen" w:hAnsi="Sylfaen" w:cs="Sylfaen"/>
          <w:i/>
          <w:sz w:val="20"/>
          <w:szCs w:val="20"/>
          <w:lang w:val="af-ZA"/>
        </w:rPr>
        <w:t xml:space="preserve"> </w:t>
      </w:r>
      <w:r w:rsidRPr="00883BDC">
        <w:rPr>
          <w:rFonts w:ascii="Sylfaen" w:hAnsi="Sylfaen" w:cs="Sylfaen"/>
          <w:i/>
          <w:sz w:val="20"/>
          <w:szCs w:val="20"/>
          <w:lang w:val="ru-RU"/>
        </w:rPr>
        <w:t>գործընթացի</w:t>
      </w:r>
      <w:r w:rsidRPr="00883BDC">
        <w:rPr>
          <w:rFonts w:ascii="Sylfaen" w:hAnsi="Sylfaen" w:cs="Sylfaen"/>
          <w:i/>
          <w:sz w:val="20"/>
          <w:szCs w:val="20"/>
          <w:lang w:val="af-ZA"/>
        </w:rPr>
        <w:t xml:space="preserve"> </w:t>
      </w:r>
      <w:r w:rsidRPr="00883BDC">
        <w:rPr>
          <w:rFonts w:ascii="Sylfaen" w:hAnsi="Sylfaen" w:cs="Sylfaen"/>
          <w:i/>
          <w:sz w:val="20"/>
          <w:szCs w:val="20"/>
          <w:lang w:val="ru-RU"/>
        </w:rPr>
        <w:t>կասեցումը</w:t>
      </w:r>
      <w:r w:rsidRPr="00883BDC">
        <w:rPr>
          <w:rFonts w:ascii="Sylfaen" w:hAnsi="Sylfaen" w:cs="Sylfaen"/>
          <w:i/>
          <w:sz w:val="20"/>
          <w:szCs w:val="20"/>
          <w:lang w:val="af-ZA"/>
        </w:rPr>
        <w:t xml:space="preserve"> </w:t>
      </w:r>
      <w:r w:rsidRPr="00883BDC">
        <w:rPr>
          <w:rFonts w:ascii="Sylfaen" w:hAnsi="Sylfaen" w:cs="Sylfaen"/>
          <w:i/>
          <w:sz w:val="20"/>
          <w:szCs w:val="20"/>
          <w:lang w:val="ru-RU"/>
        </w:rPr>
        <w:t>հանելու</w:t>
      </w:r>
      <w:r w:rsidRPr="00883BDC">
        <w:rPr>
          <w:rFonts w:ascii="Sylfaen" w:hAnsi="Sylfaen" w:cs="Sylfaen"/>
          <w:i/>
          <w:sz w:val="20"/>
          <w:szCs w:val="20"/>
          <w:lang w:val="af-ZA"/>
        </w:rPr>
        <w:t xml:space="preserve"> </w:t>
      </w:r>
      <w:r w:rsidRPr="00883BDC">
        <w:rPr>
          <w:rFonts w:ascii="Sylfaen" w:hAnsi="Sylfaen" w:cs="Sylfaen"/>
          <w:i/>
          <w:sz w:val="20"/>
          <w:szCs w:val="20"/>
          <w:lang w:val="ru-RU"/>
        </w:rPr>
        <w:t>մասին</w:t>
      </w:r>
      <w:r w:rsidRPr="00883BDC">
        <w:rPr>
          <w:rFonts w:ascii="Sylfaen" w:hAnsi="Sylfaen" w:cs="Sylfaen"/>
          <w:i/>
          <w:sz w:val="20"/>
          <w:szCs w:val="20"/>
          <w:lang w:val="af-ZA"/>
        </w:rPr>
        <w:t xml:space="preserve"> </w:t>
      </w:r>
      <w:r w:rsidRPr="00883BDC">
        <w:rPr>
          <w:rFonts w:ascii="Sylfaen" w:hAnsi="Sylfaen" w:cs="Sylfaen"/>
          <w:i/>
          <w:sz w:val="20"/>
          <w:szCs w:val="20"/>
          <w:lang w:val="ru-RU"/>
        </w:rPr>
        <w:t>որոշում</w:t>
      </w:r>
      <w:r w:rsidRPr="00883BDC">
        <w:rPr>
          <w:rFonts w:ascii="Sylfaen" w:hAnsi="Sylfaen" w:cs="Sylfaen"/>
          <w:i/>
          <w:sz w:val="20"/>
          <w:szCs w:val="20"/>
          <w:lang w:val="af-ZA"/>
        </w:rPr>
        <w:t xml:space="preserve">, </w:t>
      </w:r>
      <w:r w:rsidRPr="00883BDC">
        <w:rPr>
          <w:rFonts w:ascii="Sylfaen" w:hAnsi="Sylfaen" w:cs="Sylfaen"/>
          <w:i/>
          <w:sz w:val="20"/>
          <w:szCs w:val="20"/>
          <w:lang w:val="ru-RU"/>
        </w:rPr>
        <w:t>եթե</w:t>
      </w:r>
      <w:r w:rsidRPr="00883BDC">
        <w:rPr>
          <w:rFonts w:ascii="Sylfaen" w:hAnsi="Sylfaen" w:cs="Sylfaen"/>
          <w:i/>
          <w:sz w:val="20"/>
          <w:szCs w:val="20"/>
          <w:lang w:val="af-ZA"/>
        </w:rPr>
        <w:t xml:space="preserve"> </w:t>
      </w:r>
      <w:r w:rsidRPr="00883BDC">
        <w:rPr>
          <w:rFonts w:ascii="Sylfaen" w:hAnsi="Sylfaen" w:cs="Sylfaen"/>
          <w:i/>
          <w:sz w:val="20"/>
          <w:szCs w:val="20"/>
        </w:rPr>
        <w:t>օրենքի</w:t>
      </w:r>
      <w:r w:rsidRPr="00883BDC">
        <w:rPr>
          <w:rFonts w:ascii="Sylfaen" w:hAnsi="Sylfaen" w:cs="Sylfaen"/>
          <w:i/>
          <w:sz w:val="20"/>
          <w:szCs w:val="20"/>
          <w:lang w:val="af-ZA"/>
        </w:rPr>
        <w:t xml:space="preserve"> 2-</w:t>
      </w:r>
      <w:r w:rsidRPr="00883BDC">
        <w:rPr>
          <w:rFonts w:ascii="Sylfaen" w:hAnsi="Sylfaen" w:cs="Sylfaen"/>
          <w:i/>
          <w:sz w:val="20"/>
          <w:szCs w:val="20"/>
          <w:lang w:val="ru-RU"/>
        </w:rPr>
        <w:t>րդ</w:t>
      </w:r>
      <w:r w:rsidRPr="00883BDC">
        <w:rPr>
          <w:rFonts w:ascii="Sylfaen" w:hAnsi="Sylfaen" w:cs="Sylfaen"/>
          <w:i/>
          <w:sz w:val="20"/>
          <w:szCs w:val="20"/>
          <w:lang w:val="af-ZA"/>
        </w:rPr>
        <w:t xml:space="preserve"> </w:t>
      </w:r>
      <w:r w:rsidRPr="00883BDC">
        <w:rPr>
          <w:rFonts w:ascii="Sylfaen" w:hAnsi="Sylfaen" w:cs="Sylfaen"/>
          <w:i/>
          <w:sz w:val="20"/>
          <w:szCs w:val="20"/>
          <w:lang w:val="ru-RU"/>
        </w:rPr>
        <w:t>հոդվածի</w:t>
      </w:r>
      <w:r w:rsidRPr="00883BDC">
        <w:rPr>
          <w:rFonts w:ascii="Sylfaen" w:hAnsi="Sylfaen" w:cs="Sylfaen"/>
          <w:i/>
          <w:sz w:val="20"/>
          <w:szCs w:val="20"/>
          <w:lang w:val="af-ZA"/>
        </w:rPr>
        <w:t xml:space="preserve"> 1-</w:t>
      </w:r>
      <w:r w:rsidRPr="00883BDC">
        <w:rPr>
          <w:rFonts w:ascii="Sylfaen" w:hAnsi="Sylfaen" w:cs="Sylfaen"/>
          <w:i/>
          <w:sz w:val="20"/>
          <w:szCs w:val="20"/>
          <w:lang w:val="ru-RU"/>
        </w:rPr>
        <w:t>ին</w:t>
      </w:r>
      <w:r w:rsidRPr="00883BDC">
        <w:rPr>
          <w:rFonts w:ascii="Sylfaen" w:hAnsi="Sylfaen" w:cs="Sylfaen"/>
          <w:i/>
          <w:sz w:val="20"/>
          <w:szCs w:val="20"/>
          <w:lang w:val="af-ZA"/>
        </w:rPr>
        <w:t xml:space="preserve"> </w:t>
      </w:r>
      <w:r w:rsidRPr="00883BDC">
        <w:rPr>
          <w:rFonts w:ascii="Sylfaen" w:hAnsi="Sylfaen" w:cs="Sylfaen"/>
          <w:i/>
          <w:sz w:val="20"/>
          <w:szCs w:val="20"/>
          <w:lang w:val="ru-RU"/>
        </w:rPr>
        <w:t>մասով</w:t>
      </w:r>
      <w:r w:rsidRPr="00883BDC">
        <w:rPr>
          <w:rFonts w:ascii="Sylfaen" w:hAnsi="Sylfaen" w:cs="Sylfaen"/>
          <w:i/>
          <w:sz w:val="20"/>
          <w:szCs w:val="20"/>
          <w:lang w:val="af-ZA"/>
        </w:rPr>
        <w:t xml:space="preserve"> </w:t>
      </w:r>
      <w:r w:rsidRPr="00883BDC">
        <w:rPr>
          <w:rFonts w:ascii="Sylfaen" w:hAnsi="Sylfaen" w:cs="Sylfaen"/>
          <w:i/>
          <w:sz w:val="20"/>
          <w:szCs w:val="20"/>
          <w:lang w:val="ru-RU"/>
        </w:rPr>
        <w:t>սահմանված</w:t>
      </w:r>
      <w:r w:rsidRPr="00883BDC">
        <w:rPr>
          <w:rFonts w:ascii="Sylfaen" w:hAnsi="Sylfaen" w:cs="Sylfaen"/>
          <w:i/>
          <w:sz w:val="20"/>
          <w:szCs w:val="20"/>
          <w:lang w:val="af-ZA"/>
        </w:rPr>
        <w:t xml:space="preserve"> </w:t>
      </w:r>
      <w:r w:rsidRPr="00883BDC">
        <w:rPr>
          <w:rFonts w:ascii="Sylfaen" w:hAnsi="Sylfaen" w:cs="Sylfaen"/>
          <w:i/>
          <w:sz w:val="20"/>
          <w:szCs w:val="20"/>
          <w:lang w:val="ru-RU"/>
        </w:rPr>
        <w:t>մարմինների</w:t>
      </w:r>
      <w:r w:rsidRPr="00883BDC">
        <w:rPr>
          <w:rFonts w:ascii="Sylfaen" w:hAnsi="Sylfaen" w:cs="Sylfaen"/>
          <w:i/>
          <w:sz w:val="20"/>
          <w:szCs w:val="20"/>
          <w:lang w:val="af-ZA"/>
        </w:rPr>
        <w:t xml:space="preserve"> </w:t>
      </w:r>
      <w:r w:rsidRPr="00883BDC">
        <w:rPr>
          <w:rFonts w:ascii="Sylfaen" w:hAnsi="Sylfaen" w:cs="Sylfaen"/>
          <w:i/>
          <w:sz w:val="20"/>
          <w:szCs w:val="20"/>
          <w:lang w:val="ru-RU"/>
        </w:rPr>
        <w:t>ղեկավարները</w:t>
      </w:r>
      <w:r w:rsidRPr="00883BDC">
        <w:rPr>
          <w:rFonts w:ascii="Sylfaen" w:hAnsi="Sylfaen" w:cs="Sylfaen"/>
          <w:i/>
          <w:sz w:val="20"/>
          <w:szCs w:val="20"/>
          <w:lang w:val="af-ZA"/>
        </w:rPr>
        <w:t xml:space="preserve">, </w:t>
      </w:r>
      <w:r w:rsidRPr="00883BDC">
        <w:rPr>
          <w:rFonts w:ascii="Sylfaen" w:hAnsi="Sylfaen" w:cs="Sylfaen"/>
          <w:i/>
          <w:sz w:val="20"/>
          <w:szCs w:val="20"/>
          <w:lang w:val="ru-RU"/>
        </w:rPr>
        <w:t>իսկ</w:t>
      </w:r>
      <w:r w:rsidRPr="00883BDC">
        <w:rPr>
          <w:rFonts w:ascii="Sylfaen" w:hAnsi="Sylfaen" w:cs="Sylfaen"/>
          <w:i/>
          <w:sz w:val="20"/>
          <w:szCs w:val="20"/>
          <w:lang w:val="af-ZA"/>
        </w:rPr>
        <w:t xml:space="preserve"> </w:t>
      </w:r>
      <w:r w:rsidRPr="00883BDC">
        <w:rPr>
          <w:rFonts w:ascii="Sylfaen" w:hAnsi="Sylfaen" w:cs="Sylfaen"/>
          <w:i/>
          <w:sz w:val="20"/>
          <w:szCs w:val="20"/>
          <w:lang w:val="ru-RU"/>
        </w:rPr>
        <w:t>իրավաբանական</w:t>
      </w:r>
      <w:r w:rsidRPr="00883BDC">
        <w:rPr>
          <w:rFonts w:ascii="Sylfaen" w:hAnsi="Sylfaen" w:cs="Sylfaen"/>
          <w:i/>
          <w:sz w:val="20"/>
          <w:szCs w:val="20"/>
          <w:lang w:val="af-ZA"/>
        </w:rPr>
        <w:t xml:space="preserve"> </w:t>
      </w:r>
      <w:r w:rsidRPr="00883BDC">
        <w:rPr>
          <w:rFonts w:ascii="Sylfaen" w:hAnsi="Sylfaen" w:cs="Sylfaen"/>
          <w:i/>
          <w:sz w:val="20"/>
          <w:szCs w:val="20"/>
          <w:lang w:val="ru-RU"/>
        </w:rPr>
        <w:t>անձանց</w:t>
      </w:r>
      <w:r w:rsidRPr="00883BDC">
        <w:rPr>
          <w:rFonts w:ascii="Sylfaen" w:hAnsi="Sylfaen" w:cs="Sylfaen"/>
          <w:i/>
          <w:sz w:val="20"/>
          <w:szCs w:val="20"/>
          <w:lang w:val="af-ZA"/>
        </w:rPr>
        <w:t xml:space="preserve"> </w:t>
      </w:r>
      <w:r w:rsidRPr="00883BDC">
        <w:rPr>
          <w:rFonts w:ascii="Sylfaen" w:hAnsi="Sylfaen" w:cs="Sylfaen"/>
          <w:i/>
          <w:sz w:val="20"/>
          <w:szCs w:val="20"/>
          <w:lang w:val="ru-RU"/>
        </w:rPr>
        <w:t>դեպքում</w:t>
      </w:r>
      <w:r w:rsidRPr="00883BDC">
        <w:rPr>
          <w:rFonts w:ascii="Sylfaen" w:hAnsi="Sylfaen" w:cs="Sylfaen"/>
          <w:i/>
          <w:sz w:val="20"/>
          <w:szCs w:val="20"/>
          <w:lang w:val="af-ZA"/>
        </w:rPr>
        <w:t xml:space="preserve">` </w:t>
      </w:r>
      <w:r w:rsidRPr="00883BDC">
        <w:rPr>
          <w:rFonts w:ascii="Sylfaen" w:hAnsi="Sylfaen" w:cs="Sylfaen"/>
          <w:i/>
          <w:sz w:val="20"/>
          <w:szCs w:val="20"/>
          <w:lang w:val="ru-RU"/>
        </w:rPr>
        <w:t>գործադիր</w:t>
      </w:r>
      <w:r w:rsidRPr="00883BDC">
        <w:rPr>
          <w:rFonts w:ascii="Sylfaen" w:hAnsi="Sylfaen" w:cs="Sylfaen"/>
          <w:i/>
          <w:sz w:val="20"/>
          <w:szCs w:val="20"/>
          <w:lang w:val="af-ZA"/>
        </w:rPr>
        <w:t xml:space="preserve"> </w:t>
      </w:r>
      <w:r w:rsidRPr="00883BDC">
        <w:rPr>
          <w:rFonts w:ascii="Sylfaen" w:hAnsi="Sylfaen" w:cs="Sylfaen"/>
          <w:i/>
          <w:sz w:val="20"/>
          <w:szCs w:val="20"/>
          <w:lang w:val="ru-RU"/>
        </w:rPr>
        <w:t>մարմնի</w:t>
      </w:r>
      <w:r w:rsidRPr="00883BDC">
        <w:rPr>
          <w:rFonts w:ascii="Sylfaen" w:hAnsi="Sylfaen" w:cs="Sylfaen"/>
          <w:i/>
          <w:sz w:val="20"/>
          <w:szCs w:val="20"/>
          <w:lang w:val="af-ZA"/>
        </w:rPr>
        <w:t xml:space="preserve"> </w:t>
      </w:r>
      <w:r w:rsidRPr="00883BDC">
        <w:rPr>
          <w:rFonts w:ascii="Sylfaen" w:hAnsi="Sylfaen" w:cs="Sylfaen"/>
          <w:i/>
          <w:sz w:val="20"/>
          <w:szCs w:val="20"/>
          <w:lang w:val="ru-RU"/>
        </w:rPr>
        <w:t>ղեկավարը</w:t>
      </w:r>
      <w:r w:rsidRPr="00883BDC">
        <w:rPr>
          <w:rFonts w:ascii="Sylfaen" w:hAnsi="Sylfaen" w:cs="Sylfaen"/>
          <w:i/>
          <w:sz w:val="20"/>
          <w:szCs w:val="20"/>
          <w:lang w:val="af-ZA"/>
        </w:rPr>
        <w:t xml:space="preserve"> </w:t>
      </w:r>
      <w:r w:rsidRPr="00883BDC">
        <w:rPr>
          <w:rFonts w:ascii="Sylfaen" w:hAnsi="Sylfaen" w:cs="Sylfaen"/>
          <w:i/>
          <w:sz w:val="20"/>
          <w:szCs w:val="20"/>
          <w:lang w:val="ru-RU"/>
        </w:rPr>
        <w:t>գրավոր</w:t>
      </w:r>
      <w:r w:rsidRPr="00883BDC">
        <w:rPr>
          <w:rFonts w:ascii="Sylfaen" w:hAnsi="Sylfaen" w:cs="Sylfaen"/>
          <w:i/>
          <w:sz w:val="20"/>
          <w:szCs w:val="20"/>
          <w:lang w:val="af-ZA"/>
        </w:rPr>
        <w:t xml:space="preserve"> </w:t>
      </w:r>
      <w:r w:rsidRPr="00883BDC">
        <w:rPr>
          <w:rFonts w:ascii="Sylfaen" w:hAnsi="Sylfaen" w:cs="Sylfaen"/>
          <w:i/>
          <w:sz w:val="20"/>
          <w:szCs w:val="20"/>
          <w:lang w:val="ru-RU"/>
        </w:rPr>
        <w:t>հայտնում</w:t>
      </w:r>
      <w:r w:rsidRPr="00883BDC">
        <w:rPr>
          <w:rFonts w:ascii="Sylfaen" w:hAnsi="Sylfaen" w:cs="Sylfaen"/>
          <w:i/>
          <w:sz w:val="20"/>
          <w:szCs w:val="20"/>
          <w:lang w:val="af-ZA"/>
        </w:rPr>
        <w:t xml:space="preserve"> </w:t>
      </w:r>
      <w:r w:rsidRPr="00883BDC">
        <w:rPr>
          <w:rFonts w:ascii="Sylfaen" w:hAnsi="Sylfaen" w:cs="Sylfaen"/>
          <w:i/>
          <w:sz w:val="20"/>
          <w:szCs w:val="20"/>
          <w:lang w:val="ru-RU"/>
        </w:rPr>
        <w:t>է</w:t>
      </w:r>
      <w:r w:rsidRPr="00883BDC">
        <w:rPr>
          <w:rFonts w:ascii="Sylfaen" w:hAnsi="Sylfaen" w:cs="Sylfaen"/>
          <w:i/>
          <w:sz w:val="20"/>
          <w:szCs w:val="20"/>
          <w:lang w:val="af-ZA"/>
        </w:rPr>
        <w:t xml:space="preserve">, </w:t>
      </w:r>
      <w:r w:rsidRPr="00883BDC">
        <w:rPr>
          <w:rFonts w:ascii="Sylfaen" w:hAnsi="Sylfaen" w:cs="Sylfaen"/>
          <w:i/>
          <w:sz w:val="20"/>
          <w:szCs w:val="20"/>
          <w:lang w:val="ru-RU"/>
        </w:rPr>
        <w:t>որ</w:t>
      </w:r>
      <w:r w:rsidRPr="00883BDC">
        <w:rPr>
          <w:rFonts w:ascii="Sylfaen" w:hAnsi="Sylfaen" w:cs="Sylfaen"/>
          <w:i/>
          <w:sz w:val="20"/>
          <w:szCs w:val="20"/>
          <w:lang w:val="af-ZA"/>
        </w:rPr>
        <w:t xml:space="preserve"> </w:t>
      </w:r>
      <w:r w:rsidRPr="00883BDC">
        <w:rPr>
          <w:rFonts w:ascii="Sylfaen" w:hAnsi="Sylfaen" w:cs="Sylfaen"/>
          <w:i/>
          <w:sz w:val="20"/>
          <w:szCs w:val="20"/>
          <w:lang w:val="ru-RU"/>
        </w:rPr>
        <w:t>հանրային</w:t>
      </w:r>
      <w:r w:rsidRPr="00883BDC">
        <w:rPr>
          <w:rFonts w:ascii="Sylfaen" w:hAnsi="Sylfaen" w:cs="Sylfaen"/>
          <w:i/>
          <w:sz w:val="20"/>
          <w:szCs w:val="20"/>
          <w:lang w:val="af-ZA"/>
        </w:rPr>
        <w:t xml:space="preserve"> </w:t>
      </w:r>
      <w:r w:rsidRPr="00883BDC">
        <w:rPr>
          <w:rFonts w:ascii="Sylfaen" w:hAnsi="Sylfaen" w:cs="Sylfaen"/>
          <w:i/>
          <w:sz w:val="20"/>
          <w:szCs w:val="20"/>
          <w:lang w:val="ru-RU"/>
        </w:rPr>
        <w:t>կամ</w:t>
      </w:r>
      <w:r w:rsidRPr="00883BDC">
        <w:rPr>
          <w:rFonts w:ascii="Sylfaen" w:hAnsi="Sylfaen" w:cs="Sylfaen"/>
          <w:i/>
          <w:sz w:val="20"/>
          <w:szCs w:val="20"/>
          <w:lang w:val="af-ZA"/>
        </w:rPr>
        <w:t xml:space="preserve"> </w:t>
      </w:r>
      <w:r w:rsidRPr="00883BDC">
        <w:rPr>
          <w:rFonts w:ascii="Sylfaen" w:hAnsi="Sylfaen" w:cs="Sylfaen"/>
          <w:i/>
          <w:sz w:val="20"/>
          <w:szCs w:val="20"/>
          <w:lang w:val="ru-RU"/>
        </w:rPr>
        <w:t>պաշտպանության</w:t>
      </w:r>
      <w:r w:rsidRPr="00883BDC">
        <w:rPr>
          <w:rFonts w:ascii="Sylfaen" w:hAnsi="Sylfaen" w:cs="Sylfaen"/>
          <w:i/>
          <w:sz w:val="20"/>
          <w:szCs w:val="20"/>
          <w:lang w:val="af-ZA"/>
        </w:rPr>
        <w:t xml:space="preserve"> </w:t>
      </w:r>
      <w:r w:rsidRPr="00883BDC">
        <w:rPr>
          <w:rFonts w:ascii="Sylfaen" w:hAnsi="Sylfaen" w:cs="Sylfaen"/>
          <w:i/>
          <w:sz w:val="20"/>
          <w:szCs w:val="20"/>
          <w:lang w:val="ru-RU"/>
        </w:rPr>
        <w:t>և</w:t>
      </w:r>
      <w:r w:rsidRPr="00883BDC">
        <w:rPr>
          <w:rFonts w:ascii="Sylfaen" w:hAnsi="Sylfaen" w:cs="Sylfaen"/>
          <w:i/>
          <w:sz w:val="20"/>
          <w:szCs w:val="20"/>
          <w:lang w:val="af-ZA"/>
        </w:rPr>
        <w:t xml:space="preserve"> </w:t>
      </w:r>
      <w:r w:rsidRPr="00883BDC">
        <w:rPr>
          <w:rFonts w:ascii="Sylfaen" w:hAnsi="Sylfaen" w:cs="Sylfaen"/>
          <w:i/>
          <w:sz w:val="20"/>
          <w:szCs w:val="20"/>
          <w:lang w:val="ru-RU"/>
        </w:rPr>
        <w:t>ազգային</w:t>
      </w:r>
      <w:r w:rsidRPr="00883BDC">
        <w:rPr>
          <w:rFonts w:ascii="Sylfaen" w:hAnsi="Sylfaen" w:cs="Sylfaen"/>
          <w:i/>
          <w:sz w:val="20"/>
          <w:szCs w:val="20"/>
          <w:lang w:val="af-ZA"/>
        </w:rPr>
        <w:t xml:space="preserve"> </w:t>
      </w:r>
      <w:r w:rsidRPr="00883BDC">
        <w:rPr>
          <w:rFonts w:ascii="Sylfaen" w:hAnsi="Sylfaen" w:cs="Sylfaen"/>
          <w:i/>
          <w:sz w:val="20"/>
          <w:szCs w:val="20"/>
          <w:lang w:val="ru-RU"/>
        </w:rPr>
        <w:t>անվտանգության</w:t>
      </w:r>
      <w:r w:rsidRPr="00883BDC">
        <w:rPr>
          <w:rFonts w:ascii="Sylfaen" w:hAnsi="Sylfaen" w:cs="Sylfaen"/>
          <w:i/>
          <w:sz w:val="20"/>
          <w:szCs w:val="20"/>
          <w:lang w:val="af-ZA"/>
        </w:rPr>
        <w:t xml:space="preserve"> </w:t>
      </w:r>
      <w:r w:rsidRPr="00883BDC">
        <w:rPr>
          <w:rFonts w:ascii="Sylfaen" w:hAnsi="Sylfaen" w:cs="Sylfaen"/>
          <w:i/>
          <w:sz w:val="20"/>
          <w:szCs w:val="20"/>
          <w:lang w:val="ru-RU"/>
        </w:rPr>
        <w:t>շահերից</w:t>
      </w:r>
      <w:r w:rsidRPr="00883BDC">
        <w:rPr>
          <w:rFonts w:ascii="Sylfaen" w:hAnsi="Sylfaen" w:cs="Sylfaen"/>
          <w:i/>
          <w:sz w:val="20"/>
          <w:szCs w:val="20"/>
          <w:lang w:val="af-ZA"/>
        </w:rPr>
        <w:t xml:space="preserve"> </w:t>
      </w:r>
      <w:r w:rsidRPr="00883BDC">
        <w:rPr>
          <w:rFonts w:ascii="Sylfaen" w:hAnsi="Sylfaen" w:cs="Sylfaen"/>
          <w:i/>
          <w:sz w:val="20"/>
          <w:szCs w:val="20"/>
          <w:lang w:val="ru-RU"/>
        </w:rPr>
        <w:t>ելնելով</w:t>
      </w:r>
      <w:r w:rsidRPr="00883BDC">
        <w:rPr>
          <w:rFonts w:ascii="Sylfaen" w:hAnsi="Sylfaen" w:cs="Sylfaen"/>
          <w:i/>
          <w:sz w:val="20"/>
          <w:szCs w:val="20"/>
          <w:lang w:val="af-ZA"/>
        </w:rPr>
        <w:t xml:space="preserve"> </w:t>
      </w:r>
      <w:r w:rsidRPr="00883BDC">
        <w:rPr>
          <w:rFonts w:ascii="Sylfaen" w:hAnsi="Sylfaen" w:cs="Sylfaen"/>
          <w:i/>
          <w:sz w:val="20"/>
          <w:szCs w:val="20"/>
          <w:lang w:val="ru-RU"/>
        </w:rPr>
        <w:t>անհրաժեշտ</w:t>
      </w:r>
      <w:r w:rsidRPr="00883BDC">
        <w:rPr>
          <w:rFonts w:ascii="Sylfaen" w:hAnsi="Sylfaen" w:cs="Sylfaen"/>
          <w:i/>
          <w:sz w:val="20"/>
          <w:szCs w:val="20"/>
          <w:lang w:val="af-ZA"/>
        </w:rPr>
        <w:t xml:space="preserve"> </w:t>
      </w:r>
      <w:r w:rsidRPr="00883BDC">
        <w:rPr>
          <w:rFonts w:ascii="Sylfaen" w:hAnsi="Sylfaen" w:cs="Sylfaen"/>
          <w:i/>
          <w:sz w:val="20"/>
          <w:szCs w:val="20"/>
          <w:lang w:val="ru-RU"/>
        </w:rPr>
        <w:t>է</w:t>
      </w:r>
      <w:r w:rsidRPr="00883BDC">
        <w:rPr>
          <w:rFonts w:ascii="Sylfaen" w:hAnsi="Sylfaen" w:cs="Sylfaen"/>
          <w:i/>
          <w:sz w:val="20"/>
          <w:szCs w:val="20"/>
          <w:lang w:val="af-ZA"/>
        </w:rPr>
        <w:t xml:space="preserve"> </w:t>
      </w:r>
      <w:r w:rsidRPr="00883BDC">
        <w:rPr>
          <w:rFonts w:ascii="Sylfaen" w:hAnsi="Sylfaen" w:cs="Sylfaen"/>
          <w:i/>
          <w:sz w:val="20"/>
          <w:szCs w:val="20"/>
          <w:lang w:val="ru-RU"/>
        </w:rPr>
        <w:t>շարունակել</w:t>
      </w:r>
      <w:r w:rsidRPr="00883BDC">
        <w:rPr>
          <w:rFonts w:ascii="Sylfaen" w:hAnsi="Sylfaen" w:cs="Sylfaen"/>
          <w:i/>
          <w:sz w:val="20"/>
          <w:szCs w:val="20"/>
          <w:lang w:val="af-ZA"/>
        </w:rPr>
        <w:t xml:space="preserve"> </w:t>
      </w:r>
      <w:r w:rsidRPr="00883BDC">
        <w:rPr>
          <w:rFonts w:ascii="Sylfaen" w:hAnsi="Sylfaen" w:cs="Sylfaen"/>
          <w:i/>
          <w:sz w:val="20"/>
          <w:szCs w:val="20"/>
          <w:lang w:val="ru-RU"/>
        </w:rPr>
        <w:t>գնման</w:t>
      </w:r>
      <w:r w:rsidRPr="00883BDC">
        <w:rPr>
          <w:rFonts w:ascii="Sylfaen" w:hAnsi="Sylfaen" w:cs="Sylfaen"/>
          <w:i/>
          <w:sz w:val="20"/>
          <w:szCs w:val="20"/>
          <w:lang w:val="af-ZA"/>
        </w:rPr>
        <w:t xml:space="preserve"> </w:t>
      </w:r>
      <w:r w:rsidRPr="00883BDC">
        <w:rPr>
          <w:rFonts w:ascii="Sylfaen" w:hAnsi="Sylfaen" w:cs="Sylfaen"/>
          <w:i/>
          <w:sz w:val="20"/>
          <w:szCs w:val="20"/>
          <w:lang w:val="ru-RU"/>
        </w:rPr>
        <w:t>գործընթացը</w:t>
      </w:r>
      <w:r w:rsidRPr="00883BDC">
        <w:rPr>
          <w:rFonts w:ascii="Sylfaen" w:hAnsi="Sylfaen" w:cs="Sylfaen"/>
          <w:i/>
          <w:sz w:val="20"/>
          <w:szCs w:val="20"/>
          <w:lang w:val="af-ZA"/>
        </w:rPr>
        <w:t>:</w:t>
      </w:r>
    </w:p>
    <w:p w:rsidR="00A5723E" w:rsidRPr="00883BDC" w:rsidRDefault="00A5723E" w:rsidP="00A5723E">
      <w:pPr>
        <w:ind w:firstLine="567"/>
        <w:jc w:val="both"/>
        <w:rPr>
          <w:rFonts w:ascii="Sylfaen" w:hAnsi="Sylfaen" w:cs="Sylfaen"/>
          <w:b/>
          <w:i/>
          <w:sz w:val="20"/>
          <w:szCs w:val="20"/>
          <w:lang w:val="es-ES"/>
        </w:rPr>
      </w:pPr>
      <w:r w:rsidRPr="00883BDC">
        <w:rPr>
          <w:rFonts w:ascii="Sylfaen" w:hAnsi="Sylfaen" w:cs="Sylfaen"/>
          <w:i/>
          <w:sz w:val="20"/>
          <w:szCs w:val="20"/>
          <w:lang w:val="ru-RU"/>
        </w:rPr>
        <w:t>Գնումների</w:t>
      </w:r>
      <w:r w:rsidRPr="00883BDC">
        <w:rPr>
          <w:rFonts w:ascii="Sylfaen" w:hAnsi="Sylfaen" w:cs="Sylfaen"/>
          <w:i/>
          <w:sz w:val="20"/>
          <w:szCs w:val="20"/>
          <w:lang w:val="af-ZA"/>
        </w:rPr>
        <w:t xml:space="preserve"> </w:t>
      </w:r>
      <w:r w:rsidRPr="00883BDC">
        <w:rPr>
          <w:rFonts w:ascii="Sylfaen" w:hAnsi="Sylfaen" w:cs="Sylfaen"/>
          <w:i/>
          <w:sz w:val="20"/>
          <w:szCs w:val="20"/>
          <w:lang w:val="ru-RU"/>
        </w:rPr>
        <w:t>հետ</w:t>
      </w:r>
      <w:r w:rsidRPr="00883BDC">
        <w:rPr>
          <w:rFonts w:ascii="Sylfaen" w:hAnsi="Sylfaen" w:cs="Sylfaen"/>
          <w:i/>
          <w:sz w:val="20"/>
          <w:szCs w:val="20"/>
          <w:lang w:val="af-ZA"/>
        </w:rPr>
        <w:t xml:space="preserve"> </w:t>
      </w:r>
      <w:r w:rsidRPr="00883BDC">
        <w:rPr>
          <w:rFonts w:ascii="Sylfaen" w:hAnsi="Sylfaen" w:cs="Sylfaen"/>
          <w:i/>
          <w:sz w:val="20"/>
          <w:szCs w:val="20"/>
          <w:lang w:val="ru-RU"/>
        </w:rPr>
        <w:t>կապված</w:t>
      </w:r>
      <w:r w:rsidRPr="00883BDC">
        <w:rPr>
          <w:rFonts w:ascii="Sylfaen" w:hAnsi="Sylfaen" w:cs="Sylfaen"/>
          <w:i/>
          <w:sz w:val="20"/>
          <w:szCs w:val="20"/>
          <w:lang w:val="af-ZA"/>
        </w:rPr>
        <w:t xml:space="preserve"> </w:t>
      </w:r>
      <w:r w:rsidRPr="00883BDC">
        <w:rPr>
          <w:rFonts w:ascii="Sylfaen" w:hAnsi="Sylfaen" w:cs="Sylfaen"/>
          <w:i/>
          <w:sz w:val="20"/>
          <w:szCs w:val="20"/>
          <w:lang w:val="ru-RU"/>
        </w:rPr>
        <w:t>բողոքներ</w:t>
      </w:r>
      <w:r w:rsidRPr="00883BDC">
        <w:rPr>
          <w:rFonts w:ascii="Sylfaen" w:hAnsi="Sylfaen" w:cs="Sylfaen"/>
          <w:i/>
          <w:sz w:val="20"/>
          <w:szCs w:val="20"/>
          <w:lang w:val="af-ZA"/>
        </w:rPr>
        <w:t xml:space="preserve"> </w:t>
      </w:r>
      <w:r w:rsidRPr="00883BDC">
        <w:rPr>
          <w:rFonts w:ascii="Sylfaen" w:hAnsi="Sylfaen" w:cs="Sylfaen"/>
          <w:i/>
          <w:sz w:val="20"/>
          <w:szCs w:val="20"/>
          <w:lang w:val="ru-RU"/>
        </w:rPr>
        <w:t>քննող</w:t>
      </w:r>
      <w:r w:rsidRPr="00883BDC">
        <w:rPr>
          <w:rFonts w:ascii="Sylfaen" w:hAnsi="Sylfaen" w:cs="Sylfaen"/>
          <w:i/>
          <w:sz w:val="20"/>
          <w:szCs w:val="20"/>
          <w:lang w:val="af-ZA"/>
        </w:rPr>
        <w:t xml:space="preserve"> </w:t>
      </w:r>
      <w:r w:rsidRPr="00883BDC">
        <w:rPr>
          <w:rFonts w:ascii="Sylfaen" w:hAnsi="Sylfaen" w:cs="Sylfaen"/>
          <w:i/>
          <w:sz w:val="20"/>
          <w:szCs w:val="20"/>
          <w:lang w:val="ru-RU"/>
        </w:rPr>
        <w:t>անձի</w:t>
      </w:r>
      <w:r w:rsidRPr="00883BDC">
        <w:rPr>
          <w:rFonts w:ascii="Sylfaen" w:hAnsi="Sylfaen" w:cs="Sylfaen"/>
          <w:i/>
          <w:sz w:val="20"/>
          <w:szCs w:val="20"/>
          <w:lang w:val="af-ZA"/>
        </w:rPr>
        <w:t xml:space="preserve"> </w:t>
      </w:r>
      <w:r w:rsidRPr="00883BDC">
        <w:rPr>
          <w:rFonts w:ascii="Sylfaen" w:hAnsi="Sylfaen" w:cs="Sylfaen"/>
          <w:i/>
          <w:sz w:val="20"/>
          <w:szCs w:val="20"/>
          <w:lang w:val="ru-RU"/>
        </w:rPr>
        <w:t>որոշմամբ</w:t>
      </w:r>
      <w:r w:rsidRPr="00883BDC">
        <w:rPr>
          <w:rFonts w:ascii="Sylfaen" w:hAnsi="Sylfaen" w:cs="Sylfaen"/>
          <w:i/>
          <w:sz w:val="20"/>
          <w:szCs w:val="20"/>
          <w:lang w:val="af-ZA"/>
        </w:rPr>
        <w:t xml:space="preserve"> </w:t>
      </w:r>
      <w:r w:rsidRPr="00883BDC">
        <w:rPr>
          <w:rFonts w:ascii="Sylfaen" w:hAnsi="Sylfaen" w:cs="Sylfaen"/>
          <w:i/>
          <w:sz w:val="20"/>
          <w:szCs w:val="20"/>
          <w:lang w:val="ru-RU"/>
        </w:rPr>
        <w:t>կասեցումը</w:t>
      </w:r>
      <w:r w:rsidRPr="00883BDC">
        <w:rPr>
          <w:rFonts w:ascii="Sylfaen" w:hAnsi="Sylfaen" w:cs="Sylfaen"/>
          <w:i/>
          <w:sz w:val="20"/>
          <w:szCs w:val="20"/>
          <w:lang w:val="af-ZA"/>
        </w:rPr>
        <w:t xml:space="preserve"> </w:t>
      </w:r>
      <w:r w:rsidRPr="00883BDC">
        <w:rPr>
          <w:rFonts w:ascii="Sylfaen" w:hAnsi="Sylfaen" w:cs="Sylfaen"/>
          <w:i/>
          <w:sz w:val="20"/>
          <w:szCs w:val="20"/>
          <w:lang w:val="ru-RU"/>
        </w:rPr>
        <w:t>կարող</w:t>
      </w:r>
      <w:r w:rsidRPr="00883BDC">
        <w:rPr>
          <w:rFonts w:ascii="Sylfaen" w:hAnsi="Sylfaen" w:cs="Sylfaen"/>
          <w:i/>
          <w:sz w:val="20"/>
          <w:szCs w:val="20"/>
          <w:lang w:val="af-ZA"/>
        </w:rPr>
        <w:t xml:space="preserve"> </w:t>
      </w:r>
      <w:r w:rsidRPr="00883BDC">
        <w:rPr>
          <w:rFonts w:ascii="Sylfaen" w:hAnsi="Sylfaen" w:cs="Sylfaen"/>
          <w:i/>
          <w:sz w:val="20"/>
          <w:szCs w:val="20"/>
          <w:lang w:val="ru-RU"/>
        </w:rPr>
        <w:t>է</w:t>
      </w:r>
      <w:r w:rsidRPr="00883BDC">
        <w:rPr>
          <w:rFonts w:ascii="Sylfaen" w:hAnsi="Sylfaen" w:cs="Sylfaen"/>
          <w:i/>
          <w:sz w:val="20"/>
          <w:szCs w:val="20"/>
          <w:lang w:val="af-ZA"/>
        </w:rPr>
        <w:t xml:space="preserve"> </w:t>
      </w:r>
      <w:r w:rsidRPr="00883BDC">
        <w:rPr>
          <w:rFonts w:ascii="Sylfaen" w:hAnsi="Sylfaen" w:cs="Sylfaen"/>
          <w:i/>
          <w:sz w:val="20"/>
          <w:szCs w:val="20"/>
          <w:lang w:val="ru-RU"/>
        </w:rPr>
        <w:t>հանվել</w:t>
      </w:r>
      <w:r w:rsidRPr="00883BDC">
        <w:rPr>
          <w:rFonts w:ascii="Sylfaen" w:hAnsi="Sylfaen" w:cs="Sylfaen"/>
          <w:i/>
          <w:sz w:val="20"/>
          <w:szCs w:val="20"/>
          <w:lang w:val="af-ZA"/>
        </w:rPr>
        <w:t xml:space="preserve">, </w:t>
      </w:r>
      <w:r w:rsidRPr="00883BDC">
        <w:rPr>
          <w:rFonts w:ascii="Sylfaen" w:hAnsi="Sylfaen" w:cs="Sylfaen"/>
          <w:i/>
          <w:sz w:val="20"/>
          <w:szCs w:val="20"/>
          <w:lang w:val="ru-RU"/>
        </w:rPr>
        <w:t>եթե</w:t>
      </w:r>
      <w:r w:rsidRPr="00883BDC">
        <w:rPr>
          <w:rFonts w:ascii="Sylfaen" w:hAnsi="Sylfaen" w:cs="Sylfaen"/>
          <w:i/>
          <w:sz w:val="20"/>
          <w:szCs w:val="20"/>
          <w:lang w:val="af-ZA"/>
        </w:rPr>
        <w:t xml:space="preserve"> </w:t>
      </w:r>
      <w:r w:rsidRPr="00883BDC">
        <w:rPr>
          <w:rFonts w:ascii="Sylfaen" w:hAnsi="Sylfaen" w:cs="Sylfaen"/>
          <w:i/>
          <w:sz w:val="20"/>
          <w:szCs w:val="20"/>
        </w:rPr>
        <w:t>պ</w:t>
      </w:r>
      <w:r w:rsidRPr="00883BDC">
        <w:rPr>
          <w:rFonts w:ascii="Sylfaen" w:hAnsi="Sylfaen" w:cs="Sylfaen"/>
          <w:i/>
          <w:sz w:val="20"/>
          <w:szCs w:val="20"/>
          <w:lang w:val="ru-RU"/>
        </w:rPr>
        <w:t>ատվիրատուի</w:t>
      </w:r>
      <w:r w:rsidRPr="00883BDC">
        <w:rPr>
          <w:rFonts w:ascii="Sylfaen" w:hAnsi="Sylfaen" w:cs="Sylfaen"/>
          <w:i/>
          <w:sz w:val="20"/>
          <w:szCs w:val="20"/>
          <w:lang w:val="af-ZA"/>
        </w:rPr>
        <w:t xml:space="preserve"> </w:t>
      </w:r>
      <w:r w:rsidRPr="00883BDC">
        <w:rPr>
          <w:rFonts w:ascii="Sylfaen" w:hAnsi="Sylfaen" w:cs="Sylfaen"/>
          <w:i/>
          <w:sz w:val="20"/>
          <w:szCs w:val="20"/>
          <w:lang w:val="ru-RU"/>
        </w:rPr>
        <w:t>ներկայացրած</w:t>
      </w:r>
      <w:r w:rsidRPr="00883BDC">
        <w:rPr>
          <w:rFonts w:ascii="Sylfaen" w:hAnsi="Sylfaen" w:cs="Sylfaen"/>
          <w:i/>
          <w:sz w:val="20"/>
          <w:szCs w:val="20"/>
          <w:lang w:val="af-ZA"/>
        </w:rPr>
        <w:t xml:space="preserve"> </w:t>
      </w:r>
      <w:r w:rsidRPr="00883BDC">
        <w:rPr>
          <w:rFonts w:ascii="Sylfaen" w:hAnsi="Sylfaen" w:cs="Sylfaen"/>
          <w:i/>
          <w:sz w:val="20"/>
          <w:szCs w:val="20"/>
          <w:lang w:val="ru-RU"/>
        </w:rPr>
        <w:t>հիմնավորումների</w:t>
      </w:r>
      <w:r w:rsidRPr="00883BDC">
        <w:rPr>
          <w:rFonts w:ascii="Sylfaen" w:hAnsi="Sylfaen" w:cs="Sylfaen"/>
          <w:i/>
          <w:sz w:val="20"/>
          <w:szCs w:val="20"/>
          <w:lang w:val="af-ZA"/>
        </w:rPr>
        <w:t xml:space="preserve"> </w:t>
      </w:r>
      <w:r w:rsidRPr="00883BDC">
        <w:rPr>
          <w:rFonts w:ascii="Sylfaen" w:hAnsi="Sylfaen" w:cs="Sylfaen"/>
          <w:i/>
          <w:sz w:val="20"/>
          <w:szCs w:val="20"/>
          <w:lang w:val="ru-RU"/>
        </w:rPr>
        <w:t>համաձայն</w:t>
      </w:r>
      <w:r w:rsidRPr="00883BDC">
        <w:rPr>
          <w:rFonts w:ascii="Sylfaen" w:hAnsi="Sylfaen" w:cs="Sylfaen"/>
          <w:i/>
          <w:sz w:val="20"/>
          <w:szCs w:val="20"/>
          <w:lang w:val="af-ZA"/>
        </w:rPr>
        <w:t xml:space="preserve">, </w:t>
      </w:r>
      <w:r w:rsidRPr="00883BDC">
        <w:rPr>
          <w:rFonts w:ascii="Sylfaen" w:hAnsi="Sylfaen" w:cs="Sylfaen"/>
          <w:i/>
          <w:sz w:val="20"/>
          <w:szCs w:val="20"/>
          <w:lang w:val="ru-RU"/>
        </w:rPr>
        <w:t>հանրային</w:t>
      </w:r>
      <w:r w:rsidRPr="00883BDC">
        <w:rPr>
          <w:rFonts w:ascii="Sylfaen" w:hAnsi="Sylfaen" w:cs="Sylfaen"/>
          <w:i/>
          <w:sz w:val="20"/>
          <w:szCs w:val="20"/>
          <w:lang w:val="af-ZA"/>
        </w:rPr>
        <w:t xml:space="preserve"> </w:t>
      </w:r>
      <w:r w:rsidRPr="00883BDC">
        <w:rPr>
          <w:rFonts w:ascii="Sylfaen" w:hAnsi="Sylfaen" w:cs="Sylfaen"/>
          <w:i/>
          <w:sz w:val="20"/>
          <w:szCs w:val="20"/>
          <w:lang w:val="ru-RU"/>
        </w:rPr>
        <w:t>կամ</w:t>
      </w:r>
      <w:r w:rsidRPr="00883BDC">
        <w:rPr>
          <w:rFonts w:ascii="Sylfaen" w:hAnsi="Sylfaen" w:cs="Sylfaen"/>
          <w:i/>
          <w:sz w:val="20"/>
          <w:szCs w:val="20"/>
          <w:lang w:val="af-ZA"/>
        </w:rPr>
        <w:t xml:space="preserve"> </w:t>
      </w:r>
      <w:r w:rsidRPr="00883BDC">
        <w:rPr>
          <w:rFonts w:ascii="Sylfaen" w:hAnsi="Sylfaen" w:cs="Sylfaen"/>
          <w:i/>
          <w:sz w:val="20"/>
          <w:szCs w:val="20"/>
          <w:lang w:val="ru-RU"/>
        </w:rPr>
        <w:t>պաշտպանության</w:t>
      </w:r>
      <w:r w:rsidRPr="00883BDC">
        <w:rPr>
          <w:rFonts w:ascii="Sylfaen" w:hAnsi="Sylfaen" w:cs="Sylfaen"/>
          <w:i/>
          <w:sz w:val="20"/>
          <w:szCs w:val="20"/>
          <w:lang w:val="af-ZA"/>
        </w:rPr>
        <w:t xml:space="preserve"> </w:t>
      </w:r>
      <w:r w:rsidRPr="00883BDC">
        <w:rPr>
          <w:rFonts w:ascii="Sylfaen" w:hAnsi="Sylfaen" w:cs="Sylfaen"/>
          <w:i/>
          <w:sz w:val="20"/>
          <w:szCs w:val="20"/>
          <w:lang w:val="ru-RU"/>
        </w:rPr>
        <w:t>և</w:t>
      </w:r>
      <w:r w:rsidRPr="00883BDC">
        <w:rPr>
          <w:rFonts w:ascii="Sylfaen" w:hAnsi="Sylfaen" w:cs="Sylfaen"/>
          <w:i/>
          <w:sz w:val="20"/>
          <w:szCs w:val="20"/>
          <w:lang w:val="af-ZA"/>
        </w:rPr>
        <w:t xml:space="preserve"> </w:t>
      </w:r>
      <w:r w:rsidRPr="00883BDC">
        <w:rPr>
          <w:rFonts w:ascii="Sylfaen" w:hAnsi="Sylfaen" w:cs="Sylfaen"/>
          <w:i/>
          <w:sz w:val="20"/>
          <w:szCs w:val="20"/>
          <w:lang w:val="ru-RU"/>
        </w:rPr>
        <w:t>ազգային</w:t>
      </w:r>
      <w:r w:rsidRPr="00883BDC">
        <w:rPr>
          <w:rFonts w:ascii="Sylfaen" w:hAnsi="Sylfaen" w:cs="Sylfaen"/>
          <w:i/>
          <w:sz w:val="20"/>
          <w:szCs w:val="20"/>
          <w:lang w:val="af-ZA"/>
        </w:rPr>
        <w:t xml:space="preserve"> </w:t>
      </w:r>
      <w:r w:rsidRPr="00883BDC">
        <w:rPr>
          <w:rFonts w:ascii="Sylfaen" w:hAnsi="Sylfaen" w:cs="Sylfaen"/>
          <w:i/>
          <w:sz w:val="20"/>
          <w:szCs w:val="20"/>
          <w:lang w:val="ru-RU"/>
        </w:rPr>
        <w:t>անվտանգության</w:t>
      </w:r>
      <w:r w:rsidRPr="00883BDC">
        <w:rPr>
          <w:rFonts w:ascii="Sylfaen" w:hAnsi="Sylfaen" w:cs="Sylfaen"/>
          <w:i/>
          <w:sz w:val="20"/>
          <w:szCs w:val="20"/>
          <w:lang w:val="af-ZA"/>
        </w:rPr>
        <w:t xml:space="preserve"> </w:t>
      </w:r>
      <w:r w:rsidRPr="00883BDC">
        <w:rPr>
          <w:rFonts w:ascii="Sylfaen" w:hAnsi="Sylfaen" w:cs="Sylfaen"/>
          <w:i/>
          <w:sz w:val="20"/>
          <w:szCs w:val="20"/>
          <w:lang w:val="ru-RU"/>
        </w:rPr>
        <w:t>շահերից</w:t>
      </w:r>
      <w:r w:rsidRPr="00883BDC">
        <w:rPr>
          <w:rFonts w:ascii="Sylfaen" w:hAnsi="Sylfaen" w:cs="Sylfaen"/>
          <w:i/>
          <w:sz w:val="20"/>
          <w:szCs w:val="20"/>
          <w:lang w:val="af-ZA"/>
        </w:rPr>
        <w:t xml:space="preserve"> </w:t>
      </w:r>
      <w:r w:rsidRPr="00883BDC">
        <w:rPr>
          <w:rFonts w:ascii="Sylfaen" w:hAnsi="Sylfaen" w:cs="Sylfaen"/>
          <w:i/>
          <w:sz w:val="20"/>
          <w:szCs w:val="20"/>
          <w:lang w:val="ru-RU"/>
        </w:rPr>
        <w:t>ելնելով</w:t>
      </w:r>
      <w:r w:rsidRPr="00883BDC">
        <w:rPr>
          <w:rFonts w:ascii="Sylfaen" w:hAnsi="Sylfaen" w:cs="Sylfaen"/>
          <w:i/>
          <w:sz w:val="20"/>
          <w:szCs w:val="20"/>
          <w:lang w:val="af-ZA"/>
        </w:rPr>
        <w:t xml:space="preserve">, </w:t>
      </w:r>
      <w:r w:rsidRPr="00883BDC">
        <w:rPr>
          <w:rFonts w:ascii="Sylfaen" w:hAnsi="Sylfaen" w:cs="Sylfaen"/>
          <w:i/>
          <w:sz w:val="20"/>
          <w:szCs w:val="20"/>
          <w:lang w:val="ru-RU"/>
        </w:rPr>
        <w:t>անհրաժեշտ</w:t>
      </w:r>
      <w:r w:rsidRPr="00883BDC">
        <w:rPr>
          <w:rFonts w:ascii="Sylfaen" w:hAnsi="Sylfaen" w:cs="Sylfaen"/>
          <w:i/>
          <w:sz w:val="20"/>
          <w:szCs w:val="20"/>
          <w:lang w:val="af-ZA"/>
        </w:rPr>
        <w:t xml:space="preserve"> </w:t>
      </w:r>
      <w:r w:rsidRPr="00883BDC">
        <w:rPr>
          <w:rFonts w:ascii="Sylfaen" w:hAnsi="Sylfaen" w:cs="Sylfaen"/>
          <w:i/>
          <w:sz w:val="20"/>
          <w:szCs w:val="20"/>
          <w:lang w:val="ru-RU"/>
        </w:rPr>
        <w:t>է</w:t>
      </w:r>
      <w:r w:rsidRPr="00883BDC">
        <w:rPr>
          <w:rFonts w:ascii="Sylfaen" w:hAnsi="Sylfaen" w:cs="Sylfaen"/>
          <w:i/>
          <w:sz w:val="20"/>
          <w:szCs w:val="20"/>
          <w:lang w:val="af-ZA"/>
        </w:rPr>
        <w:t xml:space="preserve"> </w:t>
      </w:r>
      <w:r w:rsidRPr="00883BDC">
        <w:rPr>
          <w:rFonts w:ascii="Sylfaen" w:hAnsi="Sylfaen" w:cs="Sylfaen"/>
          <w:i/>
          <w:sz w:val="20"/>
          <w:szCs w:val="20"/>
          <w:lang w:val="ru-RU"/>
        </w:rPr>
        <w:t>շարունակել</w:t>
      </w:r>
      <w:r w:rsidRPr="00883BDC">
        <w:rPr>
          <w:rFonts w:ascii="Sylfaen" w:hAnsi="Sylfaen" w:cs="Sylfaen"/>
          <w:i/>
          <w:sz w:val="20"/>
          <w:szCs w:val="20"/>
          <w:lang w:val="af-ZA"/>
        </w:rPr>
        <w:t xml:space="preserve"> </w:t>
      </w:r>
      <w:r w:rsidRPr="00883BDC">
        <w:rPr>
          <w:rFonts w:ascii="Sylfaen" w:hAnsi="Sylfaen" w:cs="Sylfaen"/>
          <w:i/>
          <w:sz w:val="20"/>
          <w:szCs w:val="20"/>
          <w:lang w:val="ru-RU"/>
        </w:rPr>
        <w:t>գնման</w:t>
      </w:r>
      <w:r w:rsidRPr="00883BDC">
        <w:rPr>
          <w:rFonts w:ascii="Sylfaen" w:hAnsi="Sylfaen" w:cs="Sylfaen"/>
          <w:i/>
          <w:sz w:val="20"/>
          <w:szCs w:val="20"/>
          <w:lang w:val="af-ZA"/>
        </w:rPr>
        <w:t xml:space="preserve"> </w:t>
      </w:r>
      <w:r w:rsidRPr="00883BDC">
        <w:rPr>
          <w:rFonts w:ascii="Sylfaen" w:hAnsi="Sylfaen" w:cs="Sylfaen"/>
          <w:i/>
          <w:sz w:val="20"/>
          <w:szCs w:val="20"/>
          <w:lang w:val="ru-RU"/>
        </w:rPr>
        <w:t>գործընթացը</w:t>
      </w:r>
      <w:r w:rsidRPr="00883BDC">
        <w:rPr>
          <w:rFonts w:ascii="Sylfaen" w:hAnsi="Sylfaen" w:cs="Sylfaen"/>
          <w:i/>
          <w:sz w:val="20"/>
          <w:szCs w:val="20"/>
          <w:lang w:val="af-ZA"/>
        </w:rPr>
        <w:t xml:space="preserve">: </w:t>
      </w:r>
      <w:r w:rsidRPr="00883BDC">
        <w:rPr>
          <w:rFonts w:ascii="Sylfaen" w:hAnsi="Sylfaen" w:cs="Sylfaen"/>
          <w:i/>
          <w:sz w:val="20"/>
          <w:szCs w:val="20"/>
          <w:lang w:val="ru-RU"/>
        </w:rPr>
        <w:t>Սույն</w:t>
      </w:r>
      <w:r w:rsidRPr="00883BDC">
        <w:rPr>
          <w:rFonts w:ascii="Sylfaen" w:hAnsi="Sylfaen" w:cs="Sylfaen"/>
          <w:i/>
          <w:sz w:val="20"/>
          <w:szCs w:val="20"/>
          <w:lang w:val="af-ZA"/>
        </w:rPr>
        <w:t xml:space="preserve"> </w:t>
      </w:r>
      <w:r w:rsidRPr="00883BDC">
        <w:rPr>
          <w:rFonts w:ascii="Sylfaen" w:hAnsi="Sylfaen" w:cs="Sylfaen"/>
          <w:i/>
          <w:sz w:val="20"/>
          <w:szCs w:val="20"/>
        </w:rPr>
        <w:t>կետ</w:t>
      </w:r>
      <w:r w:rsidRPr="00883BDC">
        <w:rPr>
          <w:rFonts w:ascii="Sylfaen" w:hAnsi="Sylfaen" w:cs="Sylfaen"/>
          <w:i/>
          <w:sz w:val="20"/>
          <w:szCs w:val="20"/>
          <w:lang w:val="ru-RU"/>
        </w:rPr>
        <w:t>ով</w:t>
      </w:r>
      <w:r w:rsidRPr="00883BDC">
        <w:rPr>
          <w:rFonts w:ascii="Sylfaen" w:hAnsi="Sylfaen" w:cs="Sylfaen"/>
          <w:i/>
          <w:sz w:val="20"/>
          <w:szCs w:val="20"/>
          <w:lang w:val="af-ZA"/>
        </w:rPr>
        <w:t xml:space="preserve"> </w:t>
      </w:r>
      <w:r w:rsidRPr="00883BDC">
        <w:rPr>
          <w:rFonts w:ascii="Sylfaen" w:hAnsi="Sylfaen" w:cs="Sylfaen"/>
          <w:i/>
          <w:sz w:val="20"/>
          <w:szCs w:val="20"/>
          <w:lang w:val="ru-RU"/>
        </w:rPr>
        <w:t>նախատեսված</w:t>
      </w:r>
      <w:r w:rsidRPr="00883BDC">
        <w:rPr>
          <w:rFonts w:ascii="Sylfaen" w:hAnsi="Sylfaen" w:cs="Sylfaen"/>
          <w:i/>
          <w:sz w:val="20"/>
          <w:szCs w:val="20"/>
          <w:lang w:val="af-ZA"/>
        </w:rPr>
        <w:t xml:space="preserve"> </w:t>
      </w:r>
      <w:r w:rsidRPr="00883BDC">
        <w:rPr>
          <w:rFonts w:ascii="Sylfaen" w:hAnsi="Sylfaen" w:cs="Sylfaen"/>
          <w:i/>
          <w:sz w:val="20"/>
          <w:szCs w:val="20"/>
          <w:lang w:val="ru-RU"/>
        </w:rPr>
        <w:t>որոշումը</w:t>
      </w:r>
      <w:r w:rsidRPr="00883BDC">
        <w:rPr>
          <w:rFonts w:ascii="Sylfaen" w:hAnsi="Sylfaen" w:cs="Sylfaen"/>
          <w:i/>
          <w:sz w:val="20"/>
          <w:szCs w:val="20"/>
          <w:lang w:val="af-ZA"/>
        </w:rPr>
        <w:t xml:space="preserve"> </w:t>
      </w:r>
      <w:r w:rsidRPr="00883BDC">
        <w:rPr>
          <w:rFonts w:ascii="Sylfaen" w:hAnsi="Sylfaen" w:cs="Sylfaen"/>
          <w:i/>
          <w:sz w:val="20"/>
          <w:szCs w:val="20"/>
          <w:lang w:val="ru-RU"/>
        </w:rPr>
        <w:t>գնումների</w:t>
      </w:r>
      <w:r w:rsidRPr="00883BDC">
        <w:rPr>
          <w:rFonts w:ascii="Sylfaen" w:hAnsi="Sylfaen" w:cs="Sylfaen"/>
          <w:i/>
          <w:sz w:val="20"/>
          <w:szCs w:val="20"/>
          <w:lang w:val="af-ZA"/>
        </w:rPr>
        <w:t xml:space="preserve"> </w:t>
      </w:r>
      <w:r w:rsidRPr="00883BDC">
        <w:rPr>
          <w:rFonts w:ascii="Sylfaen" w:hAnsi="Sylfaen" w:cs="Sylfaen"/>
          <w:i/>
          <w:sz w:val="20"/>
          <w:szCs w:val="20"/>
          <w:lang w:val="ru-RU"/>
        </w:rPr>
        <w:t>հետ</w:t>
      </w:r>
      <w:r w:rsidRPr="00883BDC">
        <w:rPr>
          <w:rFonts w:ascii="Sylfaen" w:hAnsi="Sylfaen" w:cs="Sylfaen"/>
          <w:i/>
          <w:sz w:val="20"/>
          <w:szCs w:val="20"/>
          <w:lang w:val="af-ZA"/>
        </w:rPr>
        <w:t xml:space="preserve"> </w:t>
      </w:r>
      <w:r w:rsidRPr="00883BDC">
        <w:rPr>
          <w:rFonts w:ascii="Sylfaen" w:hAnsi="Sylfaen" w:cs="Sylfaen"/>
          <w:i/>
          <w:sz w:val="20"/>
          <w:szCs w:val="20"/>
          <w:lang w:val="ru-RU"/>
        </w:rPr>
        <w:t>կապված</w:t>
      </w:r>
      <w:r w:rsidRPr="00883BDC">
        <w:rPr>
          <w:rFonts w:ascii="Sylfaen" w:hAnsi="Sylfaen" w:cs="Sylfaen"/>
          <w:i/>
          <w:sz w:val="20"/>
          <w:szCs w:val="20"/>
          <w:lang w:val="af-ZA"/>
        </w:rPr>
        <w:t xml:space="preserve"> </w:t>
      </w:r>
      <w:r w:rsidRPr="00883BDC">
        <w:rPr>
          <w:rFonts w:ascii="Sylfaen" w:hAnsi="Sylfaen" w:cs="Sylfaen"/>
          <w:i/>
          <w:sz w:val="20"/>
          <w:szCs w:val="20"/>
          <w:lang w:val="ru-RU"/>
        </w:rPr>
        <w:t>բողոքներ</w:t>
      </w:r>
      <w:r w:rsidRPr="00883BDC">
        <w:rPr>
          <w:rFonts w:ascii="Sylfaen" w:hAnsi="Sylfaen" w:cs="Sylfaen"/>
          <w:i/>
          <w:sz w:val="20"/>
          <w:szCs w:val="20"/>
          <w:lang w:val="af-ZA"/>
        </w:rPr>
        <w:t xml:space="preserve"> </w:t>
      </w:r>
      <w:r w:rsidRPr="00883BDC">
        <w:rPr>
          <w:rFonts w:ascii="Sylfaen" w:hAnsi="Sylfaen" w:cs="Sylfaen"/>
          <w:i/>
          <w:sz w:val="20"/>
          <w:szCs w:val="20"/>
          <w:lang w:val="ru-RU"/>
        </w:rPr>
        <w:t>քննող</w:t>
      </w:r>
      <w:r w:rsidRPr="00883BDC">
        <w:rPr>
          <w:rFonts w:ascii="Sylfaen" w:hAnsi="Sylfaen" w:cs="Sylfaen"/>
          <w:i/>
          <w:sz w:val="20"/>
          <w:szCs w:val="20"/>
          <w:lang w:val="af-ZA"/>
        </w:rPr>
        <w:t xml:space="preserve"> </w:t>
      </w:r>
      <w:r w:rsidRPr="00883BDC">
        <w:rPr>
          <w:rFonts w:ascii="Sylfaen" w:hAnsi="Sylfaen" w:cs="Sylfaen"/>
          <w:i/>
          <w:sz w:val="20"/>
          <w:szCs w:val="20"/>
          <w:lang w:val="ru-RU"/>
        </w:rPr>
        <w:t>անձը</w:t>
      </w:r>
      <w:r w:rsidRPr="00883BDC">
        <w:rPr>
          <w:rFonts w:ascii="Sylfaen" w:hAnsi="Sylfaen" w:cs="Sylfaen"/>
          <w:i/>
          <w:sz w:val="20"/>
          <w:szCs w:val="20"/>
          <w:lang w:val="af-ZA"/>
        </w:rPr>
        <w:t xml:space="preserve"> </w:t>
      </w:r>
      <w:r w:rsidRPr="00883BDC">
        <w:rPr>
          <w:rFonts w:ascii="Sylfaen" w:hAnsi="Sylfaen" w:cs="Sylfaen"/>
          <w:i/>
          <w:sz w:val="20"/>
          <w:szCs w:val="20"/>
          <w:lang w:val="ru-RU"/>
        </w:rPr>
        <w:t>հրապարակում</w:t>
      </w:r>
      <w:r w:rsidRPr="00883BDC">
        <w:rPr>
          <w:rFonts w:ascii="Sylfaen" w:hAnsi="Sylfaen" w:cs="Sylfaen"/>
          <w:i/>
          <w:sz w:val="20"/>
          <w:szCs w:val="20"/>
          <w:lang w:val="af-ZA"/>
        </w:rPr>
        <w:t xml:space="preserve"> </w:t>
      </w:r>
      <w:r w:rsidRPr="00883BDC">
        <w:rPr>
          <w:rFonts w:ascii="Sylfaen" w:hAnsi="Sylfaen" w:cs="Sylfaen"/>
          <w:i/>
          <w:sz w:val="20"/>
          <w:szCs w:val="20"/>
          <w:lang w:val="ru-RU"/>
        </w:rPr>
        <w:t>է</w:t>
      </w:r>
      <w:r w:rsidRPr="00883BDC">
        <w:rPr>
          <w:rFonts w:ascii="Sylfaen" w:hAnsi="Sylfaen" w:cs="Sylfaen"/>
          <w:i/>
          <w:sz w:val="20"/>
          <w:szCs w:val="20"/>
          <w:lang w:val="af-ZA"/>
        </w:rPr>
        <w:t xml:space="preserve"> </w:t>
      </w:r>
      <w:r w:rsidRPr="00883BDC">
        <w:rPr>
          <w:rFonts w:ascii="Sylfaen" w:hAnsi="Sylfaen" w:cs="Sylfaen"/>
          <w:i/>
          <w:sz w:val="20"/>
          <w:szCs w:val="20"/>
          <w:lang w:val="ru-RU"/>
        </w:rPr>
        <w:t>տեղեկագրում</w:t>
      </w:r>
      <w:r w:rsidRPr="00883BDC">
        <w:rPr>
          <w:rFonts w:ascii="Sylfaen" w:hAnsi="Sylfaen" w:cs="Sylfaen"/>
          <w:i/>
          <w:sz w:val="20"/>
          <w:szCs w:val="20"/>
          <w:lang w:val="af-ZA"/>
        </w:rPr>
        <w:t xml:space="preserve">` </w:t>
      </w:r>
      <w:r w:rsidRPr="00883BDC">
        <w:rPr>
          <w:rFonts w:ascii="Sylfaen" w:hAnsi="Sylfaen" w:cs="Sylfaen"/>
          <w:i/>
          <w:sz w:val="20"/>
          <w:szCs w:val="20"/>
          <w:lang w:val="ru-RU"/>
        </w:rPr>
        <w:t>այն</w:t>
      </w:r>
      <w:r w:rsidRPr="00883BDC">
        <w:rPr>
          <w:rFonts w:ascii="Sylfaen" w:hAnsi="Sylfaen" w:cs="Sylfaen"/>
          <w:i/>
          <w:sz w:val="20"/>
          <w:szCs w:val="20"/>
          <w:lang w:val="af-ZA"/>
        </w:rPr>
        <w:t xml:space="preserve"> </w:t>
      </w:r>
      <w:r w:rsidRPr="00883BDC">
        <w:rPr>
          <w:rFonts w:ascii="Sylfaen" w:hAnsi="Sylfaen" w:cs="Sylfaen"/>
          <w:i/>
          <w:sz w:val="20"/>
          <w:szCs w:val="20"/>
          <w:lang w:val="ru-RU"/>
        </w:rPr>
        <w:t>կայացնելու</w:t>
      </w:r>
      <w:r w:rsidRPr="00883BDC">
        <w:rPr>
          <w:rFonts w:ascii="Sylfaen" w:hAnsi="Sylfaen" w:cs="Sylfaen"/>
          <w:i/>
          <w:sz w:val="20"/>
          <w:szCs w:val="20"/>
          <w:lang w:val="af-ZA"/>
        </w:rPr>
        <w:t xml:space="preserve"> </w:t>
      </w:r>
      <w:r w:rsidRPr="00883BDC">
        <w:rPr>
          <w:rFonts w:ascii="Sylfaen" w:hAnsi="Sylfaen" w:cs="Sylfaen"/>
          <w:i/>
          <w:sz w:val="20"/>
          <w:szCs w:val="20"/>
          <w:lang w:val="ru-RU"/>
        </w:rPr>
        <w:t>օրվան</w:t>
      </w:r>
      <w:r w:rsidRPr="00883BDC">
        <w:rPr>
          <w:rFonts w:ascii="Sylfaen" w:hAnsi="Sylfaen" w:cs="Sylfaen"/>
          <w:i/>
          <w:sz w:val="20"/>
          <w:szCs w:val="20"/>
          <w:lang w:val="af-ZA"/>
        </w:rPr>
        <w:t xml:space="preserve"> </w:t>
      </w:r>
      <w:r w:rsidRPr="00883BDC">
        <w:rPr>
          <w:rFonts w:ascii="Sylfaen" w:hAnsi="Sylfaen" w:cs="Sylfaen"/>
          <w:i/>
          <w:sz w:val="20"/>
          <w:szCs w:val="20"/>
          <w:lang w:val="ru-RU"/>
        </w:rPr>
        <w:t>հաջորդող</w:t>
      </w:r>
      <w:r w:rsidRPr="00883BDC">
        <w:rPr>
          <w:rFonts w:ascii="Sylfaen" w:hAnsi="Sylfaen" w:cs="Sylfaen"/>
          <w:i/>
          <w:sz w:val="20"/>
          <w:szCs w:val="20"/>
          <w:lang w:val="af-ZA"/>
        </w:rPr>
        <w:t xml:space="preserve"> </w:t>
      </w:r>
      <w:r w:rsidRPr="00883BDC">
        <w:rPr>
          <w:rFonts w:ascii="Sylfaen" w:hAnsi="Sylfaen" w:cs="Sylfaen"/>
          <w:i/>
          <w:sz w:val="20"/>
          <w:szCs w:val="20"/>
          <w:lang w:val="ru-RU"/>
        </w:rPr>
        <w:t>աշխատանքային</w:t>
      </w:r>
      <w:r w:rsidRPr="00883BDC">
        <w:rPr>
          <w:rFonts w:ascii="Sylfaen" w:hAnsi="Sylfaen" w:cs="Sylfaen"/>
          <w:i/>
          <w:sz w:val="20"/>
          <w:szCs w:val="20"/>
          <w:lang w:val="af-ZA"/>
        </w:rPr>
        <w:t xml:space="preserve"> </w:t>
      </w:r>
      <w:r w:rsidRPr="00883BDC">
        <w:rPr>
          <w:rFonts w:ascii="Sylfaen" w:hAnsi="Sylfaen" w:cs="Sylfaen"/>
          <w:i/>
          <w:sz w:val="20"/>
          <w:szCs w:val="20"/>
          <w:lang w:val="ru-RU"/>
        </w:rPr>
        <w:t>օրը</w:t>
      </w:r>
      <w:r w:rsidRPr="00883BDC">
        <w:rPr>
          <w:rFonts w:ascii="Sylfaen" w:hAnsi="Sylfaen" w:cs="Sylfaen"/>
          <w:i/>
          <w:sz w:val="20"/>
          <w:szCs w:val="20"/>
          <w:lang w:val="af-ZA"/>
        </w:rPr>
        <w:t>:</w:t>
      </w:r>
    </w:p>
    <w:p w:rsidR="006E5207" w:rsidRPr="00883BDC" w:rsidRDefault="006E5207" w:rsidP="006E5207">
      <w:pPr>
        <w:ind w:firstLine="567"/>
        <w:jc w:val="center"/>
        <w:rPr>
          <w:rFonts w:ascii="GHEA Grapalat" w:hAnsi="GHEA Grapalat" w:cs="Sylfaen"/>
          <w:b/>
          <w:i/>
          <w:szCs w:val="22"/>
          <w:lang w:val="es-ES"/>
        </w:rPr>
      </w:pPr>
    </w:p>
    <w:p w:rsidR="006E5207" w:rsidRPr="00883BDC" w:rsidRDefault="006E5207" w:rsidP="006E5207">
      <w:pPr>
        <w:ind w:firstLine="567"/>
        <w:jc w:val="center"/>
        <w:rPr>
          <w:rFonts w:ascii="GHEA Grapalat" w:hAnsi="GHEA Grapalat" w:cs="Sylfaen"/>
          <w:b/>
          <w:i/>
          <w:szCs w:val="22"/>
          <w:lang w:val="es-ES"/>
        </w:rPr>
      </w:pPr>
    </w:p>
    <w:p w:rsidR="0027569E" w:rsidRDefault="006E5207" w:rsidP="0027569E">
      <w:pPr>
        <w:ind w:firstLine="567"/>
        <w:jc w:val="center"/>
        <w:rPr>
          <w:rFonts w:ascii="Sylfaen" w:hAnsi="Sylfaen"/>
          <w:b/>
          <w:szCs w:val="22"/>
          <w:lang w:val="af-ZA"/>
        </w:rPr>
      </w:pPr>
      <w:r w:rsidRPr="00883BDC">
        <w:rPr>
          <w:rFonts w:ascii="GHEA Grapalat" w:hAnsi="GHEA Grapalat" w:cs="Sylfaen"/>
          <w:b/>
          <w:i/>
          <w:szCs w:val="22"/>
          <w:lang w:val="es-ES"/>
        </w:rPr>
        <w:br w:type="page"/>
      </w:r>
      <w:r w:rsidR="0027569E">
        <w:rPr>
          <w:rFonts w:ascii="Sylfaen" w:hAnsi="Sylfaen" w:cs="Sylfaen"/>
          <w:b/>
          <w:szCs w:val="22"/>
          <w:lang w:val="es-ES"/>
        </w:rPr>
        <w:lastRenderedPageBreak/>
        <w:t>ՄԱՍ</w:t>
      </w:r>
      <w:r w:rsidR="0027569E">
        <w:rPr>
          <w:rFonts w:ascii="Sylfaen" w:hAnsi="Sylfaen"/>
          <w:b/>
          <w:szCs w:val="22"/>
          <w:lang w:val="af-ZA"/>
        </w:rPr>
        <w:t xml:space="preserve">  II</w:t>
      </w:r>
    </w:p>
    <w:p w:rsidR="0027569E" w:rsidRDefault="0027569E" w:rsidP="0027569E">
      <w:pPr>
        <w:pStyle w:val="BodyText"/>
        <w:ind w:right="-7"/>
        <w:jc w:val="center"/>
        <w:rPr>
          <w:rFonts w:ascii="Sylfaen" w:hAnsi="Sylfaen"/>
          <w:b/>
          <w:szCs w:val="22"/>
          <w:lang w:val="af-ZA"/>
        </w:rPr>
      </w:pPr>
      <w:r>
        <w:rPr>
          <w:rFonts w:ascii="Sylfaen" w:hAnsi="Sylfaen" w:cs="Sylfaen"/>
          <w:b/>
          <w:szCs w:val="22"/>
          <w:lang w:val="es-ES"/>
        </w:rPr>
        <w:t>Հ</w:t>
      </w:r>
      <w:r>
        <w:rPr>
          <w:rFonts w:ascii="Sylfaen" w:hAnsi="Sylfaen"/>
          <w:b/>
          <w:szCs w:val="22"/>
          <w:lang w:val="af-ZA"/>
        </w:rPr>
        <w:t xml:space="preserve"> </w:t>
      </w:r>
      <w:r>
        <w:rPr>
          <w:rFonts w:ascii="Sylfaen" w:hAnsi="Sylfaen" w:cs="Sylfaen"/>
          <w:b/>
          <w:szCs w:val="22"/>
          <w:lang w:val="es-ES"/>
        </w:rPr>
        <w:t>Ր</w:t>
      </w:r>
      <w:r>
        <w:rPr>
          <w:rFonts w:ascii="Sylfaen" w:hAnsi="Sylfaen"/>
          <w:b/>
          <w:szCs w:val="22"/>
          <w:lang w:val="af-ZA"/>
        </w:rPr>
        <w:t xml:space="preserve"> </w:t>
      </w:r>
      <w:r>
        <w:rPr>
          <w:rFonts w:ascii="Sylfaen" w:hAnsi="Sylfaen" w:cs="Sylfaen"/>
          <w:b/>
          <w:szCs w:val="22"/>
          <w:lang w:val="es-ES"/>
        </w:rPr>
        <w:t>Ա</w:t>
      </w:r>
      <w:r>
        <w:rPr>
          <w:rFonts w:ascii="Sylfaen" w:hAnsi="Sylfaen"/>
          <w:b/>
          <w:szCs w:val="22"/>
          <w:lang w:val="af-ZA"/>
        </w:rPr>
        <w:t xml:space="preserve"> </w:t>
      </w:r>
      <w:r>
        <w:rPr>
          <w:rFonts w:ascii="Sylfaen" w:hAnsi="Sylfaen" w:cs="Sylfaen"/>
          <w:b/>
          <w:szCs w:val="22"/>
          <w:lang w:val="es-ES"/>
        </w:rPr>
        <w:t>Հ</w:t>
      </w:r>
      <w:r>
        <w:rPr>
          <w:rFonts w:ascii="Sylfaen" w:hAnsi="Sylfaen"/>
          <w:b/>
          <w:szCs w:val="22"/>
          <w:lang w:val="af-ZA"/>
        </w:rPr>
        <w:t xml:space="preserve"> </w:t>
      </w:r>
      <w:r>
        <w:rPr>
          <w:rFonts w:ascii="Sylfaen" w:hAnsi="Sylfaen" w:cs="Sylfaen"/>
          <w:b/>
          <w:szCs w:val="22"/>
          <w:lang w:val="es-ES"/>
        </w:rPr>
        <w:t>Ա</w:t>
      </w:r>
      <w:r>
        <w:rPr>
          <w:rFonts w:ascii="Sylfaen" w:hAnsi="Sylfaen"/>
          <w:b/>
          <w:szCs w:val="22"/>
          <w:lang w:val="af-ZA"/>
        </w:rPr>
        <w:t xml:space="preserve"> </w:t>
      </w:r>
      <w:r>
        <w:rPr>
          <w:rFonts w:ascii="Sylfaen" w:hAnsi="Sylfaen" w:cs="Sylfaen"/>
          <w:b/>
          <w:szCs w:val="22"/>
          <w:lang w:val="es-ES"/>
        </w:rPr>
        <w:t>Ն</w:t>
      </w:r>
      <w:r>
        <w:rPr>
          <w:rFonts w:ascii="Sylfaen" w:hAnsi="Sylfaen"/>
          <w:b/>
          <w:szCs w:val="22"/>
          <w:lang w:val="af-ZA"/>
        </w:rPr>
        <w:t xml:space="preserve"> </w:t>
      </w:r>
      <w:r>
        <w:rPr>
          <w:rFonts w:ascii="Sylfaen" w:hAnsi="Sylfaen" w:cs="Sylfaen"/>
          <w:b/>
          <w:szCs w:val="22"/>
          <w:lang w:val="es-ES"/>
        </w:rPr>
        <w:t>Գ</w:t>
      </w:r>
    </w:p>
    <w:p w:rsidR="0027569E" w:rsidRDefault="0027569E" w:rsidP="0027569E">
      <w:pPr>
        <w:pStyle w:val="BodyText"/>
        <w:ind w:right="-7"/>
        <w:jc w:val="center"/>
        <w:rPr>
          <w:rFonts w:ascii="Sylfaen" w:hAnsi="Sylfaen"/>
          <w:b/>
          <w:szCs w:val="22"/>
          <w:lang w:val="af-ZA"/>
        </w:rPr>
      </w:pPr>
      <w:r>
        <w:rPr>
          <w:rFonts w:ascii="Sylfaen" w:hAnsi="Sylfaen" w:cs="Sylfaen"/>
          <w:b/>
          <w:szCs w:val="22"/>
          <w:lang w:val="es-ES"/>
        </w:rPr>
        <w:t>Բ</w:t>
      </w:r>
      <w:r>
        <w:rPr>
          <w:rFonts w:ascii="Sylfaen" w:hAnsi="Sylfaen"/>
          <w:b/>
          <w:szCs w:val="22"/>
          <w:lang w:val="af-ZA"/>
        </w:rPr>
        <w:t xml:space="preserve"> </w:t>
      </w:r>
      <w:r>
        <w:rPr>
          <w:rFonts w:ascii="Sylfaen" w:hAnsi="Sylfaen" w:cs="Sylfaen"/>
          <w:b/>
          <w:szCs w:val="22"/>
          <w:lang w:val="es-ES"/>
        </w:rPr>
        <w:t>Ա</w:t>
      </w:r>
      <w:r>
        <w:rPr>
          <w:rFonts w:ascii="Sylfaen" w:hAnsi="Sylfaen"/>
          <w:b/>
          <w:szCs w:val="22"/>
          <w:lang w:val="af-ZA"/>
        </w:rPr>
        <w:t xml:space="preserve"> </w:t>
      </w:r>
      <w:r>
        <w:rPr>
          <w:rFonts w:ascii="Sylfaen" w:hAnsi="Sylfaen" w:cs="Sylfaen"/>
          <w:b/>
          <w:szCs w:val="22"/>
          <w:lang w:val="es-ES"/>
        </w:rPr>
        <w:t>Ց</w:t>
      </w:r>
      <w:r>
        <w:rPr>
          <w:rFonts w:ascii="Sylfaen" w:hAnsi="Sylfaen"/>
          <w:b/>
          <w:szCs w:val="22"/>
          <w:lang w:val="af-ZA"/>
        </w:rPr>
        <w:t xml:space="preserve">   </w:t>
      </w:r>
      <w:r>
        <w:rPr>
          <w:rFonts w:ascii="Sylfaen" w:hAnsi="Sylfaen" w:cs="Sylfaen"/>
          <w:b/>
          <w:szCs w:val="22"/>
          <w:lang w:val="es-ES"/>
        </w:rPr>
        <w:t>Մ Ր Ց ՈՒ Յ Թ Ի</w:t>
      </w:r>
      <w:r>
        <w:rPr>
          <w:rFonts w:ascii="Sylfaen" w:hAnsi="Sylfaen"/>
          <w:b/>
          <w:szCs w:val="22"/>
          <w:lang w:val="af-ZA"/>
        </w:rPr>
        <w:t xml:space="preserve">   </w:t>
      </w:r>
      <w:r>
        <w:rPr>
          <w:rFonts w:ascii="Sylfaen" w:hAnsi="Sylfaen" w:cs="Sylfaen"/>
          <w:b/>
          <w:szCs w:val="22"/>
          <w:lang w:val="es-ES"/>
        </w:rPr>
        <w:t>Հ</w:t>
      </w:r>
      <w:r>
        <w:rPr>
          <w:rFonts w:ascii="Sylfaen" w:hAnsi="Sylfaen"/>
          <w:b/>
          <w:szCs w:val="22"/>
          <w:lang w:val="af-ZA"/>
        </w:rPr>
        <w:t xml:space="preserve"> </w:t>
      </w:r>
      <w:r>
        <w:rPr>
          <w:rFonts w:ascii="Sylfaen" w:hAnsi="Sylfaen" w:cs="Sylfaen"/>
          <w:b/>
          <w:szCs w:val="22"/>
          <w:lang w:val="es-ES"/>
        </w:rPr>
        <w:t>Ա</w:t>
      </w:r>
      <w:r>
        <w:rPr>
          <w:rFonts w:ascii="Sylfaen" w:hAnsi="Sylfaen"/>
          <w:b/>
          <w:szCs w:val="22"/>
          <w:lang w:val="af-ZA"/>
        </w:rPr>
        <w:t xml:space="preserve"> </w:t>
      </w:r>
      <w:r>
        <w:rPr>
          <w:rFonts w:ascii="Sylfaen" w:hAnsi="Sylfaen" w:cs="Sylfaen"/>
          <w:b/>
          <w:szCs w:val="22"/>
          <w:lang w:val="es-ES"/>
        </w:rPr>
        <w:t>Յ</w:t>
      </w:r>
      <w:r>
        <w:rPr>
          <w:rFonts w:ascii="Sylfaen" w:hAnsi="Sylfaen"/>
          <w:b/>
          <w:szCs w:val="22"/>
          <w:lang w:val="af-ZA"/>
        </w:rPr>
        <w:t xml:space="preserve"> </w:t>
      </w:r>
      <w:r>
        <w:rPr>
          <w:rFonts w:ascii="Sylfaen" w:hAnsi="Sylfaen" w:cs="Sylfaen"/>
          <w:b/>
          <w:szCs w:val="22"/>
          <w:lang w:val="es-ES"/>
        </w:rPr>
        <w:t>Տ</w:t>
      </w:r>
      <w:r>
        <w:rPr>
          <w:rFonts w:ascii="Sylfaen" w:hAnsi="Sylfaen"/>
          <w:b/>
          <w:szCs w:val="22"/>
          <w:lang w:val="af-ZA"/>
        </w:rPr>
        <w:t xml:space="preserve"> </w:t>
      </w:r>
      <w:r>
        <w:rPr>
          <w:rFonts w:ascii="Sylfaen" w:hAnsi="Sylfaen" w:cs="Sylfaen"/>
          <w:b/>
          <w:szCs w:val="22"/>
          <w:lang w:val="es-ES"/>
        </w:rPr>
        <w:t>Ը</w:t>
      </w:r>
      <w:r>
        <w:rPr>
          <w:rFonts w:ascii="Sylfaen" w:hAnsi="Sylfaen"/>
          <w:b/>
          <w:szCs w:val="22"/>
          <w:lang w:val="af-ZA"/>
        </w:rPr>
        <w:t xml:space="preserve">   </w:t>
      </w:r>
      <w:r>
        <w:rPr>
          <w:rFonts w:ascii="Sylfaen" w:hAnsi="Sylfaen" w:cs="Sylfaen"/>
          <w:b/>
          <w:szCs w:val="22"/>
          <w:lang w:val="es-ES"/>
        </w:rPr>
        <w:t>Պ</w:t>
      </w:r>
      <w:r>
        <w:rPr>
          <w:rFonts w:ascii="Sylfaen" w:hAnsi="Sylfaen"/>
          <w:b/>
          <w:szCs w:val="22"/>
          <w:lang w:val="af-ZA"/>
        </w:rPr>
        <w:t xml:space="preserve"> </w:t>
      </w:r>
      <w:r>
        <w:rPr>
          <w:rFonts w:ascii="Sylfaen" w:hAnsi="Sylfaen" w:cs="Sylfaen"/>
          <w:b/>
          <w:szCs w:val="22"/>
          <w:lang w:val="es-ES"/>
        </w:rPr>
        <w:t>Ա</w:t>
      </w:r>
      <w:r>
        <w:rPr>
          <w:rFonts w:ascii="Sylfaen" w:hAnsi="Sylfaen"/>
          <w:b/>
          <w:szCs w:val="22"/>
          <w:lang w:val="af-ZA"/>
        </w:rPr>
        <w:t xml:space="preserve"> </w:t>
      </w:r>
      <w:r>
        <w:rPr>
          <w:rFonts w:ascii="Sylfaen" w:hAnsi="Sylfaen" w:cs="Sylfaen"/>
          <w:b/>
          <w:szCs w:val="22"/>
          <w:lang w:val="es-ES"/>
        </w:rPr>
        <w:t>Տ</w:t>
      </w:r>
      <w:r>
        <w:rPr>
          <w:rFonts w:ascii="Sylfaen" w:hAnsi="Sylfaen"/>
          <w:b/>
          <w:szCs w:val="22"/>
          <w:lang w:val="af-ZA"/>
        </w:rPr>
        <w:t xml:space="preserve"> </w:t>
      </w:r>
      <w:r>
        <w:rPr>
          <w:rFonts w:ascii="Sylfaen" w:hAnsi="Sylfaen" w:cs="Sylfaen"/>
          <w:b/>
          <w:szCs w:val="22"/>
          <w:lang w:val="es-ES"/>
        </w:rPr>
        <w:t>Ր</w:t>
      </w:r>
      <w:r>
        <w:rPr>
          <w:rFonts w:ascii="Sylfaen" w:hAnsi="Sylfaen"/>
          <w:b/>
          <w:szCs w:val="22"/>
          <w:lang w:val="af-ZA"/>
        </w:rPr>
        <w:t xml:space="preserve"> </w:t>
      </w:r>
      <w:r>
        <w:rPr>
          <w:rFonts w:ascii="Sylfaen" w:hAnsi="Sylfaen" w:cs="Sylfaen"/>
          <w:b/>
          <w:szCs w:val="22"/>
          <w:lang w:val="es-ES"/>
        </w:rPr>
        <w:t>Ա</w:t>
      </w:r>
      <w:r>
        <w:rPr>
          <w:rFonts w:ascii="Sylfaen" w:hAnsi="Sylfaen"/>
          <w:b/>
          <w:szCs w:val="22"/>
          <w:lang w:val="af-ZA"/>
        </w:rPr>
        <w:t xml:space="preserve"> </w:t>
      </w:r>
      <w:r>
        <w:rPr>
          <w:rFonts w:ascii="Sylfaen" w:hAnsi="Sylfaen" w:cs="Sylfaen"/>
          <w:b/>
          <w:szCs w:val="22"/>
          <w:lang w:val="es-ES"/>
        </w:rPr>
        <w:t>Ս</w:t>
      </w:r>
      <w:r>
        <w:rPr>
          <w:rFonts w:ascii="Sylfaen" w:hAnsi="Sylfaen"/>
          <w:b/>
          <w:szCs w:val="22"/>
          <w:lang w:val="af-ZA"/>
        </w:rPr>
        <w:t xml:space="preserve"> </w:t>
      </w:r>
      <w:r>
        <w:rPr>
          <w:rFonts w:ascii="Sylfaen" w:hAnsi="Sylfaen" w:cs="Sylfaen"/>
          <w:b/>
          <w:szCs w:val="22"/>
          <w:lang w:val="es-ES"/>
        </w:rPr>
        <w:t>Տ</w:t>
      </w:r>
      <w:r>
        <w:rPr>
          <w:rFonts w:ascii="Sylfaen" w:hAnsi="Sylfaen"/>
          <w:b/>
          <w:szCs w:val="22"/>
          <w:lang w:val="af-ZA"/>
        </w:rPr>
        <w:t xml:space="preserve"> </w:t>
      </w:r>
      <w:r>
        <w:rPr>
          <w:rFonts w:ascii="Sylfaen" w:hAnsi="Sylfaen" w:cs="Sylfaen"/>
          <w:b/>
          <w:szCs w:val="22"/>
          <w:lang w:val="es-ES"/>
        </w:rPr>
        <w:t>Ե</w:t>
      </w:r>
      <w:r>
        <w:rPr>
          <w:rFonts w:ascii="Sylfaen" w:hAnsi="Sylfaen"/>
          <w:b/>
          <w:szCs w:val="22"/>
          <w:lang w:val="af-ZA"/>
        </w:rPr>
        <w:t xml:space="preserve"> </w:t>
      </w:r>
      <w:r>
        <w:rPr>
          <w:rFonts w:ascii="Sylfaen" w:hAnsi="Sylfaen" w:cs="Sylfaen"/>
          <w:b/>
          <w:szCs w:val="22"/>
          <w:lang w:val="es-ES"/>
        </w:rPr>
        <w:t>Լ</w:t>
      </w:r>
      <w:r>
        <w:rPr>
          <w:rFonts w:ascii="Sylfaen" w:hAnsi="Sylfaen"/>
          <w:b/>
          <w:szCs w:val="22"/>
          <w:lang w:val="af-ZA"/>
        </w:rPr>
        <w:t xml:space="preserve"> </w:t>
      </w:r>
      <w:r>
        <w:rPr>
          <w:rFonts w:ascii="Sylfaen" w:hAnsi="Sylfaen" w:cs="Sylfaen"/>
          <w:b/>
          <w:szCs w:val="22"/>
          <w:lang w:val="es-ES"/>
        </w:rPr>
        <w:t>ՈՒ</w:t>
      </w:r>
    </w:p>
    <w:p w:rsidR="0027569E" w:rsidRDefault="0027569E" w:rsidP="0027569E">
      <w:pPr>
        <w:ind w:firstLine="567"/>
        <w:jc w:val="center"/>
        <w:rPr>
          <w:rFonts w:ascii="Sylfaen" w:hAnsi="Sylfaen"/>
          <w:szCs w:val="22"/>
          <w:lang w:val="af-ZA"/>
        </w:rPr>
      </w:pPr>
    </w:p>
    <w:p w:rsidR="0027569E" w:rsidRDefault="0027569E" w:rsidP="0027569E">
      <w:pPr>
        <w:jc w:val="center"/>
        <w:rPr>
          <w:rFonts w:ascii="Sylfaen" w:hAnsi="Sylfaen"/>
          <w:b/>
          <w:sz w:val="20"/>
          <w:lang w:val="af-ZA"/>
        </w:rPr>
      </w:pPr>
      <w:r>
        <w:rPr>
          <w:rFonts w:ascii="Sylfaen" w:hAnsi="Sylfaen"/>
          <w:b/>
          <w:sz w:val="20"/>
          <w:lang w:val="af-ZA"/>
        </w:rPr>
        <w:t xml:space="preserve">1. </w:t>
      </w:r>
      <w:r>
        <w:rPr>
          <w:rFonts w:ascii="Sylfaen" w:hAnsi="Sylfaen" w:cs="Sylfaen"/>
          <w:b/>
          <w:sz w:val="20"/>
          <w:lang w:val="es-ES"/>
        </w:rPr>
        <w:t>ԸՆԴՀԱՆՈՒՐ</w:t>
      </w:r>
      <w:r>
        <w:rPr>
          <w:rFonts w:ascii="Sylfaen" w:hAnsi="Sylfaen"/>
          <w:b/>
          <w:sz w:val="20"/>
          <w:lang w:val="af-ZA"/>
        </w:rPr>
        <w:t xml:space="preserve"> </w:t>
      </w:r>
      <w:r>
        <w:rPr>
          <w:rFonts w:ascii="Sylfaen" w:hAnsi="Sylfaen" w:cs="Sylfaen"/>
          <w:b/>
          <w:sz w:val="20"/>
          <w:lang w:val="es-ES"/>
        </w:rPr>
        <w:t>ԴՐՈՒՅԹՆԵՐ</w:t>
      </w:r>
    </w:p>
    <w:p w:rsidR="0027569E" w:rsidRDefault="0027569E" w:rsidP="0027569E">
      <w:pPr>
        <w:ind w:firstLine="567"/>
        <w:jc w:val="both"/>
        <w:rPr>
          <w:rFonts w:ascii="Sylfaen" w:hAnsi="Sylfaen"/>
          <w:szCs w:val="22"/>
          <w:lang w:val="af-ZA"/>
        </w:rPr>
      </w:pPr>
      <w:r>
        <w:rPr>
          <w:rFonts w:ascii="Sylfaen" w:hAnsi="Sylfaen"/>
          <w:szCs w:val="22"/>
          <w:lang w:val="af-ZA"/>
        </w:rPr>
        <w:t xml:space="preserve"> </w:t>
      </w:r>
    </w:p>
    <w:p w:rsidR="0027569E" w:rsidRDefault="0027569E" w:rsidP="0027569E">
      <w:pPr>
        <w:ind w:firstLine="567"/>
        <w:jc w:val="both"/>
        <w:rPr>
          <w:rFonts w:ascii="Sylfaen" w:hAnsi="Sylfaen" w:cs="Sylfaen"/>
          <w:sz w:val="20"/>
          <w:lang w:val="af-ZA"/>
        </w:rPr>
      </w:pPr>
      <w:r>
        <w:rPr>
          <w:rFonts w:ascii="Sylfaen" w:hAnsi="Sylfaen" w:cs="Sylfaen"/>
          <w:sz w:val="20"/>
          <w:lang w:val="af-ZA"/>
        </w:rPr>
        <w:t xml:space="preserve">1.1 </w:t>
      </w:r>
      <w:r>
        <w:rPr>
          <w:rFonts w:ascii="Sylfaen" w:hAnsi="Sylfaen" w:cs="Sylfaen"/>
          <w:sz w:val="20"/>
          <w:lang w:val="ru-RU"/>
        </w:rPr>
        <w:t>Սույն</w:t>
      </w:r>
      <w:r>
        <w:rPr>
          <w:rFonts w:ascii="Sylfaen" w:hAnsi="Sylfaen" w:cs="Sylfaen"/>
          <w:sz w:val="20"/>
          <w:lang w:val="af-ZA"/>
        </w:rPr>
        <w:t xml:space="preserve"> </w:t>
      </w:r>
      <w:r>
        <w:rPr>
          <w:rFonts w:ascii="Sylfaen" w:hAnsi="Sylfaen" w:cs="Sylfaen"/>
          <w:sz w:val="20"/>
          <w:lang w:val="ru-RU"/>
        </w:rPr>
        <w:t>հրահանգը</w:t>
      </w:r>
      <w:r>
        <w:rPr>
          <w:rFonts w:ascii="Sylfaen" w:hAnsi="Sylfaen" w:cs="Sylfaen"/>
          <w:sz w:val="20"/>
          <w:lang w:val="af-ZA"/>
        </w:rPr>
        <w:t xml:space="preserve"> </w:t>
      </w:r>
      <w:r>
        <w:rPr>
          <w:rFonts w:ascii="Sylfaen" w:hAnsi="Sylfaen" w:cs="Sylfaen"/>
          <w:sz w:val="20"/>
          <w:lang w:val="ru-RU"/>
        </w:rPr>
        <w:t>նպատակ</w:t>
      </w:r>
      <w:r>
        <w:rPr>
          <w:rFonts w:ascii="Sylfaen" w:hAnsi="Sylfaen" w:cs="Sylfaen"/>
          <w:sz w:val="20"/>
          <w:lang w:val="af-ZA"/>
        </w:rPr>
        <w:t xml:space="preserve"> </w:t>
      </w:r>
      <w:r>
        <w:rPr>
          <w:rFonts w:ascii="Sylfaen" w:hAnsi="Sylfaen" w:cs="Sylfaen"/>
          <w:sz w:val="20"/>
          <w:lang w:val="ru-RU"/>
        </w:rPr>
        <w:t>ունի</w:t>
      </w:r>
      <w:r>
        <w:rPr>
          <w:rFonts w:ascii="Sylfaen" w:hAnsi="Sylfaen" w:cs="Sylfaen"/>
          <w:sz w:val="20"/>
          <w:lang w:val="af-ZA"/>
        </w:rPr>
        <w:t xml:space="preserve"> </w:t>
      </w:r>
      <w:r>
        <w:rPr>
          <w:rFonts w:ascii="Sylfaen" w:hAnsi="Sylfaen" w:cs="Sylfaen"/>
          <w:sz w:val="20"/>
          <w:lang w:val="ru-RU"/>
        </w:rPr>
        <w:t>օժանդակել</w:t>
      </w:r>
      <w:r>
        <w:rPr>
          <w:rFonts w:ascii="Sylfaen" w:hAnsi="Sylfaen" w:cs="Sylfaen"/>
          <w:sz w:val="20"/>
          <w:lang w:val="af-ZA"/>
        </w:rPr>
        <w:t xml:space="preserve"> մ</w:t>
      </w:r>
      <w:r>
        <w:rPr>
          <w:rFonts w:ascii="Sylfaen" w:hAnsi="Sylfaen" w:cs="Sylfaen"/>
          <w:sz w:val="20"/>
          <w:lang w:val="ru-RU"/>
        </w:rPr>
        <w:t>ասնակիցներին</w:t>
      </w:r>
      <w:r>
        <w:rPr>
          <w:rFonts w:ascii="Sylfaen" w:hAnsi="Sylfaen" w:cs="Sylfaen"/>
          <w:sz w:val="20"/>
          <w:lang w:val="af-ZA"/>
        </w:rPr>
        <w:t xml:space="preserve"> </w:t>
      </w:r>
      <w:r>
        <w:rPr>
          <w:rFonts w:ascii="Sylfaen" w:hAnsi="Sylfaen" w:cs="Sylfaen"/>
          <w:sz w:val="20"/>
          <w:lang w:val="ru-RU"/>
        </w:rPr>
        <w:t>հայտը</w:t>
      </w:r>
      <w:r>
        <w:rPr>
          <w:rFonts w:ascii="Sylfaen" w:hAnsi="Sylfaen" w:cs="Sylfaen"/>
          <w:sz w:val="20"/>
          <w:lang w:val="af-ZA"/>
        </w:rPr>
        <w:t xml:space="preserve"> </w:t>
      </w:r>
      <w:r>
        <w:rPr>
          <w:rFonts w:ascii="Sylfaen" w:hAnsi="Sylfaen" w:cs="Sylfaen"/>
          <w:sz w:val="20"/>
          <w:lang w:val="ru-RU"/>
        </w:rPr>
        <w:t>պատրաստելիս։</w:t>
      </w:r>
    </w:p>
    <w:p w:rsidR="0027569E" w:rsidRDefault="0027569E" w:rsidP="0027569E">
      <w:pPr>
        <w:ind w:firstLine="567"/>
        <w:jc w:val="both"/>
        <w:rPr>
          <w:rFonts w:ascii="Sylfaen" w:hAnsi="Sylfaen" w:cs="Sylfaen"/>
          <w:sz w:val="20"/>
          <w:lang w:val="af-ZA"/>
        </w:rPr>
      </w:pPr>
      <w:r>
        <w:rPr>
          <w:rFonts w:ascii="Sylfaen" w:hAnsi="Sylfaen" w:cs="Sylfaen"/>
          <w:sz w:val="20"/>
          <w:lang w:val="af-ZA"/>
        </w:rPr>
        <w:t xml:space="preserve">1.2 </w:t>
      </w:r>
      <w:r>
        <w:rPr>
          <w:rFonts w:ascii="Sylfaen" w:hAnsi="Sylfaen" w:cs="Sylfaen"/>
          <w:sz w:val="20"/>
          <w:lang w:val="ru-RU"/>
        </w:rPr>
        <w:t>Նպատակահարմարության</w:t>
      </w:r>
      <w:r>
        <w:rPr>
          <w:rFonts w:ascii="Sylfaen" w:hAnsi="Sylfaen" w:cs="Sylfaen"/>
          <w:sz w:val="20"/>
          <w:lang w:val="af-ZA"/>
        </w:rPr>
        <w:t xml:space="preserve"> </w:t>
      </w:r>
      <w:r>
        <w:rPr>
          <w:rFonts w:ascii="Sylfaen" w:hAnsi="Sylfaen" w:cs="Sylfaen"/>
          <w:sz w:val="20"/>
          <w:lang w:val="ru-RU"/>
        </w:rPr>
        <w:t>դեպքում</w:t>
      </w:r>
      <w:r>
        <w:rPr>
          <w:rFonts w:ascii="Sylfaen" w:hAnsi="Sylfaen" w:cs="Sylfaen"/>
          <w:sz w:val="20"/>
          <w:lang w:val="af-ZA"/>
        </w:rPr>
        <w:t xml:space="preserve"> մ</w:t>
      </w:r>
      <w:r>
        <w:rPr>
          <w:rFonts w:ascii="Sylfaen" w:hAnsi="Sylfaen" w:cs="Sylfaen"/>
          <w:sz w:val="20"/>
          <w:lang w:val="ru-RU"/>
        </w:rPr>
        <w:t>ասնակիցը</w:t>
      </w:r>
      <w:r>
        <w:rPr>
          <w:rFonts w:ascii="Sylfaen" w:hAnsi="Sylfaen" w:cs="Sylfaen"/>
          <w:sz w:val="20"/>
          <w:lang w:val="af-ZA"/>
        </w:rPr>
        <w:t xml:space="preserve"> </w:t>
      </w:r>
      <w:r>
        <w:rPr>
          <w:rFonts w:ascii="Sylfaen" w:hAnsi="Sylfaen" w:cs="Sylfaen"/>
          <w:sz w:val="20"/>
          <w:lang w:val="ru-RU"/>
        </w:rPr>
        <w:t>պահանջվող</w:t>
      </w:r>
      <w:r>
        <w:rPr>
          <w:rFonts w:ascii="Sylfaen" w:hAnsi="Sylfaen" w:cs="Sylfaen"/>
          <w:sz w:val="20"/>
          <w:lang w:val="af-ZA"/>
        </w:rPr>
        <w:t xml:space="preserve"> </w:t>
      </w:r>
      <w:r>
        <w:rPr>
          <w:rFonts w:ascii="Sylfaen" w:hAnsi="Sylfaen" w:cs="Sylfaen"/>
          <w:sz w:val="20"/>
          <w:lang w:val="ru-RU"/>
        </w:rPr>
        <w:t>տեղեկությունները</w:t>
      </w:r>
      <w:r>
        <w:rPr>
          <w:rFonts w:ascii="Sylfaen" w:hAnsi="Sylfaen" w:cs="Sylfaen"/>
          <w:sz w:val="20"/>
          <w:lang w:val="af-ZA"/>
        </w:rPr>
        <w:t xml:space="preserve"> </w:t>
      </w:r>
      <w:r>
        <w:rPr>
          <w:rFonts w:ascii="Sylfaen" w:hAnsi="Sylfaen" w:cs="Sylfaen"/>
          <w:sz w:val="20"/>
          <w:lang w:val="ru-RU"/>
        </w:rPr>
        <w:t>կարող</w:t>
      </w:r>
      <w:r>
        <w:rPr>
          <w:rFonts w:ascii="Sylfaen" w:hAnsi="Sylfaen" w:cs="Sylfaen"/>
          <w:sz w:val="20"/>
          <w:lang w:val="af-ZA"/>
        </w:rPr>
        <w:t xml:space="preserve"> </w:t>
      </w:r>
      <w:r>
        <w:rPr>
          <w:rFonts w:ascii="Sylfaen" w:hAnsi="Sylfaen" w:cs="Sylfaen"/>
          <w:sz w:val="20"/>
          <w:lang w:val="ru-RU"/>
        </w:rPr>
        <w:t>է</w:t>
      </w:r>
      <w:r>
        <w:rPr>
          <w:rFonts w:ascii="Sylfaen" w:hAnsi="Sylfaen" w:cs="Sylfaen"/>
          <w:sz w:val="20"/>
          <w:lang w:val="af-ZA"/>
        </w:rPr>
        <w:t xml:space="preserve"> </w:t>
      </w:r>
      <w:r>
        <w:rPr>
          <w:rFonts w:ascii="Sylfaen" w:hAnsi="Sylfaen" w:cs="Sylfaen"/>
          <w:sz w:val="20"/>
          <w:lang w:val="ru-RU"/>
        </w:rPr>
        <w:t>ներկայացնել</w:t>
      </w:r>
      <w:r>
        <w:rPr>
          <w:rFonts w:ascii="Sylfaen" w:hAnsi="Sylfaen" w:cs="Sylfaen"/>
          <w:sz w:val="20"/>
          <w:lang w:val="af-ZA"/>
        </w:rPr>
        <w:t xml:space="preserve"> </w:t>
      </w:r>
      <w:r>
        <w:rPr>
          <w:rFonts w:ascii="Sylfaen" w:hAnsi="Sylfaen" w:cs="Sylfaen"/>
          <w:sz w:val="20"/>
          <w:lang w:val="ru-RU"/>
        </w:rPr>
        <w:t>սույն</w:t>
      </w:r>
      <w:r>
        <w:rPr>
          <w:rFonts w:ascii="Sylfaen" w:hAnsi="Sylfaen" w:cs="Sylfaen"/>
          <w:sz w:val="20"/>
          <w:lang w:val="af-ZA"/>
        </w:rPr>
        <w:t xml:space="preserve"> </w:t>
      </w:r>
      <w:r>
        <w:rPr>
          <w:rFonts w:ascii="Sylfaen" w:hAnsi="Sylfaen" w:cs="Sylfaen"/>
          <w:sz w:val="20"/>
          <w:lang w:val="ru-RU"/>
        </w:rPr>
        <w:t>հրահանգով</w:t>
      </w:r>
      <w:r>
        <w:rPr>
          <w:rFonts w:ascii="Sylfaen" w:hAnsi="Sylfaen" w:cs="Sylfaen"/>
          <w:sz w:val="20"/>
          <w:lang w:val="af-ZA"/>
        </w:rPr>
        <w:t xml:space="preserve"> </w:t>
      </w:r>
      <w:r>
        <w:rPr>
          <w:rFonts w:ascii="Sylfaen" w:hAnsi="Sylfaen" w:cs="Sylfaen"/>
          <w:sz w:val="20"/>
          <w:lang w:val="ru-RU"/>
        </w:rPr>
        <w:t>առաջարկվող</w:t>
      </w:r>
      <w:r>
        <w:rPr>
          <w:rFonts w:ascii="Sylfaen" w:hAnsi="Sylfaen" w:cs="Sylfaen"/>
          <w:sz w:val="20"/>
          <w:lang w:val="af-ZA"/>
        </w:rPr>
        <w:t xml:space="preserve"> </w:t>
      </w:r>
      <w:r>
        <w:rPr>
          <w:rFonts w:ascii="Sylfaen" w:hAnsi="Sylfaen" w:cs="Sylfaen"/>
          <w:sz w:val="20"/>
          <w:lang w:val="ru-RU"/>
        </w:rPr>
        <w:t>ձևերից</w:t>
      </w:r>
      <w:r>
        <w:rPr>
          <w:rFonts w:ascii="Sylfaen" w:hAnsi="Sylfaen" w:cs="Sylfaen"/>
          <w:sz w:val="20"/>
          <w:lang w:val="af-ZA"/>
        </w:rPr>
        <w:t xml:space="preserve"> </w:t>
      </w:r>
      <w:r>
        <w:rPr>
          <w:rFonts w:ascii="Sylfaen" w:hAnsi="Sylfaen" w:cs="Sylfaen"/>
          <w:sz w:val="20"/>
          <w:lang w:val="ru-RU"/>
        </w:rPr>
        <w:t>տարբերվող</w:t>
      </w:r>
      <w:r>
        <w:rPr>
          <w:rFonts w:ascii="Sylfaen" w:hAnsi="Sylfaen" w:cs="Sylfaen"/>
          <w:sz w:val="20"/>
          <w:lang w:val="af-ZA"/>
        </w:rPr>
        <w:t xml:space="preserve">` </w:t>
      </w:r>
      <w:r>
        <w:rPr>
          <w:rFonts w:ascii="Sylfaen" w:hAnsi="Sylfaen" w:cs="Sylfaen"/>
          <w:sz w:val="20"/>
          <w:lang w:val="ru-RU"/>
        </w:rPr>
        <w:t>այլ</w:t>
      </w:r>
      <w:r>
        <w:rPr>
          <w:rFonts w:ascii="Sylfaen" w:hAnsi="Sylfaen" w:cs="Sylfaen"/>
          <w:sz w:val="20"/>
          <w:lang w:val="af-ZA"/>
        </w:rPr>
        <w:t xml:space="preserve"> </w:t>
      </w:r>
      <w:r>
        <w:rPr>
          <w:rFonts w:ascii="Sylfaen" w:hAnsi="Sylfaen" w:cs="Sylfaen"/>
          <w:sz w:val="20"/>
          <w:lang w:val="ru-RU"/>
        </w:rPr>
        <w:t>ձևերով</w:t>
      </w:r>
      <w:r>
        <w:rPr>
          <w:rFonts w:ascii="Sylfaen" w:hAnsi="Sylfaen" w:cs="Sylfaen"/>
          <w:sz w:val="20"/>
          <w:lang w:val="af-ZA"/>
        </w:rPr>
        <w:t xml:space="preserve">` </w:t>
      </w:r>
      <w:r>
        <w:rPr>
          <w:rFonts w:ascii="Sylfaen" w:hAnsi="Sylfaen" w:cs="Sylfaen"/>
          <w:sz w:val="20"/>
          <w:lang w:val="ru-RU"/>
        </w:rPr>
        <w:t>պահպանելով</w:t>
      </w:r>
      <w:r>
        <w:rPr>
          <w:rFonts w:ascii="Sylfaen" w:hAnsi="Sylfaen" w:cs="Sylfaen"/>
          <w:sz w:val="20"/>
          <w:lang w:val="af-ZA"/>
        </w:rPr>
        <w:t xml:space="preserve"> </w:t>
      </w:r>
      <w:r>
        <w:rPr>
          <w:rFonts w:ascii="Sylfaen" w:hAnsi="Sylfaen" w:cs="Sylfaen"/>
          <w:sz w:val="20"/>
          <w:lang w:val="ru-RU"/>
        </w:rPr>
        <w:t>պահանջվող</w:t>
      </w:r>
      <w:r>
        <w:rPr>
          <w:rFonts w:ascii="Sylfaen" w:hAnsi="Sylfaen" w:cs="Sylfaen"/>
          <w:sz w:val="20"/>
          <w:lang w:val="af-ZA"/>
        </w:rPr>
        <w:t xml:space="preserve"> </w:t>
      </w:r>
      <w:r>
        <w:rPr>
          <w:rFonts w:ascii="Sylfaen" w:hAnsi="Sylfaen" w:cs="Sylfaen"/>
          <w:sz w:val="20"/>
          <w:lang w:val="ru-RU"/>
        </w:rPr>
        <w:t>վավերապայմանները։</w:t>
      </w:r>
    </w:p>
    <w:p w:rsidR="0027569E" w:rsidRDefault="0027569E" w:rsidP="0027569E">
      <w:pPr>
        <w:ind w:firstLine="567"/>
        <w:jc w:val="both"/>
        <w:rPr>
          <w:rFonts w:ascii="Sylfaen" w:hAnsi="Sylfaen" w:cs="Sylfaen"/>
          <w:sz w:val="20"/>
          <w:lang w:val="af-ZA"/>
        </w:rPr>
      </w:pPr>
      <w:r>
        <w:rPr>
          <w:rFonts w:ascii="Sylfaen" w:hAnsi="Sylfaen" w:cs="Sylfaen"/>
          <w:sz w:val="20"/>
          <w:lang w:val="af-ZA"/>
        </w:rPr>
        <w:t xml:space="preserve">1.3 </w:t>
      </w:r>
      <w:r>
        <w:rPr>
          <w:rFonts w:ascii="Sylfaen" w:hAnsi="Sylfaen" w:cs="Sylfaen"/>
          <w:sz w:val="20"/>
          <w:lang w:val="ru-RU"/>
        </w:rPr>
        <w:t>Հայտերը</w:t>
      </w:r>
      <w:r>
        <w:rPr>
          <w:rFonts w:ascii="Sylfaen" w:hAnsi="Sylfaen" w:cs="Sylfaen"/>
          <w:sz w:val="20"/>
          <w:lang w:val="af-ZA"/>
        </w:rPr>
        <w:t xml:space="preserve">, </w:t>
      </w:r>
      <w:r>
        <w:rPr>
          <w:rFonts w:ascii="Sylfaen" w:hAnsi="Sylfaen" w:cs="Sylfaen"/>
          <w:sz w:val="20"/>
          <w:lang w:val="ru-RU"/>
        </w:rPr>
        <w:t>հայերենից</w:t>
      </w:r>
      <w:r>
        <w:rPr>
          <w:rFonts w:ascii="Sylfaen" w:hAnsi="Sylfaen" w:cs="Sylfaen"/>
          <w:sz w:val="20"/>
          <w:lang w:val="af-ZA"/>
        </w:rPr>
        <w:t xml:space="preserve"> </w:t>
      </w:r>
      <w:r>
        <w:rPr>
          <w:rFonts w:ascii="Sylfaen" w:hAnsi="Sylfaen" w:cs="Sylfaen"/>
          <w:sz w:val="20"/>
          <w:lang w:val="ru-RU"/>
        </w:rPr>
        <w:t>բացի</w:t>
      </w:r>
      <w:r>
        <w:rPr>
          <w:rFonts w:ascii="Sylfaen" w:hAnsi="Sylfaen" w:cs="Sylfaen"/>
          <w:sz w:val="20"/>
          <w:lang w:val="af-ZA"/>
        </w:rPr>
        <w:t xml:space="preserve">, </w:t>
      </w:r>
      <w:r>
        <w:rPr>
          <w:rFonts w:ascii="Sylfaen" w:hAnsi="Sylfaen" w:cs="Sylfaen"/>
          <w:sz w:val="20"/>
          <w:lang w:val="ru-RU"/>
        </w:rPr>
        <w:t>կարող</w:t>
      </w:r>
      <w:r>
        <w:rPr>
          <w:rFonts w:ascii="Sylfaen" w:hAnsi="Sylfaen" w:cs="Sylfaen"/>
          <w:sz w:val="20"/>
          <w:lang w:val="af-ZA"/>
        </w:rPr>
        <w:t xml:space="preserve"> </w:t>
      </w:r>
      <w:r>
        <w:rPr>
          <w:rFonts w:ascii="Sylfaen" w:hAnsi="Sylfaen" w:cs="Sylfaen"/>
          <w:sz w:val="20"/>
          <w:lang w:val="ru-RU"/>
        </w:rPr>
        <w:t>են</w:t>
      </w:r>
      <w:r>
        <w:rPr>
          <w:rFonts w:ascii="Sylfaen" w:hAnsi="Sylfaen" w:cs="Sylfaen"/>
          <w:sz w:val="20"/>
          <w:lang w:val="af-ZA"/>
        </w:rPr>
        <w:t xml:space="preserve"> </w:t>
      </w:r>
      <w:r>
        <w:rPr>
          <w:rFonts w:ascii="Sylfaen" w:hAnsi="Sylfaen" w:cs="Sylfaen"/>
          <w:sz w:val="20"/>
          <w:lang w:val="ru-RU"/>
        </w:rPr>
        <w:t>ներկայացվել</w:t>
      </w:r>
      <w:r>
        <w:rPr>
          <w:rFonts w:ascii="Sylfaen" w:hAnsi="Sylfaen" w:cs="Sylfaen"/>
          <w:sz w:val="20"/>
          <w:lang w:val="af-ZA"/>
        </w:rPr>
        <w:t xml:space="preserve"> </w:t>
      </w:r>
      <w:r>
        <w:rPr>
          <w:rFonts w:ascii="Sylfaen" w:hAnsi="Sylfaen" w:cs="Sylfaen"/>
          <w:sz w:val="20"/>
          <w:lang w:val="ru-RU"/>
        </w:rPr>
        <w:t>նաև</w:t>
      </w:r>
      <w:r>
        <w:rPr>
          <w:rFonts w:ascii="Sylfaen" w:hAnsi="Sylfaen" w:cs="Sylfaen"/>
          <w:sz w:val="20"/>
          <w:lang w:val="af-ZA"/>
        </w:rPr>
        <w:t xml:space="preserve"> </w:t>
      </w:r>
      <w:r>
        <w:rPr>
          <w:rFonts w:ascii="Sylfaen" w:hAnsi="Sylfaen" w:cs="Sylfaen"/>
          <w:sz w:val="20"/>
          <w:lang w:val="ru-RU"/>
        </w:rPr>
        <w:t>անգլերեն</w:t>
      </w:r>
      <w:r>
        <w:rPr>
          <w:rFonts w:ascii="Sylfaen" w:hAnsi="Sylfaen" w:cs="Sylfaen"/>
          <w:sz w:val="20"/>
          <w:lang w:val="af-ZA"/>
        </w:rPr>
        <w:t xml:space="preserve"> </w:t>
      </w:r>
      <w:r>
        <w:rPr>
          <w:rFonts w:ascii="Sylfaen" w:hAnsi="Sylfaen" w:cs="Sylfaen"/>
          <w:sz w:val="20"/>
          <w:lang w:val="ru-RU"/>
        </w:rPr>
        <w:t>կամ</w:t>
      </w:r>
      <w:r>
        <w:rPr>
          <w:rFonts w:ascii="Sylfaen" w:hAnsi="Sylfaen" w:cs="Sylfaen"/>
          <w:sz w:val="20"/>
          <w:lang w:val="af-ZA"/>
        </w:rPr>
        <w:t xml:space="preserve"> </w:t>
      </w:r>
      <w:r>
        <w:rPr>
          <w:rFonts w:ascii="Sylfaen" w:hAnsi="Sylfaen" w:cs="Sylfaen"/>
          <w:sz w:val="20"/>
          <w:lang w:val="ru-RU"/>
        </w:rPr>
        <w:t>ռուսերեն։</w:t>
      </w:r>
      <w:r>
        <w:rPr>
          <w:rFonts w:ascii="Sylfaen" w:hAnsi="Sylfaen" w:cs="Sylfaen"/>
          <w:sz w:val="20"/>
          <w:lang w:val="af-ZA"/>
        </w:rPr>
        <w:t xml:space="preserve"> </w:t>
      </w:r>
    </w:p>
    <w:p w:rsidR="0027569E" w:rsidRDefault="0027569E" w:rsidP="0027569E">
      <w:pPr>
        <w:jc w:val="center"/>
        <w:rPr>
          <w:rFonts w:ascii="Sylfaen" w:hAnsi="Sylfaen"/>
          <w:b/>
          <w:szCs w:val="22"/>
          <w:lang w:val="af-ZA"/>
        </w:rPr>
      </w:pPr>
    </w:p>
    <w:p w:rsidR="0027569E" w:rsidRDefault="0027569E" w:rsidP="0027569E">
      <w:pPr>
        <w:jc w:val="center"/>
        <w:rPr>
          <w:rFonts w:ascii="Sylfaen" w:hAnsi="Sylfaen"/>
          <w:b/>
          <w:sz w:val="20"/>
          <w:lang w:val="af-ZA"/>
        </w:rPr>
      </w:pPr>
      <w:r>
        <w:rPr>
          <w:rFonts w:ascii="Sylfaen" w:hAnsi="Sylfaen"/>
          <w:b/>
          <w:sz w:val="20"/>
          <w:lang w:val="af-ZA"/>
        </w:rPr>
        <w:t xml:space="preserve">2. </w:t>
      </w:r>
      <w:r>
        <w:rPr>
          <w:rFonts w:ascii="Sylfaen" w:hAnsi="Sylfaen" w:cs="Sylfaen"/>
          <w:b/>
          <w:sz w:val="20"/>
          <w:lang w:val="es-ES"/>
        </w:rPr>
        <w:t>ԸՆԹԱՑԱԿԱՐԳԻ</w:t>
      </w:r>
      <w:r>
        <w:rPr>
          <w:rFonts w:ascii="Sylfaen" w:hAnsi="Sylfaen"/>
          <w:b/>
          <w:sz w:val="20"/>
          <w:lang w:val="af-ZA"/>
        </w:rPr>
        <w:t xml:space="preserve"> </w:t>
      </w:r>
      <w:r>
        <w:rPr>
          <w:rFonts w:ascii="Sylfaen" w:hAnsi="Sylfaen" w:cs="Sylfaen"/>
          <w:b/>
          <w:sz w:val="20"/>
          <w:lang w:val="es-ES"/>
        </w:rPr>
        <w:t>ՀԱՅՏԸ</w:t>
      </w:r>
    </w:p>
    <w:p w:rsidR="0027569E" w:rsidRDefault="0027569E" w:rsidP="0027569E">
      <w:pPr>
        <w:ind w:firstLine="720"/>
        <w:jc w:val="center"/>
        <w:rPr>
          <w:rFonts w:ascii="Sylfaen" w:hAnsi="Sylfaen"/>
          <w:szCs w:val="22"/>
          <w:lang w:val="af-ZA"/>
        </w:rPr>
      </w:pPr>
    </w:p>
    <w:p w:rsidR="0027569E" w:rsidRDefault="0027569E" w:rsidP="0027569E">
      <w:pPr>
        <w:ind w:firstLine="567"/>
        <w:jc w:val="both"/>
        <w:rPr>
          <w:rFonts w:ascii="Sylfaen" w:hAnsi="Sylfaen"/>
          <w:sz w:val="20"/>
          <w:szCs w:val="20"/>
          <w:lang w:val="es-ES"/>
        </w:rPr>
      </w:pPr>
      <w:r>
        <w:rPr>
          <w:rFonts w:ascii="Sylfaen" w:hAnsi="Sylfaen"/>
          <w:sz w:val="20"/>
          <w:szCs w:val="20"/>
          <w:lang w:val="hy-AM"/>
        </w:rPr>
        <w:t xml:space="preserve">Ընթացակարգին մասնակցելու համար </w:t>
      </w:r>
      <w:r>
        <w:rPr>
          <w:rFonts w:ascii="Sylfaen" w:hAnsi="Sylfaen"/>
          <w:sz w:val="20"/>
          <w:szCs w:val="20"/>
        </w:rPr>
        <w:t>մ</w:t>
      </w:r>
      <w:r>
        <w:rPr>
          <w:rFonts w:ascii="Sylfaen" w:hAnsi="Sylfaen"/>
          <w:sz w:val="20"/>
          <w:szCs w:val="20"/>
          <w:lang w:val="hy-AM"/>
        </w:rPr>
        <w:t xml:space="preserve">ասնակիցը </w:t>
      </w:r>
      <w:r>
        <w:rPr>
          <w:rFonts w:ascii="Sylfaen" w:hAnsi="Sylfaen"/>
          <w:sz w:val="20"/>
          <w:szCs w:val="20"/>
        </w:rPr>
        <w:t>սույն</w:t>
      </w:r>
      <w:r>
        <w:rPr>
          <w:rFonts w:ascii="Sylfaen" w:hAnsi="Sylfaen"/>
          <w:sz w:val="20"/>
          <w:szCs w:val="20"/>
          <w:lang w:val="af-ZA"/>
        </w:rPr>
        <w:t xml:space="preserve"> </w:t>
      </w:r>
      <w:r>
        <w:rPr>
          <w:rFonts w:ascii="Sylfaen" w:hAnsi="Sylfaen"/>
          <w:sz w:val="20"/>
          <w:szCs w:val="20"/>
        </w:rPr>
        <w:t>հրավերի</w:t>
      </w:r>
      <w:r>
        <w:rPr>
          <w:rFonts w:ascii="Sylfaen" w:hAnsi="Sylfaen"/>
          <w:sz w:val="20"/>
          <w:szCs w:val="20"/>
          <w:lang w:val="af-ZA"/>
        </w:rPr>
        <w:t xml:space="preserve"> 2-</w:t>
      </w:r>
      <w:r>
        <w:rPr>
          <w:rFonts w:ascii="Sylfaen" w:hAnsi="Sylfaen"/>
          <w:sz w:val="20"/>
          <w:szCs w:val="20"/>
        </w:rPr>
        <w:t>րդ</w:t>
      </w:r>
      <w:r>
        <w:rPr>
          <w:rFonts w:ascii="Sylfaen" w:hAnsi="Sylfaen"/>
          <w:sz w:val="20"/>
          <w:szCs w:val="20"/>
          <w:lang w:val="af-ZA"/>
        </w:rPr>
        <w:t xml:space="preserve"> </w:t>
      </w:r>
      <w:r>
        <w:rPr>
          <w:rFonts w:ascii="Sylfaen" w:hAnsi="Sylfaen"/>
          <w:sz w:val="20"/>
          <w:szCs w:val="20"/>
        </w:rPr>
        <w:t>մասի</w:t>
      </w:r>
      <w:r>
        <w:rPr>
          <w:rFonts w:ascii="Sylfaen" w:hAnsi="Sylfaen"/>
          <w:sz w:val="20"/>
          <w:szCs w:val="20"/>
          <w:lang w:val="af-ZA"/>
        </w:rPr>
        <w:t xml:space="preserve"> 3-</w:t>
      </w:r>
      <w:r>
        <w:rPr>
          <w:rFonts w:ascii="Sylfaen" w:hAnsi="Sylfaen"/>
          <w:sz w:val="20"/>
          <w:szCs w:val="20"/>
        </w:rPr>
        <w:t>րդ</w:t>
      </w:r>
      <w:r>
        <w:rPr>
          <w:rFonts w:ascii="Sylfaen" w:hAnsi="Sylfaen"/>
          <w:sz w:val="20"/>
          <w:szCs w:val="20"/>
          <w:lang w:val="af-ZA"/>
        </w:rPr>
        <w:t xml:space="preserve"> </w:t>
      </w:r>
      <w:r>
        <w:rPr>
          <w:rFonts w:ascii="Sylfaen" w:hAnsi="Sylfaen"/>
          <w:sz w:val="20"/>
          <w:szCs w:val="20"/>
        </w:rPr>
        <w:t>բաժնով</w:t>
      </w:r>
      <w:r>
        <w:rPr>
          <w:rFonts w:ascii="Sylfaen" w:hAnsi="Sylfaen"/>
          <w:sz w:val="20"/>
          <w:szCs w:val="20"/>
          <w:lang w:val="af-ZA"/>
        </w:rPr>
        <w:t xml:space="preserve"> </w:t>
      </w:r>
      <w:r>
        <w:rPr>
          <w:rFonts w:ascii="Sylfaen" w:hAnsi="Sylfaen"/>
          <w:sz w:val="20"/>
          <w:szCs w:val="20"/>
        </w:rPr>
        <w:t>սահմանված</w:t>
      </w:r>
      <w:r>
        <w:rPr>
          <w:rFonts w:ascii="Sylfaen" w:hAnsi="Sylfaen"/>
          <w:sz w:val="20"/>
          <w:szCs w:val="20"/>
          <w:lang w:val="af-ZA"/>
        </w:rPr>
        <w:t xml:space="preserve"> </w:t>
      </w:r>
      <w:r>
        <w:rPr>
          <w:rFonts w:ascii="Sylfaen" w:hAnsi="Sylfaen"/>
          <w:sz w:val="20"/>
          <w:szCs w:val="20"/>
        </w:rPr>
        <w:t>կարգով</w:t>
      </w:r>
      <w:r>
        <w:rPr>
          <w:rFonts w:ascii="Sylfaen" w:hAnsi="Sylfaen"/>
          <w:sz w:val="20"/>
          <w:szCs w:val="20"/>
          <w:lang w:val="hy-AM"/>
        </w:rPr>
        <w:t xml:space="preserve"> ներկայացնում է հայտ: Հայտին կցվում են սույն հրավերով նախատեսված համապատասխան փաստաթղթեր</w:t>
      </w:r>
      <w:r>
        <w:rPr>
          <w:rFonts w:ascii="Sylfaen" w:hAnsi="Sylfaen"/>
          <w:sz w:val="20"/>
          <w:szCs w:val="20"/>
          <w:lang w:val="es-ES"/>
        </w:rPr>
        <w:t>ը:</w:t>
      </w:r>
    </w:p>
    <w:p w:rsidR="0027569E" w:rsidRDefault="0027569E" w:rsidP="0027569E">
      <w:pPr>
        <w:ind w:firstLine="567"/>
        <w:jc w:val="both"/>
        <w:rPr>
          <w:rFonts w:ascii="Sylfaen" w:hAnsi="Sylfaen" w:cs="Sylfaen"/>
          <w:sz w:val="20"/>
          <w:lang w:val="es-ES"/>
        </w:rPr>
      </w:pPr>
      <w:r>
        <w:rPr>
          <w:rFonts w:ascii="Sylfaen" w:hAnsi="Sylfaen" w:cs="Sylfaen"/>
          <w:sz w:val="20"/>
        </w:rPr>
        <w:t>Մասնակիցը</w:t>
      </w:r>
      <w:r>
        <w:rPr>
          <w:rFonts w:ascii="Sylfaen" w:hAnsi="Sylfaen" w:cs="Sylfaen"/>
          <w:sz w:val="20"/>
          <w:lang w:val="es-ES"/>
        </w:rPr>
        <w:t xml:space="preserve"> </w:t>
      </w:r>
      <w:r>
        <w:rPr>
          <w:rFonts w:ascii="Sylfaen" w:hAnsi="Sylfaen" w:cs="Sylfaen"/>
          <w:sz w:val="20"/>
        </w:rPr>
        <w:t>հայտով</w:t>
      </w:r>
      <w:r>
        <w:rPr>
          <w:rFonts w:ascii="Sylfaen" w:hAnsi="Sylfaen" w:cs="Sylfaen"/>
          <w:sz w:val="20"/>
          <w:lang w:val="es-ES"/>
        </w:rPr>
        <w:t xml:space="preserve"> </w:t>
      </w:r>
      <w:r>
        <w:rPr>
          <w:rFonts w:ascii="Sylfaen" w:hAnsi="Sylfaen" w:cs="Sylfaen"/>
          <w:sz w:val="20"/>
        </w:rPr>
        <w:t>ներկայացնում</w:t>
      </w:r>
      <w:r>
        <w:rPr>
          <w:rFonts w:ascii="Sylfaen" w:hAnsi="Sylfaen" w:cs="Sylfaen"/>
          <w:sz w:val="20"/>
          <w:lang w:val="es-ES"/>
        </w:rPr>
        <w:t xml:space="preserve"> </w:t>
      </w:r>
      <w:r>
        <w:rPr>
          <w:rFonts w:ascii="Sylfaen" w:hAnsi="Sylfaen" w:cs="Sylfaen"/>
          <w:sz w:val="20"/>
        </w:rPr>
        <w:t>է</w:t>
      </w:r>
      <w:r>
        <w:rPr>
          <w:rFonts w:ascii="Sylfaen" w:hAnsi="Sylfaen" w:cs="Sylfaen"/>
          <w:sz w:val="20"/>
          <w:lang w:val="es-ES"/>
        </w:rPr>
        <w:t xml:space="preserve"> </w:t>
      </w:r>
      <w:r>
        <w:rPr>
          <w:rFonts w:ascii="Sylfaen" w:hAnsi="Sylfaen" w:cs="Sylfaen"/>
          <w:sz w:val="20"/>
        </w:rPr>
        <w:t>իր</w:t>
      </w:r>
      <w:r>
        <w:rPr>
          <w:rFonts w:ascii="Sylfaen" w:hAnsi="Sylfaen" w:cs="Sylfaen"/>
          <w:sz w:val="20"/>
          <w:lang w:val="es-ES"/>
        </w:rPr>
        <w:t xml:space="preserve"> </w:t>
      </w:r>
      <w:r>
        <w:rPr>
          <w:rFonts w:ascii="Sylfaen" w:hAnsi="Sylfaen" w:cs="Sylfaen"/>
          <w:sz w:val="20"/>
        </w:rPr>
        <w:t>կողմից</w:t>
      </w:r>
      <w:r>
        <w:rPr>
          <w:rFonts w:ascii="Sylfaen" w:hAnsi="Sylfaen" w:cs="Sylfaen"/>
          <w:sz w:val="20"/>
          <w:lang w:val="es-ES"/>
        </w:rPr>
        <w:t xml:space="preserve"> </w:t>
      </w:r>
      <w:r>
        <w:rPr>
          <w:rFonts w:ascii="Sylfaen" w:hAnsi="Sylfaen" w:cs="Sylfaen"/>
          <w:sz w:val="20"/>
        </w:rPr>
        <w:t>հաստատված</w:t>
      </w:r>
      <w:r>
        <w:rPr>
          <w:rFonts w:ascii="Sylfaen" w:hAnsi="Sylfaen" w:cs="Sylfaen"/>
          <w:sz w:val="20"/>
          <w:lang w:val="es-ES"/>
        </w:rPr>
        <w:t>`</w:t>
      </w:r>
    </w:p>
    <w:p w:rsidR="0027569E" w:rsidRDefault="0027569E" w:rsidP="0027569E">
      <w:pPr>
        <w:ind w:firstLine="567"/>
        <w:jc w:val="both"/>
        <w:rPr>
          <w:rFonts w:ascii="Sylfaen" w:hAnsi="Sylfaen" w:cs="Sylfaen"/>
          <w:sz w:val="20"/>
          <w:lang w:val="es-ES"/>
        </w:rPr>
      </w:pPr>
      <w:r>
        <w:rPr>
          <w:rFonts w:ascii="Sylfaen" w:hAnsi="Sylfaen" w:cs="Sylfaen"/>
          <w:sz w:val="20"/>
          <w:lang w:val="es-ES"/>
        </w:rPr>
        <w:t xml:space="preserve">2.1 </w:t>
      </w:r>
      <w:r>
        <w:rPr>
          <w:rFonts w:ascii="Sylfaen" w:hAnsi="Sylfaen" w:cs="Sylfaen"/>
          <w:sz w:val="20"/>
          <w:lang w:val="ru-RU"/>
        </w:rPr>
        <w:t>ընթացակարգին</w:t>
      </w:r>
      <w:r>
        <w:rPr>
          <w:rFonts w:ascii="Sylfaen" w:hAnsi="Sylfaen" w:cs="Sylfaen"/>
          <w:sz w:val="20"/>
          <w:lang w:val="af-ZA"/>
        </w:rPr>
        <w:t xml:space="preserve"> </w:t>
      </w:r>
      <w:r>
        <w:rPr>
          <w:rFonts w:ascii="Sylfaen" w:hAnsi="Sylfaen" w:cs="Sylfaen"/>
          <w:sz w:val="20"/>
          <w:lang w:val="ru-RU"/>
        </w:rPr>
        <w:t>մասնակցելու</w:t>
      </w:r>
      <w:r>
        <w:rPr>
          <w:rFonts w:ascii="Sylfaen" w:hAnsi="Sylfaen" w:cs="Sylfaen"/>
          <w:sz w:val="20"/>
          <w:lang w:val="af-ZA"/>
        </w:rPr>
        <w:t xml:space="preserve"> </w:t>
      </w:r>
      <w:r>
        <w:rPr>
          <w:rFonts w:ascii="Sylfaen" w:hAnsi="Sylfaen" w:cs="Sylfaen"/>
          <w:sz w:val="20"/>
          <w:lang w:val="ru-RU"/>
        </w:rPr>
        <w:t>դիմում</w:t>
      </w:r>
      <w:r>
        <w:rPr>
          <w:rFonts w:ascii="Sylfaen" w:hAnsi="Sylfaen" w:cs="Sylfaen"/>
          <w:sz w:val="20"/>
          <w:lang w:val="es-ES"/>
        </w:rPr>
        <w:t>-</w:t>
      </w:r>
      <w:r>
        <w:rPr>
          <w:rFonts w:ascii="Sylfaen" w:hAnsi="Sylfaen" w:cs="Sylfaen"/>
          <w:sz w:val="20"/>
        </w:rPr>
        <w:t>հայտարարություն</w:t>
      </w:r>
      <w:r>
        <w:rPr>
          <w:rFonts w:ascii="Sylfaen" w:hAnsi="Sylfaen" w:cs="Sylfaen"/>
          <w:sz w:val="20"/>
          <w:lang w:val="af-ZA"/>
        </w:rPr>
        <w:t>` համաձայն հ</w:t>
      </w:r>
      <w:r>
        <w:rPr>
          <w:rFonts w:ascii="Sylfaen" w:hAnsi="Sylfaen" w:cs="Sylfaen"/>
          <w:sz w:val="20"/>
          <w:lang w:val="ru-RU"/>
        </w:rPr>
        <w:t>ավելված</w:t>
      </w:r>
      <w:r>
        <w:rPr>
          <w:rFonts w:ascii="Sylfaen" w:hAnsi="Sylfaen" w:cs="Sylfaen"/>
          <w:sz w:val="20"/>
          <w:lang w:val="af-ZA"/>
        </w:rPr>
        <w:t xml:space="preserve"> N 1-ի</w:t>
      </w:r>
      <w:r>
        <w:rPr>
          <w:rFonts w:ascii="Sylfaen" w:hAnsi="Sylfaen" w:cs="Sylfaen"/>
          <w:sz w:val="20"/>
          <w:lang w:val="es-ES"/>
        </w:rPr>
        <w:t>.</w:t>
      </w:r>
    </w:p>
    <w:p w:rsidR="0027569E" w:rsidRDefault="0027569E" w:rsidP="0027569E">
      <w:pPr>
        <w:ind w:firstLine="567"/>
        <w:jc w:val="both"/>
        <w:rPr>
          <w:rFonts w:ascii="Sylfaen" w:hAnsi="Sylfaen" w:cs="Sylfaen"/>
          <w:sz w:val="20"/>
          <w:lang w:val="es-ES"/>
        </w:rPr>
      </w:pPr>
      <w:r>
        <w:rPr>
          <w:rFonts w:ascii="Sylfaen" w:hAnsi="Sylfaen"/>
          <w:sz w:val="20"/>
          <w:lang w:val="es-ES"/>
        </w:rPr>
        <w:t xml:space="preserve">2.2 </w:t>
      </w:r>
      <w:r>
        <w:rPr>
          <w:rFonts w:ascii="Sylfaen" w:hAnsi="Sylfaen" w:cs="Sylfaen"/>
          <w:sz w:val="20"/>
          <w:lang w:val="es-ES"/>
        </w:rPr>
        <w:t xml:space="preserve">իր կողմից հաստատված` </w:t>
      </w:r>
      <w:r>
        <w:rPr>
          <w:rFonts w:ascii="Sylfaen" w:hAnsi="Sylfaen" w:cs="Sylfaen"/>
          <w:sz w:val="20"/>
        </w:rPr>
        <w:t>առաջարկվող</w:t>
      </w:r>
      <w:r>
        <w:rPr>
          <w:rFonts w:ascii="Sylfaen" w:hAnsi="Sylfaen" w:cs="Sylfaen"/>
          <w:sz w:val="20"/>
          <w:lang w:val="es-ES"/>
        </w:rPr>
        <w:t xml:space="preserve"> </w:t>
      </w:r>
      <w:r>
        <w:rPr>
          <w:rFonts w:ascii="Sylfaen" w:hAnsi="Sylfaen" w:cs="Sylfaen"/>
          <w:sz w:val="20"/>
        </w:rPr>
        <w:t>ապրանքի</w:t>
      </w:r>
      <w:r>
        <w:rPr>
          <w:rFonts w:ascii="Sylfaen" w:hAnsi="Sylfaen" w:cs="Sylfaen"/>
          <w:sz w:val="20"/>
          <w:lang w:val="es-ES"/>
        </w:rPr>
        <w:t xml:space="preserve"> </w:t>
      </w:r>
      <w:r>
        <w:rPr>
          <w:rFonts w:ascii="Sylfaen" w:hAnsi="Sylfaen"/>
          <w:sz w:val="20"/>
          <w:szCs w:val="20"/>
          <w:lang w:val="hy-AM"/>
        </w:rPr>
        <w:t>ամբողջական նկարագիրը</w:t>
      </w:r>
      <w:r>
        <w:rPr>
          <w:rFonts w:ascii="Sylfaen" w:hAnsi="Sylfaen"/>
          <w:sz w:val="20"/>
          <w:szCs w:val="20"/>
          <w:lang w:val="es-ES"/>
        </w:rPr>
        <w:t xml:space="preserve">` </w:t>
      </w:r>
      <w:r>
        <w:rPr>
          <w:rFonts w:ascii="Sylfaen" w:hAnsi="Sylfaen"/>
          <w:sz w:val="20"/>
          <w:szCs w:val="20"/>
        </w:rPr>
        <w:t>համաձայն</w:t>
      </w:r>
      <w:r>
        <w:rPr>
          <w:rFonts w:ascii="Sylfaen" w:hAnsi="Sylfaen"/>
          <w:sz w:val="20"/>
          <w:szCs w:val="20"/>
          <w:lang w:val="es-ES"/>
        </w:rPr>
        <w:t xml:space="preserve"> </w:t>
      </w:r>
      <w:r>
        <w:rPr>
          <w:rFonts w:ascii="Sylfaen" w:hAnsi="Sylfaen"/>
          <w:sz w:val="20"/>
          <w:szCs w:val="20"/>
        </w:rPr>
        <w:t>հավելված</w:t>
      </w:r>
      <w:r>
        <w:rPr>
          <w:rFonts w:ascii="Sylfaen" w:hAnsi="Sylfaen"/>
          <w:sz w:val="20"/>
          <w:szCs w:val="20"/>
          <w:lang w:val="es-ES"/>
        </w:rPr>
        <w:t xml:space="preserve"> N 1.1-</w:t>
      </w:r>
      <w:r>
        <w:rPr>
          <w:rFonts w:ascii="Sylfaen" w:hAnsi="Sylfaen"/>
          <w:sz w:val="20"/>
          <w:szCs w:val="20"/>
        </w:rPr>
        <w:t>ի</w:t>
      </w:r>
      <w:r>
        <w:rPr>
          <w:rFonts w:ascii="Sylfaen" w:hAnsi="Sylfaen" w:cs="Sylfaen"/>
          <w:sz w:val="20"/>
          <w:lang w:val="es-ES"/>
        </w:rPr>
        <w:t>.</w:t>
      </w:r>
    </w:p>
    <w:p w:rsidR="0027569E" w:rsidRDefault="0027569E" w:rsidP="0027569E">
      <w:pPr>
        <w:pStyle w:val="norm"/>
        <w:spacing w:line="276" w:lineRule="auto"/>
        <w:ind w:firstLine="567"/>
        <w:rPr>
          <w:rFonts w:ascii="Sylfaen" w:hAnsi="Sylfaen" w:cs="Sylfaen"/>
          <w:sz w:val="20"/>
          <w:szCs w:val="24"/>
          <w:lang w:val="af-ZA" w:eastAsia="en-US"/>
        </w:rPr>
      </w:pPr>
      <w:r>
        <w:rPr>
          <w:rFonts w:ascii="Sylfaen" w:hAnsi="Sylfaen" w:cs="Sylfaen"/>
          <w:sz w:val="20"/>
          <w:lang w:val="af-ZA"/>
        </w:rPr>
        <w:t xml:space="preserve">2.3 </w:t>
      </w:r>
      <w:r>
        <w:rPr>
          <w:rFonts w:ascii="Sylfaen" w:hAnsi="Sylfaen" w:cs="Sylfaen"/>
          <w:sz w:val="20"/>
          <w:szCs w:val="24"/>
          <w:lang w:eastAsia="en-US"/>
        </w:rPr>
        <w:t>գործակալության</w:t>
      </w:r>
      <w:r>
        <w:rPr>
          <w:rFonts w:ascii="Sylfaen" w:hAnsi="Sylfaen" w:cs="Sylfaen"/>
          <w:sz w:val="20"/>
          <w:szCs w:val="24"/>
          <w:lang w:val="af-ZA" w:eastAsia="en-US"/>
        </w:rPr>
        <w:t xml:space="preserve"> </w:t>
      </w:r>
      <w:r>
        <w:rPr>
          <w:rFonts w:ascii="Sylfaen" w:hAnsi="Sylfaen" w:cs="Sylfaen"/>
          <w:sz w:val="20"/>
          <w:szCs w:val="24"/>
          <w:lang w:eastAsia="en-US"/>
        </w:rPr>
        <w:t>պայմանագրի</w:t>
      </w:r>
      <w:r>
        <w:rPr>
          <w:rFonts w:ascii="Sylfaen" w:hAnsi="Sylfaen" w:cs="Sylfaen"/>
          <w:sz w:val="20"/>
          <w:szCs w:val="24"/>
          <w:lang w:val="af-ZA" w:eastAsia="en-US"/>
        </w:rPr>
        <w:t xml:space="preserve"> </w:t>
      </w:r>
      <w:r>
        <w:rPr>
          <w:rFonts w:ascii="Sylfaen" w:hAnsi="Sylfaen" w:cs="Sylfaen"/>
          <w:sz w:val="20"/>
          <w:szCs w:val="24"/>
          <w:lang w:eastAsia="en-US"/>
        </w:rPr>
        <w:t>պատճենը</w:t>
      </w:r>
      <w:r>
        <w:rPr>
          <w:rFonts w:ascii="Sylfaen" w:hAnsi="Sylfaen" w:cs="Sylfaen"/>
          <w:sz w:val="20"/>
          <w:szCs w:val="24"/>
          <w:lang w:val="af-ZA" w:eastAsia="en-US"/>
        </w:rPr>
        <w:t xml:space="preserve"> </w:t>
      </w:r>
      <w:r>
        <w:rPr>
          <w:rFonts w:ascii="Sylfaen" w:hAnsi="Sylfaen" w:cs="Sylfaen"/>
          <w:sz w:val="20"/>
          <w:szCs w:val="24"/>
          <w:lang w:eastAsia="en-US"/>
        </w:rPr>
        <w:t>և</w:t>
      </w:r>
      <w:r>
        <w:rPr>
          <w:rFonts w:ascii="Sylfaen" w:hAnsi="Sylfaen" w:cs="Sylfaen"/>
          <w:sz w:val="20"/>
          <w:szCs w:val="24"/>
          <w:lang w:val="af-ZA" w:eastAsia="en-US"/>
        </w:rPr>
        <w:t xml:space="preserve"> </w:t>
      </w:r>
      <w:r>
        <w:rPr>
          <w:rFonts w:ascii="Sylfaen" w:hAnsi="Sylfaen" w:cs="Sylfaen"/>
          <w:sz w:val="20"/>
          <w:szCs w:val="24"/>
          <w:lang w:eastAsia="en-US"/>
        </w:rPr>
        <w:t>դրա</w:t>
      </w:r>
      <w:r>
        <w:rPr>
          <w:rFonts w:ascii="Sylfaen" w:hAnsi="Sylfaen" w:cs="Sylfaen"/>
          <w:sz w:val="20"/>
          <w:szCs w:val="24"/>
          <w:lang w:val="af-ZA" w:eastAsia="en-US"/>
        </w:rPr>
        <w:t xml:space="preserve"> </w:t>
      </w:r>
      <w:r>
        <w:rPr>
          <w:rFonts w:ascii="Sylfaen" w:hAnsi="Sylfaen" w:cs="Sylfaen"/>
          <w:sz w:val="20"/>
          <w:szCs w:val="24"/>
          <w:lang w:eastAsia="en-US"/>
        </w:rPr>
        <w:t>կողմ</w:t>
      </w:r>
      <w:r>
        <w:rPr>
          <w:rFonts w:ascii="Sylfaen" w:hAnsi="Sylfaen" w:cs="Sylfaen"/>
          <w:sz w:val="20"/>
          <w:szCs w:val="24"/>
          <w:lang w:val="af-ZA" w:eastAsia="en-US"/>
        </w:rPr>
        <w:t xml:space="preserve"> </w:t>
      </w:r>
      <w:r>
        <w:rPr>
          <w:rFonts w:ascii="Sylfaen" w:hAnsi="Sylfaen" w:cs="Sylfaen"/>
          <w:sz w:val="20"/>
          <w:szCs w:val="24"/>
          <w:lang w:eastAsia="en-US"/>
        </w:rPr>
        <w:t>հանդիսացող</w:t>
      </w:r>
      <w:r>
        <w:rPr>
          <w:rFonts w:ascii="Sylfaen" w:hAnsi="Sylfaen" w:cs="Sylfaen"/>
          <w:sz w:val="20"/>
          <w:szCs w:val="24"/>
          <w:lang w:val="af-ZA" w:eastAsia="en-US"/>
        </w:rPr>
        <w:t xml:space="preserve"> </w:t>
      </w:r>
      <w:r>
        <w:rPr>
          <w:rFonts w:ascii="Sylfaen" w:hAnsi="Sylfaen" w:cs="Sylfaen"/>
          <w:sz w:val="20"/>
          <w:szCs w:val="24"/>
          <w:lang w:eastAsia="en-US"/>
        </w:rPr>
        <w:t>անձի</w:t>
      </w:r>
      <w:r>
        <w:rPr>
          <w:rFonts w:ascii="Sylfaen" w:hAnsi="Sylfaen" w:cs="Sylfaen"/>
          <w:sz w:val="20"/>
          <w:szCs w:val="24"/>
          <w:lang w:val="af-ZA" w:eastAsia="en-US"/>
        </w:rPr>
        <w:t xml:space="preserve"> </w:t>
      </w:r>
      <w:r>
        <w:rPr>
          <w:rFonts w:ascii="Sylfaen" w:hAnsi="Sylfaen" w:cs="Sylfaen"/>
          <w:sz w:val="20"/>
          <w:szCs w:val="24"/>
          <w:lang w:eastAsia="en-US"/>
        </w:rPr>
        <w:t>տվյալները</w:t>
      </w:r>
      <w:r>
        <w:rPr>
          <w:rFonts w:ascii="Sylfaen" w:hAnsi="Sylfaen" w:cs="Sylfaen"/>
          <w:sz w:val="20"/>
          <w:szCs w:val="24"/>
          <w:lang w:val="af-ZA" w:eastAsia="en-US"/>
        </w:rPr>
        <w:t xml:space="preserve">, </w:t>
      </w:r>
      <w:r>
        <w:rPr>
          <w:rFonts w:ascii="Sylfaen" w:hAnsi="Sylfaen" w:cs="Sylfaen"/>
          <w:sz w:val="20"/>
          <w:szCs w:val="24"/>
          <w:lang w:eastAsia="en-US"/>
        </w:rPr>
        <w:t>եթե</w:t>
      </w:r>
      <w:r>
        <w:rPr>
          <w:rFonts w:ascii="Sylfaen" w:hAnsi="Sylfaen" w:cs="Sylfaen"/>
          <w:sz w:val="20"/>
          <w:szCs w:val="24"/>
          <w:lang w:val="af-ZA" w:eastAsia="en-US"/>
        </w:rPr>
        <w:t xml:space="preserve"> </w:t>
      </w:r>
      <w:r>
        <w:rPr>
          <w:rFonts w:ascii="Sylfaen" w:hAnsi="Sylfaen" w:cs="Sylfaen"/>
          <w:sz w:val="20"/>
          <w:szCs w:val="24"/>
          <w:lang w:eastAsia="en-US"/>
        </w:rPr>
        <w:t>պայմանագիրն</w:t>
      </w:r>
      <w:r>
        <w:rPr>
          <w:rFonts w:ascii="Sylfaen" w:hAnsi="Sylfaen" w:cs="Sylfaen"/>
          <w:sz w:val="20"/>
          <w:szCs w:val="24"/>
          <w:lang w:val="af-ZA" w:eastAsia="en-US"/>
        </w:rPr>
        <w:t xml:space="preserve"> </w:t>
      </w:r>
      <w:r>
        <w:rPr>
          <w:rFonts w:ascii="Sylfaen" w:hAnsi="Sylfaen" w:cs="Sylfaen"/>
          <w:sz w:val="20"/>
          <w:szCs w:val="24"/>
          <w:lang w:eastAsia="en-US"/>
        </w:rPr>
        <w:t>իրականացվելու</w:t>
      </w:r>
      <w:r>
        <w:rPr>
          <w:rFonts w:ascii="Sylfaen" w:hAnsi="Sylfaen" w:cs="Sylfaen"/>
          <w:sz w:val="20"/>
          <w:szCs w:val="24"/>
          <w:lang w:val="af-ZA" w:eastAsia="en-US"/>
        </w:rPr>
        <w:t xml:space="preserve"> </w:t>
      </w:r>
      <w:r>
        <w:rPr>
          <w:rFonts w:ascii="Sylfaen" w:hAnsi="Sylfaen" w:cs="Sylfaen"/>
          <w:sz w:val="20"/>
          <w:szCs w:val="24"/>
          <w:lang w:eastAsia="en-US"/>
        </w:rPr>
        <w:t>է</w:t>
      </w:r>
      <w:r>
        <w:rPr>
          <w:rFonts w:ascii="Sylfaen" w:hAnsi="Sylfaen" w:cs="Sylfaen"/>
          <w:sz w:val="20"/>
          <w:szCs w:val="24"/>
          <w:lang w:val="af-ZA" w:eastAsia="en-US"/>
        </w:rPr>
        <w:t xml:space="preserve"> </w:t>
      </w:r>
      <w:r>
        <w:rPr>
          <w:rFonts w:ascii="Sylfaen" w:hAnsi="Sylfaen" w:cs="Sylfaen"/>
          <w:sz w:val="20"/>
          <w:szCs w:val="24"/>
          <w:lang w:eastAsia="en-US"/>
        </w:rPr>
        <w:t>գործակալության</w:t>
      </w:r>
      <w:r>
        <w:rPr>
          <w:rFonts w:ascii="Sylfaen" w:hAnsi="Sylfaen" w:cs="Sylfaen"/>
          <w:sz w:val="20"/>
          <w:szCs w:val="24"/>
          <w:lang w:val="af-ZA" w:eastAsia="en-US"/>
        </w:rPr>
        <w:t xml:space="preserve"> </w:t>
      </w:r>
      <w:r>
        <w:rPr>
          <w:rFonts w:ascii="Sylfaen" w:hAnsi="Sylfaen" w:cs="Sylfaen"/>
          <w:sz w:val="20"/>
          <w:szCs w:val="24"/>
          <w:lang w:eastAsia="en-US"/>
        </w:rPr>
        <w:t>միջոցով</w:t>
      </w:r>
      <w:r>
        <w:rPr>
          <w:rFonts w:ascii="Sylfaen" w:hAnsi="Sylfaen" w:cs="Sylfaen"/>
          <w:sz w:val="20"/>
          <w:szCs w:val="24"/>
          <w:lang w:val="af-ZA" w:eastAsia="en-US"/>
        </w:rPr>
        <w:t>.</w:t>
      </w:r>
    </w:p>
    <w:p w:rsidR="0027569E" w:rsidRDefault="0027569E" w:rsidP="0027569E">
      <w:pPr>
        <w:pStyle w:val="norm"/>
        <w:spacing w:line="240" w:lineRule="auto"/>
        <w:ind w:firstLine="567"/>
        <w:rPr>
          <w:rFonts w:ascii="Sylfaen" w:hAnsi="Sylfaen" w:cs="Sylfaen"/>
          <w:color w:val="FFFFFF"/>
          <w:sz w:val="20"/>
          <w:szCs w:val="24"/>
          <w:lang w:val="af-ZA" w:eastAsia="en-US"/>
        </w:rPr>
      </w:pPr>
      <w:r>
        <w:rPr>
          <w:rFonts w:ascii="Sylfaen" w:hAnsi="Sylfaen" w:cs="Sylfaen"/>
          <w:sz w:val="20"/>
          <w:szCs w:val="24"/>
          <w:lang w:val="af-ZA" w:eastAsia="en-US"/>
        </w:rPr>
        <w:t xml:space="preserve">2.4 </w:t>
      </w:r>
      <w:r>
        <w:rPr>
          <w:rFonts w:ascii="Sylfaen" w:hAnsi="Sylfaen" w:cs="Sylfaen"/>
          <w:sz w:val="20"/>
          <w:szCs w:val="24"/>
          <w:lang w:eastAsia="en-US"/>
        </w:rPr>
        <w:t>համատեղ</w:t>
      </w:r>
      <w:r>
        <w:rPr>
          <w:rFonts w:ascii="Sylfaen" w:hAnsi="Sylfaen" w:cs="Sylfaen"/>
          <w:sz w:val="20"/>
          <w:szCs w:val="24"/>
          <w:lang w:val="af-ZA" w:eastAsia="en-US"/>
        </w:rPr>
        <w:t xml:space="preserve"> </w:t>
      </w:r>
      <w:r>
        <w:rPr>
          <w:rFonts w:ascii="Sylfaen" w:hAnsi="Sylfaen" w:cs="Sylfaen"/>
          <w:sz w:val="20"/>
          <w:szCs w:val="24"/>
          <w:lang w:eastAsia="en-US"/>
        </w:rPr>
        <w:t>գործունեության</w:t>
      </w:r>
      <w:r>
        <w:rPr>
          <w:rFonts w:ascii="Sylfaen" w:hAnsi="Sylfaen" w:cs="Sylfaen"/>
          <w:sz w:val="20"/>
          <w:szCs w:val="24"/>
          <w:lang w:val="af-ZA" w:eastAsia="en-US"/>
        </w:rPr>
        <w:t xml:space="preserve"> </w:t>
      </w:r>
      <w:r>
        <w:rPr>
          <w:rFonts w:ascii="Sylfaen" w:hAnsi="Sylfaen" w:cs="Sylfaen"/>
          <w:sz w:val="20"/>
          <w:szCs w:val="24"/>
          <w:lang w:eastAsia="en-US"/>
        </w:rPr>
        <w:t>պայմանագիրը</w:t>
      </w:r>
      <w:r>
        <w:rPr>
          <w:rFonts w:ascii="Sylfaen" w:hAnsi="Sylfaen" w:cs="Sylfaen"/>
          <w:sz w:val="20"/>
          <w:szCs w:val="24"/>
          <w:lang w:val="af-ZA" w:eastAsia="en-US"/>
        </w:rPr>
        <w:t xml:space="preserve">, </w:t>
      </w:r>
      <w:r>
        <w:rPr>
          <w:rFonts w:ascii="Sylfaen" w:hAnsi="Sylfaen" w:cs="Sylfaen"/>
          <w:sz w:val="20"/>
          <w:szCs w:val="24"/>
          <w:lang w:eastAsia="en-US"/>
        </w:rPr>
        <w:t>եթե</w:t>
      </w:r>
      <w:r>
        <w:rPr>
          <w:rFonts w:ascii="Sylfaen" w:hAnsi="Sylfaen" w:cs="Sylfaen"/>
          <w:sz w:val="20"/>
          <w:szCs w:val="24"/>
          <w:lang w:val="af-ZA" w:eastAsia="en-US"/>
        </w:rPr>
        <w:t xml:space="preserve"> </w:t>
      </w:r>
      <w:r>
        <w:rPr>
          <w:rFonts w:ascii="Sylfaen" w:hAnsi="Sylfaen" w:cs="Sylfaen"/>
          <w:sz w:val="20"/>
          <w:szCs w:val="24"/>
          <w:lang w:eastAsia="en-US"/>
        </w:rPr>
        <w:t>մասնակիցները</w:t>
      </w:r>
      <w:r>
        <w:rPr>
          <w:rFonts w:ascii="Sylfaen" w:hAnsi="Sylfaen" w:cs="Sylfaen"/>
          <w:sz w:val="20"/>
          <w:szCs w:val="24"/>
          <w:lang w:val="af-ZA" w:eastAsia="en-US"/>
        </w:rPr>
        <w:t xml:space="preserve"> </w:t>
      </w:r>
      <w:r>
        <w:rPr>
          <w:rFonts w:ascii="Sylfaen" w:hAnsi="Sylfaen" w:cs="Sylfaen"/>
          <w:sz w:val="20"/>
          <w:szCs w:val="24"/>
          <w:lang w:eastAsia="en-US"/>
        </w:rPr>
        <w:t>գնման</w:t>
      </w:r>
      <w:r>
        <w:rPr>
          <w:rFonts w:ascii="Sylfaen" w:hAnsi="Sylfaen" w:cs="Sylfaen"/>
          <w:sz w:val="20"/>
          <w:szCs w:val="24"/>
          <w:lang w:val="af-ZA" w:eastAsia="en-US"/>
        </w:rPr>
        <w:t xml:space="preserve"> </w:t>
      </w:r>
      <w:r>
        <w:rPr>
          <w:rFonts w:ascii="Sylfaen" w:hAnsi="Sylfaen" w:cs="Sylfaen"/>
          <w:sz w:val="20"/>
          <w:szCs w:val="24"/>
          <w:lang w:eastAsia="en-US"/>
        </w:rPr>
        <w:t>ընթացակարգին</w:t>
      </w:r>
      <w:r>
        <w:rPr>
          <w:rFonts w:ascii="Sylfaen" w:hAnsi="Sylfaen" w:cs="Sylfaen"/>
          <w:sz w:val="20"/>
          <w:szCs w:val="24"/>
          <w:lang w:val="af-ZA" w:eastAsia="en-US"/>
        </w:rPr>
        <w:t xml:space="preserve"> </w:t>
      </w:r>
      <w:r>
        <w:rPr>
          <w:rFonts w:ascii="Sylfaen" w:hAnsi="Sylfaen" w:cs="Sylfaen"/>
          <w:sz w:val="20"/>
          <w:szCs w:val="24"/>
          <w:lang w:eastAsia="en-US"/>
        </w:rPr>
        <w:t>մասնակցում</w:t>
      </w:r>
      <w:r>
        <w:rPr>
          <w:rFonts w:ascii="Sylfaen" w:hAnsi="Sylfaen" w:cs="Sylfaen"/>
          <w:sz w:val="20"/>
          <w:szCs w:val="24"/>
          <w:lang w:val="af-ZA" w:eastAsia="en-US"/>
        </w:rPr>
        <w:t xml:space="preserve"> </w:t>
      </w:r>
      <w:r>
        <w:rPr>
          <w:rFonts w:ascii="Sylfaen" w:hAnsi="Sylfaen" w:cs="Sylfaen"/>
          <w:sz w:val="20"/>
          <w:szCs w:val="24"/>
          <w:lang w:eastAsia="en-US"/>
        </w:rPr>
        <w:t>են</w:t>
      </w:r>
      <w:r>
        <w:rPr>
          <w:rFonts w:ascii="Sylfaen" w:hAnsi="Sylfaen" w:cs="Sylfaen"/>
          <w:sz w:val="20"/>
          <w:szCs w:val="24"/>
          <w:lang w:val="af-ZA" w:eastAsia="en-US"/>
        </w:rPr>
        <w:t xml:space="preserve"> </w:t>
      </w:r>
      <w:r>
        <w:rPr>
          <w:rFonts w:ascii="Sylfaen" w:hAnsi="Sylfaen" w:cs="Sylfaen"/>
          <w:sz w:val="20"/>
          <w:szCs w:val="24"/>
          <w:lang w:eastAsia="en-US"/>
        </w:rPr>
        <w:t>համատեղ</w:t>
      </w:r>
      <w:r>
        <w:rPr>
          <w:rFonts w:ascii="Sylfaen" w:hAnsi="Sylfaen" w:cs="Sylfaen"/>
          <w:sz w:val="20"/>
          <w:szCs w:val="24"/>
          <w:lang w:val="af-ZA" w:eastAsia="en-US"/>
        </w:rPr>
        <w:t xml:space="preserve"> </w:t>
      </w:r>
      <w:r>
        <w:rPr>
          <w:rFonts w:ascii="Sylfaen" w:hAnsi="Sylfaen" w:cs="Sylfaen"/>
          <w:sz w:val="20"/>
          <w:szCs w:val="24"/>
          <w:lang w:eastAsia="en-US"/>
        </w:rPr>
        <w:t>գործունեության</w:t>
      </w:r>
      <w:r>
        <w:rPr>
          <w:rFonts w:ascii="Sylfaen" w:hAnsi="Sylfaen" w:cs="Sylfaen"/>
          <w:sz w:val="20"/>
          <w:szCs w:val="24"/>
          <w:lang w:val="af-ZA" w:eastAsia="en-US"/>
        </w:rPr>
        <w:t xml:space="preserve"> </w:t>
      </w:r>
      <w:r>
        <w:rPr>
          <w:rFonts w:ascii="Sylfaen" w:hAnsi="Sylfaen" w:cs="Sylfaen"/>
          <w:sz w:val="20"/>
          <w:szCs w:val="24"/>
          <w:lang w:eastAsia="en-US"/>
        </w:rPr>
        <w:t>կարգով</w:t>
      </w:r>
      <w:r>
        <w:rPr>
          <w:rFonts w:ascii="Sylfaen" w:hAnsi="Sylfaen" w:cs="Sylfaen"/>
          <w:sz w:val="20"/>
          <w:szCs w:val="24"/>
          <w:lang w:val="af-ZA" w:eastAsia="en-US"/>
        </w:rPr>
        <w:t xml:space="preserve"> (</w:t>
      </w:r>
      <w:r>
        <w:rPr>
          <w:rFonts w:ascii="Sylfaen" w:hAnsi="Sylfaen" w:cs="Sylfaen"/>
          <w:sz w:val="20"/>
          <w:szCs w:val="24"/>
          <w:lang w:eastAsia="en-US"/>
        </w:rPr>
        <w:t>կոնսորցիումով</w:t>
      </w:r>
      <w:r>
        <w:rPr>
          <w:rFonts w:ascii="Sylfaen" w:hAnsi="Sylfaen" w:cs="Sylfaen"/>
          <w:sz w:val="20"/>
          <w:szCs w:val="24"/>
          <w:lang w:val="af-ZA" w:eastAsia="en-US"/>
        </w:rPr>
        <w:t>).</w:t>
      </w:r>
      <w:r>
        <w:rPr>
          <w:rFonts w:ascii="Sylfaen" w:hAnsi="Sylfaen" w:cs="Sylfaen"/>
          <w:sz w:val="20"/>
          <w:szCs w:val="24"/>
          <w:vertAlign w:val="superscript"/>
          <w:lang w:val="af-ZA" w:eastAsia="en-US"/>
        </w:rPr>
        <w:t xml:space="preserve">15 </w:t>
      </w:r>
      <w:r>
        <w:rPr>
          <w:rStyle w:val="FootnoteReference"/>
          <w:rFonts w:ascii="Sylfaen" w:hAnsi="Sylfaen" w:cs="Sylfaen"/>
          <w:color w:val="FFFFFF"/>
          <w:sz w:val="20"/>
          <w:szCs w:val="24"/>
          <w:lang w:val="af-ZA" w:eastAsia="en-US"/>
        </w:rPr>
        <w:footnoteReference w:id="7"/>
      </w:r>
    </w:p>
    <w:p w:rsidR="0027569E" w:rsidRDefault="0027569E" w:rsidP="0027569E">
      <w:pPr>
        <w:ind w:firstLine="567"/>
        <w:jc w:val="both"/>
        <w:rPr>
          <w:rFonts w:ascii="Sylfaen" w:hAnsi="Sylfaen" w:cs="Sylfaen"/>
          <w:sz w:val="20"/>
          <w:lang w:val="af-ZA"/>
        </w:rPr>
      </w:pPr>
      <w:r>
        <w:rPr>
          <w:rFonts w:ascii="Sylfaen" w:hAnsi="Sylfaen" w:cs="Sylfaen"/>
          <w:sz w:val="20"/>
          <w:lang w:val="af-ZA"/>
        </w:rPr>
        <w:t xml:space="preserve">2.6 </w:t>
      </w:r>
      <w:r>
        <w:rPr>
          <w:rFonts w:ascii="Sylfaen" w:hAnsi="Sylfaen" w:cs="Sylfaen"/>
          <w:sz w:val="20"/>
          <w:lang w:val="hy-AM"/>
        </w:rPr>
        <w:t>գնային</w:t>
      </w:r>
      <w:r>
        <w:rPr>
          <w:rFonts w:ascii="Sylfaen" w:hAnsi="Sylfaen" w:cs="Sylfaen"/>
          <w:sz w:val="20"/>
          <w:lang w:val="af-ZA"/>
        </w:rPr>
        <w:t xml:space="preserve"> </w:t>
      </w:r>
      <w:r>
        <w:rPr>
          <w:rFonts w:ascii="Sylfaen" w:hAnsi="Sylfaen" w:cs="Sylfaen"/>
          <w:sz w:val="20"/>
          <w:lang w:val="hy-AM"/>
        </w:rPr>
        <w:t>առաջարկ</w:t>
      </w:r>
      <w:r>
        <w:rPr>
          <w:rFonts w:ascii="Sylfaen" w:hAnsi="Sylfaen" w:cs="Sylfaen"/>
          <w:sz w:val="20"/>
          <w:lang w:val="af-ZA"/>
        </w:rPr>
        <w:t xml:space="preserve">` </w:t>
      </w:r>
      <w:r>
        <w:rPr>
          <w:rFonts w:ascii="Sylfaen" w:hAnsi="Sylfaen" w:cs="Sylfaen"/>
          <w:sz w:val="20"/>
          <w:lang w:val="hy-AM"/>
        </w:rPr>
        <w:t>համաձայն</w:t>
      </w:r>
      <w:r>
        <w:rPr>
          <w:rFonts w:ascii="Sylfaen" w:hAnsi="Sylfaen" w:cs="Sylfaen"/>
          <w:sz w:val="20"/>
          <w:lang w:val="af-ZA"/>
        </w:rPr>
        <w:t xml:space="preserve"> </w:t>
      </w:r>
      <w:r>
        <w:rPr>
          <w:rFonts w:ascii="Sylfaen" w:hAnsi="Sylfaen" w:cs="Sylfaen"/>
          <w:sz w:val="20"/>
          <w:lang w:val="hy-AM"/>
        </w:rPr>
        <w:t>հավելված</w:t>
      </w:r>
      <w:r>
        <w:rPr>
          <w:rFonts w:ascii="Sylfaen" w:hAnsi="Sylfaen" w:cs="Sylfaen"/>
          <w:sz w:val="20"/>
          <w:lang w:val="af-ZA"/>
        </w:rPr>
        <w:t xml:space="preserve"> N 2-</w:t>
      </w:r>
      <w:r>
        <w:rPr>
          <w:rFonts w:ascii="Sylfaen" w:hAnsi="Sylfaen" w:cs="Sylfaen"/>
          <w:sz w:val="20"/>
          <w:lang w:val="hy-AM"/>
        </w:rPr>
        <w:t>ի</w:t>
      </w:r>
      <w:r>
        <w:rPr>
          <w:rFonts w:ascii="Sylfaen" w:hAnsi="Sylfaen" w:cs="Sylfaen"/>
          <w:sz w:val="20"/>
          <w:lang w:val="af-ZA"/>
        </w:rPr>
        <w:t xml:space="preserve">: Գնային առաջարկը </w:t>
      </w:r>
      <w:r>
        <w:rPr>
          <w:rFonts w:ascii="Sylfaen" w:hAnsi="Sylfaen" w:cs="Sylfaen"/>
          <w:sz w:val="20"/>
          <w:lang w:val="hy-AM"/>
        </w:rPr>
        <w:t>ներկայացվում</w:t>
      </w:r>
      <w:r>
        <w:rPr>
          <w:rFonts w:ascii="Sylfaen" w:hAnsi="Sylfaen" w:cs="Sylfaen"/>
          <w:sz w:val="20"/>
          <w:lang w:val="af-ZA"/>
        </w:rPr>
        <w:t xml:space="preserve"> </w:t>
      </w:r>
      <w:r>
        <w:rPr>
          <w:rFonts w:ascii="Sylfaen" w:hAnsi="Sylfaen" w:cs="Sylfaen"/>
          <w:sz w:val="20"/>
          <w:lang w:val="hy-AM"/>
        </w:rPr>
        <w:t>է</w:t>
      </w:r>
      <w:r>
        <w:rPr>
          <w:rFonts w:ascii="Sylfaen" w:hAnsi="Sylfaen" w:cs="Sylfaen"/>
          <w:sz w:val="20"/>
          <w:lang w:val="af-ZA"/>
        </w:rPr>
        <w:t xml:space="preserve"> </w:t>
      </w:r>
      <w:r>
        <w:rPr>
          <w:rFonts w:ascii="Sylfaen" w:hAnsi="Sylfaen" w:cs="Sylfaen"/>
          <w:sz w:val="20"/>
          <w:szCs w:val="20"/>
          <w:lang w:val="hy-AM"/>
        </w:rPr>
        <w:t>ինքնարժեք, շահույթ</w:t>
      </w:r>
      <w:r>
        <w:rPr>
          <w:rFonts w:ascii="Sylfaen" w:hAnsi="Sylfaen" w:cs="Sylfaen"/>
          <w:sz w:val="22"/>
          <w:szCs w:val="22"/>
          <w:lang w:val="af-ZA"/>
        </w:rPr>
        <w:t xml:space="preserve"> </w:t>
      </w:r>
      <w:r>
        <w:rPr>
          <w:rFonts w:ascii="Sylfaen" w:hAnsi="Sylfaen" w:cs="Sylfaen"/>
          <w:sz w:val="20"/>
          <w:lang w:val="hy-AM"/>
        </w:rPr>
        <w:t>և</w:t>
      </w:r>
      <w:r>
        <w:rPr>
          <w:rFonts w:ascii="Sylfaen" w:hAnsi="Sylfaen" w:cs="Sylfaen"/>
          <w:sz w:val="20"/>
          <w:lang w:val="af-ZA"/>
        </w:rPr>
        <w:t xml:space="preserve"> </w:t>
      </w:r>
      <w:r>
        <w:rPr>
          <w:rFonts w:ascii="Sylfaen" w:hAnsi="Sylfaen" w:cs="Sylfaen"/>
          <w:sz w:val="20"/>
          <w:lang w:val="hy-AM"/>
        </w:rPr>
        <w:t>ավելացված</w:t>
      </w:r>
      <w:r>
        <w:rPr>
          <w:rFonts w:ascii="Sylfaen" w:hAnsi="Sylfaen" w:cs="Sylfaen"/>
          <w:sz w:val="20"/>
          <w:lang w:val="af-ZA"/>
        </w:rPr>
        <w:t xml:space="preserve"> </w:t>
      </w:r>
      <w:r>
        <w:rPr>
          <w:rFonts w:ascii="Sylfaen" w:hAnsi="Sylfaen" w:cs="Sylfaen"/>
          <w:sz w:val="20"/>
          <w:lang w:val="hy-AM"/>
        </w:rPr>
        <w:t>արժեքի</w:t>
      </w:r>
      <w:r>
        <w:rPr>
          <w:rFonts w:ascii="Sylfaen" w:hAnsi="Sylfaen" w:cs="Sylfaen"/>
          <w:sz w:val="20"/>
          <w:lang w:val="af-ZA"/>
        </w:rPr>
        <w:t xml:space="preserve"> </w:t>
      </w:r>
      <w:r>
        <w:rPr>
          <w:rFonts w:ascii="Sylfaen" w:hAnsi="Sylfaen" w:cs="Sylfaen"/>
          <w:sz w:val="20"/>
          <w:lang w:val="hy-AM"/>
        </w:rPr>
        <w:t>հարկ</w:t>
      </w:r>
      <w:r>
        <w:rPr>
          <w:rFonts w:ascii="Sylfaen" w:hAnsi="Sylfaen" w:cs="Sylfaen"/>
          <w:sz w:val="20"/>
          <w:lang w:val="af-ZA"/>
        </w:rPr>
        <w:t xml:space="preserve"> </w:t>
      </w:r>
      <w:r>
        <w:rPr>
          <w:rFonts w:ascii="Sylfaen" w:hAnsi="Sylfaen" w:cs="Sylfaen"/>
          <w:sz w:val="20"/>
          <w:lang w:val="hy-AM"/>
        </w:rPr>
        <w:t>ընդհանրական</w:t>
      </w:r>
      <w:r>
        <w:rPr>
          <w:rFonts w:ascii="Sylfaen" w:hAnsi="Sylfaen" w:cs="Sylfaen"/>
          <w:sz w:val="20"/>
          <w:lang w:val="af-ZA"/>
        </w:rPr>
        <w:t xml:space="preserve"> </w:t>
      </w:r>
      <w:r>
        <w:rPr>
          <w:rFonts w:ascii="Sylfaen" w:hAnsi="Sylfaen" w:cs="Sylfaen"/>
          <w:sz w:val="20"/>
          <w:lang w:val="hy-AM"/>
        </w:rPr>
        <w:t>բաղադրիչներից</w:t>
      </w:r>
      <w:r>
        <w:rPr>
          <w:rFonts w:ascii="Sylfaen" w:hAnsi="Sylfaen" w:cs="Sylfaen"/>
          <w:sz w:val="20"/>
          <w:lang w:val="af-ZA"/>
        </w:rPr>
        <w:t xml:space="preserve"> </w:t>
      </w:r>
      <w:r>
        <w:rPr>
          <w:rFonts w:ascii="Sylfaen" w:hAnsi="Sylfaen" w:cs="Sylfaen"/>
          <w:sz w:val="20"/>
          <w:lang w:val="hy-AM"/>
        </w:rPr>
        <w:t>բաղկացած</w:t>
      </w:r>
      <w:r>
        <w:rPr>
          <w:rFonts w:ascii="Sylfaen" w:hAnsi="Sylfaen" w:cs="Sylfaen"/>
          <w:sz w:val="20"/>
          <w:lang w:val="af-ZA"/>
        </w:rPr>
        <w:t xml:space="preserve"> </w:t>
      </w:r>
      <w:r>
        <w:rPr>
          <w:rFonts w:ascii="Sylfaen" w:hAnsi="Sylfaen" w:cs="Sylfaen"/>
          <w:sz w:val="20"/>
          <w:lang w:val="hy-AM"/>
        </w:rPr>
        <w:t>հաշվարկի</w:t>
      </w:r>
      <w:r>
        <w:rPr>
          <w:rFonts w:ascii="Sylfaen" w:hAnsi="Sylfaen" w:cs="Sylfaen"/>
          <w:sz w:val="20"/>
          <w:lang w:val="af-ZA"/>
        </w:rPr>
        <w:t xml:space="preserve"> </w:t>
      </w:r>
      <w:r>
        <w:rPr>
          <w:rFonts w:ascii="Sylfaen" w:hAnsi="Sylfaen" w:cs="Sylfaen"/>
          <w:sz w:val="20"/>
          <w:lang w:val="hy-AM"/>
        </w:rPr>
        <w:t>ձևով։</w:t>
      </w:r>
      <w:r>
        <w:rPr>
          <w:rFonts w:ascii="Sylfaen" w:hAnsi="Sylfaen" w:cs="Sylfaen"/>
          <w:sz w:val="20"/>
          <w:lang w:val="af-ZA"/>
        </w:rPr>
        <w:t xml:space="preserve"> </w:t>
      </w:r>
      <w:r>
        <w:rPr>
          <w:rFonts w:ascii="Sylfaen" w:hAnsi="Sylfaen" w:cs="Sylfaen"/>
          <w:sz w:val="20"/>
          <w:lang w:val="hy-AM"/>
        </w:rPr>
        <w:t>Ինքնարժեքի</w:t>
      </w:r>
      <w:r>
        <w:rPr>
          <w:rFonts w:ascii="Sylfaen" w:hAnsi="Sylfaen" w:cs="Sylfaen"/>
          <w:sz w:val="20"/>
          <w:lang w:val="af-ZA"/>
        </w:rPr>
        <w:t xml:space="preserve"> </w:t>
      </w:r>
      <w:r>
        <w:rPr>
          <w:rFonts w:ascii="Sylfaen" w:hAnsi="Sylfaen" w:cs="Sylfaen"/>
          <w:sz w:val="20"/>
          <w:lang w:val="ru-RU"/>
        </w:rPr>
        <w:t>բաղադրիչների</w:t>
      </w:r>
      <w:r>
        <w:rPr>
          <w:rFonts w:ascii="Sylfaen" w:hAnsi="Sylfaen" w:cs="Sylfaen"/>
          <w:sz w:val="20"/>
          <w:lang w:val="af-ZA"/>
        </w:rPr>
        <w:t xml:space="preserve"> </w:t>
      </w:r>
      <w:r>
        <w:rPr>
          <w:rFonts w:ascii="Sylfaen" w:hAnsi="Sylfaen" w:cs="Sylfaen"/>
          <w:sz w:val="20"/>
          <w:lang w:val="ru-RU"/>
        </w:rPr>
        <w:t>հաշվարկ</w:t>
      </w:r>
      <w:r>
        <w:rPr>
          <w:rFonts w:ascii="Sylfaen" w:hAnsi="Sylfaen" w:cs="Sylfaen"/>
          <w:sz w:val="20"/>
          <w:lang w:val="af-ZA"/>
        </w:rPr>
        <w:t xml:space="preserve">` </w:t>
      </w:r>
      <w:r>
        <w:rPr>
          <w:rFonts w:ascii="Sylfaen" w:hAnsi="Sylfaen" w:cs="Sylfaen"/>
          <w:sz w:val="20"/>
          <w:lang w:val="ru-RU"/>
        </w:rPr>
        <w:t>բացվածք</w:t>
      </w:r>
      <w:r>
        <w:rPr>
          <w:rFonts w:ascii="Sylfaen" w:hAnsi="Sylfaen" w:cs="Sylfaen"/>
          <w:sz w:val="20"/>
          <w:lang w:val="af-ZA"/>
        </w:rPr>
        <w:t xml:space="preserve"> </w:t>
      </w:r>
      <w:r>
        <w:rPr>
          <w:rFonts w:ascii="Sylfaen" w:hAnsi="Sylfaen" w:cs="Sylfaen"/>
          <w:sz w:val="20"/>
          <w:lang w:val="ru-RU"/>
        </w:rPr>
        <w:t>կամ</w:t>
      </w:r>
      <w:r>
        <w:rPr>
          <w:rFonts w:ascii="Sylfaen" w:hAnsi="Sylfaen" w:cs="Sylfaen"/>
          <w:sz w:val="20"/>
          <w:lang w:val="af-ZA"/>
        </w:rPr>
        <w:t xml:space="preserve"> </w:t>
      </w:r>
      <w:r>
        <w:rPr>
          <w:rFonts w:ascii="Sylfaen" w:hAnsi="Sylfaen" w:cs="Sylfaen"/>
          <w:sz w:val="20"/>
          <w:lang w:val="ru-RU"/>
        </w:rPr>
        <w:t>այլ</w:t>
      </w:r>
      <w:r>
        <w:rPr>
          <w:rFonts w:ascii="Sylfaen" w:hAnsi="Sylfaen" w:cs="Sylfaen"/>
          <w:sz w:val="20"/>
          <w:lang w:val="af-ZA"/>
        </w:rPr>
        <w:t xml:space="preserve"> </w:t>
      </w:r>
      <w:r>
        <w:rPr>
          <w:rFonts w:ascii="Sylfaen" w:hAnsi="Sylfaen" w:cs="Sylfaen"/>
          <w:sz w:val="20"/>
          <w:lang w:val="ru-RU"/>
        </w:rPr>
        <w:t>մանրամասներ</w:t>
      </w:r>
      <w:r>
        <w:rPr>
          <w:rFonts w:ascii="Sylfaen" w:hAnsi="Sylfaen" w:cs="Sylfaen"/>
          <w:sz w:val="20"/>
          <w:lang w:val="af-ZA"/>
        </w:rPr>
        <w:t xml:space="preserve"> </w:t>
      </w:r>
      <w:r>
        <w:rPr>
          <w:rFonts w:ascii="Sylfaen" w:hAnsi="Sylfaen" w:cs="Sylfaen"/>
          <w:sz w:val="20"/>
          <w:lang w:val="ru-RU"/>
        </w:rPr>
        <w:t>չեն</w:t>
      </w:r>
      <w:r>
        <w:rPr>
          <w:rFonts w:ascii="Sylfaen" w:hAnsi="Sylfaen" w:cs="Sylfaen"/>
          <w:sz w:val="20"/>
          <w:lang w:val="af-ZA"/>
        </w:rPr>
        <w:t xml:space="preserve"> </w:t>
      </w:r>
      <w:r>
        <w:rPr>
          <w:rFonts w:ascii="Sylfaen" w:hAnsi="Sylfaen" w:cs="Sylfaen"/>
          <w:sz w:val="20"/>
          <w:lang w:val="ru-RU"/>
        </w:rPr>
        <w:t>պահանջվում</w:t>
      </w:r>
      <w:r>
        <w:rPr>
          <w:rFonts w:ascii="Sylfaen" w:hAnsi="Sylfaen" w:cs="Sylfaen"/>
          <w:sz w:val="20"/>
          <w:lang w:val="af-ZA"/>
        </w:rPr>
        <w:t xml:space="preserve"> </w:t>
      </w:r>
      <w:r>
        <w:rPr>
          <w:rFonts w:ascii="Sylfaen" w:hAnsi="Sylfaen" w:cs="Sylfaen"/>
          <w:sz w:val="20"/>
          <w:lang w:val="ru-RU"/>
        </w:rPr>
        <w:t>և</w:t>
      </w:r>
      <w:r>
        <w:rPr>
          <w:rFonts w:ascii="Sylfaen" w:hAnsi="Sylfaen" w:cs="Sylfaen"/>
          <w:sz w:val="20"/>
          <w:lang w:val="af-ZA"/>
        </w:rPr>
        <w:t xml:space="preserve"> </w:t>
      </w:r>
      <w:r>
        <w:rPr>
          <w:rFonts w:ascii="Sylfaen" w:hAnsi="Sylfaen" w:cs="Sylfaen"/>
          <w:sz w:val="20"/>
          <w:lang w:val="ru-RU"/>
        </w:rPr>
        <w:t>ներկայացվում</w:t>
      </w:r>
      <w:r>
        <w:rPr>
          <w:rFonts w:ascii="Sylfaen" w:hAnsi="Sylfaen" w:cs="Sylfaen"/>
          <w:sz w:val="20"/>
          <w:lang w:val="af-ZA"/>
        </w:rPr>
        <w:t xml:space="preserve">: </w:t>
      </w:r>
    </w:p>
    <w:p w:rsidR="0027569E" w:rsidRDefault="0027569E" w:rsidP="0027569E">
      <w:pPr>
        <w:ind w:firstLine="567"/>
        <w:jc w:val="both"/>
        <w:rPr>
          <w:rFonts w:ascii="Sylfaen" w:hAnsi="Sylfaen"/>
          <w:b/>
          <w:sz w:val="20"/>
          <w:lang w:val="af-ZA"/>
        </w:rPr>
      </w:pPr>
    </w:p>
    <w:p w:rsidR="0027569E" w:rsidRDefault="0027569E" w:rsidP="0027569E">
      <w:pPr>
        <w:ind w:firstLine="567"/>
        <w:jc w:val="both"/>
        <w:rPr>
          <w:rFonts w:ascii="Sylfaen" w:hAnsi="Sylfaen" w:cs="Sylfaen"/>
          <w:sz w:val="20"/>
          <w:lang w:val="af-ZA"/>
        </w:rPr>
      </w:pPr>
    </w:p>
    <w:p w:rsidR="0027569E" w:rsidRDefault="0027569E" w:rsidP="0027569E">
      <w:pPr>
        <w:jc w:val="center"/>
        <w:rPr>
          <w:rFonts w:ascii="Sylfaen" w:hAnsi="Sylfaen" w:cs="Sylfaen"/>
          <w:b/>
          <w:sz w:val="20"/>
          <w:lang w:val="es-ES"/>
        </w:rPr>
      </w:pPr>
      <w:r>
        <w:rPr>
          <w:rFonts w:ascii="Sylfaen" w:hAnsi="Sylfaen"/>
          <w:b/>
          <w:sz w:val="20"/>
          <w:lang w:val="es-ES"/>
        </w:rPr>
        <w:t xml:space="preserve">3. </w:t>
      </w:r>
      <w:r>
        <w:rPr>
          <w:rFonts w:ascii="Sylfaen" w:hAnsi="Sylfaen" w:cs="Sylfaen"/>
          <w:b/>
          <w:sz w:val="20"/>
          <w:lang w:val="es-ES"/>
        </w:rPr>
        <w:t>ՀԱՅՏԸ</w:t>
      </w:r>
      <w:r>
        <w:rPr>
          <w:rFonts w:ascii="Sylfaen" w:hAnsi="Sylfaen" w:cs="Arial"/>
          <w:b/>
          <w:sz w:val="20"/>
          <w:lang w:val="es-ES"/>
        </w:rPr>
        <w:t xml:space="preserve">  </w:t>
      </w:r>
      <w:r>
        <w:rPr>
          <w:rFonts w:ascii="Sylfaen" w:hAnsi="Sylfaen" w:cs="Sylfaen"/>
          <w:b/>
          <w:sz w:val="20"/>
          <w:lang w:val="es-ES"/>
        </w:rPr>
        <w:t>ՊԱՏՐԱՍՏԵԼՈՒ</w:t>
      </w:r>
      <w:r>
        <w:rPr>
          <w:rFonts w:ascii="Sylfaen" w:hAnsi="Sylfaen" w:cs="Arial"/>
          <w:b/>
          <w:sz w:val="20"/>
          <w:lang w:val="es-ES"/>
        </w:rPr>
        <w:t xml:space="preserve">  </w:t>
      </w:r>
      <w:r>
        <w:rPr>
          <w:rFonts w:ascii="Sylfaen" w:hAnsi="Sylfaen" w:cs="Sylfaen"/>
          <w:b/>
          <w:sz w:val="20"/>
          <w:lang w:val="es-ES"/>
        </w:rPr>
        <w:t>ԿԱՐԳԸ</w:t>
      </w:r>
    </w:p>
    <w:p w:rsidR="0027569E" w:rsidRDefault="0027569E" w:rsidP="0027569E">
      <w:pPr>
        <w:jc w:val="center"/>
        <w:rPr>
          <w:rFonts w:ascii="Sylfaen" w:hAnsi="Sylfaen" w:cs="Sylfaen"/>
          <w:b/>
          <w:sz w:val="20"/>
          <w:lang w:val="es-ES"/>
        </w:rPr>
      </w:pPr>
    </w:p>
    <w:p w:rsidR="0027569E" w:rsidRDefault="0027569E" w:rsidP="0027569E">
      <w:pPr>
        <w:ind w:firstLine="567"/>
        <w:jc w:val="both"/>
        <w:rPr>
          <w:rFonts w:ascii="Sylfaen" w:hAnsi="Sylfaen" w:cs="Sylfaen"/>
          <w:sz w:val="20"/>
          <w:szCs w:val="20"/>
          <w:lang w:val="es-ES"/>
        </w:rPr>
      </w:pPr>
      <w:r>
        <w:rPr>
          <w:rFonts w:ascii="Sylfaen" w:hAnsi="Sylfaen"/>
          <w:sz w:val="20"/>
          <w:szCs w:val="20"/>
          <w:lang w:val="es-ES"/>
        </w:rPr>
        <w:t xml:space="preserve">3.1 </w:t>
      </w:r>
      <w:r>
        <w:rPr>
          <w:rFonts w:ascii="Sylfaen" w:hAnsi="Sylfaen" w:cs="Sylfaen"/>
          <w:sz w:val="20"/>
          <w:szCs w:val="20"/>
          <w:lang w:val="ru-RU"/>
        </w:rPr>
        <w:t>Մասնակիցը</w:t>
      </w:r>
      <w:r>
        <w:rPr>
          <w:rFonts w:ascii="Sylfaen" w:hAnsi="Sylfaen" w:cs="Sylfaen"/>
          <w:sz w:val="20"/>
          <w:szCs w:val="20"/>
          <w:lang w:val="es-ES"/>
        </w:rPr>
        <w:t xml:space="preserve"> </w:t>
      </w:r>
      <w:r>
        <w:rPr>
          <w:rFonts w:ascii="Sylfaen" w:hAnsi="Sylfaen" w:cs="Sylfaen"/>
          <w:sz w:val="20"/>
          <w:szCs w:val="20"/>
          <w:lang w:val="ru-RU"/>
        </w:rPr>
        <w:t>հայտը</w:t>
      </w:r>
      <w:r>
        <w:rPr>
          <w:rFonts w:ascii="Sylfaen" w:hAnsi="Sylfaen" w:cs="Sylfaen"/>
          <w:sz w:val="20"/>
          <w:szCs w:val="20"/>
          <w:lang w:val="es-ES"/>
        </w:rPr>
        <w:t xml:space="preserve"> </w:t>
      </w:r>
      <w:r>
        <w:rPr>
          <w:rFonts w:ascii="Sylfaen" w:hAnsi="Sylfaen" w:cs="Sylfaen"/>
          <w:sz w:val="20"/>
          <w:szCs w:val="20"/>
          <w:lang w:val="ru-RU"/>
        </w:rPr>
        <w:t>ներկայացնում</w:t>
      </w:r>
      <w:r>
        <w:rPr>
          <w:rFonts w:ascii="Sylfaen" w:hAnsi="Sylfaen" w:cs="Sylfaen"/>
          <w:sz w:val="20"/>
          <w:szCs w:val="20"/>
          <w:lang w:val="es-ES"/>
        </w:rPr>
        <w:t xml:space="preserve"> </w:t>
      </w:r>
      <w:r>
        <w:rPr>
          <w:rFonts w:ascii="Sylfaen" w:hAnsi="Sylfaen" w:cs="Sylfaen"/>
          <w:sz w:val="20"/>
          <w:szCs w:val="20"/>
          <w:lang w:val="ru-RU"/>
        </w:rPr>
        <w:t>է</w:t>
      </w:r>
      <w:r>
        <w:rPr>
          <w:rFonts w:ascii="Sylfaen" w:hAnsi="Sylfaen" w:cs="Sylfaen"/>
          <w:sz w:val="20"/>
          <w:szCs w:val="20"/>
          <w:lang w:val="es-ES"/>
        </w:rPr>
        <w:t xml:space="preserve"> </w:t>
      </w:r>
      <w:r>
        <w:rPr>
          <w:rFonts w:ascii="Sylfaen" w:hAnsi="Sylfaen" w:cs="Sylfaen"/>
          <w:sz w:val="20"/>
          <w:szCs w:val="20"/>
          <w:lang w:val="ru-RU"/>
        </w:rPr>
        <w:t>սույն</w:t>
      </w:r>
      <w:r>
        <w:rPr>
          <w:rFonts w:ascii="Sylfaen" w:hAnsi="Sylfaen" w:cs="Sylfaen"/>
          <w:sz w:val="20"/>
          <w:szCs w:val="20"/>
          <w:lang w:val="es-ES"/>
        </w:rPr>
        <w:t xml:space="preserve"> </w:t>
      </w:r>
      <w:r>
        <w:rPr>
          <w:rFonts w:ascii="Sylfaen" w:hAnsi="Sylfaen" w:cs="Sylfaen"/>
          <w:sz w:val="20"/>
          <w:szCs w:val="20"/>
          <w:lang w:val="ru-RU"/>
        </w:rPr>
        <w:t>հրավերով</w:t>
      </w:r>
      <w:r>
        <w:rPr>
          <w:rFonts w:ascii="Sylfaen" w:hAnsi="Sylfaen" w:cs="Sylfaen"/>
          <w:sz w:val="20"/>
          <w:szCs w:val="20"/>
          <w:lang w:val="es-ES"/>
        </w:rPr>
        <w:t xml:space="preserve"> </w:t>
      </w:r>
      <w:r>
        <w:rPr>
          <w:rFonts w:ascii="Sylfaen" w:hAnsi="Sylfaen" w:cs="Sylfaen"/>
          <w:sz w:val="20"/>
          <w:szCs w:val="20"/>
          <w:lang w:val="ru-RU"/>
        </w:rPr>
        <w:t>սահմանված</w:t>
      </w:r>
      <w:r>
        <w:rPr>
          <w:rFonts w:ascii="Sylfaen" w:hAnsi="Sylfaen" w:cs="Sylfaen"/>
          <w:sz w:val="20"/>
          <w:szCs w:val="20"/>
          <w:lang w:val="es-ES"/>
        </w:rPr>
        <w:t xml:space="preserve"> </w:t>
      </w:r>
      <w:r>
        <w:rPr>
          <w:rFonts w:ascii="Sylfaen" w:hAnsi="Sylfaen" w:cs="Sylfaen"/>
          <w:sz w:val="20"/>
          <w:szCs w:val="20"/>
          <w:lang w:val="ru-RU"/>
        </w:rPr>
        <w:t>կարգով։</w:t>
      </w:r>
      <w:r>
        <w:rPr>
          <w:rFonts w:ascii="Sylfaen" w:hAnsi="Sylfaen" w:cs="Sylfaen"/>
          <w:sz w:val="20"/>
          <w:szCs w:val="20"/>
          <w:lang w:val="es-ES"/>
        </w:rPr>
        <w:t xml:space="preserve"> </w:t>
      </w:r>
    </w:p>
    <w:p w:rsidR="0027569E" w:rsidRDefault="0027569E" w:rsidP="0027569E">
      <w:pPr>
        <w:ind w:firstLine="567"/>
        <w:jc w:val="both"/>
        <w:rPr>
          <w:rFonts w:ascii="Sylfaen" w:hAnsi="Sylfaen" w:cs="Sylfaen"/>
          <w:sz w:val="20"/>
          <w:lang w:val="af-ZA"/>
        </w:rPr>
      </w:pPr>
      <w:r>
        <w:rPr>
          <w:rFonts w:ascii="Sylfaen" w:hAnsi="Sylfaen"/>
          <w:sz w:val="20"/>
          <w:szCs w:val="20"/>
        </w:rPr>
        <w:t>Մ</w:t>
      </w:r>
      <w:r>
        <w:rPr>
          <w:rFonts w:ascii="Sylfaen" w:hAnsi="Sylfaen" w:cs="Sylfaen"/>
          <w:sz w:val="20"/>
          <w:szCs w:val="20"/>
        </w:rPr>
        <w:t>ասնակցի</w:t>
      </w:r>
      <w:r>
        <w:rPr>
          <w:rFonts w:ascii="Sylfaen" w:hAnsi="Sylfaen"/>
          <w:sz w:val="20"/>
          <w:szCs w:val="20"/>
          <w:lang w:val="es-ES"/>
        </w:rPr>
        <w:t xml:space="preserve"> </w:t>
      </w:r>
      <w:r>
        <w:rPr>
          <w:rFonts w:ascii="Sylfaen" w:hAnsi="Sylfaen" w:cs="Sylfaen"/>
          <w:sz w:val="20"/>
          <w:szCs w:val="20"/>
        </w:rPr>
        <w:t>առաջարկները</w:t>
      </w:r>
      <w:r>
        <w:rPr>
          <w:rFonts w:ascii="Sylfaen" w:hAnsi="Sylfaen"/>
          <w:sz w:val="20"/>
          <w:szCs w:val="20"/>
          <w:lang w:val="es-ES"/>
        </w:rPr>
        <w:t xml:space="preserve">, </w:t>
      </w:r>
      <w:r>
        <w:rPr>
          <w:rFonts w:ascii="Sylfaen" w:hAnsi="Sylfaen" w:cs="Sylfaen"/>
          <w:sz w:val="20"/>
          <w:szCs w:val="20"/>
        </w:rPr>
        <w:t>դրանց</w:t>
      </w:r>
      <w:r>
        <w:rPr>
          <w:rFonts w:ascii="Sylfaen" w:hAnsi="Sylfaen"/>
          <w:sz w:val="20"/>
          <w:szCs w:val="20"/>
          <w:lang w:val="es-ES"/>
        </w:rPr>
        <w:t xml:space="preserve"> </w:t>
      </w:r>
      <w:r>
        <w:rPr>
          <w:rFonts w:ascii="Sylfaen" w:hAnsi="Sylfaen" w:cs="Sylfaen"/>
          <w:sz w:val="20"/>
          <w:szCs w:val="20"/>
        </w:rPr>
        <w:t>վերաբերող</w:t>
      </w:r>
      <w:r>
        <w:rPr>
          <w:rFonts w:ascii="Sylfaen" w:hAnsi="Sylfaen"/>
          <w:sz w:val="20"/>
          <w:szCs w:val="20"/>
          <w:lang w:val="es-ES"/>
        </w:rPr>
        <w:t xml:space="preserve"> </w:t>
      </w:r>
      <w:r>
        <w:rPr>
          <w:rFonts w:ascii="Sylfaen" w:hAnsi="Sylfaen" w:cs="Sylfaen"/>
          <w:sz w:val="20"/>
          <w:szCs w:val="20"/>
        </w:rPr>
        <w:t>փաստաթղթերը</w:t>
      </w:r>
      <w:r>
        <w:rPr>
          <w:rFonts w:ascii="Sylfaen" w:hAnsi="Sylfaen"/>
          <w:sz w:val="20"/>
          <w:szCs w:val="20"/>
          <w:lang w:val="es-ES"/>
        </w:rPr>
        <w:t xml:space="preserve"> </w:t>
      </w:r>
      <w:r>
        <w:rPr>
          <w:rFonts w:ascii="Sylfaen" w:hAnsi="Sylfaen" w:cs="Sylfaen"/>
          <w:sz w:val="20"/>
          <w:szCs w:val="20"/>
        </w:rPr>
        <w:t>դրվում</w:t>
      </w:r>
      <w:r>
        <w:rPr>
          <w:rFonts w:ascii="Sylfaen" w:hAnsi="Sylfaen"/>
          <w:sz w:val="20"/>
          <w:szCs w:val="20"/>
          <w:lang w:val="es-ES"/>
        </w:rPr>
        <w:t xml:space="preserve"> </w:t>
      </w:r>
      <w:r>
        <w:rPr>
          <w:rFonts w:ascii="Sylfaen" w:hAnsi="Sylfaen" w:cs="Sylfaen"/>
          <w:sz w:val="20"/>
          <w:szCs w:val="20"/>
        </w:rPr>
        <w:t>են</w:t>
      </w:r>
      <w:r>
        <w:rPr>
          <w:rFonts w:ascii="Sylfaen" w:hAnsi="Sylfaen"/>
          <w:sz w:val="20"/>
          <w:szCs w:val="20"/>
          <w:lang w:val="es-ES"/>
        </w:rPr>
        <w:t xml:space="preserve"> </w:t>
      </w:r>
      <w:r>
        <w:rPr>
          <w:rFonts w:ascii="Sylfaen" w:hAnsi="Sylfaen" w:cs="Sylfaen"/>
          <w:sz w:val="20"/>
          <w:szCs w:val="20"/>
        </w:rPr>
        <w:t>ծրարի</w:t>
      </w:r>
      <w:r>
        <w:rPr>
          <w:rFonts w:ascii="Sylfaen" w:hAnsi="Sylfaen"/>
          <w:sz w:val="20"/>
          <w:szCs w:val="20"/>
          <w:lang w:val="es-ES"/>
        </w:rPr>
        <w:t xml:space="preserve"> </w:t>
      </w:r>
      <w:r>
        <w:rPr>
          <w:rFonts w:ascii="Sylfaen" w:hAnsi="Sylfaen" w:cs="Sylfaen"/>
          <w:sz w:val="20"/>
          <w:szCs w:val="20"/>
        </w:rPr>
        <w:t>մեջ</w:t>
      </w:r>
      <w:r>
        <w:rPr>
          <w:rFonts w:ascii="Sylfaen" w:hAnsi="Sylfaen"/>
          <w:sz w:val="20"/>
          <w:szCs w:val="20"/>
          <w:lang w:val="es-ES"/>
        </w:rPr>
        <w:t xml:space="preserve">, </w:t>
      </w:r>
      <w:r>
        <w:rPr>
          <w:rFonts w:ascii="Sylfaen" w:hAnsi="Sylfaen" w:cs="Sylfaen"/>
          <w:sz w:val="20"/>
          <w:szCs w:val="20"/>
        </w:rPr>
        <w:t>որը</w:t>
      </w:r>
      <w:r>
        <w:rPr>
          <w:rFonts w:ascii="Sylfaen" w:hAnsi="Sylfaen"/>
          <w:sz w:val="20"/>
          <w:szCs w:val="20"/>
          <w:lang w:val="es-ES"/>
        </w:rPr>
        <w:t xml:space="preserve"> </w:t>
      </w:r>
      <w:r>
        <w:rPr>
          <w:rFonts w:ascii="Sylfaen" w:hAnsi="Sylfaen" w:cs="Sylfaen"/>
          <w:sz w:val="20"/>
          <w:szCs w:val="20"/>
        </w:rPr>
        <w:t>սոսնձում</w:t>
      </w:r>
      <w:r>
        <w:rPr>
          <w:rFonts w:ascii="Sylfaen" w:hAnsi="Sylfaen"/>
          <w:sz w:val="20"/>
          <w:szCs w:val="20"/>
          <w:lang w:val="es-ES"/>
        </w:rPr>
        <w:t xml:space="preserve"> </w:t>
      </w:r>
      <w:r>
        <w:rPr>
          <w:rFonts w:ascii="Sylfaen" w:hAnsi="Sylfaen" w:cs="Sylfaen"/>
          <w:sz w:val="20"/>
          <w:szCs w:val="20"/>
        </w:rPr>
        <w:t>է</w:t>
      </w:r>
      <w:r>
        <w:rPr>
          <w:rFonts w:ascii="Sylfaen" w:hAnsi="Sylfaen"/>
          <w:sz w:val="20"/>
          <w:szCs w:val="20"/>
          <w:lang w:val="es-ES"/>
        </w:rPr>
        <w:t xml:space="preserve"> </w:t>
      </w:r>
      <w:r>
        <w:rPr>
          <w:rFonts w:ascii="Sylfaen" w:hAnsi="Sylfaen" w:cs="Sylfaen"/>
          <w:sz w:val="20"/>
          <w:szCs w:val="20"/>
        </w:rPr>
        <w:t>այն</w:t>
      </w:r>
      <w:r>
        <w:rPr>
          <w:rFonts w:ascii="Sylfaen" w:hAnsi="Sylfaen"/>
          <w:sz w:val="20"/>
          <w:szCs w:val="20"/>
          <w:lang w:val="es-ES"/>
        </w:rPr>
        <w:t xml:space="preserve"> </w:t>
      </w:r>
      <w:r>
        <w:rPr>
          <w:rFonts w:ascii="Sylfaen" w:hAnsi="Sylfaen" w:cs="Sylfaen"/>
          <w:sz w:val="20"/>
          <w:szCs w:val="20"/>
        </w:rPr>
        <w:t>ներկայացնողը</w:t>
      </w:r>
      <w:r>
        <w:rPr>
          <w:rFonts w:ascii="Sylfaen" w:hAnsi="Sylfaen"/>
          <w:sz w:val="20"/>
          <w:szCs w:val="20"/>
          <w:lang w:val="es-ES"/>
        </w:rPr>
        <w:t xml:space="preserve">: </w:t>
      </w:r>
      <w:r>
        <w:rPr>
          <w:rFonts w:ascii="Sylfaen" w:hAnsi="Sylfaen" w:cs="Sylfaen"/>
          <w:sz w:val="20"/>
          <w:szCs w:val="20"/>
        </w:rPr>
        <w:t>Ծրարում</w:t>
      </w:r>
      <w:r>
        <w:rPr>
          <w:rFonts w:ascii="Sylfaen" w:hAnsi="Sylfaen"/>
          <w:sz w:val="20"/>
          <w:szCs w:val="20"/>
          <w:lang w:val="es-ES"/>
        </w:rPr>
        <w:t xml:space="preserve"> </w:t>
      </w:r>
      <w:r>
        <w:rPr>
          <w:rFonts w:ascii="Sylfaen" w:hAnsi="Sylfaen" w:cs="Sylfaen"/>
          <w:sz w:val="20"/>
          <w:szCs w:val="20"/>
        </w:rPr>
        <w:t>ներառված</w:t>
      </w:r>
      <w:r>
        <w:rPr>
          <w:rFonts w:ascii="Sylfaen" w:hAnsi="Sylfaen"/>
          <w:sz w:val="20"/>
          <w:szCs w:val="20"/>
          <w:lang w:val="es-ES"/>
        </w:rPr>
        <w:t xml:space="preserve"> </w:t>
      </w:r>
      <w:r>
        <w:rPr>
          <w:rFonts w:ascii="Sylfaen" w:hAnsi="Sylfaen" w:cs="Sylfaen"/>
          <w:sz w:val="20"/>
          <w:szCs w:val="20"/>
        </w:rPr>
        <w:t>փաստաթղթերը</w:t>
      </w:r>
      <w:r>
        <w:rPr>
          <w:rFonts w:ascii="Sylfaen" w:hAnsi="Sylfaen" w:cs="Sylfaen"/>
          <w:sz w:val="20"/>
          <w:szCs w:val="20"/>
          <w:lang w:val="es-ES"/>
        </w:rPr>
        <w:t xml:space="preserve">, </w:t>
      </w:r>
      <w:r>
        <w:rPr>
          <w:rFonts w:ascii="Sylfaen" w:hAnsi="Sylfaen" w:cs="Sylfaen"/>
          <w:sz w:val="20"/>
          <w:szCs w:val="20"/>
        </w:rPr>
        <w:t>կազմվում</w:t>
      </w:r>
      <w:r>
        <w:rPr>
          <w:rFonts w:ascii="Sylfaen" w:hAnsi="Sylfaen"/>
          <w:sz w:val="20"/>
          <w:szCs w:val="20"/>
          <w:lang w:val="es-ES"/>
        </w:rPr>
        <w:t xml:space="preserve"> </w:t>
      </w:r>
      <w:r>
        <w:rPr>
          <w:rFonts w:ascii="Sylfaen" w:hAnsi="Sylfaen" w:cs="Sylfaen"/>
          <w:sz w:val="20"/>
          <w:szCs w:val="20"/>
        </w:rPr>
        <w:t>են</w:t>
      </w:r>
      <w:r>
        <w:rPr>
          <w:rFonts w:ascii="Sylfaen" w:hAnsi="Sylfaen"/>
          <w:sz w:val="20"/>
          <w:szCs w:val="20"/>
          <w:lang w:val="es-ES"/>
        </w:rPr>
        <w:t xml:space="preserve"> </w:t>
      </w:r>
      <w:r>
        <w:rPr>
          <w:rFonts w:ascii="Sylfaen" w:hAnsi="Sylfaen" w:cs="Sylfaen"/>
          <w:sz w:val="20"/>
          <w:szCs w:val="20"/>
        </w:rPr>
        <w:t>բնօրինակից</w:t>
      </w:r>
      <w:r>
        <w:rPr>
          <w:rFonts w:ascii="Sylfaen" w:hAnsi="Sylfaen"/>
          <w:sz w:val="20"/>
          <w:szCs w:val="20"/>
          <w:lang w:val="es-ES"/>
        </w:rPr>
        <w:t xml:space="preserve"> </w:t>
      </w:r>
      <w:r>
        <w:rPr>
          <w:rFonts w:ascii="Sylfaen" w:hAnsi="Sylfaen"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Pr>
          <w:rFonts w:ascii="Sylfaen" w:hAnsi="Sylfaen" w:cs="Sylfaen"/>
          <w:sz w:val="20"/>
          <w:szCs w:val="20"/>
        </w:rPr>
        <w:t>և</w:t>
      </w:r>
      <w:r>
        <w:rPr>
          <w:rFonts w:ascii="Sylfaen" w:hAnsi="Sylfaen"/>
          <w:sz w:val="20"/>
          <w:szCs w:val="20"/>
          <w:lang w:val="es-ES"/>
        </w:rPr>
        <w:t xml:space="preserve"> </w:t>
      </w:r>
      <w:r>
        <w:rPr>
          <w:rFonts w:ascii="Sylfaen" w:hAnsi="Sylfaen"/>
          <w:sz w:val="20"/>
          <w:szCs w:val="20"/>
          <w:lang w:val="hy-AM"/>
        </w:rPr>
        <w:t xml:space="preserve">1 </w:t>
      </w:r>
      <w:r>
        <w:rPr>
          <w:rFonts w:ascii="Sylfaen" w:hAnsi="Sylfaen"/>
          <w:sz w:val="20"/>
          <w:szCs w:val="20"/>
        </w:rPr>
        <w:t>օրինակ</w:t>
      </w:r>
      <w:r>
        <w:rPr>
          <w:rFonts w:ascii="Sylfaen" w:hAnsi="Sylfaen"/>
          <w:sz w:val="20"/>
          <w:szCs w:val="20"/>
          <w:lang w:val="es-ES"/>
        </w:rPr>
        <w:t xml:space="preserve"> </w:t>
      </w:r>
      <w:r>
        <w:rPr>
          <w:rFonts w:ascii="Sylfaen" w:hAnsi="Sylfaen" w:cs="Sylfaen"/>
          <w:sz w:val="20"/>
          <w:szCs w:val="20"/>
        </w:rPr>
        <w:t>պատճեններից</w:t>
      </w:r>
      <w:r>
        <w:rPr>
          <w:rFonts w:ascii="Sylfaen" w:hAnsi="Sylfaen"/>
          <w:sz w:val="20"/>
          <w:szCs w:val="20"/>
          <w:lang w:val="es-ES"/>
        </w:rPr>
        <w:t xml:space="preserve">: </w:t>
      </w:r>
      <w:r>
        <w:rPr>
          <w:rFonts w:ascii="Sylfaen" w:hAnsi="Sylfaen" w:cs="Sylfaen"/>
          <w:sz w:val="20"/>
          <w:szCs w:val="20"/>
        </w:rPr>
        <w:t>Փաստաթղթերի</w:t>
      </w:r>
      <w:r>
        <w:rPr>
          <w:rFonts w:ascii="Sylfaen" w:hAnsi="Sylfaen"/>
          <w:sz w:val="20"/>
          <w:szCs w:val="20"/>
          <w:lang w:val="es-ES"/>
        </w:rPr>
        <w:t xml:space="preserve"> </w:t>
      </w:r>
      <w:r>
        <w:rPr>
          <w:rFonts w:ascii="Sylfaen" w:hAnsi="Sylfaen" w:cs="Sylfaen"/>
          <w:sz w:val="20"/>
          <w:szCs w:val="20"/>
        </w:rPr>
        <w:t>փաթեթների</w:t>
      </w:r>
      <w:r>
        <w:rPr>
          <w:rFonts w:ascii="Sylfaen" w:hAnsi="Sylfaen"/>
          <w:sz w:val="20"/>
          <w:szCs w:val="20"/>
          <w:lang w:val="es-ES"/>
        </w:rPr>
        <w:t xml:space="preserve"> </w:t>
      </w:r>
      <w:r>
        <w:rPr>
          <w:rFonts w:ascii="Sylfaen" w:hAnsi="Sylfaen" w:cs="Sylfaen"/>
          <w:sz w:val="20"/>
          <w:szCs w:val="20"/>
        </w:rPr>
        <w:t>վրա</w:t>
      </w:r>
      <w:r>
        <w:rPr>
          <w:rFonts w:ascii="Sylfaen" w:hAnsi="Sylfaen"/>
          <w:sz w:val="20"/>
          <w:szCs w:val="20"/>
          <w:lang w:val="es-ES"/>
        </w:rPr>
        <w:t xml:space="preserve"> </w:t>
      </w:r>
      <w:r>
        <w:rPr>
          <w:rFonts w:ascii="Sylfaen" w:hAnsi="Sylfaen" w:cs="Sylfaen"/>
          <w:sz w:val="20"/>
          <w:szCs w:val="20"/>
        </w:rPr>
        <w:t>համապատասխանաբար</w:t>
      </w:r>
      <w:r>
        <w:rPr>
          <w:rFonts w:ascii="Sylfaen" w:hAnsi="Sylfaen"/>
          <w:sz w:val="20"/>
          <w:szCs w:val="20"/>
          <w:lang w:val="es-ES"/>
        </w:rPr>
        <w:t xml:space="preserve"> </w:t>
      </w:r>
      <w:r>
        <w:rPr>
          <w:rFonts w:ascii="Sylfaen" w:hAnsi="Sylfaen" w:cs="Sylfaen"/>
          <w:sz w:val="20"/>
          <w:szCs w:val="20"/>
        </w:rPr>
        <w:t>գրվում</w:t>
      </w:r>
      <w:r>
        <w:rPr>
          <w:rFonts w:ascii="Sylfaen" w:hAnsi="Sylfaen"/>
          <w:sz w:val="20"/>
          <w:szCs w:val="20"/>
          <w:lang w:val="es-ES"/>
        </w:rPr>
        <w:t xml:space="preserve"> </w:t>
      </w:r>
      <w:r>
        <w:rPr>
          <w:rFonts w:ascii="Sylfaen" w:hAnsi="Sylfaen" w:cs="Sylfaen"/>
          <w:sz w:val="20"/>
          <w:szCs w:val="20"/>
        </w:rPr>
        <w:t>են</w:t>
      </w:r>
      <w:r>
        <w:rPr>
          <w:rFonts w:ascii="Sylfaen" w:hAnsi="Sylfaen"/>
          <w:sz w:val="20"/>
          <w:szCs w:val="20"/>
          <w:lang w:val="es-ES"/>
        </w:rPr>
        <w:t xml:space="preserve"> «</w:t>
      </w:r>
      <w:r>
        <w:rPr>
          <w:rFonts w:ascii="Sylfaen" w:hAnsi="Sylfaen" w:cs="Sylfaen"/>
          <w:sz w:val="20"/>
          <w:szCs w:val="20"/>
        </w:rPr>
        <w:t>բնօրինակ</w:t>
      </w:r>
      <w:r>
        <w:rPr>
          <w:rFonts w:ascii="Sylfaen" w:hAnsi="Sylfaen"/>
          <w:sz w:val="20"/>
          <w:szCs w:val="20"/>
          <w:lang w:val="es-ES"/>
        </w:rPr>
        <w:t xml:space="preserve">» </w:t>
      </w:r>
      <w:r>
        <w:rPr>
          <w:rFonts w:ascii="Sylfaen" w:hAnsi="Sylfaen" w:cs="Sylfaen"/>
          <w:sz w:val="20"/>
          <w:szCs w:val="20"/>
        </w:rPr>
        <w:t>և</w:t>
      </w:r>
      <w:r>
        <w:rPr>
          <w:rFonts w:ascii="Sylfaen" w:hAnsi="Sylfaen"/>
          <w:sz w:val="20"/>
          <w:szCs w:val="20"/>
          <w:lang w:val="es-ES"/>
        </w:rPr>
        <w:t xml:space="preserve"> «</w:t>
      </w:r>
      <w:r>
        <w:rPr>
          <w:rFonts w:ascii="Sylfaen" w:hAnsi="Sylfaen" w:cs="Sylfaen"/>
          <w:sz w:val="20"/>
          <w:szCs w:val="20"/>
        </w:rPr>
        <w:t>պատճեն</w:t>
      </w:r>
      <w:r>
        <w:rPr>
          <w:rFonts w:ascii="Sylfaen" w:hAnsi="Sylfaen"/>
          <w:sz w:val="20"/>
          <w:szCs w:val="20"/>
          <w:lang w:val="es-ES"/>
        </w:rPr>
        <w:t xml:space="preserve">» </w:t>
      </w:r>
      <w:r>
        <w:rPr>
          <w:rFonts w:ascii="Sylfaen" w:hAnsi="Sylfaen" w:cs="Sylfaen"/>
          <w:sz w:val="20"/>
          <w:szCs w:val="20"/>
        </w:rPr>
        <w:t>բառերը</w:t>
      </w:r>
      <w:r>
        <w:rPr>
          <w:rFonts w:ascii="Sylfaen" w:hAnsi="Sylfaen"/>
          <w:sz w:val="20"/>
          <w:szCs w:val="20"/>
          <w:lang w:val="es-ES"/>
        </w:rPr>
        <w:t xml:space="preserve">: </w:t>
      </w:r>
      <w:r>
        <w:rPr>
          <w:rFonts w:ascii="Sylfaen" w:hAnsi="Sylfaen" w:cs="Sylfaen"/>
          <w:sz w:val="20"/>
          <w:lang w:val="ru-RU"/>
        </w:rPr>
        <w:t>Հայտում</w:t>
      </w:r>
      <w:r>
        <w:rPr>
          <w:rFonts w:ascii="Sylfaen" w:hAnsi="Sylfaen" w:cs="Sylfaen"/>
          <w:sz w:val="20"/>
          <w:lang w:val="af-ZA"/>
        </w:rPr>
        <w:t xml:space="preserve"> </w:t>
      </w:r>
      <w:r>
        <w:rPr>
          <w:rFonts w:ascii="Sylfaen" w:hAnsi="Sylfaen" w:cs="Sylfaen"/>
          <w:sz w:val="20"/>
          <w:lang w:val="ru-RU"/>
        </w:rPr>
        <w:t>ներառվող</w:t>
      </w:r>
      <w:r>
        <w:rPr>
          <w:rFonts w:ascii="Sylfaen" w:hAnsi="Sylfaen" w:cs="Sylfaen"/>
          <w:sz w:val="20"/>
          <w:lang w:val="af-ZA"/>
        </w:rPr>
        <w:t xml:space="preserve"> </w:t>
      </w:r>
      <w:r>
        <w:rPr>
          <w:rFonts w:ascii="Sylfaen" w:hAnsi="Sylfaen" w:cs="Sylfaen"/>
          <w:sz w:val="20"/>
          <w:lang w:val="ru-RU"/>
        </w:rPr>
        <w:t>բնօրինակ</w:t>
      </w:r>
      <w:r>
        <w:rPr>
          <w:rFonts w:ascii="Sylfaen" w:hAnsi="Sylfaen" w:cs="Sylfaen"/>
          <w:sz w:val="20"/>
          <w:lang w:val="af-ZA"/>
        </w:rPr>
        <w:t xml:space="preserve"> </w:t>
      </w:r>
      <w:r>
        <w:rPr>
          <w:rFonts w:ascii="Sylfaen" w:hAnsi="Sylfaen" w:cs="Sylfaen"/>
          <w:sz w:val="20"/>
          <w:lang w:val="ru-RU"/>
        </w:rPr>
        <w:t>փաստաթղթերի</w:t>
      </w:r>
      <w:r>
        <w:rPr>
          <w:rFonts w:ascii="Sylfaen" w:hAnsi="Sylfaen" w:cs="Sylfaen"/>
          <w:sz w:val="20"/>
          <w:lang w:val="af-ZA"/>
        </w:rPr>
        <w:t xml:space="preserve"> </w:t>
      </w:r>
      <w:r>
        <w:rPr>
          <w:rFonts w:ascii="Sylfaen" w:hAnsi="Sylfaen" w:cs="Sylfaen"/>
          <w:sz w:val="20"/>
          <w:lang w:val="ru-RU"/>
        </w:rPr>
        <w:t>փոխարեն</w:t>
      </w:r>
      <w:r>
        <w:rPr>
          <w:rFonts w:ascii="Sylfaen" w:hAnsi="Sylfaen" w:cs="Sylfaen"/>
          <w:sz w:val="20"/>
          <w:lang w:val="af-ZA"/>
        </w:rPr>
        <w:t xml:space="preserve"> </w:t>
      </w:r>
      <w:r>
        <w:rPr>
          <w:rFonts w:ascii="Sylfaen" w:hAnsi="Sylfaen" w:cs="Sylfaen"/>
          <w:sz w:val="20"/>
          <w:lang w:val="ru-RU"/>
        </w:rPr>
        <w:t>կարող</w:t>
      </w:r>
      <w:r>
        <w:rPr>
          <w:rFonts w:ascii="Sylfaen" w:hAnsi="Sylfaen" w:cs="Sylfaen"/>
          <w:sz w:val="20"/>
          <w:lang w:val="af-ZA"/>
        </w:rPr>
        <w:t xml:space="preserve"> </w:t>
      </w:r>
      <w:r>
        <w:rPr>
          <w:rFonts w:ascii="Sylfaen" w:hAnsi="Sylfaen" w:cs="Sylfaen"/>
          <w:sz w:val="20"/>
          <w:lang w:val="ru-RU"/>
        </w:rPr>
        <w:t>են</w:t>
      </w:r>
      <w:r>
        <w:rPr>
          <w:rFonts w:ascii="Sylfaen" w:hAnsi="Sylfaen" w:cs="Sylfaen"/>
          <w:sz w:val="20"/>
          <w:lang w:val="af-ZA"/>
        </w:rPr>
        <w:t xml:space="preserve"> </w:t>
      </w:r>
      <w:r>
        <w:rPr>
          <w:rFonts w:ascii="Sylfaen" w:hAnsi="Sylfaen" w:cs="Sylfaen"/>
          <w:sz w:val="20"/>
          <w:lang w:val="ru-RU"/>
        </w:rPr>
        <w:t>ներկայացվել</w:t>
      </w:r>
      <w:r>
        <w:rPr>
          <w:rFonts w:ascii="Sylfaen" w:hAnsi="Sylfaen" w:cs="Sylfaen"/>
          <w:sz w:val="20"/>
          <w:lang w:val="af-ZA"/>
        </w:rPr>
        <w:t xml:space="preserve"> </w:t>
      </w:r>
      <w:r>
        <w:rPr>
          <w:rFonts w:ascii="Sylfaen" w:hAnsi="Sylfaen" w:cs="Sylfaen"/>
          <w:sz w:val="20"/>
          <w:lang w:val="ru-RU"/>
        </w:rPr>
        <w:t>դրանց</w:t>
      </w:r>
      <w:r>
        <w:rPr>
          <w:rFonts w:ascii="Sylfaen" w:hAnsi="Sylfaen" w:cs="Sylfaen"/>
          <w:sz w:val="20"/>
          <w:lang w:val="af-ZA"/>
        </w:rPr>
        <w:t xml:space="preserve"> </w:t>
      </w:r>
      <w:r>
        <w:rPr>
          <w:rFonts w:ascii="Sylfaen" w:hAnsi="Sylfaen" w:cs="Sylfaen"/>
          <w:sz w:val="20"/>
          <w:lang w:val="ru-RU"/>
        </w:rPr>
        <w:t>նոտարական</w:t>
      </w:r>
      <w:r>
        <w:rPr>
          <w:rFonts w:ascii="Sylfaen" w:hAnsi="Sylfaen" w:cs="Sylfaen"/>
          <w:sz w:val="20"/>
          <w:lang w:val="af-ZA"/>
        </w:rPr>
        <w:t xml:space="preserve"> </w:t>
      </w:r>
      <w:r>
        <w:rPr>
          <w:rFonts w:ascii="Sylfaen" w:hAnsi="Sylfaen" w:cs="Sylfaen"/>
          <w:sz w:val="20"/>
          <w:lang w:val="ru-RU"/>
        </w:rPr>
        <w:t>կարգով</w:t>
      </w:r>
      <w:r>
        <w:rPr>
          <w:rFonts w:ascii="Sylfaen" w:hAnsi="Sylfaen" w:cs="Sylfaen"/>
          <w:sz w:val="20"/>
          <w:lang w:val="af-ZA"/>
        </w:rPr>
        <w:t xml:space="preserve"> </w:t>
      </w:r>
      <w:r>
        <w:rPr>
          <w:rFonts w:ascii="Sylfaen" w:hAnsi="Sylfaen" w:cs="Sylfaen"/>
          <w:sz w:val="20"/>
          <w:lang w:val="ru-RU"/>
        </w:rPr>
        <w:t>վավերացված</w:t>
      </w:r>
      <w:r>
        <w:rPr>
          <w:rFonts w:ascii="Sylfaen" w:hAnsi="Sylfaen" w:cs="Sylfaen"/>
          <w:sz w:val="20"/>
          <w:lang w:val="af-ZA"/>
        </w:rPr>
        <w:t xml:space="preserve"> </w:t>
      </w:r>
      <w:r>
        <w:rPr>
          <w:rFonts w:ascii="Sylfaen" w:hAnsi="Sylfaen" w:cs="Sylfaen"/>
          <w:sz w:val="20"/>
          <w:lang w:val="ru-RU"/>
        </w:rPr>
        <w:t>օրինակները։</w:t>
      </w:r>
    </w:p>
    <w:p w:rsidR="0027569E" w:rsidRDefault="0027569E" w:rsidP="0027569E">
      <w:pPr>
        <w:ind w:firstLine="720"/>
        <w:jc w:val="both"/>
        <w:rPr>
          <w:rFonts w:ascii="Sylfaen" w:hAnsi="Sylfaen"/>
          <w:sz w:val="20"/>
          <w:szCs w:val="20"/>
          <w:lang w:val="af-ZA"/>
        </w:rPr>
      </w:pPr>
      <w:r>
        <w:rPr>
          <w:rFonts w:ascii="Sylfaen" w:hAnsi="Sylfaen" w:cs="Sylfaen"/>
          <w:sz w:val="20"/>
          <w:szCs w:val="20"/>
        </w:rPr>
        <w:t>Ծրարը</w:t>
      </w:r>
      <w:r>
        <w:rPr>
          <w:rFonts w:ascii="Sylfaen" w:hAnsi="Sylfaen"/>
          <w:sz w:val="20"/>
          <w:szCs w:val="20"/>
          <w:lang w:val="af-ZA"/>
        </w:rPr>
        <w:t xml:space="preserve"> </w:t>
      </w:r>
      <w:r>
        <w:rPr>
          <w:rFonts w:ascii="Sylfaen" w:hAnsi="Sylfaen" w:cs="Sylfaen"/>
          <w:sz w:val="20"/>
          <w:szCs w:val="20"/>
        </w:rPr>
        <w:t>և</w:t>
      </w:r>
      <w:r>
        <w:rPr>
          <w:rFonts w:ascii="Sylfaen" w:hAnsi="Sylfaen"/>
          <w:sz w:val="20"/>
          <w:szCs w:val="20"/>
          <w:lang w:val="af-ZA"/>
        </w:rPr>
        <w:t xml:space="preserve"> </w:t>
      </w:r>
      <w:r>
        <w:rPr>
          <w:rFonts w:ascii="Sylfaen" w:hAnsi="Sylfaen"/>
          <w:sz w:val="20"/>
          <w:szCs w:val="20"/>
        </w:rPr>
        <w:t>սույն</w:t>
      </w:r>
      <w:r>
        <w:rPr>
          <w:rFonts w:ascii="Sylfaen" w:hAnsi="Sylfaen"/>
          <w:sz w:val="20"/>
          <w:szCs w:val="20"/>
          <w:lang w:val="af-ZA"/>
        </w:rPr>
        <w:t xml:space="preserve"> </w:t>
      </w:r>
      <w:r>
        <w:rPr>
          <w:rFonts w:ascii="Sylfaen" w:hAnsi="Sylfaen" w:cs="Sylfaen"/>
          <w:sz w:val="20"/>
          <w:szCs w:val="20"/>
        </w:rPr>
        <w:t>հրավերով</w:t>
      </w:r>
      <w:r>
        <w:rPr>
          <w:rFonts w:ascii="Sylfaen" w:hAnsi="Sylfaen"/>
          <w:sz w:val="20"/>
          <w:szCs w:val="20"/>
          <w:lang w:val="af-ZA"/>
        </w:rPr>
        <w:t xml:space="preserve"> </w:t>
      </w:r>
      <w:r>
        <w:rPr>
          <w:rFonts w:ascii="Sylfaen" w:hAnsi="Sylfaen" w:cs="Sylfaen"/>
          <w:sz w:val="20"/>
          <w:szCs w:val="20"/>
        </w:rPr>
        <w:t>նախատեսված</w:t>
      </w:r>
      <w:r>
        <w:rPr>
          <w:rFonts w:ascii="Sylfaen" w:hAnsi="Sylfaen"/>
          <w:sz w:val="20"/>
          <w:szCs w:val="20"/>
          <w:lang w:val="af-ZA"/>
        </w:rPr>
        <w:t xml:space="preserve">` </w:t>
      </w:r>
      <w:r>
        <w:rPr>
          <w:rFonts w:ascii="Sylfaen" w:hAnsi="Sylfaen"/>
          <w:sz w:val="20"/>
          <w:szCs w:val="20"/>
        </w:rPr>
        <w:t>մ</w:t>
      </w:r>
      <w:r>
        <w:rPr>
          <w:rFonts w:ascii="Sylfaen" w:hAnsi="Sylfaen" w:cs="Sylfaen"/>
          <w:sz w:val="20"/>
          <w:szCs w:val="20"/>
        </w:rPr>
        <w:t>ասնակցի</w:t>
      </w:r>
      <w:r>
        <w:rPr>
          <w:rFonts w:ascii="Sylfaen" w:hAnsi="Sylfaen"/>
          <w:sz w:val="20"/>
          <w:szCs w:val="20"/>
          <w:lang w:val="af-ZA"/>
        </w:rPr>
        <w:t xml:space="preserve"> </w:t>
      </w:r>
      <w:r>
        <w:rPr>
          <w:rFonts w:ascii="Sylfaen" w:hAnsi="Sylfaen" w:cs="Sylfaen"/>
          <w:sz w:val="20"/>
          <w:szCs w:val="20"/>
        </w:rPr>
        <w:t>կազմած</w:t>
      </w:r>
      <w:r>
        <w:rPr>
          <w:rFonts w:ascii="Sylfaen" w:hAnsi="Sylfaen"/>
          <w:sz w:val="20"/>
          <w:szCs w:val="20"/>
          <w:lang w:val="af-ZA"/>
        </w:rPr>
        <w:t xml:space="preserve"> </w:t>
      </w:r>
      <w:r>
        <w:rPr>
          <w:rFonts w:ascii="Sylfaen" w:hAnsi="Sylfaen" w:cs="Sylfaen"/>
          <w:sz w:val="20"/>
          <w:szCs w:val="20"/>
        </w:rPr>
        <w:t>փաստաթղթերն</w:t>
      </w:r>
      <w:r>
        <w:rPr>
          <w:rFonts w:ascii="Sylfaen" w:hAnsi="Sylfaen"/>
          <w:sz w:val="20"/>
          <w:szCs w:val="20"/>
          <w:lang w:val="af-ZA"/>
        </w:rPr>
        <w:t xml:space="preserve"> </w:t>
      </w:r>
      <w:r>
        <w:rPr>
          <w:rFonts w:ascii="Sylfaen" w:hAnsi="Sylfaen" w:cs="Sylfaen"/>
          <w:sz w:val="20"/>
          <w:szCs w:val="20"/>
        </w:rPr>
        <w:t>ստորագրում</w:t>
      </w:r>
      <w:r>
        <w:rPr>
          <w:rFonts w:ascii="Sylfaen" w:hAnsi="Sylfaen"/>
          <w:sz w:val="20"/>
          <w:szCs w:val="20"/>
          <w:lang w:val="af-ZA"/>
        </w:rPr>
        <w:t xml:space="preserve"> </w:t>
      </w:r>
      <w:r>
        <w:rPr>
          <w:rFonts w:ascii="Sylfaen" w:hAnsi="Sylfaen" w:cs="Sylfaen"/>
          <w:sz w:val="20"/>
          <w:szCs w:val="20"/>
        </w:rPr>
        <w:t>է</w:t>
      </w:r>
      <w:r>
        <w:rPr>
          <w:rFonts w:ascii="Sylfaen" w:hAnsi="Sylfaen"/>
          <w:sz w:val="20"/>
          <w:szCs w:val="20"/>
          <w:lang w:val="af-ZA"/>
        </w:rPr>
        <w:t xml:space="preserve"> </w:t>
      </w:r>
      <w:r>
        <w:rPr>
          <w:rFonts w:ascii="Sylfaen" w:hAnsi="Sylfaen" w:cs="Sylfaen"/>
          <w:sz w:val="20"/>
          <w:szCs w:val="20"/>
        </w:rPr>
        <w:t>դրանք</w:t>
      </w:r>
      <w:r>
        <w:rPr>
          <w:rFonts w:ascii="Sylfaen" w:hAnsi="Sylfaen"/>
          <w:sz w:val="20"/>
          <w:szCs w:val="20"/>
          <w:lang w:val="af-ZA"/>
        </w:rPr>
        <w:t xml:space="preserve"> </w:t>
      </w:r>
      <w:r>
        <w:rPr>
          <w:rFonts w:ascii="Sylfaen" w:hAnsi="Sylfaen" w:cs="Sylfaen"/>
          <w:sz w:val="20"/>
          <w:szCs w:val="20"/>
        </w:rPr>
        <w:t>ներկայացնող</w:t>
      </w:r>
      <w:r>
        <w:rPr>
          <w:rFonts w:ascii="Sylfaen" w:hAnsi="Sylfaen"/>
          <w:sz w:val="20"/>
          <w:szCs w:val="20"/>
          <w:lang w:val="af-ZA"/>
        </w:rPr>
        <w:t xml:space="preserve"> </w:t>
      </w:r>
      <w:r>
        <w:rPr>
          <w:rFonts w:ascii="Sylfaen" w:hAnsi="Sylfaen" w:cs="Sylfaen"/>
          <w:sz w:val="20"/>
          <w:szCs w:val="20"/>
        </w:rPr>
        <w:t>անձը</w:t>
      </w:r>
      <w:r>
        <w:rPr>
          <w:rFonts w:ascii="Sylfaen" w:hAnsi="Sylfaen"/>
          <w:sz w:val="20"/>
          <w:szCs w:val="20"/>
          <w:lang w:val="af-ZA"/>
        </w:rPr>
        <w:t xml:space="preserve"> </w:t>
      </w:r>
      <w:r>
        <w:rPr>
          <w:rFonts w:ascii="Sylfaen" w:hAnsi="Sylfaen" w:cs="Sylfaen"/>
          <w:sz w:val="20"/>
          <w:szCs w:val="20"/>
        </w:rPr>
        <w:t>կամ</w:t>
      </w:r>
      <w:r>
        <w:rPr>
          <w:rFonts w:ascii="Sylfaen" w:hAnsi="Sylfaen"/>
          <w:sz w:val="20"/>
          <w:szCs w:val="20"/>
          <w:lang w:val="af-ZA"/>
        </w:rPr>
        <w:t xml:space="preserve"> </w:t>
      </w:r>
      <w:r>
        <w:rPr>
          <w:rFonts w:ascii="Sylfaen" w:hAnsi="Sylfaen" w:cs="Sylfaen"/>
          <w:sz w:val="20"/>
          <w:szCs w:val="20"/>
        </w:rPr>
        <w:t>վերջինիս</w:t>
      </w:r>
      <w:r>
        <w:rPr>
          <w:rFonts w:ascii="Sylfaen" w:hAnsi="Sylfaen"/>
          <w:sz w:val="20"/>
          <w:szCs w:val="20"/>
          <w:lang w:val="af-ZA"/>
        </w:rPr>
        <w:t xml:space="preserve"> </w:t>
      </w:r>
      <w:r>
        <w:rPr>
          <w:rFonts w:ascii="Sylfaen" w:hAnsi="Sylfaen" w:cs="Sylfaen"/>
          <w:sz w:val="20"/>
          <w:szCs w:val="20"/>
        </w:rPr>
        <w:t>լիազորված</w:t>
      </w:r>
      <w:r>
        <w:rPr>
          <w:rFonts w:ascii="Sylfaen" w:hAnsi="Sylfaen"/>
          <w:sz w:val="20"/>
          <w:szCs w:val="20"/>
          <w:lang w:val="af-ZA"/>
        </w:rPr>
        <w:t xml:space="preserve"> </w:t>
      </w:r>
      <w:r>
        <w:rPr>
          <w:rFonts w:ascii="Sylfaen" w:hAnsi="Sylfaen" w:cs="Sylfaen"/>
          <w:sz w:val="20"/>
          <w:szCs w:val="20"/>
        </w:rPr>
        <w:t>անձը</w:t>
      </w:r>
      <w:r>
        <w:rPr>
          <w:rFonts w:ascii="Sylfaen" w:hAnsi="Sylfaen"/>
          <w:sz w:val="20"/>
          <w:szCs w:val="20"/>
          <w:lang w:val="af-ZA"/>
        </w:rPr>
        <w:t xml:space="preserve"> (</w:t>
      </w:r>
      <w:r>
        <w:rPr>
          <w:rFonts w:ascii="Sylfaen" w:hAnsi="Sylfaen" w:cs="Sylfaen"/>
          <w:sz w:val="20"/>
          <w:szCs w:val="20"/>
        </w:rPr>
        <w:t>այսուհետ</w:t>
      </w:r>
      <w:r>
        <w:rPr>
          <w:rFonts w:ascii="Sylfaen" w:hAnsi="Sylfaen"/>
          <w:sz w:val="20"/>
          <w:szCs w:val="20"/>
          <w:lang w:val="af-ZA"/>
        </w:rPr>
        <w:t xml:space="preserve">` </w:t>
      </w:r>
      <w:r>
        <w:rPr>
          <w:rFonts w:ascii="Sylfaen" w:hAnsi="Sylfaen" w:cs="Sylfaen"/>
          <w:sz w:val="20"/>
          <w:szCs w:val="20"/>
        </w:rPr>
        <w:t>գործակալ</w:t>
      </w:r>
      <w:r>
        <w:rPr>
          <w:rFonts w:ascii="Sylfaen" w:hAnsi="Sylfaen"/>
          <w:sz w:val="20"/>
          <w:szCs w:val="20"/>
          <w:lang w:val="af-ZA"/>
        </w:rPr>
        <w:t xml:space="preserve">): </w:t>
      </w:r>
      <w:r>
        <w:rPr>
          <w:rFonts w:ascii="Sylfaen" w:hAnsi="Sylfaen" w:cs="Sylfaen"/>
          <w:sz w:val="20"/>
          <w:szCs w:val="20"/>
        </w:rPr>
        <w:t>Եթե</w:t>
      </w:r>
      <w:r>
        <w:rPr>
          <w:rFonts w:ascii="Sylfaen" w:hAnsi="Sylfaen"/>
          <w:sz w:val="20"/>
          <w:szCs w:val="20"/>
          <w:lang w:val="af-ZA"/>
        </w:rPr>
        <w:t xml:space="preserve"> </w:t>
      </w:r>
      <w:r>
        <w:rPr>
          <w:rFonts w:ascii="Sylfaen" w:hAnsi="Sylfaen" w:cs="Sylfaen"/>
          <w:sz w:val="20"/>
          <w:szCs w:val="20"/>
        </w:rPr>
        <w:t>հայտը</w:t>
      </w:r>
      <w:r>
        <w:rPr>
          <w:rFonts w:ascii="Sylfaen" w:hAnsi="Sylfaen"/>
          <w:sz w:val="20"/>
          <w:szCs w:val="20"/>
          <w:lang w:val="af-ZA"/>
        </w:rPr>
        <w:t xml:space="preserve"> </w:t>
      </w:r>
      <w:r>
        <w:rPr>
          <w:rFonts w:ascii="Sylfaen" w:hAnsi="Sylfaen" w:cs="Sylfaen"/>
          <w:sz w:val="20"/>
          <w:szCs w:val="20"/>
        </w:rPr>
        <w:t>ներկայացնում</w:t>
      </w:r>
      <w:r>
        <w:rPr>
          <w:rFonts w:ascii="Sylfaen" w:hAnsi="Sylfaen"/>
          <w:sz w:val="20"/>
          <w:szCs w:val="20"/>
          <w:lang w:val="af-ZA"/>
        </w:rPr>
        <w:t xml:space="preserve"> </w:t>
      </w:r>
      <w:r>
        <w:rPr>
          <w:rFonts w:ascii="Sylfaen" w:hAnsi="Sylfaen" w:cs="Sylfaen"/>
          <w:sz w:val="20"/>
          <w:szCs w:val="20"/>
        </w:rPr>
        <w:t>է</w:t>
      </w:r>
      <w:r>
        <w:rPr>
          <w:rFonts w:ascii="Sylfaen" w:hAnsi="Sylfaen"/>
          <w:sz w:val="20"/>
          <w:szCs w:val="20"/>
          <w:lang w:val="af-ZA"/>
        </w:rPr>
        <w:t xml:space="preserve"> </w:t>
      </w:r>
      <w:r>
        <w:rPr>
          <w:rFonts w:ascii="Sylfaen" w:hAnsi="Sylfaen" w:cs="Sylfaen"/>
          <w:sz w:val="20"/>
          <w:szCs w:val="20"/>
        </w:rPr>
        <w:t>գործակալը</w:t>
      </w:r>
      <w:r>
        <w:rPr>
          <w:rFonts w:ascii="Sylfaen" w:hAnsi="Sylfaen"/>
          <w:sz w:val="20"/>
          <w:szCs w:val="20"/>
          <w:lang w:val="af-ZA"/>
        </w:rPr>
        <w:t xml:space="preserve">, </w:t>
      </w:r>
      <w:r>
        <w:rPr>
          <w:rFonts w:ascii="Sylfaen" w:hAnsi="Sylfaen" w:cs="Sylfaen"/>
          <w:sz w:val="20"/>
          <w:szCs w:val="20"/>
        </w:rPr>
        <w:t>ապա</w:t>
      </w:r>
      <w:r>
        <w:rPr>
          <w:rFonts w:ascii="Sylfaen" w:hAnsi="Sylfaen"/>
          <w:sz w:val="20"/>
          <w:szCs w:val="20"/>
          <w:lang w:val="af-ZA"/>
        </w:rPr>
        <w:t xml:space="preserve"> </w:t>
      </w:r>
      <w:r>
        <w:rPr>
          <w:rFonts w:ascii="Sylfaen" w:hAnsi="Sylfaen" w:cs="Sylfaen"/>
          <w:sz w:val="20"/>
          <w:szCs w:val="20"/>
        </w:rPr>
        <w:t>հայտով</w:t>
      </w:r>
      <w:r>
        <w:rPr>
          <w:rFonts w:ascii="Sylfaen" w:hAnsi="Sylfaen"/>
          <w:sz w:val="20"/>
          <w:szCs w:val="20"/>
          <w:lang w:val="af-ZA"/>
        </w:rPr>
        <w:t xml:space="preserve"> </w:t>
      </w:r>
      <w:r>
        <w:rPr>
          <w:rFonts w:ascii="Sylfaen" w:hAnsi="Sylfaen" w:cs="Sylfaen"/>
          <w:sz w:val="20"/>
          <w:szCs w:val="20"/>
        </w:rPr>
        <w:t>ներկայացվում</w:t>
      </w:r>
      <w:r>
        <w:rPr>
          <w:rFonts w:ascii="Sylfaen" w:hAnsi="Sylfaen"/>
          <w:sz w:val="20"/>
          <w:szCs w:val="20"/>
          <w:lang w:val="af-ZA"/>
        </w:rPr>
        <w:t xml:space="preserve"> </w:t>
      </w:r>
      <w:r>
        <w:rPr>
          <w:rFonts w:ascii="Sylfaen" w:hAnsi="Sylfaen" w:cs="Sylfaen"/>
          <w:sz w:val="20"/>
          <w:szCs w:val="20"/>
        </w:rPr>
        <w:t>է</w:t>
      </w:r>
      <w:r>
        <w:rPr>
          <w:rFonts w:ascii="Sylfaen" w:hAnsi="Sylfaen"/>
          <w:sz w:val="20"/>
          <w:szCs w:val="20"/>
          <w:lang w:val="af-ZA"/>
        </w:rPr>
        <w:t xml:space="preserve"> </w:t>
      </w:r>
      <w:r>
        <w:rPr>
          <w:rFonts w:ascii="Sylfaen" w:hAnsi="Sylfaen" w:cs="Sylfaen"/>
          <w:sz w:val="20"/>
          <w:szCs w:val="20"/>
        </w:rPr>
        <w:t>վերջինիս</w:t>
      </w:r>
      <w:r>
        <w:rPr>
          <w:rFonts w:ascii="Sylfaen" w:hAnsi="Sylfaen"/>
          <w:sz w:val="20"/>
          <w:szCs w:val="20"/>
          <w:lang w:val="af-ZA"/>
        </w:rPr>
        <w:t xml:space="preserve"> </w:t>
      </w:r>
      <w:r>
        <w:rPr>
          <w:rFonts w:ascii="Sylfaen" w:hAnsi="Sylfaen" w:cs="Sylfaen"/>
          <w:sz w:val="20"/>
          <w:szCs w:val="20"/>
        </w:rPr>
        <w:t>այդ</w:t>
      </w:r>
      <w:r>
        <w:rPr>
          <w:rFonts w:ascii="Sylfaen" w:hAnsi="Sylfaen"/>
          <w:sz w:val="20"/>
          <w:szCs w:val="20"/>
          <w:lang w:val="af-ZA"/>
        </w:rPr>
        <w:t xml:space="preserve"> </w:t>
      </w:r>
      <w:r>
        <w:rPr>
          <w:rFonts w:ascii="Sylfaen" w:hAnsi="Sylfaen" w:cs="Sylfaen"/>
          <w:sz w:val="20"/>
          <w:szCs w:val="20"/>
        </w:rPr>
        <w:t>լիազորությունը</w:t>
      </w:r>
      <w:r>
        <w:rPr>
          <w:rFonts w:ascii="Sylfaen" w:hAnsi="Sylfaen"/>
          <w:sz w:val="20"/>
          <w:szCs w:val="20"/>
          <w:lang w:val="af-ZA"/>
        </w:rPr>
        <w:t xml:space="preserve"> </w:t>
      </w:r>
      <w:r>
        <w:rPr>
          <w:rFonts w:ascii="Sylfaen" w:hAnsi="Sylfaen" w:cs="Sylfaen"/>
          <w:sz w:val="20"/>
          <w:szCs w:val="20"/>
        </w:rPr>
        <w:t>վերապահված</w:t>
      </w:r>
      <w:r>
        <w:rPr>
          <w:rFonts w:ascii="Sylfaen" w:hAnsi="Sylfaen"/>
          <w:sz w:val="20"/>
          <w:szCs w:val="20"/>
          <w:lang w:val="af-ZA"/>
        </w:rPr>
        <w:t xml:space="preserve"> </w:t>
      </w:r>
      <w:r>
        <w:rPr>
          <w:rFonts w:ascii="Sylfaen" w:hAnsi="Sylfaen" w:cs="Sylfaen"/>
          <w:sz w:val="20"/>
          <w:szCs w:val="20"/>
        </w:rPr>
        <w:t>լինելու</w:t>
      </w:r>
      <w:r>
        <w:rPr>
          <w:rFonts w:ascii="Sylfaen" w:hAnsi="Sylfaen"/>
          <w:sz w:val="20"/>
          <w:szCs w:val="20"/>
          <w:lang w:val="af-ZA"/>
        </w:rPr>
        <w:t xml:space="preserve"> </w:t>
      </w:r>
      <w:r>
        <w:rPr>
          <w:rFonts w:ascii="Sylfaen" w:hAnsi="Sylfaen" w:cs="Sylfaen"/>
          <w:sz w:val="20"/>
          <w:szCs w:val="20"/>
        </w:rPr>
        <w:t>մասին</w:t>
      </w:r>
      <w:r>
        <w:rPr>
          <w:rFonts w:ascii="Sylfaen" w:hAnsi="Sylfaen" w:cs="Sylfaen"/>
          <w:sz w:val="20"/>
          <w:szCs w:val="20"/>
          <w:lang w:val="af-ZA"/>
        </w:rPr>
        <w:t xml:space="preserve"> </w:t>
      </w:r>
      <w:r>
        <w:rPr>
          <w:rFonts w:ascii="Sylfaen" w:hAnsi="Sylfaen" w:cs="Sylfaen"/>
          <w:sz w:val="20"/>
          <w:szCs w:val="20"/>
        </w:rPr>
        <w:t>փաստաթուղթ</w:t>
      </w:r>
      <w:r>
        <w:rPr>
          <w:rFonts w:ascii="Sylfaen" w:hAnsi="Sylfaen" w:cs="Sylfaen"/>
          <w:sz w:val="20"/>
          <w:szCs w:val="20"/>
          <w:lang w:val="af-ZA"/>
        </w:rPr>
        <w:t>:</w:t>
      </w:r>
    </w:p>
    <w:p w:rsidR="0027569E" w:rsidRDefault="0027569E" w:rsidP="0027569E">
      <w:pPr>
        <w:ind w:firstLine="720"/>
        <w:jc w:val="both"/>
        <w:rPr>
          <w:rFonts w:ascii="Sylfaen" w:hAnsi="Sylfaen"/>
          <w:sz w:val="20"/>
          <w:szCs w:val="20"/>
          <w:lang w:val="af-ZA"/>
        </w:rPr>
      </w:pPr>
      <w:r>
        <w:rPr>
          <w:rFonts w:ascii="Sylfaen" w:hAnsi="Sylfaen"/>
          <w:sz w:val="20"/>
          <w:szCs w:val="20"/>
          <w:lang w:val="af-ZA"/>
        </w:rPr>
        <w:t xml:space="preserve">3.2 </w:t>
      </w:r>
      <w:r>
        <w:rPr>
          <w:rFonts w:ascii="Sylfaen" w:hAnsi="Sylfaen" w:cs="Sylfaen"/>
          <w:sz w:val="20"/>
          <w:szCs w:val="20"/>
        </w:rPr>
        <w:t>Սույն</w:t>
      </w:r>
      <w:r>
        <w:rPr>
          <w:rFonts w:ascii="Sylfaen" w:hAnsi="Sylfaen"/>
          <w:sz w:val="20"/>
          <w:szCs w:val="20"/>
          <w:lang w:val="af-ZA"/>
        </w:rPr>
        <w:t xml:space="preserve"> </w:t>
      </w:r>
      <w:r>
        <w:rPr>
          <w:rFonts w:ascii="Sylfaen" w:hAnsi="Sylfaen"/>
          <w:sz w:val="20"/>
          <w:szCs w:val="20"/>
        </w:rPr>
        <w:t>հրահանգի</w:t>
      </w:r>
      <w:r>
        <w:rPr>
          <w:rFonts w:ascii="Sylfaen" w:hAnsi="Sylfaen"/>
          <w:sz w:val="20"/>
          <w:szCs w:val="20"/>
          <w:lang w:val="af-ZA"/>
        </w:rPr>
        <w:t xml:space="preserve"> 3.1 </w:t>
      </w:r>
      <w:r>
        <w:rPr>
          <w:rFonts w:ascii="Sylfaen" w:hAnsi="Sylfaen"/>
          <w:sz w:val="20"/>
          <w:szCs w:val="20"/>
        </w:rPr>
        <w:t>կետում</w:t>
      </w:r>
      <w:r>
        <w:rPr>
          <w:rFonts w:ascii="Sylfaen" w:hAnsi="Sylfaen"/>
          <w:sz w:val="20"/>
          <w:szCs w:val="20"/>
          <w:lang w:val="af-ZA"/>
        </w:rPr>
        <w:t xml:space="preserve"> </w:t>
      </w:r>
      <w:r>
        <w:rPr>
          <w:rFonts w:ascii="Sylfaen" w:hAnsi="Sylfaen" w:cs="Sylfaen"/>
          <w:sz w:val="20"/>
          <w:szCs w:val="20"/>
        </w:rPr>
        <w:t>նշված</w:t>
      </w:r>
      <w:r>
        <w:rPr>
          <w:rFonts w:ascii="Sylfaen" w:hAnsi="Sylfaen"/>
          <w:sz w:val="20"/>
          <w:szCs w:val="20"/>
          <w:lang w:val="af-ZA"/>
        </w:rPr>
        <w:t xml:space="preserve"> </w:t>
      </w:r>
      <w:r>
        <w:rPr>
          <w:rFonts w:ascii="Sylfaen" w:hAnsi="Sylfaen" w:cs="Sylfaen"/>
          <w:sz w:val="20"/>
          <w:szCs w:val="20"/>
        </w:rPr>
        <w:t>ծրարի</w:t>
      </w:r>
      <w:r>
        <w:rPr>
          <w:rFonts w:ascii="Sylfaen" w:hAnsi="Sylfaen"/>
          <w:sz w:val="20"/>
          <w:szCs w:val="20"/>
          <w:lang w:val="af-ZA"/>
        </w:rPr>
        <w:t xml:space="preserve"> </w:t>
      </w:r>
      <w:r>
        <w:rPr>
          <w:rFonts w:ascii="Sylfaen" w:hAnsi="Sylfaen" w:cs="Sylfaen"/>
          <w:sz w:val="20"/>
          <w:szCs w:val="20"/>
        </w:rPr>
        <w:t>վրա</w:t>
      </w:r>
      <w:r>
        <w:rPr>
          <w:rFonts w:ascii="Sylfaen" w:hAnsi="Sylfaen"/>
          <w:sz w:val="20"/>
          <w:szCs w:val="20"/>
          <w:lang w:val="af-ZA"/>
        </w:rPr>
        <w:t xml:space="preserve"> </w:t>
      </w:r>
      <w:r>
        <w:rPr>
          <w:rFonts w:ascii="Sylfaen" w:hAnsi="Sylfaen" w:cs="Sylfaen"/>
          <w:sz w:val="20"/>
          <w:szCs w:val="20"/>
        </w:rPr>
        <w:t>հայտը</w:t>
      </w:r>
      <w:r>
        <w:rPr>
          <w:rFonts w:ascii="Sylfaen" w:hAnsi="Sylfaen"/>
          <w:sz w:val="20"/>
          <w:szCs w:val="20"/>
          <w:lang w:val="af-ZA"/>
        </w:rPr>
        <w:t xml:space="preserve"> </w:t>
      </w:r>
      <w:r>
        <w:rPr>
          <w:rFonts w:ascii="Sylfaen" w:hAnsi="Sylfaen" w:cs="Sylfaen"/>
          <w:sz w:val="20"/>
          <w:szCs w:val="20"/>
        </w:rPr>
        <w:t>կազմելու</w:t>
      </w:r>
      <w:r>
        <w:rPr>
          <w:rFonts w:ascii="Sylfaen" w:hAnsi="Sylfaen"/>
          <w:sz w:val="20"/>
          <w:szCs w:val="20"/>
          <w:lang w:val="af-ZA"/>
        </w:rPr>
        <w:t xml:space="preserve"> </w:t>
      </w:r>
      <w:r>
        <w:rPr>
          <w:rFonts w:ascii="Sylfaen" w:hAnsi="Sylfaen" w:cs="Sylfaen"/>
          <w:sz w:val="20"/>
          <w:szCs w:val="20"/>
        </w:rPr>
        <w:t>լեզվով</w:t>
      </w:r>
      <w:r>
        <w:rPr>
          <w:rFonts w:ascii="Sylfaen" w:hAnsi="Sylfaen"/>
          <w:sz w:val="20"/>
          <w:szCs w:val="20"/>
          <w:lang w:val="af-ZA"/>
        </w:rPr>
        <w:t xml:space="preserve"> </w:t>
      </w:r>
      <w:r>
        <w:rPr>
          <w:rFonts w:ascii="Sylfaen" w:hAnsi="Sylfaen" w:cs="Sylfaen"/>
          <w:sz w:val="20"/>
          <w:szCs w:val="20"/>
        </w:rPr>
        <w:t>նշվում</w:t>
      </w:r>
      <w:r>
        <w:rPr>
          <w:rFonts w:ascii="Sylfaen" w:hAnsi="Sylfaen"/>
          <w:sz w:val="20"/>
          <w:szCs w:val="20"/>
          <w:lang w:val="af-ZA"/>
        </w:rPr>
        <w:t xml:space="preserve"> </w:t>
      </w:r>
      <w:r>
        <w:rPr>
          <w:rFonts w:ascii="Sylfaen" w:hAnsi="Sylfaen" w:cs="Sylfaen"/>
          <w:sz w:val="20"/>
          <w:szCs w:val="20"/>
        </w:rPr>
        <w:t>են</w:t>
      </w:r>
      <w:r>
        <w:rPr>
          <w:rFonts w:ascii="Sylfaen" w:hAnsi="Sylfaen"/>
          <w:sz w:val="20"/>
          <w:szCs w:val="20"/>
          <w:lang w:val="af-ZA"/>
        </w:rPr>
        <w:t xml:space="preserve">` </w:t>
      </w:r>
    </w:p>
    <w:p w:rsidR="0027569E" w:rsidRDefault="0027569E" w:rsidP="0027569E">
      <w:pPr>
        <w:ind w:firstLine="720"/>
        <w:rPr>
          <w:rFonts w:ascii="Sylfaen" w:hAnsi="Sylfaen"/>
          <w:sz w:val="20"/>
          <w:szCs w:val="20"/>
          <w:lang w:val="af-ZA"/>
        </w:rPr>
      </w:pPr>
      <w:r>
        <w:rPr>
          <w:rFonts w:ascii="Sylfaen" w:hAnsi="Sylfaen"/>
          <w:sz w:val="20"/>
          <w:szCs w:val="20"/>
          <w:lang w:val="af-ZA"/>
        </w:rPr>
        <w:t xml:space="preserve">1) </w:t>
      </w:r>
      <w:r>
        <w:rPr>
          <w:rFonts w:ascii="Sylfaen" w:hAnsi="Sylfaen"/>
          <w:sz w:val="20"/>
          <w:szCs w:val="20"/>
        </w:rPr>
        <w:t>պ</w:t>
      </w:r>
      <w:r>
        <w:rPr>
          <w:rFonts w:ascii="Sylfaen" w:hAnsi="Sylfaen" w:cs="Sylfaen"/>
          <w:sz w:val="20"/>
          <w:szCs w:val="20"/>
        </w:rPr>
        <w:t>ատվիրատուի</w:t>
      </w:r>
      <w:r>
        <w:rPr>
          <w:rFonts w:ascii="Sylfaen" w:hAnsi="Sylfaen"/>
          <w:sz w:val="20"/>
          <w:szCs w:val="20"/>
          <w:lang w:val="af-ZA"/>
        </w:rPr>
        <w:t xml:space="preserve"> </w:t>
      </w:r>
      <w:r>
        <w:rPr>
          <w:rFonts w:ascii="Sylfaen" w:hAnsi="Sylfaen" w:cs="Sylfaen"/>
          <w:sz w:val="20"/>
          <w:szCs w:val="20"/>
        </w:rPr>
        <w:t>անվանումը</w:t>
      </w:r>
      <w:r>
        <w:rPr>
          <w:rFonts w:ascii="Sylfaen" w:hAnsi="Sylfaen"/>
          <w:sz w:val="20"/>
          <w:szCs w:val="20"/>
          <w:lang w:val="af-ZA"/>
        </w:rPr>
        <w:t xml:space="preserve"> </w:t>
      </w:r>
      <w:r>
        <w:rPr>
          <w:rFonts w:ascii="Sylfaen" w:hAnsi="Sylfaen" w:cs="Sylfaen"/>
          <w:sz w:val="20"/>
          <w:szCs w:val="20"/>
        </w:rPr>
        <w:t>և</w:t>
      </w:r>
      <w:r>
        <w:rPr>
          <w:rFonts w:ascii="Sylfaen" w:hAnsi="Sylfaen"/>
          <w:sz w:val="20"/>
          <w:szCs w:val="20"/>
          <w:lang w:val="af-ZA"/>
        </w:rPr>
        <w:t xml:space="preserve"> </w:t>
      </w:r>
      <w:r>
        <w:rPr>
          <w:rFonts w:ascii="Sylfaen" w:hAnsi="Sylfaen" w:cs="Sylfaen"/>
          <w:sz w:val="20"/>
          <w:szCs w:val="20"/>
        </w:rPr>
        <w:t>հայտի</w:t>
      </w:r>
      <w:r>
        <w:rPr>
          <w:rFonts w:ascii="Sylfaen" w:hAnsi="Sylfaen"/>
          <w:sz w:val="20"/>
          <w:szCs w:val="20"/>
          <w:lang w:val="af-ZA"/>
        </w:rPr>
        <w:t xml:space="preserve"> </w:t>
      </w:r>
      <w:r>
        <w:rPr>
          <w:rFonts w:ascii="Sylfaen" w:hAnsi="Sylfaen" w:cs="Sylfaen"/>
          <w:sz w:val="20"/>
          <w:szCs w:val="20"/>
        </w:rPr>
        <w:t>ներկայացման</w:t>
      </w:r>
      <w:r>
        <w:rPr>
          <w:rFonts w:ascii="Sylfaen" w:hAnsi="Sylfaen"/>
          <w:sz w:val="20"/>
          <w:szCs w:val="20"/>
          <w:lang w:val="af-ZA"/>
        </w:rPr>
        <w:t xml:space="preserve"> </w:t>
      </w:r>
      <w:r>
        <w:rPr>
          <w:rFonts w:ascii="Sylfaen" w:hAnsi="Sylfaen" w:cs="Sylfaen"/>
          <w:sz w:val="20"/>
          <w:szCs w:val="20"/>
        </w:rPr>
        <w:t>վայրը</w:t>
      </w:r>
      <w:r>
        <w:rPr>
          <w:rFonts w:ascii="Sylfaen" w:hAnsi="Sylfaen"/>
          <w:sz w:val="20"/>
          <w:szCs w:val="20"/>
          <w:lang w:val="af-ZA"/>
        </w:rPr>
        <w:t xml:space="preserve"> (</w:t>
      </w:r>
      <w:r>
        <w:rPr>
          <w:rFonts w:ascii="Sylfaen" w:hAnsi="Sylfaen" w:cs="Sylfaen"/>
          <w:sz w:val="20"/>
          <w:szCs w:val="20"/>
        </w:rPr>
        <w:t>հասցեն</w:t>
      </w:r>
      <w:r>
        <w:rPr>
          <w:rFonts w:ascii="Sylfaen" w:hAnsi="Sylfaen"/>
          <w:sz w:val="20"/>
          <w:szCs w:val="20"/>
          <w:lang w:val="af-ZA"/>
        </w:rPr>
        <w:t>).</w:t>
      </w:r>
    </w:p>
    <w:p w:rsidR="0027569E" w:rsidRDefault="0027569E" w:rsidP="0027569E">
      <w:pPr>
        <w:ind w:firstLine="720"/>
        <w:rPr>
          <w:rFonts w:ascii="Sylfaen" w:hAnsi="Sylfaen"/>
          <w:sz w:val="20"/>
          <w:szCs w:val="20"/>
          <w:lang w:val="af-ZA"/>
        </w:rPr>
      </w:pPr>
      <w:r>
        <w:rPr>
          <w:rFonts w:ascii="Sylfaen" w:hAnsi="Sylfaen"/>
          <w:sz w:val="20"/>
          <w:szCs w:val="20"/>
          <w:lang w:val="af-ZA"/>
        </w:rPr>
        <w:t xml:space="preserve">2) </w:t>
      </w:r>
      <w:r>
        <w:rPr>
          <w:rFonts w:ascii="Sylfaen" w:hAnsi="Sylfaen"/>
          <w:sz w:val="20"/>
          <w:szCs w:val="20"/>
        </w:rPr>
        <w:t>գնանշման</w:t>
      </w:r>
      <w:r>
        <w:rPr>
          <w:rFonts w:ascii="Sylfaen" w:hAnsi="Sylfaen"/>
          <w:sz w:val="20"/>
          <w:szCs w:val="20"/>
          <w:lang w:val="af-ZA"/>
        </w:rPr>
        <w:t xml:space="preserve"> </w:t>
      </w:r>
      <w:r>
        <w:rPr>
          <w:rFonts w:ascii="Sylfaen" w:hAnsi="Sylfaen"/>
          <w:sz w:val="20"/>
          <w:szCs w:val="20"/>
        </w:rPr>
        <w:t>հարցման</w:t>
      </w:r>
      <w:r>
        <w:rPr>
          <w:rFonts w:ascii="Sylfaen" w:hAnsi="Sylfaen" w:cs="Sylfaen"/>
          <w:sz w:val="20"/>
          <w:szCs w:val="20"/>
          <w:lang w:val="af-ZA"/>
        </w:rPr>
        <w:t xml:space="preserve"> </w:t>
      </w:r>
      <w:r>
        <w:rPr>
          <w:rFonts w:ascii="Sylfaen" w:hAnsi="Sylfaen" w:cs="Sylfaen"/>
          <w:sz w:val="20"/>
          <w:szCs w:val="20"/>
        </w:rPr>
        <w:t>ծածկագիրը</w:t>
      </w:r>
      <w:r>
        <w:rPr>
          <w:rFonts w:ascii="Sylfaen" w:hAnsi="Sylfaen"/>
          <w:sz w:val="20"/>
          <w:szCs w:val="20"/>
          <w:lang w:val="af-ZA"/>
        </w:rPr>
        <w:t>.</w:t>
      </w:r>
    </w:p>
    <w:p w:rsidR="0027569E" w:rsidRDefault="0027569E" w:rsidP="0027569E">
      <w:pPr>
        <w:ind w:firstLine="720"/>
        <w:rPr>
          <w:rFonts w:ascii="Sylfaen" w:hAnsi="Sylfaen"/>
          <w:sz w:val="20"/>
          <w:szCs w:val="20"/>
          <w:lang w:val="af-ZA"/>
        </w:rPr>
      </w:pPr>
      <w:r>
        <w:rPr>
          <w:rFonts w:ascii="Sylfaen" w:hAnsi="Sylfaen"/>
          <w:sz w:val="20"/>
          <w:szCs w:val="20"/>
          <w:lang w:val="af-ZA"/>
        </w:rPr>
        <w:t>3) «</w:t>
      </w:r>
      <w:r>
        <w:rPr>
          <w:rFonts w:ascii="Sylfaen" w:hAnsi="Sylfaen" w:cs="Sylfaen"/>
          <w:sz w:val="20"/>
          <w:szCs w:val="20"/>
        </w:rPr>
        <w:t>չբացել</w:t>
      </w:r>
      <w:r>
        <w:rPr>
          <w:rFonts w:ascii="Sylfaen" w:hAnsi="Sylfaen"/>
          <w:sz w:val="20"/>
          <w:szCs w:val="20"/>
          <w:lang w:val="af-ZA"/>
        </w:rPr>
        <w:t xml:space="preserve"> </w:t>
      </w:r>
      <w:r>
        <w:rPr>
          <w:rFonts w:ascii="Sylfaen" w:hAnsi="Sylfaen" w:cs="Sylfaen"/>
          <w:sz w:val="20"/>
          <w:szCs w:val="20"/>
        </w:rPr>
        <w:t>մինչև</w:t>
      </w:r>
      <w:r>
        <w:rPr>
          <w:rFonts w:ascii="Sylfaen" w:hAnsi="Sylfaen"/>
          <w:sz w:val="20"/>
          <w:szCs w:val="20"/>
          <w:lang w:val="af-ZA"/>
        </w:rPr>
        <w:t xml:space="preserve"> </w:t>
      </w:r>
      <w:r>
        <w:rPr>
          <w:rFonts w:ascii="Sylfaen" w:hAnsi="Sylfaen" w:cs="Sylfaen"/>
          <w:sz w:val="20"/>
          <w:szCs w:val="20"/>
        </w:rPr>
        <w:t>հայտերի</w:t>
      </w:r>
      <w:r>
        <w:rPr>
          <w:rFonts w:ascii="Sylfaen" w:hAnsi="Sylfaen"/>
          <w:sz w:val="20"/>
          <w:szCs w:val="20"/>
          <w:lang w:val="af-ZA"/>
        </w:rPr>
        <w:t xml:space="preserve"> </w:t>
      </w:r>
      <w:r>
        <w:rPr>
          <w:rFonts w:ascii="Sylfaen" w:hAnsi="Sylfaen" w:cs="Sylfaen"/>
          <w:sz w:val="20"/>
          <w:szCs w:val="20"/>
        </w:rPr>
        <w:t>բացման</w:t>
      </w:r>
      <w:r>
        <w:rPr>
          <w:rFonts w:ascii="Sylfaen" w:hAnsi="Sylfaen"/>
          <w:sz w:val="20"/>
          <w:szCs w:val="20"/>
          <w:lang w:val="af-ZA"/>
        </w:rPr>
        <w:t xml:space="preserve"> </w:t>
      </w:r>
      <w:r>
        <w:rPr>
          <w:rFonts w:ascii="Sylfaen" w:hAnsi="Sylfaen" w:cs="Sylfaen"/>
          <w:sz w:val="20"/>
          <w:szCs w:val="20"/>
        </w:rPr>
        <w:t>նիստը</w:t>
      </w:r>
      <w:r>
        <w:rPr>
          <w:rFonts w:ascii="Sylfaen" w:hAnsi="Sylfaen"/>
          <w:sz w:val="20"/>
          <w:szCs w:val="20"/>
          <w:lang w:val="af-ZA"/>
        </w:rPr>
        <w:t xml:space="preserve">» </w:t>
      </w:r>
      <w:r>
        <w:rPr>
          <w:rFonts w:ascii="Sylfaen" w:hAnsi="Sylfaen" w:cs="Sylfaen"/>
          <w:sz w:val="20"/>
          <w:szCs w:val="20"/>
        </w:rPr>
        <w:t>բառերը</w:t>
      </w:r>
      <w:r>
        <w:rPr>
          <w:rFonts w:ascii="Sylfaen" w:hAnsi="Sylfaen"/>
          <w:sz w:val="20"/>
          <w:szCs w:val="20"/>
          <w:lang w:val="af-ZA"/>
        </w:rPr>
        <w:t>.</w:t>
      </w:r>
    </w:p>
    <w:p w:rsidR="0027569E" w:rsidRDefault="0027569E" w:rsidP="0027569E">
      <w:pPr>
        <w:ind w:firstLine="720"/>
        <w:rPr>
          <w:rFonts w:ascii="Sylfaen" w:hAnsi="Sylfaen"/>
          <w:sz w:val="20"/>
          <w:szCs w:val="20"/>
          <w:lang w:val="af-ZA"/>
        </w:rPr>
      </w:pPr>
      <w:r>
        <w:rPr>
          <w:rFonts w:ascii="Sylfaen" w:hAnsi="Sylfaen"/>
          <w:sz w:val="20"/>
          <w:szCs w:val="20"/>
          <w:lang w:val="af-ZA"/>
        </w:rPr>
        <w:t xml:space="preserve">4) </w:t>
      </w:r>
      <w:r>
        <w:rPr>
          <w:rFonts w:ascii="Sylfaen" w:hAnsi="Sylfaen"/>
          <w:sz w:val="20"/>
          <w:szCs w:val="20"/>
        </w:rPr>
        <w:t>մ</w:t>
      </w:r>
      <w:r>
        <w:rPr>
          <w:rFonts w:ascii="Sylfaen" w:hAnsi="Sylfaen" w:cs="Sylfaen"/>
          <w:sz w:val="20"/>
          <w:szCs w:val="20"/>
        </w:rPr>
        <w:t>ասնակցի</w:t>
      </w:r>
      <w:r>
        <w:rPr>
          <w:rFonts w:ascii="Sylfaen" w:hAnsi="Sylfaen"/>
          <w:sz w:val="20"/>
          <w:szCs w:val="20"/>
          <w:lang w:val="af-ZA"/>
        </w:rPr>
        <w:t xml:space="preserve"> </w:t>
      </w:r>
      <w:r>
        <w:rPr>
          <w:rFonts w:ascii="Sylfaen" w:hAnsi="Sylfaen" w:cs="Sylfaen"/>
          <w:sz w:val="20"/>
          <w:szCs w:val="20"/>
        </w:rPr>
        <w:t>անվանումը</w:t>
      </w:r>
      <w:r>
        <w:rPr>
          <w:rFonts w:ascii="Sylfaen" w:hAnsi="Sylfaen"/>
          <w:sz w:val="20"/>
          <w:szCs w:val="20"/>
          <w:lang w:val="af-ZA"/>
        </w:rPr>
        <w:t xml:space="preserve"> (</w:t>
      </w:r>
      <w:r>
        <w:rPr>
          <w:rFonts w:ascii="Sylfaen" w:hAnsi="Sylfaen" w:cs="Sylfaen"/>
          <w:sz w:val="20"/>
          <w:szCs w:val="20"/>
        </w:rPr>
        <w:t>անունը</w:t>
      </w:r>
      <w:r>
        <w:rPr>
          <w:rFonts w:ascii="Sylfaen" w:hAnsi="Sylfaen"/>
          <w:sz w:val="20"/>
          <w:szCs w:val="20"/>
          <w:lang w:val="af-ZA"/>
        </w:rPr>
        <w:t xml:space="preserve">), </w:t>
      </w:r>
      <w:r>
        <w:rPr>
          <w:rFonts w:ascii="Sylfaen" w:hAnsi="Sylfaen" w:cs="Sylfaen"/>
          <w:sz w:val="20"/>
          <w:szCs w:val="20"/>
        </w:rPr>
        <w:t>գտնվելու</w:t>
      </w:r>
      <w:r>
        <w:rPr>
          <w:rFonts w:ascii="Sylfaen" w:hAnsi="Sylfaen"/>
          <w:sz w:val="20"/>
          <w:szCs w:val="20"/>
          <w:lang w:val="af-ZA"/>
        </w:rPr>
        <w:t xml:space="preserve"> </w:t>
      </w:r>
      <w:r>
        <w:rPr>
          <w:rFonts w:ascii="Sylfaen" w:hAnsi="Sylfaen" w:cs="Sylfaen"/>
          <w:sz w:val="20"/>
          <w:szCs w:val="20"/>
        </w:rPr>
        <w:t>վայրը</w:t>
      </w:r>
      <w:r>
        <w:rPr>
          <w:rFonts w:ascii="Sylfaen" w:hAnsi="Sylfaen"/>
          <w:sz w:val="20"/>
          <w:szCs w:val="20"/>
          <w:lang w:val="af-ZA"/>
        </w:rPr>
        <w:t xml:space="preserve"> </w:t>
      </w:r>
      <w:r>
        <w:rPr>
          <w:rFonts w:ascii="Sylfaen" w:hAnsi="Sylfaen" w:cs="Sylfaen"/>
          <w:sz w:val="20"/>
          <w:szCs w:val="20"/>
        </w:rPr>
        <w:t>և</w:t>
      </w:r>
      <w:r>
        <w:rPr>
          <w:rFonts w:ascii="Sylfaen" w:hAnsi="Sylfaen"/>
          <w:sz w:val="20"/>
          <w:szCs w:val="20"/>
          <w:lang w:val="af-ZA"/>
        </w:rPr>
        <w:t xml:space="preserve"> </w:t>
      </w:r>
      <w:r>
        <w:rPr>
          <w:rFonts w:ascii="Sylfaen" w:hAnsi="Sylfaen" w:cs="Sylfaen"/>
          <w:sz w:val="20"/>
          <w:szCs w:val="20"/>
        </w:rPr>
        <w:t>հեռախոսահամարը</w:t>
      </w:r>
      <w:r>
        <w:rPr>
          <w:rFonts w:ascii="Sylfaen" w:hAnsi="Sylfaen"/>
          <w:sz w:val="20"/>
          <w:szCs w:val="20"/>
          <w:lang w:val="af-ZA"/>
        </w:rPr>
        <w:t>:</w:t>
      </w:r>
    </w:p>
    <w:p w:rsidR="0027569E" w:rsidRDefault="0027569E" w:rsidP="0027569E">
      <w:pPr>
        <w:ind w:firstLine="720"/>
        <w:jc w:val="both"/>
        <w:rPr>
          <w:rFonts w:ascii="Sylfaen" w:hAnsi="Sylfaen" w:cs="Sylfaen"/>
          <w:sz w:val="20"/>
          <w:szCs w:val="20"/>
          <w:lang w:val="af-ZA"/>
        </w:rPr>
      </w:pPr>
      <w:r>
        <w:rPr>
          <w:rFonts w:ascii="Sylfaen" w:hAnsi="Sylfaen" w:cs="Sylfaen"/>
          <w:sz w:val="20"/>
          <w:szCs w:val="20"/>
          <w:lang w:val="af-ZA"/>
        </w:rPr>
        <w:t xml:space="preserve">3.3 </w:t>
      </w:r>
      <w:r>
        <w:rPr>
          <w:rFonts w:ascii="Sylfaen" w:hAnsi="Sylfaen" w:cs="Sylfaen"/>
          <w:sz w:val="20"/>
          <w:szCs w:val="20"/>
        </w:rPr>
        <w:t>Սույն</w:t>
      </w:r>
      <w:r>
        <w:rPr>
          <w:rFonts w:ascii="Sylfaen" w:hAnsi="Sylfaen" w:cs="Sylfaen"/>
          <w:sz w:val="20"/>
          <w:szCs w:val="20"/>
          <w:lang w:val="af-ZA"/>
        </w:rPr>
        <w:t xml:space="preserve"> </w:t>
      </w:r>
      <w:r>
        <w:rPr>
          <w:rFonts w:ascii="Sylfaen" w:hAnsi="Sylfaen" w:cs="Sylfaen"/>
          <w:sz w:val="20"/>
          <w:szCs w:val="20"/>
        </w:rPr>
        <w:t>հրահանգի</w:t>
      </w:r>
      <w:r>
        <w:rPr>
          <w:rFonts w:ascii="Sylfaen" w:hAnsi="Sylfaen" w:cs="Sylfaen"/>
          <w:sz w:val="20"/>
          <w:szCs w:val="20"/>
          <w:lang w:val="af-ZA"/>
        </w:rPr>
        <w:t xml:space="preserve"> 3.1 </w:t>
      </w:r>
      <w:r>
        <w:rPr>
          <w:rFonts w:ascii="Sylfaen" w:hAnsi="Sylfaen" w:cs="Sylfaen"/>
          <w:sz w:val="20"/>
          <w:szCs w:val="20"/>
        </w:rPr>
        <w:t>և</w:t>
      </w:r>
      <w:r>
        <w:rPr>
          <w:rFonts w:ascii="Sylfaen" w:hAnsi="Sylfaen" w:cs="Sylfaen"/>
          <w:sz w:val="20"/>
          <w:szCs w:val="20"/>
          <w:lang w:val="af-ZA"/>
        </w:rPr>
        <w:t xml:space="preserve"> 3.2 </w:t>
      </w:r>
      <w:r>
        <w:rPr>
          <w:rFonts w:ascii="Sylfaen" w:hAnsi="Sylfaen" w:cs="Sylfaen"/>
          <w:sz w:val="20"/>
          <w:szCs w:val="20"/>
        </w:rPr>
        <w:t>կետերի</w:t>
      </w:r>
      <w:r>
        <w:rPr>
          <w:rFonts w:ascii="Sylfaen" w:hAnsi="Sylfaen" w:cs="Sylfaen"/>
          <w:sz w:val="20"/>
          <w:szCs w:val="20"/>
          <w:lang w:val="af-ZA"/>
        </w:rPr>
        <w:t xml:space="preserve"> </w:t>
      </w:r>
      <w:r>
        <w:rPr>
          <w:rFonts w:ascii="Sylfaen" w:hAnsi="Sylfaen" w:cs="Sylfaen"/>
          <w:sz w:val="20"/>
          <w:szCs w:val="20"/>
        </w:rPr>
        <w:t>պահանջներին</w:t>
      </w:r>
      <w:r>
        <w:rPr>
          <w:rFonts w:ascii="Sylfaen" w:hAnsi="Sylfaen" w:cs="Sylfaen"/>
          <w:sz w:val="20"/>
          <w:szCs w:val="20"/>
          <w:lang w:val="af-ZA"/>
        </w:rPr>
        <w:t xml:space="preserve"> </w:t>
      </w:r>
      <w:r>
        <w:rPr>
          <w:rFonts w:ascii="Sylfaen" w:hAnsi="Sylfaen" w:cs="Sylfaen"/>
          <w:sz w:val="20"/>
          <w:szCs w:val="20"/>
        </w:rPr>
        <w:t>չհամապատասխանող</w:t>
      </w:r>
      <w:r>
        <w:rPr>
          <w:rFonts w:ascii="Sylfaen" w:hAnsi="Sylfaen" w:cs="Sylfaen"/>
          <w:sz w:val="20"/>
          <w:szCs w:val="20"/>
          <w:lang w:val="af-ZA"/>
        </w:rPr>
        <w:t xml:space="preserve"> </w:t>
      </w:r>
      <w:r>
        <w:rPr>
          <w:rFonts w:ascii="Sylfaen" w:hAnsi="Sylfaen" w:cs="Sylfaen"/>
          <w:sz w:val="20"/>
          <w:szCs w:val="20"/>
        </w:rPr>
        <w:t>հայտերը</w:t>
      </w:r>
      <w:r>
        <w:rPr>
          <w:rFonts w:ascii="Sylfaen" w:hAnsi="Sylfaen" w:cs="Sylfaen"/>
          <w:sz w:val="20"/>
          <w:szCs w:val="20"/>
          <w:lang w:val="af-ZA"/>
        </w:rPr>
        <w:t xml:space="preserve">  </w:t>
      </w:r>
      <w:r>
        <w:rPr>
          <w:rFonts w:ascii="Sylfaen" w:hAnsi="Sylfaen" w:cs="Sylfaen"/>
          <w:sz w:val="20"/>
          <w:szCs w:val="20"/>
        </w:rPr>
        <w:t>հանձնաժողովը</w:t>
      </w:r>
      <w:r>
        <w:rPr>
          <w:rFonts w:ascii="Sylfaen" w:hAnsi="Sylfaen" w:cs="Sylfaen"/>
          <w:sz w:val="20"/>
          <w:szCs w:val="20"/>
          <w:lang w:val="af-ZA"/>
        </w:rPr>
        <w:t xml:space="preserve"> </w:t>
      </w:r>
      <w:r>
        <w:rPr>
          <w:rFonts w:ascii="Sylfaen" w:hAnsi="Sylfaen" w:cs="Sylfaen"/>
          <w:sz w:val="20"/>
          <w:szCs w:val="20"/>
        </w:rPr>
        <w:t>հայտերի</w:t>
      </w:r>
      <w:r>
        <w:rPr>
          <w:rFonts w:ascii="Sylfaen" w:hAnsi="Sylfaen" w:cs="Sylfaen"/>
          <w:sz w:val="20"/>
          <w:szCs w:val="20"/>
          <w:lang w:val="af-ZA"/>
        </w:rPr>
        <w:t xml:space="preserve"> </w:t>
      </w:r>
      <w:r>
        <w:rPr>
          <w:rFonts w:ascii="Sylfaen" w:hAnsi="Sylfaen" w:cs="Sylfaen"/>
          <w:sz w:val="20"/>
          <w:szCs w:val="20"/>
        </w:rPr>
        <w:t>բացման</w:t>
      </w:r>
      <w:r>
        <w:rPr>
          <w:rFonts w:ascii="Sylfaen" w:hAnsi="Sylfaen" w:cs="Sylfaen"/>
          <w:sz w:val="20"/>
          <w:szCs w:val="20"/>
          <w:lang w:val="af-ZA"/>
        </w:rPr>
        <w:t xml:space="preserve"> </w:t>
      </w:r>
      <w:r>
        <w:rPr>
          <w:rFonts w:ascii="Sylfaen" w:hAnsi="Sylfaen" w:cs="Sylfaen"/>
          <w:sz w:val="20"/>
          <w:szCs w:val="20"/>
        </w:rPr>
        <w:t>նիստում</w:t>
      </w:r>
      <w:r>
        <w:rPr>
          <w:rFonts w:ascii="Sylfaen" w:hAnsi="Sylfaen" w:cs="Sylfaen"/>
          <w:sz w:val="20"/>
          <w:szCs w:val="20"/>
          <w:lang w:val="af-ZA"/>
        </w:rPr>
        <w:t xml:space="preserve"> </w:t>
      </w:r>
      <w:r>
        <w:rPr>
          <w:rFonts w:ascii="Sylfaen" w:hAnsi="Sylfaen" w:cs="Sylfaen"/>
          <w:sz w:val="20"/>
          <w:szCs w:val="20"/>
        </w:rPr>
        <w:t>մերժում</w:t>
      </w:r>
      <w:r>
        <w:rPr>
          <w:rFonts w:ascii="Sylfaen" w:hAnsi="Sylfaen" w:cs="Sylfaen"/>
          <w:sz w:val="20"/>
          <w:szCs w:val="20"/>
          <w:lang w:val="af-ZA"/>
        </w:rPr>
        <w:t xml:space="preserve"> </w:t>
      </w:r>
      <w:r>
        <w:rPr>
          <w:rFonts w:ascii="Sylfaen" w:hAnsi="Sylfaen" w:cs="Sylfaen"/>
          <w:sz w:val="20"/>
          <w:szCs w:val="20"/>
        </w:rPr>
        <w:t>է</w:t>
      </w:r>
      <w:r>
        <w:rPr>
          <w:rFonts w:ascii="Sylfaen" w:hAnsi="Sylfaen" w:cs="Sylfaen"/>
          <w:sz w:val="20"/>
          <w:szCs w:val="20"/>
          <w:lang w:val="af-ZA"/>
        </w:rPr>
        <w:t xml:space="preserve"> </w:t>
      </w:r>
      <w:r>
        <w:rPr>
          <w:rFonts w:ascii="Sylfaen" w:hAnsi="Sylfaen" w:cs="Sylfaen"/>
          <w:sz w:val="20"/>
          <w:szCs w:val="20"/>
        </w:rPr>
        <w:t>և</w:t>
      </w:r>
      <w:r>
        <w:rPr>
          <w:rFonts w:ascii="Sylfaen" w:hAnsi="Sylfaen" w:cs="Sylfaen"/>
          <w:sz w:val="20"/>
          <w:szCs w:val="20"/>
          <w:lang w:val="af-ZA"/>
        </w:rPr>
        <w:t xml:space="preserve"> </w:t>
      </w:r>
      <w:r>
        <w:rPr>
          <w:rFonts w:ascii="Sylfaen" w:hAnsi="Sylfaen" w:cs="Sylfaen"/>
          <w:sz w:val="20"/>
          <w:szCs w:val="20"/>
        </w:rPr>
        <w:t>նույնությամբ</w:t>
      </w:r>
      <w:r>
        <w:rPr>
          <w:rFonts w:ascii="Sylfaen" w:hAnsi="Sylfaen" w:cs="Sylfaen"/>
          <w:sz w:val="20"/>
          <w:szCs w:val="20"/>
          <w:lang w:val="af-ZA"/>
        </w:rPr>
        <w:t xml:space="preserve"> </w:t>
      </w:r>
      <w:r>
        <w:rPr>
          <w:rFonts w:ascii="Sylfaen" w:hAnsi="Sylfaen" w:cs="Sylfaen"/>
          <w:sz w:val="20"/>
          <w:szCs w:val="20"/>
        </w:rPr>
        <w:t>վերադարձնում</w:t>
      </w:r>
      <w:r>
        <w:rPr>
          <w:rFonts w:ascii="Sylfaen" w:hAnsi="Sylfaen" w:cs="Sylfaen"/>
          <w:sz w:val="20"/>
          <w:szCs w:val="20"/>
          <w:lang w:val="af-ZA"/>
        </w:rPr>
        <w:t xml:space="preserve"> </w:t>
      </w:r>
      <w:r>
        <w:rPr>
          <w:rFonts w:ascii="Sylfaen" w:hAnsi="Sylfaen" w:cs="Sylfaen"/>
          <w:sz w:val="20"/>
          <w:szCs w:val="20"/>
        </w:rPr>
        <w:t>ներկայացնողին</w:t>
      </w:r>
      <w:r>
        <w:rPr>
          <w:rFonts w:ascii="Sylfaen" w:hAnsi="Sylfaen" w:cs="Sylfaen"/>
          <w:sz w:val="20"/>
          <w:szCs w:val="20"/>
          <w:lang w:val="af-ZA"/>
        </w:rPr>
        <w:t>:</w:t>
      </w:r>
    </w:p>
    <w:p w:rsidR="006E5207" w:rsidRPr="0027569E" w:rsidRDefault="006E5207" w:rsidP="0027569E">
      <w:pPr>
        <w:ind w:firstLine="567"/>
        <w:jc w:val="center"/>
        <w:rPr>
          <w:rFonts w:ascii="GHEA Grapalat" w:hAnsi="GHEA Grapalat" w:cs="Sylfaen"/>
          <w:b/>
          <w:sz w:val="20"/>
          <w:lang w:val="af-ZA"/>
        </w:rPr>
      </w:pPr>
    </w:p>
    <w:p w:rsidR="006E5207" w:rsidRDefault="006E5207" w:rsidP="006E5207">
      <w:pPr>
        <w:pStyle w:val="norm"/>
        <w:spacing w:line="240" w:lineRule="auto"/>
        <w:ind w:firstLine="284"/>
        <w:jc w:val="right"/>
        <w:rPr>
          <w:rFonts w:ascii="GHEA Grapalat" w:hAnsi="GHEA Grapalat" w:cs="Sylfaen"/>
          <w:b/>
          <w:sz w:val="20"/>
          <w:lang w:val="es-ES"/>
        </w:rPr>
      </w:pPr>
    </w:p>
    <w:p w:rsidR="006E5207" w:rsidRDefault="006E5207" w:rsidP="006E5207">
      <w:pPr>
        <w:pStyle w:val="norm"/>
        <w:spacing w:line="240" w:lineRule="auto"/>
        <w:ind w:firstLine="284"/>
        <w:jc w:val="right"/>
        <w:rPr>
          <w:rFonts w:ascii="GHEA Grapalat" w:hAnsi="GHEA Grapalat" w:cs="Sylfaen"/>
          <w:b/>
          <w:sz w:val="20"/>
          <w:lang w:val="es-ES"/>
        </w:rPr>
      </w:pPr>
      <w:r>
        <w:rPr>
          <w:rFonts w:ascii="GHEA Grapalat" w:hAnsi="GHEA Grapalat" w:cs="Sylfaen"/>
          <w:b/>
          <w:sz w:val="20"/>
          <w:lang w:val="es-ES"/>
        </w:rPr>
        <w:br w:type="page"/>
      </w:r>
      <w:r>
        <w:rPr>
          <w:rFonts w:ascii="GHEA Grapalat" w:hAnsi="GHEA Grapalat" w:cs="Sylfaen"/>
          <w:b/>
          <w:sz w:val="20"/>
          <w:lang w:val="es-ES"/>
        </w:rPr>
        <w:lastRenderedPageBreak/>
        <w:tab/>
      </w:r>
    </w:p>
    <w:p w:rsidR="006E5207" w:rsidRDefault="006E5207" w:rsidP="006E5207">
      <w:pPr>
        <w:pStyle w:val="norm"/>
        <w:spacing w:line="240" w:lineRule="auto"/>
        <w:ind w:firstLine="284"/>
        <w:jc w:val="right"/>
        <w:rPr>
          <w:rFonts w:ascii="GHEA Grapalat" w:hAnsi="GHEA Grapalat" w:cs="Sylfaen"/>
          <w:b/>
          <w:sz w:val="20"/>
          <w:lang w:val="es-ES"/>
        </w:rPr>
      </w:pPr>
    </w:p>
    <w:p w:rsidR="00E929B3" w:rsidRDefault="00E929B3" w:rsidP="00E929B3">
      <w:pPr>
        <w:pStyle w:val="norm"/>
        <w:spacing w:line="240" w:lineRule="auto"/>
        <w:ind w:firstLine="284"/>
        <w:jc w:val="right"/>
        <w:rPr>
          <w:rFonts w:ascii="Sylfaen" w:hAnsi="Sylfaen" w:cs="Sylfaen"/>
          <w:b/>
          <w:sz w:val="20"/>
          <w:lang w:val="es-ES"/>
        </w:rPr>
      </w:pPr>
    </w:p>
    <w:p w:rsidR="00E929B3" w:rsidRDefault="00E929B3" w:rsidP="00E929B3">
      <w:pPr>
        <w:pStyle w:val="norm"/>
        <w:spacing w:line="240" w:lineRule="auto"/>
        <w:ind w:firstLine="284"/>
        <w:jc w:val="right"/>
        <w:rPr>
          <w:rFonts w:ascii="Sylfaen" w:hAnsi="Sylfaen" w:cs="Arial"/>
          <w:b/>
          <w:sz w:val="20"/>
          <w:lang w:val="es-ES"/>
        </w:rPr>
      </w:pPr>
      <w:r>
        <w:rPr>
          <w:rFonts w:ascii="Sylfaen" w:hAnsi="Sylfaen" w:cs="Sylfaen"/>
          <w:b/>
          <w:sz w:val="20"/>
          <w:lang w:val="es-ES"/>
        </w:rPr>
        <w:t>Հավելված</w:t>
      </w:r>
      <w:r>
        <w:rPr>
          <w:rFonts w:ascii="Sylfaen" w:hAnsi="Sylfaen" w:cs="Arial"/>
          <w:b/>
          <w:sz w:val="20"/>
          <w:lang w:val="es-ES"/>
        </w:rPr>
        <w:t xml:space="preserve">  N 1</w:t>
      </w:r>
    </w:p>
    <w:p w:rsidR="00E929B3" w:rsidRDefault="00E929B3" w:rsidP="00E929B3">
      <w:pPr>
        <w:pStyle w:val="BodyTextIndent3"/>
        <w:spacing w:line="240" w:lineRule="auto"/>
        <w:jc w:val="right"/>
        <w:rPr>
          <w:rFonts w:ascii="Sylfaen" w:hAnsi="Sylfaen" w:cs="Arial"/>
          <w:b/>
          <w:lang w:val="es-ES"/>
        </w:rPr>
      </w:pPr>
      <w:r>
        <w:rPr>
          <w:rFonts w:ascii="Arial Armenian" w:hAnsi="Arial Armenian"/>
          <w:color w:val="000000"/>
          <w:lang w:val="pt-BR"/>
        </w:rPr>
        <w:t>§</w:t>
      </w:r>
      <w:r>
        <w:rPr>
          <w:rFonts w:ascii="Sylfaen" w:hAnsi="Sylfaen"/>
          <w:i/>
          <w:lang w:val="hy-AM"/>
        </w:rPr>
        <w:t xml:space="preserve"> </w:t>
      </w:r>
      <w:r>
        <w:rPr>
          <w:rFonts w:ascii="Sylfaen" w:hAnsi="Sylfaen" w:cs="Sylfaen"/>
          <w:color w:val="000000"/>
          <w:lang w:val="hy-AM"/>
        </w:rPr>
        <w:t>ԱՄԶՀ</w:t>
      </w:r>
      <w:r>
        <w:rPr>
          <w:color w:val="000000"/>
          <w:lang w:val="af-ZA"/>
        </w:rPr>
        <w:t>-</w:t>
      </w:r>
      <w:r>
        <w:rPr>
          <w:rFonts w:ascii="Sylfaen" w:hAnsi="Sylfaen" w:cs="Sylfaen"/>
          <w:color w:val="000000"/>
          <w:lang w:val="hy-AM"/>
        </w:rPr>
        <w:t>ՄՀՈԱԿ</w:t>
      </w:r>
      <w:r>
        <w:rPr>
          <w:color w:val="000000"/>
          <w:lang w:val="af-ZA"/>
        </w:rPr>
        <w:t>-</w:t>
      </w:r>
      <w:r>
        <w:rPr>
          <w:rFonts w:ascii="Sylfaen" w:hAnsi="Sylfaen" w:cs="Sylfaen"/>
          <w:color w:val="000000"/>
          <w:lang w:val="hy-AM"/>
        </w:rPr>
        <w:t>ԳՀԱՊՁԲ</w:t>
      </w:r>
      <w:r>
        <w:rPr>
          <w:color w:val="000000"/>
          <w:lang w:val="af-ZA"/>
        </w:rPr>
        <w:t>-20/01</w:t>
      </w:r>
      <w:r>
        <w:rPr>
          <w:rFonts w:ascii="Sylfaen" w:hAnsi="Sylfaen"/>
          <w:i/>
          <w:lang w:val="af-ZA"/>
        </w:rPr>
        <w:t xml:space="preserve">  </w:t>
      </w:r>
      <w:r>
        <w:rPr>
          <w:rFonts w:ascii="Arial Armenian" w:hAnsi="Arial Armenian"/>
          <w:color w:val="000000"/>
          <w:lang w:val="pt-BR"/>
        </w:rPr>
        <w:t xml:space="preserve">¦ </w:t>
      </w:r>
      <w:r>
        <w:rPr>
          <w:rFonts w:ascii="Sylfaen" w:hAnsi="Sylfaen" w:cs="Sylfaen"/>
          <w:b/>
          <w:lang w:val="es-ES"/>
        </w:rPr>
        <w:t>ծածկագրով</w:t>
      </w:r>
    </w:p>
    <w:p w:rsidR="00E929B3" w:rsidRDefault="00E929B3" w:rsidP="00E929B3">
      <w:pPr>
        <w:pStyle w:val="BodyTextIndent3"/>
        <w:spacing w:line="240" w:lineRule="auto"/>
        <w:jc w:val="right"/>
        <w:rPr>
          <w:rFonts w:ascii="Sylfaen" w:hAnsi="Sylfaen" w:cs="Arial"/>
          <w:b/>
          <w:lang w:val="es-ES"/>
        </w:rPr>
      </w:pPr>
      <w:r>
        <w:rPr>
          <w:rFonts w:ascii="Sylfaen" w:hAnsi="Sylfaen" w:cs="Sylfaen"/>
          <w:b/>
          <w:i/>
          <w:lang w:val="hy-AM"/>
        </w:rPr>
        <w:t>գնանշման հարցման</w:t>
      </w:r>
      <w:r>
        <w:rPr>
          <w:rFonts w:ascii="Sylfaen" w:hAnsi="Sylfaen" w:cs="Sylfaen"/>
          <w:i/>
          <w:lang w:val="hy-AM"/>
        </w:rPr>
        <w:t xml:space="preserve"> </w:t>
      </w:r>
      <w:r>
        <w:rPr>
          <w:rFonts w:ascii="Sylfaen" w:hAnsi="Sylfaen" w:cs="Arial"/>
          <w:b/>
          <w:lang w:val="es-ES"/>
        </w:rPr>
        <w:t xml:space="preserve"> </w:t>
      </w:r>
      <w:r>
        <w:rPr>
          <w:rFonts w:ascii="Sylfaen" w:hAnsi="Sylfaen" w:cs="Sylfaen"/>
          <w:b/>
          <w:lang w:val="es-ES"/>
        </w:rPr>
        <w:t>հրավերի</w:t>
      </w:r>
    </w:p>
    <w:p w:rsidR="00E929B3" w:rsidRDefault="00E929B3" w:rsidP="00E929B3">
      <w:pPr>
        <w:jc w:val="center"/>
        <w:rPr>
          <w:rFonts w:ascii="Sylfaen" w:hAnsi="Sylfaen" w:cs="Sylfaen"/>
          <w:b/>
          <w:lang w:val="es-ES"/>
        </w:rPr>
      </w:pPr>
    </w:p>
    <w:p w:rsidR="00E929B3" w:rsidRDefault="00E929B3" w:rsidP="00E929B3">
      <w:pPr>
        <w:jc w:val="center"/>
        <w:rPr>
          <w:rFonts w:ascii="Sylfaen" w:hAnsi="Sylfaen" w:cs="Arial"/>
          <w:b/>
          <w:lang w:val="es-ES"/>
        </w:rPr>
      </w:pPr>
      <w:r>
        <w:rPr>
          <w:rFonts w:ascii="Sylfaen" w:hAnsi="Sylfaen" w:cs="Sylfaen"/>
          <w:b/>
          <w:lang w:val="es-ES"/>
        </w:rPr>
        <w:t>ԴԻՄՈՒՄ  ՀԱՅՏԱՐԱՐՈՒԹՅՈՒՆ*</w:t>
      </w:r>
    </w:p>
    <w:p w:rsidR="00E929B3" w:rsidRDefault="00E929B3" w:rsidP="00E929B3">
      <w:pPr>
        <w:pStyle w:val="Heading6"/>
        <w:jc w:val="center"/>
        <w:rPr>
          <w:rFonts w:ascii="Sylfaen" w:hAnsi="Sylfaen" w:cs="Arial"/>
          <w:color w:val="auto"/>
          <w:sz w:val="24"/>
          <w:szCs w:val="24"/>
          <w:lang w:val="es-ES"/>
        </w:rPr>
      </w:pPr>
      <w:r>
        <w:rPr>
          <w:rFonts w:ascii="Sylfaen" w:hAnsi="Sylfaen" w:cs="Sylfaen"/>
          <w:i/>
          <w:sz w:val="20"/>
          <w:lang w:val="hy-AM"/>
        </w:rPr>
        <w:t>գնանշման հարցման</w:t>
      </w:r>
      <w:r>
        <w:rPr>
          <w:rFonts w:ascii="Sylfaen" w:hAnsi="Sylfaen" w:cs="Sylfaen"/>
          <w:color w:val="auto"/>
          <w:sz w:val="24"/>
          <w:szCs w:val="24"/>
          <w:lang w:val="hy-AM"/>
        </w:rPr>
        <w:t>ը</w:t>
      </w:r>
      <w:r>
        <w:rPr>
          <w:rFonts w:ascii="Sylfaen" w:hAnsi="Sylfaen" w:cs="Sylfaen"/>
          <w:color w:val="auto"/>
          <w:sz w:val="24"/>
          <w:szCs w:val="24"/>
          <w:lang w:val="es-ES"/>
        </w:rPr>
        <w:t xml:space="preserve"> մասնակցելու</w:t>
      </w:r>
      <w:r>
        <w:rPr>
          <w:rFonts w:ascii="Sylfaen" w:hAnsi="Sylfaen" w:cs="Arial"/>
          <w:color w:val="auto"/>
          <w:sz w:val="24"/>
          <w:szCs w:val="24"/>
          <w:lang w:val="es-ES"/>
        </w:rPr>
        <w:t xml:space="preserve">  </w:t>
      </w:r>
    </w:p>
    <w:p w:rsidR="00E929B3" w:rsidRDefault="00E929B3" w:rsidP="00E929B3">
      <w:pPr>
        <w:rPr>
          <w:rFonts w:ascii="Sylfaen" w:hAnsi="Sylfaen"/>
          <w:lang w:val="es-ES" w:eastAsia="ru-RU"/>
        </w:rPr>
      </w:pPr>
    </w:p>
    <w:p w:rsidR="00E929B3" w:rsidRDefault="00E929B3" w:rsidP="00E929B3">
      <w:pPr>
        <w:jc w:val="both"/>
        <w:rPr>
          <w:rFonts w:ascii="Sylfaen" w:hAnsi="Sylfaen" w:cs="Arial"/>
          <w:sz w:val="20"/>
          <w:szCs w:val="20"/>
          <w:lang w:val="es-ES"/>
        </w:rPr>
      </w:pPr>
      <w:r>
        <w:rPr>
          <w:rFonts w:ascii="Sylfaen" w:hAnsi="Sylfaen"/>
          <w:sz w:val="22"/>
          <w:szCs w:val="22"/>
          <w:u w:val="single"/>
          <w:lang w:val="es-ES"/>
        </w:rPr>
        <w:t xml:space="preserve">                                                             </w:t>
      </w:r>
      <w:r>
        <w:rPr>
          <w:rFonts w:ascii="Sylfaen" w:hAnsi="Sylfaen"/>
          <w:sz w:val="22"/>
          <w:szCs w:val="22"/>
          <w:u w:val="single"/>
          <w:lang w:val="es-ES"/>
        </w:rPr>
        <w:tab/>
      </w:r>
      <w:r>
        <w:rPr>
          <w:rFonts w:ascii="Sylfaen" w:hAnsi="Sylfaen"/>
          <w:sz w:val="22"/>
          <w:szCs w:val="22"/>
          <w:u w:val="single"/>
          <w:lang w:val="es-ES"/>
        </w:rPr>
        <w:tab/>
        <w:t xml:space="preserve">       </w:t>
      </w:r>
      <w:r>
        <w:rPr>
          <w:rFonts w:ascii="Sylfaen" w:hAnsi="Sylfaen"/>
          <w:sz w:val="22"/>
          <w:szCs w:val="22"/>
          <w:lang w:val="es-ES"/>
        </w:rPr>
        <w:t xml:space="preserve"> </w:t>
      </w:r>
      <w:r>
        <w:rPr>
          <w:rFonts w:ascii="Sylfaen" w:hAnsi="Sylfaen" w:cs="Sylfaen"/>
          <w:sz w:val="20"/>
          <w:szCs w:val="20"/>
          <w:lang w:val="es-ES"/>
        </w:rPr>
        <w:t>հայտնում</w:t>
      </w:r>
      <w:r>
        <w:rPr>
          <w:rFonts w:ascii="Sylfaen" w:hAnsi="Sylfaen" w:cs="Arial"/>
          <w:sz w:val="20"/>
          <w:szCs w:val="20"/>
          <w:lang w:val="es-ES"/>
        </w:rPr>
        <w:t xml:space="preserve"> </w:t>
      </w:r>
      <w:r>
        <w:rPr>
          <w:rFonts w:ascii="Sylfaen" w:hAnsi="Sylfaen" w:cs="Sylfaen"/>
          <w:sz w:val="20"/>
          <w:szCs w:val="20"/>
          <w:lang w:val="es-ES"/>
        </w:rPr>
        <w:t>է</w:t>
      </w:r>
      <w:r>
        <w:rPr>
          <w:rFonts w:ascii="Sylfaen" w:hAnsi="Sylfaen" w:cs="Arial"/>
          <w:sz w:val="20"/>
          <w:szCs w:val="20"/>
          <w:lang w:val="es-ES"/>
        </w:rPr>
        <w:t xml:space="preserve">, </w:t>
      </w:r>
      <w:r>
        <w:rPr>
          <w:rFonts w:ascii="Sylfaen" w:hAnsi="Sylfaen" w:cs="Sylfaen"/>
          <w:sz w:val="20"/>
          <w:szCs w:val="20"/>
          <w:lang w:val="es-ES"/>
        </w:rPr>
        <w:t>որ</w:t>
      </w:r>
      <w:r>
        <w:rPr>
          <w:rFonts w:ascii="Sylfaen" w:hAnsi="Sylfaen" w:cs="Arial"/>
          <w:sz w:val="20"/>
          <w:szCs w:val="20"/>
          <w:lang w:val="es-ES"/>
        </w:rPr>
        <w:t xml:space="preserve"> </w:t>
      </w:r>
      <w:r>
        <w:rPr>
          <w:rFonts w:ascii="Sylfaen" w:hAnsi="Sylfaen" w:cs="Sylfaen"/>
          <w:sz w:val="20"/>
          <w:szCs w:val="20"/>
          <w:lang w:val="es-ES"/>
        </w:rPr>
        <w:t>ցանկություն</w:t>
      </w:r>
      <w:r>
        <w:rPr>
          <w:rFonts w:ascii="Sylfaen" w:hAnsi="Sylfaen" w:cs="Arial"/>
          <w:sz w:val="20"/>
          <w:szCs w:val="20"/>
          <w:lang w:val="es-ES"/>
        </w:rPr>
        <w:t xml:space="preserve"> </w:t>
      </w:r>
      <w:r>
        <w:rPr>
          <w:rFonts w:ascii="Sylfaen" w:hAnsi="Sylfaen" w:cs="Sylfaen"/>
          <w:sz w:val="20"/>
          <w:szCs w:val="20"/>
          <w:lang w:val="es-ES"/>
        </w:rPr>
        <w:t>ունի</w:t>
      </w:r>
      <w:r>
        <w:rPr>
          <w:rFonts w:ascii="Sylfaen" w:hAnsi="Sylfaen" w:cs="Arial"/>
          <w:sz w:val="20"/>
          <w:szCs w:val="20"/>
          <w:lang w:val="es-ES"/>
        </w:rPr>
        <w:t xml:space="preserve"> </w:t>
      </w:r>
      <w:r>
        <w:rPr>
          <w:rFonts w:ascii="Sylfaen" w:hAnsi="Sylfaen" w:cs="Sylfaen"/>
          <w:sz w:val="20"/>
          <w:szCs w:val="20"/>
          <w:lang w:val="es-ES"/>
        </w:rPr>
        <w:t>մասնակցել</w:t>
      </w:r>
    </w:p>
    <w:p w:rsidR="00E929B3" w:rsidRDefault="00E929B3" w:rsidP="00E929B3">
      <w:pPr>
        <w:jc w:val="both"/>
        <w:rPr>
          <w:rFonts w:ascii="Sylfaen" w:hAnsi="Sylfaen"/>
          <w:sz w:val="22"/>
          <w:szCs w:val="22"/>
          <w:vertAlign w:val="superscript"/>
          <w:lang w:val="es-ES"/>
        </w:rPr>
      </w:pPr>
      <w:r>
        <w:rPr>
          <w:rFonts w:ascii="Sylfaen" w:hAnsi="Sylfaen"/>
          <w:vertAlign w:val="superscript"/>
          <w:lang w:val="es-ES"/>
        </w:rPr>
        <w:t xml:space="preserve">               </w:t>
      </w:r>
      <w:r>
        <w:rPr>
          <w:rFonts w:ascii="Sylfaen" w:hAnsi="Sylfaen"/>
          <w:lang w:val="es-ES"/>
        </w:rPr>
        <w:t xml:space="preserve">            </w:t>
      </w:r>
      <w:r>
        <w:rPr>
          <w:rFonts w:ascii="Sylfaen" w:hAnsi="Sylfaen" w:cs="Sylfaen"/>
          <w:vertAlign w:val="superscript"/>
          <w:lang w:val="es-ES"/>
        </w:rPr>
        <w:t>մասնակցի</w:t>
      </w:r>
      <w:r>
        <w:rPr>
          <w:rFonts w:ascii="Sylfaen" w:hAnsi="Sylfaen" w:cs="Arial"/>
          <w:vertAlign w:val="superscript"/>
          <w:lang w:val="es-ES"/>
        </w:rPr>
        <w:t xml:space="preserve"> </w:t>
      </w:r>
      <w:r>
        <w:rPr>
          <w:rFonts w:ascii="Sylfaen" w:hAnsi="Sylfaen" w:cs="Sylfaen"/>
          <w:vertAlign w:val="superscript"/>
          <w:lang w:val="es-ES"/>
        </w:rPr>
        <w:t>անվանումը</w:t>
      </w:r>
      <w:r>
        <w:rPr>
          <w:rFonts w:ascii="Sylfaen" w:hAnsi="Sylfaen" w:cs="Arial"/>
          <w:vertAlign w:val="superscript"/>
          <w:lang w:val="es-ES"/>
        </w:rPr>
        <w:t xml:space="preserve"> </w:t>
      </w:r>
    </w:p>
    <w:p w:rsidR="00E929B3" w:rsidRDefault="00E929B3" w:rsidP="00E929B3">
      <w:pPr>
        <w:jc w:val="both"/>
        <w:rPr>
          <w:rFonts w:ascii="Sylfaen" w:hAnsi="Sylfaen" w:cs="Sylfaen"/>
          <w:sz w:val="20"/>
          <w:szCs w:val="20"/>
          <w:lang w:val="hy-AM"/>
        </w:rPr>
      </w:pPr>
      <w:r w:rsidRPr="00736129">
        <w:rPr>
          <w:rFonts w:ascii="Arial Armenian" w:hAnsi="Arial Armenian" w:cs="Sylfaen"/>
          <w:color w:val="000000" w:themeColor="text1"/>
          <w:lang w:val="af-ZA"/>
        </w:rPr>
        <w:t>§</w:t>
      </w:r>
      <w:r w:rsidRPr="00736129">
        <w:rPr>
          <w:rFonts w:ascii="Sylfaen" w:hAnsi="Sylfaen" w:cs="Sylfaen"/>
          <w:i/>
          <w:color w:val="000000" w:themeColor="text1"/>
          <w:lang w:val="es-ES"/>
        </w:rPr>
        <w:t xml:space="preserve"> </w:t>
      </w:r>
      <w:r w:rsidRPr="00736129">
        <w:rPr>
          <w:rFonts w:ascii="Sylfaen" w:hAnsi="Sylfaen" w:cs="Sylfaen"/>
          <w:i/>
          <w:color w:val="000000" w:themeColor="text1"/>
          <w:sz w:val="20"/>
          <w:szCs w:val="20"/>
        </w:rPr>
        <w:t>ՀՀ</w:t>
      </w:r>
      <w:r w:rsidRPr="00736129">
        <w:rPr>
          <w:i/>
          <w:color w:val="000000" w:themeColor="text1"/>
          <w:sz w:val="20"/>
          <w:szCs w:val="20"/>
          <w:lang w:val="af-ZA"/>
        </w:rPr>
        <w:t xml:space="preserve"> </w:t>
      </w:r>
      <w:r w:rsidRPr="00736129">
        <w:rPr>
          <w:rFonts w:ascii="Sylfaen" w:hAnsi="Sylfaen" w:cs="Sylfaen"/>
          <w:i/>
          <w:color w:val="000000" w:themeColor="text1"/>
          <w:sz w:val="20"/>
          <w:szCs w:val="20"/>
        </w:rPr>
        <w:t>Արարատի</w:t>
      </w:r>
      <w:r w:rsidRPr="00736129">
        <w:rPr>
          <w:i/>
          <w:color w:val="000000" w:themeColor="text1"/>
          <w:sz w:val="20"/>
          <w:szCs w:val="20"/>
          <w:lang w:val="af-ZA"/>
        </w:rPr>
        <w:t xml:space="preserve"> </w:t>
      </w:r>
      <w:r w:rsidRPr="00736129">
        <w:rPr>
          <w:rFonts w:ascii="Sylfaen" w:hAnsi="Sylfaen" w:cs="Sylfaen"/>
          <w:i/>
          <w:color w:val="000000" w:themeColor="text1"/>
          <w:sz w:val="20"/>
          <w:szCs w:val="20"/>
        </w:rPr>
        <w:t>մարզ</w:t>
      </w:r>
      <w:r w:rsidRPr="00736129">
        <w:rPr>
          <w:i/>
          <w:color w:val="000000" w:themeColor="text1"/>
          <w:sz w:val="20"/>
          <w:szCs w:val="20"/>
          <w:lang w:val="af-ZA"/>
        </w:rPr>
        <w:t xml:space="preserve"> </w:t>
      </w:r>
      <w:r w:rsidRPr="00736129">
        <w:rPr>
          <w:rFonts w:ascii="Sylfaen" w:hAnsi="Sylfaen" w:cs="Sylfaen"/>
          <w:i/>
          <w:color w:val="000000" w:themeColor="text1"/>
          <w:sz w:val="20"/>
          <w:szCs w:val="20"/>
        </w:rPr>
        <w:t>Զանգակատան</w:t>
      </w:r>
      <w:r w:rsidRPr="00736129">
        <w:rPr>
          <w:i/>
          <w:color w:val="000000" w:themeColor="text1"/>
          <w:sz w:val="20"/>
          <w:szCs w:val="20"/>
          <w:lang w:val="af-ZA"/>
        </w:rPr>
        <w:t xml:space="preserve"> </w:t>
      </w:r>
      <w:r w:rsidRPr="00736129">
        <w:rPr>
          <w:rFonts w:ascii="Sylfaen" w:hAnsi="Sylfaen" w:cs="Sylfaen"/>
          <w:i/>
          <w:color w:val="000000" w:themeColor="text1"/>
          <w:sz w:val="20"/>
          <w:szCs w:val="20"/>
        </w:rPr>
        <w:t>մանկապարտեզ</w:t>
      </w:r>
      <w:r w:rsidRPr="00736129">
        <w:rPr>
          <w:i/>
          <w:color w:val="000000" w:themeColor="text1"/>
          <w:lang w:val="af-ZA"/>
        </w:rPr>
        <w:t xml:space="preserve"> </w:t>
      </w:r>
      <w:r w:rsidRPr="00736129">
        <w:rPr>
          <w:rFonts w:ascii="Arial Armenian" w:hAnsi="Arial Armenian"/>
          <w:color w:val="000000" w:themeColor="text1"/>
          <w:lang w:val="af-ZA"/>
        </w:rPr>
        <w:t>¦</w:t>
      </w:r>
      <w:r>
        <w:rPr>
          <w:rFonts w:ascii="Arial Armenian" w:hAnsi="Arial Armenian"/>
          <w:color w:val="000000"/>
          <w:lang w:val="af-ZA"/>
        </w:rPr>
        <w:t xml:space="preserve"> </w:t>
      </w:r>
      <w:r>
        <w:rPr>
          <w:rFonts w:ascii="Sylfaen" w:hAnsi="Sylfaen"/>
          <w:color w:val="000000"/>
          <w:lang w:val="hy-AM"/>
        </w:rPr>
        <w:t xml:space="preserve"> ՀՈԱԿ</w:t>
      </w:r>
      <w:r>
        <w:rPr>
          <w:rFonts w:ascii="Sylfaen" w:hAnsi="Sylfaen"/>
          <w:sz w:val="22"/>
          <w:szCs w:val="22"/>
          <w:lang w:val="es-ES"/>
        </w:rPr>
        <w:t>-</w:t>
      </w:r>
      <w:r>
        <w:rPr>
          <w:rFonts w:ascii="Sylfaen" w:hAnsi="Sylfaen" w:cs="Sylfaen"/>
          <w:sz w:val="20"/>
          <w:szCs w:val="20"/>
          <w:lang w:val="es-ES"/>
        </w:rPr>
        <w:t>ի կողմից</w:t>
      </w:r>
    </w:p>
    <w:p w:rsidR="00E929B3" w:rsidRDefault="00E929B3" w:rsidP="00E929B3">
      <w:pPr>
        <w:jc w:val="both"/>
        <w:rPr>
          <w:rFonts w:ascii="Sylfaen" w:hAnsi="Sylfaen"/>
          <w:sz w:val="22"/>
          <w:szCs w:val="22"/>
          <w:u w:val="single"/>
          <w:lang w:val="es-ES"/>
        </w:rPr>
      </w:pPr>
      <w:r>
        <w:rPr>
          <w:rFonts w:ascii="Sylfaen" w:hAnsi="Sylfaen"/>
          <w:sz w:val="22"/>
          <w:szCs w:val="22"/>
          <w:u w:val="single"/>
          <w:lang w:val="es-ES"/>
        </w:rPr>
        <w:t xml:space="preserve"> </w:t>
      </w:r>
      <w:r>
        <w:rPr>
          <w:rFonts w:ascii="Arial Armenian" w:hAnsi="Arial Armenian"/>
          <w:color w:val="000000"/>
          <w:sz w:val="20"/>
          <w:szCs w:val="20"/>
          <w:lang w:val="pt-BR"/>
        </w:rPr>
        <w:t>§</w:t>
      </w:r>
      <w:r w:rsidR="00CE09F8">
        <w:rPr>
          <w:rFonts w:ascii="Sylfaen" w:hAnsi="Sylfaen"/>
          <w:i/>
          <w:sz w:val="20"/>
          <w:szCs w:val="20"/>
          <w:lang w:val="hy-AM"/>
        </w:rPr>
        <w:t xml:space="preserve"> </w:t>
      </w:r>
      <w:r>
        <w:rPr>
          <w:rFonts w:ascii="Sylfaen" w:hAnsi="Sylfaen"/>
          <w:i/>
          <w:sz w:val="20"/>
          <w:szCs w:val="20"/>
          <w:lang w:val="hy-AM"/>
        </w:rPr>
        <w:t xml:space="preserve"> </w:t>
      </w:r>
      <w:r>
        <w:rPr>
          <w:rFonts w:ascii="Sylfaen" w:hAnsi="Sylfaen" w:cs="Sylfaen"/>
          <w:color w:val="000000"/>
          <w:sz w:val="20"/>
          <w:szCs w:val="20"/>
          <w:lang w:val="hy-AM"/>
        </w:rPr>
        <w:t>ԱՄԶՀ</w:t>
      </w:r>
      <w:r>
        <w:rPr>
          <w:color w:val="000000"/>
          <w:sz w:val="20"/>
          <w:szCs w:val="20"/>
          <w:lang w:val="af-ZA"/>
        </w:rPr>
        <w:t>-</w:t>
      </w:r>
      <w:r>
        <w:rPr>
          <w:rFonts w:ascii="Sylfaen" w:hAnsi="Sylfaen" w:cs="Sylfaen"/>
          <w:color w:val="000000"/>
          <w:sz w:val="20"/>
          <w:szCs w:val="20"/>
          <w:lang w:val="hy-AM"/>
        </w:rPr>
        <w:t>ՄՀՈԱԿ</w:t>
      </w:r>
      <w:r>
        <w:rPr>
          <w:color w:val="000000"/>
          <w:sz w:val="20"/>
          <w:szCs w:val="20"/>
          <w:lang w:val="af-ZA"/>
        </w:rPr>
        <w:t>-</w:t>
      </w:r>
      <w:r>
        <w:rPr>
          <w:rFonts w:ascii="Sylfaen" w:hAnsi="Sylfaen" w:cs="Sylfaen"/>
          <w:color w:val="000000"/>
          <w:sz w:val="20"/>
          <w:szCs w:val="20"/>
          <w:lang w:val="hy-AM"/>
        </w:rPr>
        <w:t>ԳՀԱՊՁԲ</w:t>
      </w:r>
      <w:r>
        <w:rPr>
          <w:color w:val="000000"/>
          <w:sz w:val="20"/>
          <w:szCs w:val="20"/>
          <w:lang w:val="af-ZA"/>
        </w:rPr>
        <w:t>-20/01</w:t>
      </w:r>
      <w:r>
        <w:rPr>
          <w:rFonts w:ascii="Sylfaen" w:hAnsi="Sylfaen"/>
          <w:i/>
          <w:sz w:val="20"/>
          <w:szCs w:val="20"/>
          <w:lang w:val="af-ZA"/>
        </w:rPr>
        <w:t xml:space="preserve"> </w:t>
      </w:r>
      <w:r>
        <w:rPr>
          <w:rFonts w:ascii="Arial Armenian" w:hAnsi="Arial Armenian"/>
          <w:color w:val="000000"/>
          <w:sz w:val="20"/>
          <w:szCs w:val="20"/>
          <w:lang w:val="pt-BR"/>
        </w:rPr>
        <w:t xml:space="preserve">¦ </w:t>
      </w:r>
      <w:r>
        <w:rPr>
          <w:rFonts w:ascii="Sylfaen" w:hAnsi="Sylfaen" w:cs="Sylfaen"/>
          <w:sz w:val="20"/>
          <w:szCs w:val="20"/>
          <w:lang w:val="es-ES"/>
        </w:rPr>
        <w:t>ծածկագրով հայտարարված</w:t>
      </w:r>
      <w:r>
        <w:rPr>
          <w:rFonts w:ascii="Sylfaen" w:hAnsi="Sylfaen"/>
          <w:sz w:val="22"/>
          <w:szCs w:val="22"/>
          <w:u w:val="single"/>
          <w:lang w:val="hy-AM"/>
        </w:rPr>
        <w:t xml:space="preserve"> </w:t>
      </w:r>
      <w:r>
        <w:rPr>
          <w:rFonts w:ascii="Sylfaen" w:hAnsi="Sylfaen" w:cs="Sylfaen"/>
          <w:i/>
          <w:sz w:val="20"/>
          <w:szCs w:val="20"/>
          <w:lang w:val="hy-AM"/>
        </w:rPr>
        <w:t xml:space="preserve">գնանշման հարցման </w:t>
      </w:r>
      <w:r>
        <w:rPr>
          <w:rFonts w:ascii="Sylfaen" w:hAnsi="Sylfaen" w:cs="Arial"/>
          <w:sz w:val="16"/>
          <w:szCs w:val="16"/>
          <w:lang w:val="es-ES"/>
        </w:rPr>
        <w:t xml:space="preserve"> </w:t>
      </w:r>
      <w:r>
        <w:rPr>
          <w:rFonts w:ascii="Sylfaen" w:hAnsi="Sylfaen"/>
          <w:u w:val="single"/>
          <w:lang w:val="es-ES"/>
        </w:rPr>
        <w:tab/>
        <w:t xml:space="preserve">    </w:t>
      </w:r>
      <w:r>
        <w:rPr>
          <w:rFonts w:ascii="Sylfaen" w:hAnsi="Sylfaen"/>
          <w:u w:val="single"/>
          <w:lang w:val="es-ES"/>
        </w:rPr>
        <w:tab/>
      </w:r>
      <w:r>
        <w:rPr>
          <w:rFonts w:ascii="Sylfaen" w:hAnsi="Sylfaen"/>
          <w:u w:val="single"/>
          <w:lang w:val="es-ES"/>
        </w:rPr>
        <w:tab/>
      </w:r>
      <w:r>
        <w:rPr>
          <w:rFonts w:ascii="Sylfaen" w:hAnsi="Sylfaen"/>
          <w:u w:val="single"/>
          <w:lang w:val="es-ES"/>
        </w:rPr>
        <w:tab/>
      </w:r>
      <w:r>
        <w:rPr>
          <w:rFonts w:ascii="Sylfaen" w:hAnsi="Sylfaen"/>
          <w:u w:val="single"/>
          <w:lang w:val="es-ES"/>
        </w:rPr>
        <w:tab/>
      </w:r>
      <w:r>
        <w:rPr>
          <w:rFonts w:ascii="Sylfaen" w:hAnsi="Sylfaen"/>
          <w:u w:val="single"/>
          <w:lang w:val="es-ES"/>
        </w:rPr>
        <w:tab/>
        <w:t xml:space="preserve">     </w:t>
      </w:r>
      <w:r>
        <w:rPr>
          <w:rFonts w:ascii="Sylfaen" w:hAnsi="Sylfaen" w:cs="Sylfaen"/>
          <w:sz w:val="20"/>
          <w:szCs w:val="20"/>
          <w:lang w:val="es-ES"/>
        </w:rPr>
        <w:t xml:space="preserve"> չափաբաժնին</w:t>
      </w:r>
      <w:r>
        <w:rPr>
          <w:rFonts w:ascii="Sylfaen" w:hAnsi="Sylfaen" w:cs="Arial"/>
          <w:sz w:val="20"/>
          <w:szCs w:val="20"/>
          <w:lang w:val="es-ES"/>
        </w:rPr>
        <w:t xml:space="preserve">  (</w:t>
      </w:r>
      <w:r>
        <w:rPr>
          <w:rFonts w:ascii="Sylfaen" w:hAnsi="Sylfaen" w:cs="Sylfaen"/>
          <w:sz w:val="20"/>
          <w:szCs w:val="20"/>
          <w:lang w:val="es-ES"/>
        </w:rPr>
        <w:t>չափաբաժիններին</w:t>
      </w:r>
      <w:r>
        <w:rPr>
          <w:rFonts w:ascii="Sylfaen" w:hAnsi="Sylfaen" w:cs="Arial"/>
          <w:sz w:val="20"/>
          <w:szCs w:val="20"/>
          <w:lang w:val="es-ES"/>
        </w:rPr>
        <w:t xml:space="preserve">) </w:t>
      </w:r>
      <w:r>
        <w:rPr>
          <w:rFonts w:ascii="Sylfaen" w:hAnsi="Sylfaen" w:cs="Sylfaen"/>
          <w:sz w:val="20"/>
          <w:szCs w:val="20"/>
          <w:lang w:val="es-ES"/>
        </w:rPr>
        <w:t>և</w:t>
      </w:r>
      <w:r>
        <w:rPr>
          <w:rFonts w:ascii="Sylfaen" w:hAnsi="Sylfaen" w:cs="Arial"/>
          <w:sz w:val="20"/>
          <w:szCs w:val="20"/>
          <w:lang w:val="es-ES"/>
        </w:rPr>
        <w:t xml:space="preserve"> </w:t>
      </w:r>
      <w:r>
        <w:rPr>
          <w:rFonts w:ascii="Sylfaen" w:hAnsi="Sylfaen" w:cs="Sylfaen"/>
          <w:sz w:val="20"/>
          <w:szCs w:val="20"/>
          <w:lang w:val="es-ES"/>
        </w:rPr>
        <w:t xml:space="preserve">հրավերի </w:t>
      </w:r>
    </w:p>
    <w:p w:rsidR="00E929B3" w:rsidRDefault="00E929B3" w:rsidP="00E929B3">
      <w:pPr>
        <w:jc w:val="both"/>
        <w:rPr>
          <w:rFonts w:ascii="Sylfaen" w:hAnsi="Sylfaen"/>
          <w:vertAlign w:val="superscript"/>
          <w:lang w:val="es-ES"/>
        </w:rPr>
      </w:pPr>
      <w:r>
        <w:rPr>
          <w:rFonts w:ascii="Sylfaen" w:hAnsi="Sylfaen" w:cs="Sylfaen"/>
          <w:vertAlign w:val="superscript"/>
          <w:lang w:val="es-ES"/>
        </w:rPr>
        <w:t xml:space="preserve">                                            չափաբաժնի</w:t>
      </w:r>
      <w:r>
        <w:rPr>
          <w:rFonts w:ascii="Sylfaen" w:hAnsi="Sylfaen" w:cs="Arial"/>
          <w:vertAlign w:val="superscript"/>
          <w:lang w:val="es-ES"/>
        </w:rPr>
        <w:t xml:space="preserve">  (</w:t>
      </w:r>
      <w:r>
        <w:rPr>
          <w:rFonts w:ascii="Sylfaen" w:hAnsi="Sylfaen" w:cs="Sylfaen"/>
          <w:vertAlign w:val="superscript"/>
          <w:lang w:val="es-ES"/>
        </w:rPr>
        <w:t>չափաբաժինների</w:t>
      </w:r>
      <w:r>
        <w:rPr>
          <w:rFonts w:ascii="Sylfaen" w:hAnsi="Sylfaen" w:cs="Arial"/>
          <w:vertAlign w:val="superscript"/>
          <w:lang w:val="es-ES"/>
        </w:rPr>
        <w:t xml:space="preserve">) </w:t>
      </w:r>
      <w:r>
        <w:rPr>
          <w:rFonts w:ascii="Sylfaen" w:hAnsi="Sylfaen" w:cs="Sylfaen"/>
          <w:vertAlign w:val="superscript"/>
          <w:lang w:val="es-ES"/>
        </w:rPr>
        <w:t>համարը</w:t>
      </w:r>
    </w:p>
    <w:p w:rsidR="00E929B3" w:rsidRDefault="00E929B3" w:rsidP="00E929B3">
      <w:pPr>
        <w:jc w:val="both"/>
        <w:rPr>
          <w:rFonts w:ascii="Sylfaen" w:hAnsi="Sylfaen"/>
          <w:sz w:val="20"/>
          <w:szCs w:val="20"/>
          <w:lang w:val="es-ES"/>
        </w:rPr>
      </w:pPr>
      <w:r>
        <w:rPr>
          <w:rFonts w:ascii="Sylfaen" w:hAnsi="Sylfaen"/>
          <w:vertAlign w:val="superscript"/>
          <w:lang w:val="es-ES"/>
        </w:rPr>
        <w:t xml:space="preserve"> </w:t>
      </w:r>
      <w:r>
        <w:rPr>
          <w:rFonts w:ascii="Sylfaen" w:hAnsi="Sylfaen" w:cs="Sylfaen"/>
          <w:sz w:val="20"/>
          <w:szCs w:val="20"/>
          <w:lang w:val="es-ES"/>
        </w:rPr>
        <w:t>պահանջներին համապատասխան</w:t>
      </w:r>
      <w:r>
        <w:rPr>
          <w:rFonts w:ascii="Sylfaen" w:hAnsi="Sylfaen" w:cs="Arial"/>
          <w:sz w:val="20"/>
          <w:szCs w:val="20"/>
          <w:lang w:val="es-ES"/>
        </w:rPr>
        <w:t xml:space="preserve">  </w:t>
      </w:r>
      <w:r>
        <w:rPr>
          <w:rFonts w:ascii="Sylfaen" w:hAnsi="Sylfaen" w:cs="Sylfaen"/>
          <w:sz w:val="20"/>
          <w:szCs w:val="20"/>
          <w:lang w:val="es-ES"/>
        </w:rPr>
        <w:t>ներկայացնում</w:t>
      </w:r>
      <w:r>
        <w:rPr>
          <w:rFonts w:ascii="Sylfaen" w:hAnsi="Sylfaen" w:cs="Arial"/>
          <w:sz w:val="20"/>
          <w:szCs w:val="20"/>
          <w:lang w:val="es-ES"/>
        </w:rPr>
        <w:t xml:space="preserve">  </w:t>
      </w:r>
      <w:r>
        <w:rPr>
          <w:rFonts w:ascii="Sylfaen" w:hAnsi="Sylfaen" w:cs="Sylfaen"/>
          <w:sz w:val="20"/>
          <w:szCs w:val="20"/>
          <w:lang w:val="es-ES"/>
        </w:rPr>
        <w:t>է</w:t>
      </w:r>
      <w:r>
        <w:rPr>
          <w:rFonts w:ascii="Sylfaen" w:hAnsi="Sylfaen" w:cs="Arial"/>
          <w:sz w:val="20"/>
          <w:szCs w:val="20"/>
          <w:lang w:val="es-ES"/>
        </w:rPr>
        <w:t xml:space="preserve"> </w:t>
      </w:r>
      <w:r>
        <w:rPr>
          <w:rFonts w:ascii="Sylfaen" w:hAnsi="Sylfaen" w:cs="Sylfaen"/>
          <w:sz w:val="20"/>
          <w:szCs w:val="20"/>
          <w:lang w:val="es-ES"/>
        </w:rPr>
        <w:t>հայտ:</w:t>
      </w:r>
    </w:p>
    <w:p w:rsidR="00E929B3" w:rsidRDefault="00E929B3" w:rsidP="00E929B3">
      <w:pPr>
        <w:jc w:val="both"/>
        <w:rPr>
          <w:rFonts w:ascii="Sylfaen" w:hAnsi="Sylfaen"/>
          <w:sz w:val="12"/>
          <w:szCs w:val="12"/>
          <w:u w:val="single"/>
          <w:lang w:val="es-ES"/>
        </w:rPr>
      </w:pPr>
    </w:p>
    <w:p w:rsidR="00E929B3" w:rsidRDefault="00E929B3" w:rsidP="00E929B3">
      <w:pPr>
        <w:jc w:val="both"/>
        <w:rPr>
          <w:rFonts w:ascii="Sylfaen" w:hAnsi="Sylfaen" w:cs="Sylfaen"/>
          <w:sz w:val="20"/>
          <w:szCs w:val="20"/>
          <w:lang w:val="es-ES"/>
        </w:rPr>
      </w:pPr>
      <w:r>
        <w:rPr>
          <w:rFonts w:ascii="Sylfaen" w:hAnsi="Sylfaen"/>
          <w:sz w:val="22"/>
          <w:szCs w:val="22"/>
          <w:u w:val="single"/>
          <w:lang w:val="es-ES"/>
        </w:rPr>
        <w:t xml:space="preserve">                                                      </w:t>
      </w:r>
      <w:r>
        <w:rPr>
          <w:rFonts w:ascii="Sylfaen" w:hAnsi="Sylfaen"/>
          <w:sz w:val="22"/>
          <w:szCs w:val="22"/>
          <w:u w:val="single"/>
          <w:lang w:val="es-ES"/>
        </w:rPr>
        <w:tab/>
      </w:r>
      <w:r>
        <w:rPr>
          <w:rFonts w:ascii="Sylfaen" w:hAnsi="Sylfaen"/>
          <w:sz w:val="22"/>
          <w:szCs w:val="22"/>
          <w:u w:val="single"/>
          <w:lang w:val="es-ES"/>
        </w:rPr>
        <w:tab/>
        <w:t xml:space="preserve">   </w:t>
      </w:r>
      <w:r>
        <w:rPr>
          <w:rFonts w:ascii="Sylfaen" w:hAnsi="Sylfaen"/>
          <w:lang w:val="es-ES"/>
        </w:rPr>
        <w:t>-</w:t>
      </w:r>
      <w:r>
        <w:rPr>
          <w:rFonts w:ascii="Sylfaen" w:hAnsi="Sylfaen" w:cs="Sylfaen"/>
          <w:sz w:val="20"/>
          <w:szCs w:val="20"/>
          <w:lang w:val="es-ES"/>
        </w:rPr>
        <w:t>ն</w:t>
      </w:r>
      <w:r>
        <w:rPr>
          <w:rFonts w:ascii="Sylfaen" w:hAnsi="Sylfaen" w:cs="Arial"/>
          <w:sz w:val="20"/>
          <w:szCs w:val="20"/>
          <w:lang w:val="es-ES"/>
        </w:rPr>
        <w:t xml:space="preserve"> </w:t>
      </w:r>
      <w:r>
        <w:rPr>
          <w:rFonts w:ascii="Sylfaen" w:hAnsi="Sylfaen" w:cs="Sylfaen"/>
          <w:sz w:val="20"/>
          <w:szCs w:val="20"/>
          <w:lang w:val="es-ES"/>
        </w:rPr>
        <w:t>հայտնում</w:t>
      </w:r>
      <w:r>
        <w:rPr>
          <w:rFonts w:ascii="Sylfaen" w:hAnsi="Sylfaen" w:cs="Arial"/>
          <w:sz w:val="20"/>
          <w:szCs w:val="20"/>
          <w:lang w:val="es-ES"/>
        </w:rPr>
        <w:t xml:space="preserve"> </w:t>
      </w:r>
      <w:r>
        <w:rPr>
          <w:rFonts w:ascii="Sylfaen" w:hAnsi="Sylfaen" w:cs="Sylfaen"/>
          <w:sz w:val="20"/>
          <w:szCs w:val="20"/>
          <w:lang w:val="es-ES"/>
        </w:rPr>
        <w:t>և</w:t>
      </w:r>
      <w:r>
        <w:rPr>
          <w:rFonts w:ascii="Sylfaen" w:hAnsi="Sylfaen" w:cs="Arial"/>
          <w:sz w:val="20"/>
          <w:szCs w:val="20"/>
          <w:lang w:val="es-ES"/>
        </w:rPr>
        <w:t xml:space="preserve"> </w:t>
      </w:r>
      <w:r>
        <w:rPr>
          <w:rFonts w:ascii="Sylfaen" w:hAnsi="Sylfaen" w:cs="Sylfaen"/>
          <w:sz w:val="20"/>
          <w:szCs w:val="20"/>
          <w:lang w:val="es-ES"/>
        </w:rPr>
        <w:t>հավաստում</w:t>
      </w:r>
      <w:r>
        <w:rPr>
          <w:rFonts w:ascii="Sylfaen" w:hAnsi="Sylfaen" w:cs="Arial"/>
          <w:sz w:val="20"/>
          <w:szCs w:val="20"/>
          <w:lang w:val="es-ES"/>
        </w:rPr>
        <w:t xml:space="preserve"> </w:t>
      </w:r>
      <w:r>
        <w:rPr>
          <w:rFonts w:ascii="Sylfaen" w:hAnsi="Sylfaen" w:cs="Sylfaen"/>
          <w:sz w:val="20"/>
          <w:szCs w:val="20"/>
          <w:lang w:val="es-ES"/>
        </w:rPr>
        <w:t>է</w:t>
      </w:r>
      <w:r>
        <w:rPr>
          <w:rFonts w:ascii="Sylfaen" w:hAnsi="Sylfaen" w:cs="Arial"/>
          <w:sz w:val="20"/>
          <w:szCs w:val="20"/>
          <w:lang w:val="es-ES"/>
        </w:rPr>
        <w:t xml:space="preserve">, </w:t>
      </w:r>
      <w:r>
        <w:rPr>
          <w:rFonts w:ascii="Sylfaen" w:hAnsi="Sylfaen" w:cs="Sylfaen"/>
          <w:sz w:val="20"/>
          <w:szCs w:val="20"/>
          <w:lang w:val="es-ES"/>
        </w:rPr>
        <w:t xml:space="preserve">որ հանդիսանում է </w:t>
      </w:r>
    </w:p>
    <w:p w:rsidR="00E929B3" w:rsidRDefault="00E929B3" w:rsidP="00E929B3">
      <w:pPr>
        <w:jc w:val="both"/>
        <w:rPr>
          <w:rFonts w:ascii="Sylfaen" w:hAnsi="Sylfaen" w:cs="Sylfaen"/>
          <w:sz w:val="20"/>
          <w:szCs w:val="20"/>
          <w:lang w:val="es-ES"/>
        </w:rPr>
      </w:pPr>
      <w:r>
        <w:rPr>
          <w:rFonts w:ascii="Sylfaen" w:hAnsi="Sylfaen" w:cs="Sylfaen"/>
          <w:vertAlign w:val="superscript"/>
          <w:lang w:val="es-ES"/>
        </w:rPr>
        <w:t xml:space="preserve">                                             մասնակցի</w:t>
      </w:r>
      <w:r>
        <w:rPr>
          <w:rFonts w:ascii="Sylfaen" w:hAnsi="Sylfaen" w:cs="Arial"/>
          <w:vertAlign w:val="superscript"/>
          <w:lang w:val="es-ES"/>
        </w:rPr>
        <w:t xml:space="preserve"> </w:t>
      </w:r>
      <w:r>
        <w:rPr>
          <w:rFonts w:ascii="Sylfaen" w:hAnsi="Sylfaen" w:cs="Sylfaen"/>
          <w:vertAlign w:val="superscript"/>
          <w:lang w:val="es-ES"/>
        </w:rPr>
        <w:t>անվանումը</w:t>
      </w:r>
    </w:p>
    <w:p w:rsidR="00E929B3" w:rsidRDefault="00E929B3" w:rsidP="00E929B3">
      <w:pPr>
        <w:jc w:val="both"/>
        <w:rPr>
          <w:rFonts w:ascii="Sylfaen" w:hAnsi="Sylfaen" w:cs="Sylfaen"/>
          <w:sz w:val="20"/>
          <w:szCs w:val="20"/>
          <w:lang w:val="es-ES"/>
        </w:rPr>
      </w:pPr>
      <w:r>
        <w:rPr>
          <w:rFonts w:ascii="Sylfaen" w:hAnsi="Sylfaen" w:cs="Sylfaen"/>
          <w:sz w:val="20"/>
          <w:szCs w:val="20"/>
          <w:u w:val="single"/>
          <w:lang w:val="es-ES"/>
        </w:rPr>
        <w:tab/>
      </w:r>
      <w:r>
        <w:rPr>
          <w:rFonts w:ascii="Sylfaen" w:hAnsi="Sylfaen" w:cs="Sylfaen"/>
          <w:sz w:val="20"/>
          <w:szCs w:val="20"/>
          <w:u w:val="single"/>
          <w:lang w:val="es-ES"/>
        </w:rPr>
        <w:tab/>
      </w:r>
      <w:r>
        <w:rPr>
          <w:rFonts w:ascii="Sylfaen" w:hAnsi="Sylfaen" w:cs="Sylfaen"/>
          <w:sz w:val="20"/>
          <w:szCs w:val="20"/>
          <w:u w:val="single"/>
          <w:lang w:val="es-ES"/>
        </w:rPr>
        <w:tab/>
      </w:r>
      <w:r>
        <w:rPr>
          <w:rFonts w:ascii="Sylfaen" w:hAnsi="Sylfaen" w:cs="Sylfaen"/>
          <w:sz w:val="20"/>
          <w:szCs w:val="20"/>
          <w:u w:val="single"/>
          <w:lang w:val="es-ES"/>
        </w:rPr>
        <w:tab/>
      </w:r>
      <w:r>
        <w:rPr>
          <w:rFonts w:ascii="Sylfaen" w:hAnsi="Sylfaen" w:cs="Sylfaen"/>
          <w:sz w:val="20"/>
          <w:szCs w:val="20"/>
          <w:u w:val="single"/>
          <w:lang w:val="es-ES"/>
        </w:rPr>
        <w:tab/>
      </w:r>
      <w:r>
        <w:rPr>
          <w:rFonts w:ascii="Sylfaen" w:hAnsi="Sylfaen" w:cs="Sylfaen"/>
          <w:sz w:val="20"/>
          <w:szCs w:val="20"/>
          <w:u w:val="single"/>
          <w:lang w:val="es-ES"/>
        </w:rPr>
        <w:tab/>
      </w:r>
      <w:r>
        <w:rPr>
          <w:rFonts w:ascii="Sylfaen" w:hAnsi="Sylfaen" w:cs="Sylfaen"/>
          <w:sz w:val="20"/>
          <w:szCs w:val="20"/>
          <w:u w:val="single"/>
          <w:lang w:val="es-ES"/>
        </w:rPr>
        <w:tab/>
      </w:r>
      <w:r>
        <w:rPr>
          <w:rFonts w:ascii="Sylfaen" w:hAnsi="Sylfaen" w:cs="Sylfaen"/>
          <w:sz w:val="20"/>
          <w:szCs w:val="20"/>
          <w:lang w:val="es-ES"/>
        </w:rPr>
        <w:t xml:space="preserve">ռեզիդենտ:  </w:t>
      </w:r>
    </w:p>
    <w:p w:rsidR="00E929B3" w:rsidRDefault="00E929B3" w:rsidP="00E929B3">
      <w:pPr>
        <w:jc w:val="both"/>
        <w:rPr>
          <w:rFonts w:ascii="Sylfaen" w:hAnsi="Sylfaen" w:cs="Arial"/>
          <w:vertAlign w:val="superscript"/>
          <w:lang w:val="es-ES"/>
        </w:rPr>
      </w:pPr>
      <w:r>
        <w:rPr>
          <w:rFonts w:ascii="Sylfaen" w:hAnsi="Sylfaen" w:cs="Arial"/>
          <w:vertAlign w:val="superscript"/>
          <w:lang w:val="es-ES"/>
        </w:rPr>
        <w:t xml:space="preserve">                                               երկրի անվանումը</w:t>
      </w:r>
    </w:p>
    <w:p w:rsidR="00E929B3" w:rsidRDefault="00E929B3" w:rsidP="00E929B3">
      <w:pPr>
        <w:jc w:val="both"/>
        <w:rPr>
          <w:rFonts w:ascii="Sylfaen" w:hAnsi="Sylfaen" w:cs="Sylfaen"/>
          <w:sz w:val="20"/>
          <w:szCs w:val="20"/>
          <w:lang w:val="es-ES"/>
        </w:rPr>
      </w:pPr>
    </w:p>
    <w:p w:rsidR="00E929B3" w:rsidRDefault="00E929B3" w:rsidP="00E929B3">
      <w:pPr>
        <w:jc w:val="both"/>
        <w:rPr>
          <w:rFonts w:ascii="Sylfaen" w:hAnsi="Sylfaen" w:cs="Sylfaen"/>
          <w:sz w:val="20"/>
          <w:szCs w:val="20"/>
          <w:lang w:val="es-ES"/>
        </w:rPr>
      </w:pPr>
      <w:r>
        <w:rPr>
          <w:rFonts w:ascii="Sylfaen" w:hAnsi="Sylfaen" w:cs="Sylfaen"/>
          <w:sz w:val="20"/>
          <w:szCs w:val="20"/>
          <w:lang w:val="es-ES"/>
        </w:rPr>
        <w:t xml:space="preserve">                </w:t>
      </w:r>
    </w:p>
    <w:p w:rsidR="00E929B3" w:rsidRDefault="00E929B3" w:rsidP="00E929B3">
      <w:pPr>
        <w:jc w:val="both"/>
        <w:rPr>
          <w:rFonts w:ascii="Sylfaen" w:hAnsi="Sylfaen" w:cs="Sylfaen"/>
          <w:sz w:val="20"/>
          <w:szCs w:val="20"/>
          <w:lang w:val="es-ES"/>
        </w:rPr>
      </w:pPr>
      <w:r>
        <w:rPr>
          <w:rFonts w:ascii="Sylfaen" w:hAnsi="Sylfaen"/>
          <w:sz w:val="20"/>
          <w:szCs w:val="20"/>
          <w:u w:val="single"/>
          <w:lang w:val="es-ES"/>
        </w:rPr>
        <w:t xml:space="preserve">                                         </w:t>
      </w:r>
      <w:r>
        <w:rPr>
          <w:rFonts w:ascii="Sylfaen" w:hAnsi="Sylfaen"/>
          <w:sz w:val="20"/>
          <w:szCs w:val="20"/>
          <w:lang w:val="es-ES"/>
        </w:rPr>
        <w:t>-</w:t>
      </w:r>
      <w:r>
        <w:rPr>
          <w:rFonts w:ascii="Sylfaen" w:hAnsi="Sylfaen" w:cs="Sylfaen"/>
          <w:sz w:val="20"/>
          <w:szCs w:val="20"/>
          <w:lang w:val="es-ES"/>
        </w:rPr>
        <w:t>ի՝</w:t>
      </w:r>
    </w:p>
    <w:p w:rsidR="00E929B3" w:rsidRDefault="00E929B3" w:rsidP="00E929B3">
      <w:pPr>
        <w:jc w:val="both"/>
        <w:rPr>
          <w:rFonts w:ascii="Sylfaen" w:hAnsi="Sylfaen" w:cs="Sylfaen"/>
          <w:sz w:val="20"/>
          <w:szCs w:val="20"/>
          <w:lang w:val="es-ES"/>
        </w:rPr>
      </w:pPr>
      <w:r>
        <w:rPr>
          <w:rFonts w:ascii="Sylfaen" w:hAnsi="Sylfaen" w:cs="Sylfaen"/>
          <w:vertAlign w:val="superscript"/>
          <w:lang w:val="es-ES"/>
        </w:rPr>
        <w:t xml:space="preserve">          մասնակցի</w:t>
      </w:r>
      <w:r>
        <w:rPr>
          <w:rFonts w:ascii="Sylfaen" w:hAnsi="Sylfaen" w:cs="Arial"/>
          <w:vertAlign w:val="superscript"/>
          <w:lang w:val="es-ES"/>
        </w:rPr>
        <w:t xml:space="preserve"> </w:t>
      </w:r>
      <w:r>
        <w:rPr>
          <w:rFonts w:ascii="Sylfaen" w:hAnsi="Sylfaen" w:cs="Sylfaen"/>
          <w:vertAlign w:val="superscript"/>
          <w:lang w:val="es-ES"/>
        </w:rPr>
        <w:t>անվանումը</w:t>
      </w:r>
      <w:r>
        <w:rPr>
          <w:rFonts w:ascii="Sylfaen" w:hAnsi="Sylfaen" w:cs="Arial"/>
          <w:vertAlign w:val="superscript"/>
          <w:lang w:val="es-ES"/>
        </w:rPr>
        <w:t xml:space="preserve">   </w:t>
      </w:r>
    </w:p>
    <w:p w:rsidR="00E929B3" w:rsidRDefault="00E929B3" w:rsidP="00E929B3">
      <w:pPr>
        <w:numPr>
          <w:ilvl w:val="0"/>
          <w:numId w:val="36"/>
        </w:numPr>
        <w:jc w:val="both"/>
        <w:rPr>
          <w:rFonts w:ascii="Sylfaen" w:hAnsi="Sylfaen" w:cs="Arial"/>
          <w:szCs w:val="22"/>
          <w:u w:val="single"/>
          <w:lang w:val="es-ES"/>
        </w:rPr>
      </w:pPr>
      <w:r>
        <w:rPr>
          <w:rFonts w:ascii="Sylfaen" w:hAnsi="Sylfaen" w:cs="Arial"/>
          <w:sz w:val="20"/>
          <w:szCs w:val="20"/>
          <w:lang w:val="es-ES"/>
        </w:rPr>
        <w:t xml:space="preserve">հարկ վճարողի հաշվառման համարն </w:t>
      </w:r>
      <w:r>
        <w:rPr>
          <w:rFonts w:ascii="Sylfaen" w:hAnsi="Sylfaen" w:cs="Sylfaen"/>
          <w:sz w:val="20"/>
          <w:szCs w:val="20"/>
          <w:lang w:val="es-ES"/>
        </w:rPr>
        <w:t>է</w:t>
      </w:r>
      <w:r>
        <w:rPr>
          <w:rFonts w:ascii="Sylfaen" w:hAnsi="Sylfaen" w:cs="Arial"/>
          <w:sz w:val="20"/>
          <w:szCs w:val="20"/>
          <w:lang w:val="es-ES"/>
        </w:rPr>
        <w:t>`</w:t>
      </w:r>
      <w:r>
        <w:rPr>
          <w:rFonts w:ascii="Sylfaen" w:hAnsi="Sylfaen" w:cs="Arial"/>
          <w:szCs w:val="22"/>
          <w:lang w:val="es-ES"/>
        </w:rPr>
        <w:t xml:space="preserve"> </w:t>
      </w:r>
      <w:r>
        <w:rPr>
          <w:rFonts w:ascii="Sylfaen" w:hAnsi="Sylfaen" w:cs="Arial"/>
          <w:szCs w:val="22"/>
          <w:u w:val="single"/>
          <w:lang w:val="es-ES"/>
        </w:rPr>
        <w:tab/>
      </w:r>
      <w:r>
        <w:rPr>
          <w:rFonts w:ascii="Sylfaen" w:hAnsi="Sylfaen" w:cs="Arial"/>
          <w:szCs w:val="22"/>
          <w:u w:val="single"/>
          <w:lang w:val="es-ES"/>
        </w:rPr>
        <w:tab/>
      </w:r>
      <w:r>
        <w:rPr>
          <w:rFonts w:ascii="Sylfaen" w:hAnsi="Sylfaen" w:cs="Arial"/>
          <w:szCs w:val="22"/>
          <w:u w:val="single"/>
          <w:lang w:val="es-ES"/>
        </w:rPr>
        <w:tab/>
      </w:r>
      <w:r>
        <w:rPr>
          <w:rFonts w:ascii="Sylfaen" w:hAnsi="Sylfaen" w:cs="Arial"/>
          <w:szCs w:val="22"/>
          <w:u w:val="single"/>
          <w:lang w:val="es-ES"/>
        </w:rPr>
        <w:tab/>
      </w:r>
      <w:r>
        <w:rPr>
          <w:rFonts w:ascii="Sylfaen" w:hAnsi="Sylfaen" w:cs="Arial"/>
          <w:szCs w:val="22"/>
          <w:u w:val="single"/>
          <w:lang w:val="es-ES"/>
        </w:rPr>
        <w:tab/>
        <w:t>:</w:t>
      </w:r>
    </w:p>
    <w:p w:rsidR="00E929B3" w:rsidRDefault="00E929B3" w:rsidP="00E929B3">
      <w:pPr>
        <w:ind w:left="1416" w:firstLine="708"/>
        <w:jc w:val="both"/>
        <w:rPr>
          <w:rFonts w:ascii="Sylfaen" w:hAnsi="Sylfaen" w:cs="Arial"/>
          <w:vertAlign w:val="superscript"/>
          <w:lang w:val="es-ES"/>
        </w:rPr>
      </w:pPr>
      <w:r>
        <w:rPr>
          <w:rFonts w:ascii="Sylfaen" w:hAnsi="Sylfaen" w:cs="Sylfaen"/>
          <w:vertAlign w:val="superscript"/>
          <w:lang w:val="es-ES"/>
        </w:rPr>
        <w:t xml:space="preserve">               </w:t>
      </w:r>
      <w:r>
        <w:rPr>
          <w:rFonts w:ascii="Sylfaen" w:hAnsi="Sylfaen" w:cs="Arial"/>
          <w:vertAlign w:val="superscript"/>
          <w:lang w:val="es-ES"/>
        </w:rPr>
        <w:t xml:space="preserve">                                                      հարկի վճարողի հաշվառման համարը</w:t>
      </w:r>
    </w:p>
    <w:p w:rsidR="00E929B3" w:rsidRDefault="00E929B3" w:rsidP="00E929B3">
      <w:pPr>
        <w:jc w:val="both"/>
        <w:rPr>
          <w:rFonts w:ascii="Sylfaen" w:hAnsi="Sylfaen" w:cs="Arial"/>
          <w:vertAlign w:val="superscript"/>
          <w:lang w:val="es-ES"/>
        </w:rPr>
      </w:pPr>
    </w:p>
    <w:p w:rsidR="00E929B3" w:rsidRDefault="00E929B3" w:rsidP="00E929B3">
      <w:pPr>
        <w:jc w:val="both"/>
        <w:rPr>
          <w:rFonts w:ascii="Sylfaen" w:hAnsi="Sylfaen"/>
          <w:sz w:val="22"/>
          <w:szCs w:val="22"/>
          <w:lang w:val="es-ES"/>
        </w:rPr>
      </w:pPr>
    </w:p>
    <w:p w:rsidR="00E929B3" w:rsidRDefault="00E929B3" w:rsidP="00E929B3">
      <w:pPr>
        <w:numPr>
          <w:ilvl w:val="0"/>
          <w:numId w:val="36"/>
        </w:numPr>
        <w:jc w:val="both"/>
        <w:rPr>
          <w:rFonts w:ascii="Sylfaen" w:hAnsi="Sylfaen"/>
          <w:sz w:val="22"/>
          <w:szCs w:val="22"/>
          <w:u w:val="single"/>
          <w:lang w:val="es-ES"/>
        </w:rPr>
      </w:pPr>
      <w:r>
        <w:rPr>
          <w:rFonts w:ascii="Sylfaen" w:hAnsi="Sylfaen" w:cs="Sylfaen"/>
          <w:sz w:val="20"/>
          <w:szCs w:val="20"/>
          <w:lang w:val="es-ES"/>
        </w:rPr>
        <w:t>էլեկտրոնային</w:t>
      </w:r>
      <w:r>
        <w:rPr>
          <w:rFonts w:ascii="Sylfaen" w:hAnsi="Sylfaen" w:cs="Arial"/>
          <w:sz w:val="20"/>
          <w:szCs w:val="20"/>
          <w:lang w:val="es-ES"/>
        </w:rPr>
        <w:t xml:space="preserve"> </w:t>
      </w:r>
      <w:r>
        <w:rPr>
          <w:rFonts w:ascii="Sylfaen" w:hAnsi="Sylfaen" w:cs="Sylfaen"/>
          <w:sz w:val="20"/>
          <w:szCs w:val="20"/>
          <w:lang w:val="es-ES"/>
        </w:rPr>
        <w:t>փոստի</w:t>
      </w:r>
      <w:r>
        <w:rPr>
          <w:rFonts w:ascii="Sylfaen" w:hAnsi="Sylfaen" w:cs="Arial"/>
          <w:sz w:val="20"/>
          <w:szCs w:val="20"/>
          <w:lang w:val="es-ES"/>
        </w:rPr>
        <w:t xml:space="preserve"> </w:t>
      </w:r>
      <w:r>
        <w:rPr>
          <w:rFonts w:ascii="Sylfaen" w:hAnsi="Sylfaen" w:cs="Sylfaen"/>
          <w:sz w:val="20"/>
          <w:szCs w:val="20"/>
          <w:lang w:val="es-ES"/>
        </w:rPr>
        <w:t>հասցեն</w:t>
      </w:r>
      <w:r>
        <w:rPr>
          <w:rFonts w:ascii="Sylfaen" w:hAnsi="Sylfaen" w:cs="Arial"/>
          <w:sz w:val="20"/>
          <w:szCs w:val="20"/>
          <w:lang w:val="es-ES"/>
        </w:rPr>
        <w:t xml:space="preserve"> </w:t>
      </w:r>
      <w:r>
        <w:rPr>
          <w:rFonts w:ascii="Sylfaen" w:hAnsi="Sylfaen" w:cs="Sylfaen"/>
          <w:sz w:val="20"/>
          <w:szCs w:val="20"/>
          <w:lang w:val="es-ES"/>
        </w:rPr>
        <w:t>է</w:t>
      </w:r>
      <w:r>
        <w:rPr>
          <w:rFonts w:ascii="Sylfaen" w:hAnsi="Sylfaen" w:cs="Arial"/>
          <w:sz w:val="20"/>
          <w:szCs w:val="20"/>
          <w:lang w:val="es-ES"/>
        </w:rPr>
        <w:t>`</w:t>
      </w:r>
      <w:r>
        <w:rPr>
          <w:rFonts w:ascii="Sylfaen" w:hAnsi="Sylfaen" w:cs="Arial"/>
          <w:szCs w:val="22"/>
          <w:lang w:val="es-ES"/>
        </w:rPr>
        <w:t xml:space="preserve"> </w:t>
      </w:r>
      <w:r>
        <w:rPr>
          <w:rFonts w:ascii="Sylfaen" w:hAnsi="Sylfaen"/>
          <w:u w:val="single"/>
          <w:lang w:val="es-ES"/>
        </w:rPr>
        <w:tab/>
      </w:r>
      <w:r>
        <w:rPr>
          <w:rFonts w:ascii="Sylfaen" w:hAnsi="Sylfaen"/>
          <w:u w:val="single"/>
          <w:lang w:val="es-ES"/>
        </w:rPr>
        <w:tab/>
      </w:r>
      <w:r>
        <w:rPr>
          <w:rFonts w:ascii="Sylfaen" w:hAnsi="Sylfaen"/>
          <w:u w:val="single"/>
          <w:lang w:val="es-ES"/>
        </w:rPr>
        <w:tab/>
      </w:r>
      <w:r>
        <w:rPr>
          <w:rFonts w:ascii="Sylfaen" w:hAnsi="Sylfaen"/>
          <w:u w:val="single"/>
          <w:lang w:val="es-ES"/>
        </w:rPr>
        <w:tab/>
      </w:r>
      <w:r>
        <w:rPr>
          <w:rFonts w:ascii="Sylfaen" w:hAnsi="Sylfaen"/>
          <w:u w:val="single"/>
          <w:lang w:val="es-ES"/>
        </w:rPr>
        <w:tab/>
        <w:t>:</w:t>
      </w:r>
    </w:p>
    <w:p w:rsidR="00E929B3" w:rsidRDefault="00E929B3" w:rsidP="00E929B3">
      <w:pPr>
        <w:jc w:val="both"/>
        <w:rPr>
          <w:rFonts w:ascii="Sylfaen" w:hAnsi="Sylfaen"/>
          <w:sz w:val="10"/>
          <w:szCs w:val="10"/>
          <w:lang w:val="es-ES"/>
        </w:rPr>
      </w:pPr>
      <w:r>
        <w:rPr>
          <w:rFonts w:ascii="Sylfaen" w:hAnsi="Sylfaen" w:cs="Sylfaen"/>
          <w:vertAlign w:val="superscript"/>
          <w:lang w:val="es-ES"/>
        </w:rPr>
        <w:t xml:space="preserve">              </w:t>
      </w:r>
      <w:r>
        <w:rPr>
          <w:rFonts w:ascii="Sylfaen" w:hAnsi="Sylfaen" w:cs="Arial"/>
          <w:vertAlign w:val="superscript"/>
          <w:lang w:val="es-ES"/>
        </w:rPr>
        <w:t xml:space="preserve">                                                                                                                         էլեկտրոնային փոստի հասցեն</w:t>
      </w:r>
    </w:p>
    <w:p w:rsidR="00E929B3" w:rsidRDefault="00E929B3" w:rsidP="00E929B3">
      <w:pPr>
        <w:jc w:val="right"/>
        <w:rPr>
          <w:rFonts w:ascii="Sylfaen" w:hAnsi="Sylfaen"/>
          <w:sz w:val="10"/>
          <w:szCs w:val="10"/>
          <w:lang w:val="es-ES"/>
        </w:rPr>
      </w:pPr>
    </w:p>
    <w:p w:rsidR="00E929B3" w:rsidRDefault="00E929B3" w:rsidP="00E929B3">
      <w:pPr>
        <w:jc w:val="right"/>
        <w:rPr>
          <w:rFonts w:ascii="Sylfaen" w:hAnsi="Sylfaen"/>
          <w:sz w:val="10"/>
          <w:szCs w:val="10"/>
          <w:lang w:val="es-ES"/>
        </w:rPr>
      </w:pPr>
    </w:p>
    <w:p w:rsidR="00E929B3" w:rsidRDefault="00E929B3" w:rsidP="00E929B3">
      <w:pPr>
        <w:jc w:val="right"/>
        <w:rPr>
          <w:rFonts w:ascii="Sylfaen" w:hAnsi="Sylfaen"/>
          <w:sz w:val="10"/>
          <w:szCs w:val="10"/>
          <w:lang w:val="es-ES"/>
        </w:rPr>
      </w:pPr>
    </w:p>
    <w:p w:rsidR="00E929B3" w:rsidRDefault="00E929B3" w:rsidP="00E929B3">
      <w:pPr>
        <w:jc w:val="right"/>
        <w:rPr>
          <w:rFonts w:ascii="Sylfaen" w:hAnsi="Sylfaen"/>
          <w:sz w:val="10"/>
          <w:szCs w:val="10"/>
          <w:lang w:val="hy-AM"/>
        </w:rPr>
      </w:pPr>
    </w:p>
    <w:p w:rsidR="00E929B3" w:rsidRDefault="00E929B3" w:rsidP="00E929B3">
      <w:pPr>
        <w:numPr>
          <w:ilvl w:val="0"/>
          <w:numId w:val="36"/>
        </w:numPr>
        <w:jc w:val="both"/>
        <w:rPr>
          <w:rFonts w:ascii="Sylfaen" w:hAnsi="Sylfaen" w:cs="Arial"/>
          <w:vertAlign w:val="superscript"/>
          <w:lang w:val="es-ES"/>
        </w:rPr>
      </w:pPr>
      <w:r>
        <w:rPr>
          <w:rFonts w:ascii="Sylfaen" w:hAnsi="Sylfaen"/>
          <w:sz w:val="20"/>
          <w:szCs w:val="20"/>
          <w:lang w:val="hy-AM"/>
        </w:rPr>
        <w:t>գործունեության հասցեն է՝ -------------------------------------------------:</w:t>
      </w:r>
      <w:r>
        <w:rPr>
          <w:rFonts w:ascii="Sylfaen" w:hAnsi="Sylfaen"/>
          <w:sz w:val="20"/>
          <w:szCs w:val="20"/>
          <w:lang w:val="es-ES"/>
        </w:rPr>
        <w:t xml:space="preserve">                                     </w:t>
      </w:r>
    </w:p>
    <w:p w:rsidR="00E929B3" w:rsidRDefault="00E929B3" w:rsidP="00E929B3">
      <w:pPr>
        <w:jc w:val="both"/>
        <w:rPr>
          <w:rFonts w:ascii="Sylfaen" w:hAnsi="Sylfaen"/>
          <w:sz w:val="16"/>
          <w:szCs w:val="16"/>
          <w:lang w:val="hy-AM"/>
        </w:rPr>
      </w:pPr>
      <w:r>
        <w:rPr>
          <w:rFonts w:ascii="Sylfaen" w:hAnsi="Sylfaen"/>
          <w:sz w:val="16"/>
          <w:szCs w:val="16"/>
          <w:lang w:val="hy-AM"/>
        </w:rPr>
        <w:t xml:space="preserve">                                                                                                      գործունեության հասցեն</w:t>
      </w:r>
    </w:p>
    <w:p w:rsidR="00E929B3" w:rsidRDefault="00E929B3" w:rsidP="00E929B3">
      <w:pPr>
        <w:jc w:val="right"/>
        <w:rPr>
          <w:rFonts w:ascii="Sylfaen" w:hAnsi="Sylfaen"/>
          <w:sz w:val="10"/>
          <w:szCs w:val="10"/>
          <w:lang w:val="hy-AM"/>
        </w:rPr>
      </w:pPr>
    </w:p>
    <w:p w:rsidR="00E929B3" w:rsidRDefault="00E929B3" w:rsidP="00E929B3">
      <w:pPr>
        <w:ind w:firstLine="708"/>
        <w:jc w:val="both"/>
        <w:rPr>
          <w:rFonts w:ascii="Sylfaen" w:hAnsi="Sylfaen" w:cs="Arial"/>
          <w:sz w:val="20"/>
          <w:szCs w:val="20"/>
          <w:lang w:val="hy-AM"/>
        </w:rPr>
      </w:pPr>
    </w:p>
    <w:p w:rsidR="00E929B3" w:rsidRDefault="00E929B3" w:rsidP="00E929B3">
      <w:pPr>
        <w:numPr>
          <w:ilvl w:val="0"/>
          <w:numId w:val="36"/>
        </w:numPr>
        <w:jc w:val="both"/>
        <w:rPr>
          <w:rFonts w:ascii="Sylfaen" w:hAnsi="Sylfaen" w:cs="Arial"/>
          <w:vertAlign w:val="superscript"/>
          <w:lang w:val="es-ES"/>
        </w:rPr>
      </w:pPr>
      <w:r>
        <w:rPr>
          <w:rFonts w:ascii="Sylfaen" w:hAnsi="Sylfaen"/>
          <w:sz w:val="20"/>
          <w:szCs w:val="20"/>
          <w:lang w:val="hy-AM"/>
        </w:rPr>
        <w:t>հեռախոսահամարն է՝ -------------------------------------------------:</w:t>
      </w:r>
      <w:r>
        <w:rPr>
          <w:rFonts w:ascii="Sylfaen" w:hAnsi="Sylfaen"/>
          <w:sz w:val="20"/>
          <w:szCs w:val="20"/>
          <w:lang w:val="es-ES"/>
        </w:rPr>
        <w:t xml:space="preserve">                                     </w:t>
      </w:r>
    </w:p>
    <w:p w:rsidR="00E929B3" w:rsidRDefault="00E929B3" w:rsidP="00E929B3">
      <w:pPr>
        <w:ind w:left="3540"/>
        <w:jc w:val="both"/>
        <w:rPr>
          <w:rFonts w:ascii="Sylfaen" w:hAnsi="Sylfaen"/>
          <w:sz w:val="16"/>
          <w:szCs w:val="16"/>
          <w:lang w:val="hy-AM"/>
        </w:rPr>
      </w:pPr>
      <w:r>
        <w:rPr>
          <w:rFonts w:ascii="Sylfaen" w:hAnsi="Sylfaen"/>
          <w:sz w:val="16"/>
          <w:szCs w:val="16"/>
          <w:lang w:val="hy-AM"/>
        </w:rPr>
        <w:t>հեռախոսի համարը</w:t>
      </w:r>
    </w:p>
    <w:p w:rsidR="00E929B3" w:rsidRDefault="00E929B3" w:rsidP="00E929B3">
      <w:pPr>
        <w:ind w:firstLine="709"/>
        <w:rPr>
          <w:rFonts w:ascii="Sylfaen" w:hAnsi="Sylfaen" w:cs="Arial"/>
          <w:sz w:val="20"/>
          <w:szCs w:val="20"/>
          <w:lang w:val="hy-AM"/>
        </w:rPr>
      </w:pPr>
    </w:p>
    <w:p w:rsidR="00E929B3" w:rsidRDefault="00E929B3" w:rsidP="00E929B3">
      <w:pPr>
        <w:ind w:firstLine="709"/>
        <w:jc w:val="both"/>
        <w:rPr>
          <w:rFonts w:ascii="Sylfaen" w:hAnsi="Sylfaen" w:cs="Arial"/>
          <w:sz w:val="20"/>
          <w:szCs w:val="20"/>
          <w:lang w:val="hy-AM"/>
        </w:rPr>
      </w:pPr>
    </w:p>
    <w:p w:rsidR="00E929B3" w:rsidRDefault="00E929B3" w:rsidP="00E929B3">
      <w:pPr>
        <w:ind w:firstLine="709"/>
        <w:jc w:val="both"/>
        <w:rPr>
          <w:rFonts w:ascii="Sylfaen" w:hAnsi="Sylfaen"/>
          <w:sz w:val="20"/>
          <w:lang w:val="es-ES"/>
        </w:rPr>
      </w:pPr>
      <w:r>
        <w:rPr>
          <w:rFonts w:ascii="Sylfaen" w:hAnsi="Sylfaen" w:cs="Arial"/>
          <w:sz w:val="20"/>
          <w:szCs w:val="20"/>
          <w:lang w:val="es-ES"/>
        </w:rPr>
        <w:t>Սույնով</w:t>
      </w:r>
      <w:r>
        <w:rPr>
          <w:rFonts w:ascii="Sylfaen" w:hAnsi="Sylfaen"/>
          <w:sz w:val="20"/>
          <w:lang w:val="hy-AM"/>
        </w:rPr>
        <w:t xml:space="preserve">  </w:t>
      </w:r>
      <w:r>
        <w:rPr>
          <w:rFonts w:ascii="Sylfaen" w:hAnsi="Sylfaen"/>
          <w:sz w:val="20"/>
          <w:u w:val="single"/>
          <w:lang w:val="hy-AM"/>
        </w:rPr>
        <w:t xml:space="preserve">                                                </w:t>
      </w:r>
      <w:r>
        <w:rPr>
          <w:rFonts w:ascii="Sylfaen" w:hAnsi="Sylfaen"/>
          <w:sz w:val="20"/>
          <w:u w:val="single"/>
          <w:lang w:val="es-ES"/>
        </w:rPr>
        <w:t xml:space="preserve">                         </w:t>
      </w:r>
      <w:r>
        <w:rPr>
          <w:rFonts w:ascii="Sylfaen" w:hAnsi="Sylfaen"/>
          <w:sz w:val="20"/>
          <w:u w:val="single"/>
          <w:lang w:val="hy-AM"/>
        </w:rPr>
        <w:t xml:space="preserve">          </w:t>
      </w:r>
      <w:r>
        <w:rPr>
          <w:rFonts w:ascii="Sylfaen" w:hAnsi="Sylfaen"/>
          <w:lang w:val="hy-AM"/>
        </w:rPr>
        <w:t>-</w:t>
      </w:r>
      <w:r>
        <w:rPr>
          <w:rFonts w:ascii="Sylfaen" w:hAnsi="Sylfaen" w:cs="Arial"/>
          <w:sz w:val="20"/>
          <w:szCs w:val="20"/>
          <w:lang w:val="es-ES"/>
        </w:rPr>
        <w:t>ն հայտարարում և հավաստում է, որ՝</w:t>
      </w:r>
      <w:r>
        <w:rPr>
          <w:rFonts w:ascii="Sylfaen" w:hAnsi="Sylfaen" w:cs="Arial"/>
          <w:lang w:val="hy-AM"/>
        </w:rPr>
        <w:t xml:space="preserve"> </w:t>
      </w:r>
    </w:p>
    <w:p w:rsidR="00E929B3" w:rsidRDefault="00E929B3" w:rsidP="00E929B3">
      <w:pPr>
        <w:jc w:val="both"/>
        <w:rPr>
          <w:rFonts w:ascii="Sylfaen" w:hAnsi="Sylfaen"/>
          <w:i/>
          <w:sz w:val="16"/>
          <w:vertAlign w:val="superscript"/>
          <w:lang w:val="es-ES"/>
        </w:rPr>
      </w:pPr>
      <w:r>
        <w:rPr>
          <w:rFonts w:ascii="Sylfaen" w:hAnsi="Sylfaen"/>
          <w:sz w:val="20"/>
          <w:lang w:val="hy-AM"/>
        </w:rPr>
        <w:tab/>
      </w:r>
      <w:r>
        <w:rPr>
          <w:rFonts w:ascii="Sylfaen" w:hAnsi="Sylfaen"/>
          <w:sz w:val="20"/>
          <w:lang w:val="hy-AM"/>
        </w:rPr>
        <w:tab/>
      </w:r>
      <w:r>
        <w:rPr>
          <w:rFonts w:ascii="Sylfaen" w:hAnsi="Sylfaen"/>
          <w:sz w:val="20"/>
          <w:lang w:val="es-ES"/>
        </w:rPr>
        <w:t xml:space="preserve">                                    </w:t>
      </w:r>
      <w:r>
        <w:rPr>
          <w:rFonts w:ascii="Sylfaen" w:hAnsi="Sylfaen" w:cs="Sylfaen"/>
          <w:vertAlign w:val="superscript"/>
          <w:lang w:val="hy-AM"/>
        </w:rPr>
        <w:t>մասնակցի անվանում</w:t>
      </w:r>
    </w:p>
    <w:p w:rsidR="00E929B3" w:rsidRDefault="00E929B3" w:rsidP="00E929B3">
      <w:pPr>
        <w:ind w:firstLine="708"/>
        <w:jc w:val="both"/>
        <w:rPr>
          <w:rFonts w:ascii="Sylfaen" w:hAnsi="Sylfaen" w:cs="Sylfaen"/>
          <w:sz w:val="20"/>
          <w:lang w:val="hy-AM"/>
        </w:rPr>
      </w:pPr>
      <w:r>
        <w:rPr>
          <w:rFonts w:ascii="Sylfaen" w:hAnsi="Sylfaen" w:cs="Arial"/>
          <w:sz w:val="20"/>
          <w:szCs w:val="20"/>
          <w:lang w:val="es-ES"/>
        </w:rPr>
        <w:t xml:space="preserve">1) բավարարում է </w:t>
      </w:r>
      <w:r>
        <w:rPr>
          <w:rFonts w:ascii="Arial Armenian" w:hAnsi="Arial Armenian"/>
          <w:color w:val="000000"/>
          <w:sz w:val="20"/>
          <w:szCs w:val="20"/>
          <w:lang w:val="pt-BR"/>
        </w:rPr>
        <w:t>§</w:t>
      </w:r>
      <w:r>
        <w:rPr>
          <w:rFonts w:ascii="Sylfaen" w:hAnsi="Sylfaen"/>
          <w:i/>
          <w:sz w:val="20"/>
          <w:szCs w:val="20"/>
          <w:lang w:val="hy-AM"/>
        </w:rPr>
        <w:t xml:space="preserve"> </w:t>
      </w:r>
      <w:r>
        <w:rPr>
          <w:rFonts w:ascii="Sylfaen" w:hAnsi="Sylfaen" w:cs="Sylfaen"/>
          <w:color w:val="000000"/>
          <w:sz w:val="20"/>
          <w:szCs w:val="20"/>
          <w:lang w:val="hy-AM"/>
        </w:rPr>
        <w:t>ԱՄԶՀ</w:t>
      </w:r>
      <w:r>
        <w:rPr>
          <w:color w:val="000000"/>
          <w:sz w:val="20"/>
          <w:szCs w:val="20"/>
          <w:lang w:val="af-ZA"/>
        </w:rPr>
        <w:t>-</w:t>
      </w:r>
      <w:r>
        <w:rPr>
          <w:rFonts w:ascii="Sylfaen" w:hAnsi="Sylfaen" w:cs="Sylfaen"/>
          <w:color w:val="000000"/>
          <w:sz w:val="20"/>
          <w:szCs w:val="20"/>
          <w:lang w:val="hy-AM"/>
        </w:rPr>
        <w:t>ՄՀՈԱԿ</w:t>
      </w:r>
      <w:r>
        <w:rPr>
          <w:color w:val="000000"/>
          <w:sz w:val="20"/>
          <w:szCs w:val="20"/>
          <w:lang w:val="af-ZA"/>
        </w:rPr>
        <w:t>-</w:t>
      </w:r>
      <w:r>
        <w:rPr>
          <w:rFonts w:ascii="Sylfaen" w:hAnsi="Sylfaen" w:cs="Sylfaen"/>
          <w:color w:val="000000"/>
          <w:sz w:val="20"/>
          <w:szCs w:val="20"/>
          <w:lang w:val="hy-AM"/>
        </w:rPr>
        <w:t>ԳՀԱՊՁԲ</w:t>
      </w:r>
      <w:r>
        <w:rPr>
          <w:color w:val="000000"/>
          <w:sz w:val="20"/>
          <w:szCs w:val="20"/>
          <w:lang w:val="af-ZA"/>
        </w:rPr>
        <w:t>-20/01</w:t>
      </w:r>
      <w:r>
        <w:rPr>
          <w:rFonts w:ascii="Sylfaen" w:hAnsi="Sylfaen"/>
          <w:i/>
          <w:sz w:val="20"/>
          <w:szCs w:val="20"/>
          <w:lang w:val="af-ZA"/>
        </w:rPr>
        <w:t xml:space="preserve"> </w:t>
      </w:r>
      <w:r>
        <w:rPr>
          <w:rFonts w:ascii="Arial Armenian" w:hAnsi="Arial Armenian"/>
          <w:color w:val="000000"/>
          <w:sz w:val="20"/>
          <w:szCs w:val="20"/>
          <w:lang w:val="pt-BR"/>
        </w:rPr>
        <w:t xml:space="preserve">¦ </w:t>
      </w:r>
      <w:r>
        <w:rPr>
          <w:rFonts w:ascii="Arial Armenian" w:hAnsi="Arial Armenian"/>
          <w:color w:val="FF0000"/>
          <w:lang w:val="af-ZA"/>
        </w:rPr>
        <w:t xml:space="preserve"> </w:t>
      </w:r>
      <w:r>
        <w:rPr>
          <w:rFonts w:ascii="Sylfaen" w:hAnsi="Sylfaen" w:cs="Arial"/>
          <w:sz w:val="20"/>
          <w:szCs w:val="20"/>
          <w:lang w:val="es-ES"/>
        </w:rPr>
        <w:t xml:space="preserve">ծածկագրով  </w:t>
      </w:r>
      <w:r>
        <w:rPr>
          <w:rFonts w:ascii="Sylfaen" w:hAnsi="Sylfaen" w:cs="Sylfaen"/>
          <w:i/>
          <w:sz w:val="20"/>
          <w:szCs w:val="20"/>
          <w:lang w:val="hy-AM"/>
        </w:rPr>
        <w:t xml:space="preserve">գնանշման հարցման </w:t>
      </w:r>
      <w:r>
        <w:rPr>
          <w:rFonts w:ascii="Sylfaen" w:hAnsi="Sylfaen" w:cs="Arial"/>
          <w:sz w:val="20"/>
          <w:szCs w:val="20"/>
          <w:lang w:val="es-ES"/>
        </w:rPr>
        <w:t xml:space="preserve">հրավերով սահմանված մասնակցության իրավունքի պահանջներին </w:t>
      </w:r>
      <w:r>
        <w:rPr>
          <w:rFonts w:ascii="Sylfaen" w:hAnsi="Sylfaen" w:cs="Arial"/>
          <w:sz w:val="20"/>
          <w:szCs w:val="20"/>
          <w:lang w:val="hy-AM"/>
        </w:rPr>
        <w:t xml:space="preserve"> և </w:t>
      </w:r>
      <w:r>
        <w:rPr>
          <w:rFonts w:ascii="Sylfaen" w:hAnsi="Sylfaen" w:cs="Sylfaen"/>
          <w:sz w:val="20"/>
          <w:lang w:val="hy-AM"/>
        </w:rPr>
        <w:t>պարտավորվում ընտրված մասնակից ճանաչվելու դեպքում, հրավերով սահմանված կարգով և ժամկետում, ներկայացնել գնային առաջարկի չափով որակավորման ապահովում</w:t>
      </w:r>
      <w:r>
        <w:rPr>
          <w:rFonts w:ascii="Sylfaen" w:hAnsi="Sylfaen" w:cs="Sylfaen"/>
          <w:sz w:val="20"/>
          <w:lang w:val="es-ES"/>
        </w:rPr>
        <w:t>.</w:t>
      </w:r>
      <w:r>
        <w:rPr>
          <w:rFonts w:ascii="Sylfaen" w:hAnsi="Sylfaen" w:cs="Sylfaen"/>
          <w:sz w:val="20"/>
          <w:lang w:val="hy-AM"/>
        </w:rPr>
        <w:t xml:space="preserve"> </w:t>
      </w:r>
    </w:p>
    <w:p w:rsidR="00E929B3" w:rsidRDefault="00E929B3" w:rsidP="00E929B3">
      <w:pPr>
        <w:ind w:firstLine="708"/>
        <w:jc w:val="both"/>
        <w:rPr>
          <w:rFonts w:ascii="Sylfaen" w:hAnsi="Sylfaen" w:cs="Arial"/>
          <w:sz w:val="22"/>
          <w:szCs w:val="22"/>
          <w:lang w:val="es-ES"/>
        </w:rPr>
      </w:pPr>
      <w:r>
        <w:rPr>
          <w:rFonts w:ascii="Sylfaen" w:hAnsi="Sylfaen" w:cs="Arial"/>
          <w:sz w:val="20"/>
          <w:szCs w:val="20"/>
          <w:lang w:val="hy-AM"/>
        </w:rPr>
        <w:t>2</w:t>
      </w:r>
      <w:r>
        <w:rPr>
          <w:rFonts w:ascii="Sylfaen" w:hAnsi="Sylfaen" w:cs="Arial"/>
          <w:sz w:val="20"/>
          <w:szCs w:val="20"/>
          <w:lang w:val="es-ES"/>
        </w:rPr>
        <w:t xml:space="preserve">) </w:t>
      </w:r>
      <w:r>
        <w:rPr>
          <w:rFonts w:ascii="Arial Armenian" w:hAnsi="Arial Armenian"/>
          <w:color w:val="000000"/>
          <w:sz w:val="20"/>
          <w:szCs w:val="20"/>
          <w:lang w:val="pt-BR"/>
        </w:rPr>
        <w:t>§</w:t>
      </w:r>
      <w:r w:rsidR="00E13AC4">
        <w:rPr>
          <w:rFonts w:ascii="Sylfaen" w:hAnsi="Sylfaen"/>
          <w:i/>
          <w:sz w:val="20"/>
          <w:szCs w:val="20"/>
          <w:lang w:val="hy-AM"/>
        </w:rPr>
        <w:t xml:space="preserve"> </w:t>
      </w:r>
      <w:r>
        <w:rPr>
          <w:rFonts w:ascii="Sylfaen" w:hAnsi="Sylfaen"/>
          <w:i/>
          <w:sz w:val="20"/>
          <w:szCs w:val="20"/>
          <w:lang w:val="hy-AM"/>
        </w:rPr>
        <w:t xml:space="preserve"> </w:t>
      </w:r>
      <w:r>
        <w:rPr>
          <w:rFonts w:ascii="Sylfaen" w:hAnsi="Sylfaen" w:cs="Sylfaen"/>
          <w:color w:val="000000"/>
          <w:sz w:val="20"/>
          <w:szCs w:val="20"/>
          <w:lang w:val="hy-AM"/>
        </w:rPr>
        <w:t>ԱՄԶՀ</w:t>
      </w:r>
      <w:r>
        <w:rPr>
          <w:color w:val="000000"/>
          <w:sz w:val="20"/>
          <w:szCs w:val="20"/>
          <w:lang w:val="af-ZA"/>
        </w:rPr>
        <w:t>-</w:t>
      </w:r>
      <w:r>
        <w:rPr>
          <w:rFonts w:ascii="Sylfaen" w:hAnsi="Sylfaen" w:cs="Sylfaen"/>
          <w:color w:val="000000"/>
          <w:sz w:val="20"/>
          <w:szCs w:val="20"/>
          <w:lang w:val="hy-AM"/>
        </w:rPr>
        <w:t>ՄՀՈԱԿ</w:t>
      </w:r>
      <w:r>
        <w:rPr>
          <w:color w:val="000000"/>
          <w:sz w:val="20"/>
          <w:szCs w:val="20"/>
          <w:lang w:val="af-ZA"/>
        </w:rPr>
        <w:t>-</w:t>
      </w:r>
      <w:r>
        <w:rPr>
          <w:rFonts w:ascii="Sylfaen" w:hAnsi="Sylfaen" w:cs="Sylfaen"/>
          <w:color w:val="000000"/>
          <w:sz w:val="20"/>
          <w:szCs w:val="20"/>
          <w:lang w:val="hy-AM"/>
        </w:rPr>
        <w:t>ԳՀԱՊՁԲ</w:t>
      </w:r>
      <w:r>
        <w:rPr>
          <w:color w:val="000000"/>
          <w:sz w:val="20"/>
          <w:szCs w:val="20"/>
          <w:lang w:val="af-ZA"/>
        </w:rPr>
        <w:t>-20/01</w:t>
      </w:r>
      <w:r>
        <w:rPr>
          <w:rFonts w:ascii="Sylfaen" w:hAnsi="Sylfaen"/>
          <w:i/>
          <w:sz w:val="20"/>
          <w:szCs w:val="20"/>
          <w:lang w:val="af-ZA"/>
        </w:rPr>
        <w:t xml:space="preserve"> </w:t>
      </w:r>
      <w:r>
        <w:rPr>
          <w:rFonts w:ascii="Arial Armenian" w:hAnsi="Arial Armenian"/>
          <w:color w:val="000000"/>
          <w:sz w:val="20"/>
          <w:szCs w:val="20"/>
          <w:lang w:val="pt-BR"/>
        </w:rPr>
        <w:t xml:space="preserve">¦ </w:t>
      </w:r>
      <w:r>
        <w:rPr>
          <w:rFonts w:ascii="Sylfaen" w:hAnsi="Sylfaen" w:cs="Arial"/>
          <w:sz w:val="20"/>
          <w:szCs w:val="20"/>
          <w:lang w:val="es-ES"/>
        </w:rPr>
        <w:t xml:space="preserve">ծածկագրով </w:t>
      </w:r>
      <w:r>
        <w:rPr>
          <w:rFonts w:ascii="Sylfaen" w:hAnsi="Sylfaen" w:cs="Sylfaen"/>
          <w:i/>
          <w:sz w:val="20"/>
          <w:szCs w:val="20"/>
          <w:lang w:val="hy-AM"/>
        </w:rPr>
        <w:t>գնանշման հարցման</w:t>
      </w:r>
      <w:r>
        <w:rPr>
          <w:rFonts w:ascii="Sylfaen" w:hAnsi="Sylfaen" w:cs="Arial"/>
          <w:sz w:val="20"/>
          <w:szCs w:val="20"/>
          <w:lang w:val="hy-AM"/>
        </w:rPr>
        <w:t>ը</w:t>
      </w:r>
      <w:r>
        <w:rPr>
          <w:rFonts w:ascii="Sylfaen" w:hAnsi="Sylfaen" w:cs="Arial"/>
          <w:sz w:val="20"/>
          <w:szCs w:val="20"/>
          <w:lang w:val="es-ES"/>
        </w:rPr>
        <w:t xml:space="preserve"> մասնակցելու շրջանակում`</w:t>
      </w:r>
      <w:r>
        <w:rPr>
          <w:rFonts w:ascii="Sylfaen" w:hAnsi="Sylfaen" w:cs="Sylfaen"/>
          <w:sz w:val="22"/>
          <w:szCs w:val="22"/>
          <w:lang w:val="es-ES"/>
        </w:rPr>
        <w:t xml:space="preserve">  </w:t>
      </w:r>
    </w:p>
    <w:p w:rsidR="00E929B3" w:rsidRDefault="00E929B3" w:rsidP="00E929B3">
      <w:pPr>
        <w:numPr>
          <w:ilvl w:val="0"/>
          <w:numId w:val="37"/>
        </w:numPr>
        <w:ind w:left="0" w:firstLine="720"/>
        <w:jc w:val="both"/>
        <w:rPr>
          <w:rFonts w:ascii="Sylfaen" w:hAnsi="Sylfaen" w:cs="Arial"/>
          <w:sz w:val="20"/>
          <w:szCs w:val="20"/>
          <w:lang w:val="es-ES"/>
        </w:rPr>
      </w:pPr>
      <w:r>
        <w:rPr>
          <w:rFonts w:ascii="Sylfaen" w:hAnsi="Sylfaen" w:cs="Arial"/>
          <w:sz w:val="20"/>
          <w:szCs w:val="20"/>
          <w:lang w:val="es-ES"/>
        </w:rPr>
        <w:t>թույլ չի տվել և (կամ) թույլ չի տալու գերիշխող դիրքի չարաշահում և հակամրցակցային համաձայնություն,</w:t>
      </w:r>
    </w:p>
    <w:p w:rsidR="00E929B3" w:rsidRDefault="00E929B3" w:rsidP="00E929B3">
      <w:pPr>
        <w:numPr>
          <w:ilvl w:val="0"/>
          <w:numId w:val="37"/>
        </w:numPr>
        <w:ind w:left="0" w:firstLine="720"/>
        <w:jc w:val="both"/>
        <w:rPr>
          <w:rFonts w:ascii="Sylfaen" w:hAnsi="Sylfaen"/>
          <w:sz w:val="22"/>
          <w:szCs w:val="22"/>
          <w:lang w:val="es-ES"/>
        </w:rPr>
      </w:pPr>
      <w:r>
        <w:rPr>
          <w:rFonts w:ascii="Sylfaen" w:hAnsi="Sylfaen" w:cs="Arial"/>
          <w:sz w:val="20"/>
          <w:szCs w:val="20"/>
          <w:lang w:val="es-ES"/>
        </w:rPr>
        <w:t>բացակայում է հրավերով սահմանված`</w:t>
      </w:r>
      <w:r>
        <w:rPr>
          <w:rFonts w:ascii="Sylfaen" w:hAnsi="Sylfaen"/>
          <w:sz w:val="22"/>
          <w:szCs w:val="22"/>
          <w:lang w:val="es-ES"/>
        </w:rPr>
        <w:t xml:space="preserve"> </w:t>
      </w:r>
      <w:r>
        <w:rPr>
          <w:rFonts w:ascii="Sylfaen" w:hAnsi="Sylfaen"/>
          <w:sz w:val="22"/>
          <w:szCs w:val="22"/>
          <w:u w:val="single"/>
          <w:lang w:val="es-ES"/>
        </w:rPr>
        <w:tab/>
      </w:r>
      <w:r>
        <w:rPr>
          <w:rFonts w:ascii="Sylfaen" w:hAnsi="Sylfaen"/>
          <w:sz w:val="22"/>
          <w:szCs w:val="22"/>
          <w:u w:val="single"/>
          <w:lang w:val="es-ES"/>
        </w:rPr>
        <w:tab/>
      </w:r>
      <w:r>
        <w:rPr>
          <w:rFonts w:ascii="Sylfaen" w:hAnsi="Sylfaen"/>
          <w:sz w:val="22"/>
          <w:szCs w:val="22"/>
          <w:u w:val="single"/>
          <w:lang w:val="es-ES"/>
        </w:rPr>
        <w:tab/>
        <w:t xml:space="preserve">                   </w:t>
      </w:r>
      <w:r>
        <w:rPr>
          <w:rFonts w:ascii="Sylfaen" w:hAnsi="Sylfaen"/>
          <w:sz w:val="22"/>
          <w:szCs w:val="22"/>
          <w:u w:val="single"/>
          <w:lang w:val="es-ES"/>
        </w:rPr>
        <w:tab/>
      </w:r>
      <w:r>
        <w:rPr>
          <w:rFonts w:ascii="Sylfaen" w:hAnsi="Sylfaen"/>
          <w:sz w:val="22"/>
          <w:szCs w:val="22"/>
          <w:u w:val="single"/>
          <w:lang w:val="es-ES"/>
        </w:rPr>
        <w:tab/>
      </w:r>
      <w:r>
        <w:rPr>
          <w:rFonts w:ascii="Sylfaen" w:hAnsi="Sylfaen" w:cs="Arial"/>
          <w:sz w:val="20"/>
          <w:szCs w:val="20"/>
          <w:lang w:val="es-ES"/>
        </w:rPr>
        <w:t>-ին</w:t>
      </w:r>
      <w:r>
        <w:rPr>
          <w:rFonts w:ascii="Sylfaen" w:hAnsi="Sylfaen"/>
          <w:sz w:val="22"/>
          <w:szCs w:val="22"/>
          <w:lang w:val="es-ES"/>
        </w:rPr>
        <w:t xml:space="preserve"> </w:t>
      </w:r>
    </w:p>
    <w:p w:rsidR="00E929B3" w:rsidRDefault="00E929B3" w:rsidP="00E929B3">
      <w:pPr>
        <w:jc w:val="both"/>
        <w:rPr>
          <w:rFonts w:ascii="Sylfaen" w:hAnsi="Sylfaen" w:cs="Arial"/>
          <w:vertAlign w:val="superscript"/>
          <w:lang w:val="hy-AM"/>
        </w:rPr>
      </w:pPr>
      <w:r>
        <w:rPr>
          <w:rFonts w:ascii="Sylfaen" w:hAnsi="Sylfaen"/>
          <w:vertAlign w:val="superscript"/>
          <w:lang w:val="es-ES"/>
        </w:rPr>
        <w:t xml:space="preserve"> </w:t>
      </w:r>
      <w:r>
        <w:rPr>
          <w:rFonts w:ascii="Sylfaen" w:hAnsi="Sylfaen"/>
          <w:vertAlign w:val="superscript"/>
          <w:lang w:val="es-ES"/>
        </w:rPr>
        <w:tab/>
      </w:r>
      <w:r>
        <w:rPr>
          <w:rFonts w:ascii="Sylfaen" w:hAnsi="Sylfaen"/>
          <w:vertAlign w:val="superscript"/>
          <w:lang w:val="es-ES"/>
        </w:rPr>
        <w:tab/>
      </w:r>
      <w:r>
        <w:rPr>
          <w:rFonts w:ascii="Sylfaen" w:hAnsi="Sylfaen"/>
          <w:vertAlign w:val="superscript"/>
          <w:lang w:val="es-ES"/>
        </w:rPr>
        <w:tab/>
      </w:r>
      <w:r>
        <w:rPr>
          <w:rFonts w:ascii="Sylfaen" w:hAnsi="Sylfaen"/>
          <w:vertAlign w:val="superscript"/>
          <w:lang w:val="es-ES"/>
        </w:rPr>
        <w:tab/>
      </w:r>
      <w:r>
        <w:rPr>
          <w:rFonts w:ascii="Sylfaen" w:hAnsi="Sylfaen"/>
          <w:vertAlign w:val="superscript"/>
          <w:lang w:val="es-ES"/>
        </w:rPr>
        <w:tab/>
      </w:r>
      <w:r>
        <w:rPr>
          <w:rFonts w:ascii="Sylfaen" w:hAnsi="Sylfaen"/>
          <w:vertAlign w:val="superscript"/>
          <w:lang w:val="es-ES"/>
        </w:rPr>
        <w:tab/>
      </w:r>
      <w:r>
        <w:rPr>
          <w:rFonts w:ascii="Sylfaen" w:hAnsi="Sylfaen"/>
          <w:vertAlign w:val="superscript"/>
          <w:lang w:val="es-ES"/>
        </w:rPr>
        <w:tab/>
      </w:r>
      <w:r>
        <w:rPr>
          <w:rFonts w:ascii="Sylfaen" w:hAnsi="Sylfaen"/>
          <w:vertAlign w:val="superscript"/>
          <w:lang w:val="es-ES"/>
        </w:rPr>
        <w:tab/>
      </w:r>
      <w:r>
        <w:rPr>
          <w:rFonts w:ascii="Sylfaen" w:hAnsi="Sylfaen"/>
          <w:vertAlign w:val="superscript"/>
          <w:lang w:val="es-ES"/>
        </w:rPr>
        <w:tab/>
      </w:r>
      <w:r>
        <w:rPr>
          <w:rFonts w:ascii="Sylfaen" w:hAnsi="Sylfaen"/>
          <w:vertAlign w:val="superscript"/>
          <w:lang w:val="es-ES"/>
        </w:rPr>
        <w:tab/>
        <w:t xml:space="preserve">      </w:t>
      </w:r>
      <w:r>
        <w:rPr>
          <w:rFonts w:ascii="Sylfaen" w:hAnsi="Sylfaen" w:cs="Sylfaen"/>
          <w:vertAlign w:val="superscript"/>
          <w:lang w:val="hy-AM"/>
        </w:rPr>
        <w:t>մասնակցի</w:t>
      </w:r>
      <w:r>
        <w:rPr>
          <w:rFonts w:ascii="Sylfaen" w:hAnsi="Sylfaen" w:cs="Arial"/>
          <w:vertAlign w:val="superscript"/>
          <w:lang w:val="hy-AM"/>
        </w:rPr>
        <w:t xml:space="preserve"> </w:t>
      </w:r>
      <w:r>
        <w:rPr>
          <w:rFonts w:ascii="Sylfaen" w:hAnsi="Sylfaen" w:cs="Sylfaen"/>
          <w:vertAlign w:val="superscript"/>
          <w:lang w:val="hy-AM"/>
        </w:rPr>
        <w:t>անվանումը</w:t>
      </w:r>
      <w:r>
        <w:rPr>
          <w:rFonts w:ascii="Sylfaen" w:hAnsi="Sylfaen" w:cs="Arial"/>
          <w:vertAlign w:val="superscript"/>
          <w:lang w:val="hy-AM"/>
        </w:rPr>
        <w:t xml:space="preserve"> </w:t>
      </w:r>
    </w:p>
    <w:p w:rsidR="00E929B3" w:rsidRDefault="00E929B3" w:rsidP="00E929B3">
      <w:pPr>
        <w:jc w:val="both"/>
        <w:rPr>
          <w:rFonts w:ascii="Sylfaen" w:hAnsi="Sylfaen"/>
          <w:sz w:val="22"/>
          <w:szCs w:val="22"/>
          <w:u w:val="single"/>
          <w:lang w:val="es-ES"/>
        </w:rPr>
      </w:pPr>
      <w:r>
        <w:rPr>
          <w:rFonts w:ascii="Sylfaen" w:hAnsi="Sylfaen" w:cs="Arial"/>
          <w:sz w:val="20"/>
          <w:szCs w:val="20"/>
          <w:lang w:val="es-ES"/>
        </w:rPr>
        <w:t>փոխկապակցված անձանց և (կամ)</w:t>
      </w:r>
      <w:r>
        <w:rPr>
          <w:rFonts w:ascii="Sylfaen" w:hAnsi="Sylfaen"/>
          <w:sz w:val="22"/>
          <w:szCs w:val="22"/>
          <w:lang w:val="es-ES"/>
        </w:rPr>
        <w:t xml:space="preserve"> </w:t>
      </w:r>
      <w:r>
        <w:rPr>
          <w:rFonts w:ascii="Sylfaen" w:hAnsi="Sylfaen"/>
          <w:sz w:val="22"/>
          <w:szCs w:val="22"/>
          <w:u w:val="single"/>
          <w:lang w:val="es-ES"/>
        </w:rPr>
        <w:tab/>
      </w:r>
      <w:r>
        <w:rPr>
          <w:rFonts w:ascii="Sylfaen" w:hAnsi="Sylfaen"/>
          <w:sz w:val="22"/>
          <w:szCs w:val="22"/>
          <w:u w:val="single"/>
          <w:lang w:val="es-ES"/>
        </w:rPr>
        <w:tab/>
      </w:r>
      <w:r>
        <w:rPr>
          <w:rFonts w:ascii="Sylfaen" w:hAnsi="Sylfaen"/>
          <w:sz w:val="22"/>
          <w:szCs w:val="22"/>
          <w:u w:val="single"/>
          <w:lang w:val="es-ES"/>
        </w:rPr>
        <w:tab/>
      </w:r>
      <w:r>
        <w:rPr>
          <w:rFonts w:ascii="Sylfaen" w:hAnsi="Sylfaen"/>
          <w:sz w:val="22"/>
          <w:szCs w:val="22"/>
          <w:u w:val="single"/>
          <w:lang w:val="es-ES"/>
        </w:rPr>
        <w:tab/>
        <w:t xml:space="preserve">    </w:t>
      </w:r>
      <w:r>
        <w:rPr>
          <w:rFonts w:ascii="Sylfaen" w:hAnsi="Sylfaen"/>
          <w:sz w:val="22"/>
          <w:szCs w:val="22"/>
          <w:u w:val="single"/>
          <w:lang w:val="es-ES"/>
        </w:rPr>
        <w:tab/>
      </w:r>
      <w:r>
        <w:rPr>
          <w:rFonts w:ascii="Sylfaen" w:hAnsi="Sylfaen"/>
          <w:sz w:val="22"/>
          <w:szCs w:val="22"/>
          <w:u w:val="single"/>
          <w:lang w:val="es-ES"/>
        </w:rPr>
        <w:tab/>
      </w:r>
      <w:r>
        <w:rPr>
          <w:rFonts w:ascii="Sylfaen" w:hAnsi="Sylfaen"/>
          <w:sz w:val="22"/>
          <w:szCs w:val="22"/>
          <w:u w:val="single"/>
          <w:lang w:val="es-ES"/>
        </w:rPr>
        <w:tab/>
      </w:r>
      <w:r>
        <w:rPr>
          <w:rFonts w:ascii="Sylfaen" w:hAnsi="Sylfaen"/>
          <w:sz w:val="22"/>
          <w:szCs w:val="22"/>
          <w:u w:val="single"/>
          <w:lang w:val="es-ES"/>
        </w:rPr>
        <w:tab/>
        <w:t xml:space="preserve">                    </w:t>
      </w:r>
      <w:r>
        <w:rPr>
          <w:rFonts w:ascii="Sylfaen" w:hAnsi="Sylfaen" w:cs="Arial"/>
          <w:sz w:val="20"/>
          <w:szCs w:val="20"/>
          <w:lang w:val="es-ES"/>
        </w:rPr>
        <w:t>-ի</w:t>
      </w:r>
      <w:r>
        <w:rPr>
          <w:rFonts w:ascii="Sylfaen" w:hAnsi="Sylfaen"/>
          <w:sz w:val="22"/>
          <w:szCs w:val="22"/>
          <w:u w:val="single"/>
          <w:lang w:val="es-ES"/>
        </w:rPr>
        <w:t xml:space="preserve">  </w:t>
      </w:r>
    </w:p>
    <w:p w:rsidR="00E929B3" w:rsidRDefault="00E929B3" w:rsidP="00E929B3">
      <w:pPr>
        <w:jc w:val="both"/>
        <w:rPr>
          <w:rFonts w:ascii="Sylfaen" w:hAnsi="Sylfaen"/>
          <w:sz w:val="22"/>
          <w:szCs w:val="22"/>
          <w:u w:val="single"/>
          <w:lang w:val="es-ES"/>
        </w:rPr>
      </w:pPr>
      <w:r>
        <w:rPr>
          <w:rFonts w:ascii="Sylfaen" w:hAnsi="Sylfaen" w:cs="Sylfaen"/>
          <w:vertAlign w:val="superscript"/>
          <w:lang w:val="es-ES"/>
        </w:rPr>
        <w:tab/>
      </w:r>
      <w:r>
        <w:rPr>
          <w:rFonts w:ascii="Sylfaen" w:hAnsi="Sylfaen" w:cs="Sylfaen"/>
          <w:vertAlign w:val="superscript"/>
          <w:lang w:val="es-ES"/>
        </w:rPr>
        <w:tab/>
      </w:r>
      <w:r>
        <w:rPr>
          <w:rFonts w:ascii="Sylfaen" w:hAnsi="Sylfaen" w:cs="Sylfaen"/>
          <w:vertAlign w:val="superscript"/>
          <w:lang w:val="es-ES"/>
        </w:rPr>
        <w:tab/>
      </w:r>
      <w:r>
        <w:rPr>
          <w:rFonts w:ascii="Sylfaen" w:hAnsi="Sylfaen" w:cs="Sylfaen"/>
          <w:vertAlign w:val="superscript"/>
          <w:lang w:val="es-ES"/>
        </w:rPr>
        <w:tab/>
      </w:r>
      <w:r>
        <w:rPr>
          <w:rFonts w:ascii="Sylfaen" w:hAnsi="Sylfaen" w:cs="Sylfaen"/>
          <w:vertAlign w:val="superscript"/>
          <w:lang w:val="es-ES"/>
        </w:rPr>
        <w:tab/>
      </w:r>
      <w:r>
        <w:rPr>
          <w:rFonts w:ascii="Sylfaen" w:hAnsi="Sylfaen" w:cs="Sylfaen"/>
          <w:vertAlign w:val="superscript"/>
          <w:lang w:val="es-ES"/>
        </w:rPr>
        <w:tab/>
      </w:r>
      <w:r>
        <w:rPr>
          <w:rFonts w:ascii="Sylfaen" w:hAnsi="Sylfaen" w:cs="Sylfaen"/>
          <w:vertAlign w:val="superscript"/>
          <w:lang w:val="es-ES"/>
        </w:rPr>
        <w:tab/>
      </w:r>
      <w:r>
        <w:rPr>
          <w:rFonts w:ascii="Sylfaen" w:hAnsi="Sylfaen" w:cs="Sylfaen"/>
          <w:vertAlign w:val="superscript"/>
          <w:lang w:val="es-ES"/>
        </w:rPr>
        <w:tab/>
      </w:r>
      <w:r>
        <w:rPr>
          <w:rFonts w:ascii="Sylfaen" w:hAnsi="Sylfaen" w:cs="Sylfaen"/>
          <w:vertAlign w:val="superscript"/>
          <w:lang w:val="es-ES"/>
        </w:rPr>
        <w:tab/>
      </w:r>
      <w:r>
        <w:rPr>
          <w:rFonts w:ascii="Sylfaen" w:hAnsi="Sylfaen" w:cs="Sylfaen"/>
          <w:vertAlign w:val="superscript"/>
          <w:lang w:val="hy-AM"/>
        </w:rPr>
        <w:t>մասնակցի</w:t>
      </w:r>
      <w:r>
        <w:rPr>
          <w:rFonts w:ascii="Sylfaen" w:hAnsi="Sylfaen" w:cs="Arial"/>
          <w:vertAlign w:val="superscript"/>
          <w:lang w:val="hy-AM"/>
        </w:rPr>
        <w:t xml:space="preserve"> </w:t>
      </w:r>
      <w:r>
        <w:rPr>
          <w:rFonts w:ascii="Sylfaen" w:hAnsi="Sylfaen" w:cs="Sylfaen"/>
          <w:vertAlign w:val="superscript"/>
          <w:lang w:val="hy-AM"/>
        </w:rPr>
        <w:t>անվանումը</w:t>
      </w:r>
    </w:p>
    <w:p w:rsidR="00E929B3" w:rsidRDefault="00E929B3" w:rsidP="00E929B3">
      <w:pPr>
        <w:jc w:val="both"/>
        <w:rPr>
          <w:rFonts w:ascii="Sylfaen" w:hAnsi="Sylfaen"/>
          <w:sz w:val="22"/>
          <w:szCs w:val="22"/>
          <w:u w:val="single"/>
          <w:lang w:val="es-ES"/>
        </w:rPr>
      </w:pPr>
      <w:r>
        <w:rPr>
          <w:rFonts w:ascii="Sylfaen" w:hAnsi="Sylfaen" w:cs="Arial"/>
          <w:sz w:val="20"/>
          <w:szCs w:val="20"/>
          <w:lang w:val="es-ES"/>
        </w:rPr>
        <w:t>կողմից հիմնադրված կամ ավելի քան հիսուն տոկոս</w:t>
      </w:r>
      <w:r>
        <w:rPr>
          <w:rFonts w:ascii="Sylfaen" w:hAnsi="Sylfaen"/>
          <w:sz w:val="22"/>
          <w:szCs w:val="22"/>
          <w:lang w:val="es-ES"/>
        </w:rPr>
        <w:t xml:space="preserve"> </w:t>
      </w:r>
      <w:r>
        <w:rPr>
          <w:rFonts w:ascii="Sylfaen" w:hAnsi="Sylfaen"/>
          <w:sz w:val="22"/>
          <w:szCs w:val="22"/>
          <w:u w:val="single"/>
          <w:lang w:val="es-ES"/>
        </w:rPr>
        <w:tab/>
      </w:r>
      <w:r>
        <w:rPr>
          <w:rFonts w:ascii="Sylfaen" w:hAnsi="Sylfaen"/>
          <w:sz w:val="22"/>
          <w:szCs w:val="22"/>
          <w:u w:val="single"/>
          <w:lang w:val="es-ES"/>
        </w:rPr>
        <w:tab/>
      </w:r>
      <w:r>
        <w:rPr>
          <w:rFonts w:ascii="Sylfaen" w:hAnsi="Sylfaen"/>
          <w:sz w:val="22"/>
          <w:szCs w:val="22"/>
          <w:u w:val="single"/>
          <w:lang w:val="es-ES"/>
        </w:rPr>
        <w:tab/>
        <w:t xml:space="preserve">   </w:t>
      </w:r>
      <w:r>
        <w:rPr>
          <w:rFonts w:ascii="Sylfaen" w:hAnsi="Sylfaen"/>
          <w:sz w:val="22"/>
          <w:szCs w:val="22"/>
          <w:u w:val="single"/>
          <w:lang w:val="es-ES"/>
        </w:rPr>
        <w:tab/>
      </w:r>
      <w:r>
        <w:rPr>
          <w:rFonts w:ascii="Sylfaen" w:hAnsi="Sylfaen"/>
          <w:sz w:val="22"/>
          <w:szCs w:val="22"/>
          <w:u w:val="single"/>
          <w:lang w:val="es-ES"/>
        </w:rPr>
        <w:tab/>
      </w:r>
      <w:r>
        <w:rPr>
          <w:rFonts w:ascii="Sylfaen" w:hAnsi="Sylfaen"/>
          <w:sz w:val="22"/>
          <w:szCs w:val="22"/>
          <w:u w:val="single"/>
          <w:lang w:val="es-ES"/>
        </w:rPr>
        <w:tab/>
        <w:t xml:space="preserve">                   </w:t>
      </w:r>
      <w:r>
        <w:rPr>
          <w:rFonts w:ascii="Sylfaen" w:hAnsi="Sylfaen" w:cs="Arial"/>
          <w:sz w:val="20"/>
          <w:szCs w:val="20"/>
          <w:lang w:val="es-ES"/>
        </w:rPr>
        <w:t>-ին</w:t>
      </w:r>
    </w:p>
    <w:p w:rsidR="00E929B3" w:rsidRDefault="00E929B3" w:rsidP="00E929B3">
      <w:pPr>
        <w:jc w:val="both"/>
        <w:rPr>
          <w:rFonts w:ascii="Sylfaen" w:hAnsi="Sylfaen"/>
          <w:sz w:val="22"/>
          <w:szCs w:val="22"/>
          <w:lang w:val="es-ES"/>
        </w:rPr>
      </w:pPr>
      <w:r>
        <w:rPr>
          <w:rFonts w:ascii="Sylfaen" w:hAnsi="Sylfaen" w:cs="Sylfaen"/>
          <w:vertAlign w:val="superscript"/>
          <w:lang w:val="es-ES"/>
        </w:rPr>
        <w:t xml:space="preserve">                                                                     </w:t>
      </w:r>
      <w:r>
        <w:rPr>
          <w:rFonts w:ascii="Sylfaen" w:hAnsi="Sylfaen" w:cs="Sylfaen"/>
          <w:vertAlign w:val="superscript"/>
          <w:lang w:val="es-ES"/>
        </w:rPr>
        <w:tab/>
      </w:r>
      <w:r>
        <w:rPr>
          <w:rFonts w:ascii="Sylfaen" w:hAnsi="Sylfaen" w:cs="Sylfaen"/>
          <w:vertAlign w:val="superscript"/>
          <w:lang w:val="es-ES"/>
        </w:rPr>
        <w:tab/>
      </w:r>
      <w:r>
        <w:rPr>
          <w:rFonts w:ascii="Sylfaen" w:hAnsi="Sylfaen" w:cs="Sylfaen"/>
          <w:vertAlign w:val="superscript"/>
          <w:lang w:val="es-ES"/>
        </w:rPr>
        <w:tab/>
      </w:r>
      <w:r>
        <w:rPr>
          <w:rFonts w:ascii="Sylfaen" w:hAnsi="Sylfaen" w:cs="Sylfaen"/>
          <w:vertAlign w:val="superscript"/>
          <w:lang w:val="es-ES"/>
        </w:rPr>
        <w:tab/>
      </w:r>
      <w:r>
        <w:rPr>
          <w:rFonts w:ascii="Sylfaen" w:hAnsi="Sylfaen" w:cs="Sylfaen"/>
          <w:vertAlign w:val="superscript"/>
          <w:lang w:val="es-ES"/>
        </w:rPr>
        <w:tab/>
      </w:r>
      <w:r>
        <w:rPr>
          <w:rFonts w:ascii="Sylfaen" w:hAnsi="Sylfaen" w:cs="Sylfaen"/>
          <w:vertAlign w:val="superscript"/>
          <w:lang w:val="es-ES"/>
        </w:rPr>
        <w:tab/>
      </w:r>
      <w:r>
        <w:rPr>
          <w:rFonts w:ascii="Sylfaen" w:hAnsi="Sylfaen" w:cs="Sylfaen"/>
          <w:vertAlign w:val="superscript"/>
          <w:lang w:val="hy-AM"/>
        </w:rPr>
        <w:t>մասնակցի</w:t>
      </w:r>
      <w:r>
        <w:rPr>
          <w:rFonts w:ascii="Sylfaen" w:hAnsi="Sylfaen" w:cs="Arial"/>
          <w:vertAlign w:val="superscript"/>
          <w:lang w:val="hy-AM"/>
        </w:rPr>
        <w:t xml:space="preserve"> </w:t>
      </w:r>
      <w:r>
        <w:rPr>
          <w:rFonts w:ascii="Sylfaen" w:hAnsi="Sylfaen" w:cs="Sylfaen"/>
          <w:vertAlign w:val="superscript"/>
          <w:lang w:val="hy-AM"/>
        </w:rPr>
        <w:t>անվանումը</w:t>
      </w:r>
    </w:p>
    <w:p w:rsidR="00E929B3" w:rsidRDefault="00E929B3" w:rsidP="00E929B3">
      <w:pPr>
        <w:jc w:val="both"/>
        <w:rPr>
          <w:rFonts w:ascii="Sylfaen" w:hAnsi="Sylfaen" w:cs="Arial"/>
          <w:sz w:val="20"/>
          <w:szCs w:val="20"/>
          <w:lang w:val="es-ES"/>
        </w:rPr>
      </w:pPr>
      <w:r>
        <w:rPr>
          <w:rFonts w:ascii="Sylfaen" w:hAnsi="Sylfaen" w:cs="Arial"/>
          <w:sz w:val="20"/>
          <w:szCs w:val="20"/>
          <w:lang w:val="es-ES"/>
        </w:rPr>
        <w:t>պատկանող բաժնեմաս (փայաբաժին) ունեցող կազմակերպությունների միաժամանակյա մասնակցության դեպք:</w:t>
      </w:r>
    </w:p>
    <w:p w:rsidR="00E929B3" w:rsidRDefault="00E929B3" w:rsidP="00E929B3">
      <w:pPr>
        <w:numPr>
          <w:ilvl w:val="0"/>
          <w:numId w:val="37"/>
        </w:numPr>
        <w:ind w:left="0" w:firstLine="720"/>
        <w:jc w:val="both"/>
        <w:rPr>
          <w:rFonts w:ascii="Sylfaen" w:hAnsi="Sylfaen" w:cs="Sylfaen"/>
          <w:sz w:val="20"/>
          <w:lang w:val="es-ES"/>
        </w:rPr>
      </w:pPr>
      <w:r>
        <w:rPr>
          <w:rFonts w:ascii="Sylfaen" w:hAnsi="Sylfaen" w:cs="Arial"/>
          <w:sz w:val="20"/>
          <w:szCs w:val="20"/>
          <w:lang w:val="es-ES"/>
        </w:rPr>
        <w:lastRenderedPageBreak/>
        <w:t>ստորև ներկայացնում է հայտը ներկայացնելու օրվա դրությամբ ա</w:t>
      </w:r>
      <w:r>
        <w:rPr>
          <w:rFonts w:ascii="Sylfaen" w:hAnsi="Sylfaen" w:cs="Sylfaen"/>
          <w:sz w:val="20"/>
        </w:rPr>
        <w:t>յն</w:t>
      </w:r>
      <w:r>
        <w:rPr>
          <w:rFonts w:ascii="Sylfaen" w:hAnsi="Sylfaen" w:cs="Sylfaen"/>
          <w:sz w:val="20"/>
          <w:lang w:val="es-ES"/>
        </w:rPr>
        <w:t xml:space="preserve"> </w:t>
      </w:r>
      <w:r>
        <w:rPr>
          <w:rFonts w:ascii="Sylfaen" w:hAnsi="Sylfaen" w:cs="Sylfaen"/>
          <w:sz w:val="20"/>
        </w:rPr>
        <w:t>ֆիզիկական</w:t>
      </w:r>
      <w:r>
        <w:rPr>
          <w:rFonts w:ascii="Sylfaen" w:hAnsi="Sylfaen" w:cs="Sylfaen"/>
          <w:sz w:val="20"/>
          <w:lang w:val="es-ES"/>
        </w:rPr>
        <w:t xml:space="preserve"> </w:t>
      </w:r>
      <w:r>
        <w:rPr>
          <w:rFonts w:ascii="Sylfaen" w:hAnsi="Sylfaen" w:cs="Sylfaen"/>
          <w:sz w:val="20"/>
        </w:rPr>
        <w:t>անձի</w:t>
      </w:r>
      <w:r>
        <w:rPr>
          <w:rFonts w:ascii="Sylfaen" w:hAnsi="Sylfaen" w:cs="Sylfaen"/>
          <w:sz w:val="20"/>
          <w:lang w:val="es-ES"/>
        </w:rPr>
        <w:t xml:space="preserve"> (</w:t>
      </w:r>
      <w:r>
        <w:rPr>
          <w:rFonts w:ascii="Sylfaen" w:hAnsi="Sylfaen" w:cs="Sylfaen"/>
          <w:sz w:val="20"/>
        </w:rPr>
        <w:t>անձանց</w:t>
      </w:r>
      <w:r>
        <w:rPr>
          <w:rFonts w:ascii="Sylfaen" w:hAnsi="Sylfaen" w:cs="Sylfaen"/>
          <w:sz w:val="20"/>
          <w:lang w:val="es-ES"/>
        </w:rPr>
        <w:t xml:space="preserve">) </w:t>
      </w:r>
      <w:r>
        <w:rPr>
          <w:rFonts w:ascii="Sylfaen" w:hAnsi="Sylfaen" w:cs="Sylfaen"/>
          <w:sz w:val="20"/>
        </w:rPr>
        <w:t>տվյալները</w:t>
      </w:r>
      <w:r>
        <w:rPr>
          <w:rFonts w:ascii="Sylfaen" w:hAnsi="Sylfaen" w:cs="Sylfaen"/>
          <w:sz w:val="20"/>
          <w:lang w:val="es-ES"/>
        </w:rPr>
        <w:t xml:space="preserve">, </w:t>
      </w:r>
      <w:r>
        <w:rPr>
          <w:rFonts w:ascii="Sylfaen" w:hAnsi="Sylfaen" w:cs="Sylfaen"/>
          <w:sz w:val="20"/>
        </w:rPr>
        <w:t>ով</w:t>
      </w:r>
      <w:r>
        <w:rPr>
          <w:rFonts w:ascii="Sylfaen" w:hAnsi="Sylfaen" w:cs="Sylfaen"/>
          <w:sz w:val="20"/>
          <w:lang w:val="es-ES"/>
        </w:rPr>
        <w:t xml:space="preserve"> </w:t>
      </w:r>
      <w:r>
        <w:rPr>
          <w:rFonts w:ascii="Sylfaen" w:hAnsi="Sylfaen" w:cs="Sylfaen"/>
          <w:sz w:val="20"/>
        </w:rPr>
        <w:t>ուղղակի</w:t>
      </w:r>
      <w:r>
        <w:rPr>
          <w:rFonts w:ascii="Sylfaen" w:hAnsi="Sylfaen" w:cs="Sylfaen"/>
          <w:sz w:val="20"/>
          <w:lang w:val="es-ES"/>
        </w:rPr>
        <w:t xml:space="preserve"> </w:t>
      </w:r>
      <w:r>
        <w:rPr>
          <w:rFonts w:ascii="Sylfaen" w:hAnsi="Sylfaen" w:cs="Sylfaen"/>
          <w:sz w:val="20"/>
        </w:rPr>
        <w:t>կամ</w:t>
      </w:r>
      <w:r>
        <w:rPr>
          <w:rFonts w:ascii="Sylfaen" w:hAnsi="Sylfaen" w:cs="Sylfaen"/>
          <w:sz w:val="20"/>
          <w:lang w:val="es-ES"/>
        </w:rPr>
        <w:t xml:space="preserve"> </w:t>
      </w:r>
      <w:r>
        <w:rPr>
          <w:rFonts w:ascii="Sylfaen" w:hAnsi="Sylfaen" w:cs="Sylfaen"/>
          <w:sz w:val="20"/>
        </w:rPr>
        <w:t>անուղղակի</w:t>
      </w:r>
      <w:r>
        <w:rPr>
          <w:rFonts w:ascii="Sylfaen" w:hAnsi="Sylfaen" w:cs="Sylfaen"/>
          <w:sz w:val="20"/>
          <w:lang w:val="es-ES"/>
        </w:rPr>
        <w:t xml:space="preserve"> </w:t>
      </w:r>
      <w:r>
        <w:rPr>
          <w:rFonts w:ascii="Sylfaen" w:hAnsi="Sylfaen" w:cs="Sylfaen"/>
          <w:sz w:val="20"/>
        </w:rPr>
        <w:t>ունի</w:t>
      </w:r>
      <w:r>
        <w:rPr>
          <w:rFonts w:ascii="Sylfaen" w:hAnsi="Sylfaen" w:cs="Sylfaen"/>
          <w:sz w:val="20"/>
          <w:lang w:val="es-ES"/>
        </w:rPr>
        <w:t xml:space="preserve"> </w:t>
      </w:r>
      <w:r>
        <w:rPr>
          <w:rFonts w:ascii="Sylfaen" w:hAnsi="Sylfaen" w:cs="Sylfaen"/>
          <w:sz w:val="20"/>
        </w:rPr>
        <w:t>մասնակցի</w:t>
      </w:r>
      <w:r>
        <w:rPr>
          <w:rFonts w:ascii="Sylfaen" w:hAnsi="Sylfaen" w:cs="Sylfaen"/>
          <w:sz w:val="20"/>
          <w:lang w:val="es-ES"/>
        </w:rPr>
        <w:t xml:space="preserve"> </w:t>
      </w:r>
      <w:r>
        <w:rPr>
          <w:rFonts w:ascii="Sylfaen" w:hAnsi="Sylfaen" w:cs="Sylfaen"/>
          <w:sz w:val="20"/>
        </w:rPr>
        <w:t>կանոնադրական</w:t>
      </w:r>
      <w:r>
        <w:rPr>
          <w:rFonts w:ascii="Sylfaen" w:hAnsi="Sylfaen" w:cs="Sylfaen"/>
          <w:sz w:val="20"/>
          <w:lang w:val="es-ES"/>
        </w:rPr>
        <w:t xml:space="preserve"> </w:t>
      </w:r>
      <w:r>
        <w:rPr>
          <w:rFonts w:ascii="Sylfaen" w:hAnsi="Sylfaen" w:cs="Sylfaen"/>
          <w:sz w:val="20"/>
        </w:rPr>
        <w:t>կապիտալում</w:t>
      </w:r>
      <w:r>
        <w:rPr>
          <w:rFonts w:ascii="Sylfaen" w:hAnsi="Sylfaen" w:cs="Sylfaen"/>
          <w:sz w:val="20"/>
          <w:lang w:val="es-ES"/>
        </w:rPr>
        <w:t xml:space="preserve"> </w:t>
      </w:r>
      <w:r>
        <w:rPr>
          <w:rFonts w:ascii="Sylfaen" w:hAnsi="Sylfaen" w:cs="Sylfaen"/>
          <w:sz w:val="20"/>
        </w:rPr>
        <w:t>քվեարկող</w:t>
      </w:r>
      <w:r>
        <w:rPr>
          <w:rFonts w:ascii="Sylfaen" w:hAnsi="Sylfaen" w:cs="Sylfaen"/>
          <w:sz w:val="20"/>
          <w:lang w:val="es-ES"/>
        </w:rPr>
        <w:t xml:space="preserve"> </w:t>
      </w:r>
      <w:r>
        <w:rPr>
          <w:rFonts w:ascii="Sylfaen" w:hAnsi="Sylfaen" w:cs="Sylfaen"/>
          <w:sz w:val="20"/>
        </w:rPr>
        <w:t>բաժնետոմսերի</w:t>
      </w:r>
      <w:r>
        <w:rPr>
          <w:rFonts w:ascii="Sylfaen" w:hAnsi="Sylfaen" w:cs="Sylfaen"/>
          <w:sz w:val="20"/>
          <w:lang w:val="es-ES"/>
        </w:rPr>
        <w:t xml:space="preserve"> (</w:t>
      </w:r>
      <w:r>
        <w:rPr>
          <w:rFonts w:ascii="Sylfaen" w:hAnsi="Sylfaen" w:cs="Sylfaen"/>
          <w:sz w:val="20"/>
        </w:rPr>
        <w:t>բաժնեմասերի</w:t>
      </w:r>
      <w:r>
        <w:rPr>
          <w:rFonts w:ascii="Sylfaen" w:hAnsi="Sylfaen" w:cs="Sylfaen"/>
          <w:sz w:val="20"/>
          <w:lang w:val="es-ES"/>
        </w:rPr>
        <w:t xml:space="preserve">, </w:t>
      </w:r>
      <w:r>
        <w:rPr>
          <w:rFonts w:ascii="Sylfaen" w:hAnsi="Sylfaen" w:cs="Sylfaen"/>
          <w:sz w:val="20"/>
        </w:rPr>
        <w:t>փայերի</w:t>
      </w:r>
      <w:r>
        <w:rPr>
          <w:rFonts w:ascii="Sylfaen" w:hAnsi="Sylfaen" w:cs="Sylfaen"/>
          <w:sz w:val="20"/>
          <w:lang w:val="es-ES"/>
        </w:rPr>
        <w:t xml:space="preserve">) </w:t>
      </w:r>
      <w:r>
        <w:rPr>
          <w:rFonts w:ascii="Sylfaen" w:hAnsi="Sylfaen" w:cs="Sylfaen"/>
          <w:sz w:val="20"/>
        </w:rPr>
        <w:t>ավել</w:t>
      </w:r>
      <w:r>
        <w:rPr>
          <w:rFonts w:ascii="Sylfaen" w:hAnsi="Sylfaen" w:cs="Sylfaen"/>
          <w:sz w:val="20"/>
          <w:lang w:val="es-ES"/>
        </w:rPr>
        <w:t xml:space="preserve"> </w:t>
      </w:r>
      <w:r>
        <w:rPr>
          <w:rFonts w:ascii="Sylfaen" w:hAnsi="Sylfaen" w:cs="Sylfaen"/>
          <w:sz w:val="20"/>
        </w:rPr>
        <w:t>քան</w:t>
      </w:r>
      <w:r>
        <w:rPr>
          <w:rFonts w:ascii="Sylfaen" w:hAnsi="Sylfaen" w:cs="Sylfaen"/>
          <w:sz w:val="20"/>
          <w:lang w:val="es-ES"/>
        </w:rPr>
        <w:t xml:space="preserve"> </w:t>
      </w:r>
      <w:r>
        <w:rPr>
          <w:rFonts w:ascii="Sylfaen" w:hAnsi="Sylfaen" w:cs="Sylfaen"/>
          <w:sz w:val="20"/>
        </w:rPr>
        <w:t>տաս</w:t>
      </w:r>
      <w:r>
        <w:rPr>
          <w:rFonts w:ascii="Sylfaen" w:hAnsi="Sylfaen" w:cs="Sylfaen"/>
          <w:sz w:val="20"/>
          <w:lang w:val="es-ES"/>
        </w:rPr>
        <w:t xml:space="preserve"> </w:t>
      </w:r>
      <w:r>
        <w:rPr>
          <w:rFonts w:ascii="Sylfaen" w:hAnsi="Sylfaen" w:cs="Sylfaen"/>
          <w:sz w:val="20"/>
        </w:rPr>
        <w:t>տոկոսը</w:t>
      </w:r>
      <w:r>
        <w:rPr>
          <w:rFonts w:ascii="Sylfaen" w:hAnsi="Sylfaen" w:cs="Sylfaen"/>
          <w:sz w:val="20"/>
          <w:lang w:val="es-ES"/>
        </w:rPr>
        <w:t xml:space="preserve">, </w:t>
      </w:r>
      <w:r>
        <w:rPr>
          <w:rFonts w:ascii="Sylfaen" w:hAnsi="Sylfaen" w:cs="Sylfaen"/>
          <w:sz w:val="20"/>
        </w:rPr>
        <w:t>ներառյալ</w:t>
      </w:r>
      <w:r>
        <w:rPr>
          <w:rFonts w:ascii="Sylfaen" w:hAnsi="Sylfaen" w:cs="Sylfaen"/>
          <w:sz w:val="20"/>
          <w:lang w:val="es-ES"/>
        </w:rPr>
        <w:t xml:space="preserve"> </w:t>
      </w:r>
      <w:r>
        <w:rPr>
          <w:rFonts w:ascii="Sylfaen" w:hAnsi="Sylfaen" w:cs="Sylfaen"/>
          <w:sz w:val="20"/>
        </w:rPr>
        <w:t>ըստ</w:t>
      </w:r>
      <w:r>
        <w:rPr>
          <w:rFonts w:ascii="Sylfaen" w:hAnsi="Sylfaen" w:cs="Sylfaen"/>
          <w:sz w:val="20"/>
          <w:lang w:val="es-ES"/>
        </w:rPr>
        <w:t xml:space="preserve"> </w:t>
      </w:r>
      <w:r>
        <w:rPr>
          <w:rFonts w:ascii="Sylfaen" w:hAnsi="Sylfaen" w:cs="Sylfaen"/>
          <w:sz w:val="20"/>
        </w:rPr>
        <w:t>ներկայացնողի</w:t>
      </w:r>
      <w:r>
        <w:rPr>
          <w:rFonts w:ascii="Sylfaen" w:hAnsi="Sylfaen" w:cs="Sylfaen"/>
          <w:sz w:val="20"/>
          <w:lang w:val="es-ES"/>
        </w:rPr>
        <w:t xml:space="preserve"> </w:t>
      </w:r>
      <w:r>
        <w:rPr>
          <w:rFonts w:ascii="Sylfaen" w:hAnsi="Sylfaen" w:cs="Sylfaen"/>
          <w:sz w:val="20"/>
        </w:rPr>
        <w:t>բաժնետոմսերը</w:t>
      </w:r>
      <w:r>
        <w:rPr>
          <w:rFonts w:ascii="Sylfaen" w:hAnsi="Sylfaen" w:cs="Sylfaen"/>
          <w:sz w:val="20"/>
          <w:lang w:val="es-ES"/>
        </w:rPr>
        <w:t xml:space="preserve">, </w:t>
      </w:r>
      <w:r>
        <w:rPr>
          <w:rFonts w:ascii="Sylfaen" w:hAnsi="Sylfaen" w:cs="Sylfaen"/>
          <w:sz w:val="20"/>
        </w:rPr>
        <w:t>կամ</w:t>
      </w:r>
      <w:r>
        <w:rPr>
          <w:rFonts w:ascii="Sylfaen" w:hAnsi="Sylfaen" w:cs="Sylfaen"/>
          <w:sz w:val="20"/>
          <w:lang w:val="es-ES"/>
        </w:rPr>
        <w:t xml:space="preserve"> </w:t>
      </w:r>
      <w:r>
        <w:rPr>
          <w:rFonts w:ascii="Sylfaen" w:hAnsi="Sylfaen" w:cs="Sylfaen"/>
          <w:sz w:val="20"/>
        </w:rPr>
        <w:t>այն</w:t>
      </w:r>
      <w:r>
        <w:rPr>
          <w:rFonts w:ascii="Sylfaen" w:hAnsi="Sylfaen" w:cs="Sylfaen"/>
          <w:sz w:val="20"/>
          <w:lang w:val="es-ES"/>
        </w:rPr>
        <w:t xml:space="preserve"> </w:t>
      </w:r>
      <w:r>
        <w:rPr>
          <w:rFonts w:ascii="Sylfaen" w:hAnsi="Sylfaen" w:cs="Sylfaen"/>
          <w:sz w:val="20"/>
        </w:rPr>
        <w:t>անձի</w:t>
      </w:r>
      <w:r>
        <w:rPr>
          <w:rFonts w:ascii="Sylfaen" w:hAnsi="Sylfaen" w:cs="Sylfaen"/>
          <w:sz w:val="20"/>
          <w:lang w:val="es-ES"/>
        </w:rPr>
        <w:t xml:space="preserve"> (</w:t>
      </w:r>
      <w:r>
        <w:rPr>
          <w:rFonts w:ascii="Sylfaen" w:hAnsi="Sylfaen" w:cs="Sylfaen"/>
          <w:sz w:val="20"/>
        </w:rPr>
        <w:t>անձանց</w:t>
      </w:r>
      <w:r>
        <w:rPr>
          <w:rFonts w:ascii="Sylfaen" w:hAnsi="Sylfaen" w:cs="Sylfaen"/>
          <w:sz w:val="20"/>
          <w:lang w:val="es-ES"/>
        </w:rPr>
        <w:t xml:space="preserve">) </w:t>
      </w:r>
      <w:r>
        <w:rPr>
          <w:rFonts w:ascii="Sylfaen" w:hAnsi="Sylfaen" w:cs="Sylfaen"/>
          <w:sz w:val="20"/>
        </w:rPr>
        <w:t>տվյալները</w:t>
      </w:r>
      <w:r>
        <w:rPr>
          <w:rFonts w:ascii="Sylfaen" w:hAnsi="Sylfaen" w:cs="Sylfaen"/>
          <w:sz w:val="20"/>
          <w:lang w:val="es-ES"/>
        </w:rPr>
        <w:t xml:space="preserve">, </w:t>
      </w:r>
      <w:r>
        <w:rPr>
          <w:rFonts w:ascii="Sylfaen" w:hAnsi="Sylfaen" w:cs="Sylfaen"/>
          <w:sz w:val="20"/>
        </w:rPr>
        <w:t>ով</w:t>
      </w:r>
      <w:r>
        <w:rPr>
          <w:rFonts w:ascii="Sylfaen" w:hAnsi="Sylfaen" w:cs="Sylfaen"/>
          <w:sz w:val="20"/>
          <w:lang w:val="es-ES"/>
        </w:rPr>
        <w:t xml:space="preserve"> </w:t>
      </w:r>
      <w:r>
        <w:rPr>
          <w:rFonts w:ascii="Sylfaen" w:hAnsi="Sylfaen" w:cs="Sylfaen"/>
          <w:sz w:val="20"/>
        </w:rPr>
        <w:t>իրավունք</w:t>
      </w:r>
      <w:r>
        <w:rPr>
          <w:rFonts w:ascii="Sylfaen" w:hAnsi="Sylfaen" w:cs="Sylfaen"/>
          <w:sz w:val="20"/>
          <w:lang w:val="es-ES"/>
        </w:rPr>
        <w:t xml:space="preserve"> </w:t>
      </w:r>
      <w:r>
        <w:rPr>
          <w:rFonts w:ascii="Sylfaen" w:hAnsi="Sylfaen" w:cs="Sylfaen"/>
          <w:sz w:val="20"/>
        </w:rPr>
        <w:t>ունի</w:t>
      </w:r>
      <w:r>
        <w:rPr>
          <w:rFonts w:ascii="Sylfaen" w:hAnsi="Sylfaen" w:cs="Sylfaen"/>
          <w:sz w:val="20"/>
          <w:lang w:val="es-ES"/>
        </w:rPr>
        <w:t xml:space="preserve"> </w:t>
      </w:r>
      <w:r>
        <w:rPr>
          <w:rFonts w:ascii="Sylfaen" w:hAnsi="Sylfaen" w:cs="Sylfaen"/>
          <w:sz w:val="20"/>
        </w:rPr>
        <w:t>նշանակելու</w:t>
      </w:r>
      <w:r>
        <w:rPr>
          <w:rFonts w:ascii="Sylfaen" w:hAnsi="Sylfaen" w:cs="Sylfaen"/>
          <w:sz w:val="20"/>
          <w:lang w:val="es-ES"/>
        </w:rPr>
        <w:t xml:space="preserve"> </w:t>
      </w:r>
      <w:r>
        <w:rPr>
          <w:rFonts w:ascii="Sylfaen" w:hAnsi="Sylfaen" w:cs="Sylfaen"/>
          <w:sz w:val="20"/>
        </w:rPr>
        <w:t>կամ</w:t>
      </w:r>
      <w:r>
        <w:rPr>
          <w:rFonts w:ascii="Sylfaen" w:hAnsi="Sylfaen" w:cs="Sylfaen"/>
          <w:sz w:val="20"/>
          <w:lang w:val="es-ES"/>
        </w:rPr>
        <w:t xml:space="preserve"> </w:t>
      </w:r>
      <w:r>
        <w:rPr>
          <w:rFonts w:ascii="Sylfaen" w:hAnsi="Sylfaen" w:cs="Sylfaen"/>
          <w:sz w:val="20"/>
        </w:rPr>
        <w:t>ազատելու</w:t>
      </w:r>
      <w:r>
        <w:rPr>
          <w:rFonts w:ascii="Sylfaen" w:hAnsi="Sylfaen" w:cs="Sylfaen"/>
          <w:sz w:val="20"/>
          <w:lang w:val="es-ES"/>
        </w:rPr>
        <w:t xml:space="preserve"> </w:t>
      </w:r>
      <w:r>
        <w:rPr>
          <w:rFonts w:ascii="Sylfaen" w:hAnsi="Sylfaen" w:cs="Sylfaen"/>
          <w:sz w:val="20"/>
        </w:rPr>
        <w:t>մասնակցի</w:t>
      </w:r>
      <w:r>
        <w:rPr>
          <w:rFonts w:ascii="Sylfaen" w:hAnsi="Sylfaen" w:cs="Sylfaen"/>
          <w:sz w:val="20"/>
          <w:lang w:val="es-ES"/>
        </w:rPr>
        <w:t xml:space="preserve"> </w:t>
      </w:r>
      <w:r>
        <w:rPr>
          <w:rFonts w:ascii="Sylfaen" w:hAnsi="Sylfaen" w:cs="Sylfaen"/>
          <w:sz w:val="20"/>
        </w:rPr>
        <w:t>գործադիր</w:t>
      </w:r>
      <w:r>
        <w:rPr>
          <w:rFonts w:ascii="Sylfaen" w:hAnsi="Sylfaen" w:cs="Sylfaen"/>
          <w:sz w:val="20"/>
          <w:lang w:val="es-ES"/>
        </w:rPr>
        <w:t xml:space="preserve"> </w:t>
      </w:r>
      <w:r>
        <w:rPr>
          <w:rFonts w:ascii="Sylfaen" w:hAnsi="Sylfaen" w:cs="Sylfaen"/>
          <w:sz w:val="20"/>
        </w:rPr>
        <w:t>մարմնի</w:t>
      </w:r>
      <w:r>
        <w:rPr>
          <w:rFonts w:ascii="Sylfaen" w:hAnsi="Sylfaen" w:cs="Sylfaen"/>
          <w:sz w:val="20"/>
          <w:lang w:val="es-ES"/>
        </w:rPr>
        <w:t xml:space="preserve"> </w:t>
      </w:r>
      <w:r>
        <w:rPr>
          <w:rFonts w:ascii="Sylfaen" w:hAnsi="Sylfaen" w:cs="Sylfaen"/>
          <w:sz w:val="20"/>
        </w:rPr>
        <w:t>անդամներին</w:t>
      </w:r>
      <w:r>
        <w:rPr>
          <w:rFonts w:ascii="Sylfaen" w:hAnsi="Sylfaen" w:cs="Sylfaen"/>
          <w:sz w:val="20"/>
          <w:lang w:val="es-ES"/>
        </w:rPr>
        <w:t xml:space="preserve">, </w:t>
      </w:r>
      <w:r>
        <w:rPr>
          <w:rFonts w:ascii="Sylfaen" w:hAnsi="Sylfaen" w:cs="Sylfaen"/>
          <w:sz w:val="20"/>
        </w:rPr>
        <w:t>կամ</w:t>
      </w:r>
      <w:r>
        <w:rPr>
          <w:rFonts w:ascii="Sylfaen" w:hAnsi="Sylfaen" w:cs="Sylfaen"/>
          <w:sz w:val="20"/>
          <w:lang w:val="es-ES"/>
        </w:rPr>
        <w:t xml:space="preserve"> </w:t>
      </w:r>
      <w:r>
        <w:rPr>
          <w:rFonts w:ascii="Sylfaen" w:hAnsi="Sylfaen" w:cs="Sylfaen"/>
          <w:sz w:val="20"/>
        </w:rPr>
        <w:t>ստանում</w:t>
      </w:r>
      <w:r>
        <w:rPr>
          <w:rFonts w:ascii="Sylfaen" w:hAnsi="Sylfaen" w:cs="Sylfaen"/>
          <w:sz w:val="20"/>
          <w:lang w:val="es-ES"/>
        </w:rPr>
        <w:t xml:space="preserve"> </w:t>
      </w:r>
      <w:r>
        <w:rPr>
          <w:rFonts w:ascii="Sylfaen" w:hAnsi="Sylfaen" w:cs="Sylfaen"/>
          <w:sz w:val="20"/>
        </w:rPr>
        <w:t>է</w:t>
      </w:r>
      <w:r>
        <w:rPr>
          <w:rFonts w:ascii="Sylfaen" w:hAnsi="Sylfaen" w:cs="Sylfaen"/>
          <w:sz w:val="20"/>
          <w:lang w:val="es-ES"/>
        </w:rPr>
        <w:t xml:space="preserve"> </w:t>
      </w:r>
      <w:r>
        <w:rPr>
          <w:rFonts w:ascii="Sylfaen" w:hAnsi="Sylfaen" w:cs="Sylfaen"/>
          <w:sz w:val="20"/>
        </w:rPr>
        <w:t>մասնակցի</w:t>
      </w:r>
      <w:r>
        <w:rPr>
          <w:rFonts w:ascii="Sylfaen" w:hAnsi="Sylfaen" w:cs="Sylfaen"/>
          <w:sz w:val="20"/>
          <w:lang w:val="es-ES"/>
        </w:rPr>
        <w:t xml:space="preserve"> </w:t>
      </w:r>
      <w:r>
        <w:rPr>
          <w:rFonts w:ascii="Sylfaen" w:hAnsi="Sylfaen" w:cs="Sylfaen"/>
          <w:sz w:val="20"/>
        </w:rPr>
        <w:t>կողմից</w:t>
      </w:r>
      <w:r>
        <w:rPr>
          <w:rFonts w:ascii="Sylfaen" w:hAnsi="Sylfaen" w:cs="Sylfaen"/>
          <w:sz w:val="20"/>
          <w:lang w:val="es-ES"/>
        </w:rPr>
        <w:t xml:space="preserve"> </w:t>
      </w:r>
      <w:r>
        <w:rPr>
          <w:rFonts w:ascii="Sylfaen" w:hAnsi="Sylfaen" w:cs="Sylfaen"/>
          <w:sz w:val="20"/>
        </w:rPr>
        <w:t>իրականացվող</w:t>
      </w:r>
      <w:r>
        <w:rPr>
          <w:rFonts w:ascii="Sylfaen" w:hAnsi="Sylfaen" w:cs="Sylfaen"/>
          <w:sz w:val="20"/>
          <w:lang w:val="es-ES"/>
        </w:rPr>
        <w:t xml:space="preserve"> </w:t>
      </w:r>
      <w:r>
        <w:rPr>
          <w:rFonts w:ascii="Sylfaen" w:hAnsi="Sylfaen" w:cs="Sylfaen"/>
          <w:sz w:val="20"/>
        </w:rPr>
        <w:t>ձեռնարկատիրական</w:t>
      </w:r>
      <w:r>
        <w:rPr>
          <w:rFonts w:ascii="Sylfaen" w:hAnsi="Sylfaen" w:cs="Sylfaen"/>
          <w:sz w:val="20"/>
          <w:lang w:val="es-ES"/>
        </w:rPr>
        <w:t xml:space="preserve"> </w:t>
      </w:r>
      <w:r>
        <w:rPr>
          <w:rFonts w:ascii="Sylfaen" w:hAnsi="Sylfaen" w:cs="Sylfaen"/>
          <w:sz w:val="20"/>
        </w:rPr>
        <w:t>կամ</w:t>
      </w:r>
      <w:r>
        <w:rPr>
          <w:rFonts w:ascii="Sylfaen" w:hAnsi="Sylfaen" w:cs="Sylfaen"/>
          <w:sz w:val="20"/>
          <w:lang w:val="es-ES"/>
        </w:rPr>
        <w:t xml:space="preserve"> </w:t>
      </w:r>
      <w:r>
        <w:rPr>
          <w:rFonts w:ascii="Sylfaen" w:hAnsi="Sylfaen" w:cs="Sylfaen"/>
          <w:sz w:val="20"/>
        </w:rPr>
        <w:t>այլ</w:t>
      </w:r>
      <w:r>
        <w:rPr>
          <w:rFonts w:ascii="Sylfaen" w:hAnsi="Sylfaen" w:cs="Sylfaen"/>
          <w:sz w:val="20"/>
          <w:lang w:val="es-ES"/>
        </w:rPr>
        <w:t xml:space="preserve"> </w:t>
      </w:r>
      <w:r>
        <w:rPr>
          <w:rFonts w:ascii="Sylfaen" w:hAnsi="Sylfaen" w:cs="Sylfaen"/>
          <w:sz w:val="20"/>
        </w:rPr>
        <w:t>գործունեության</w:t>
      </w:r>
      <w:r>
        <w:rPr>
          <w:rFonts w:ascii="Sylfaen" w:hAnsi="Sylfaen" w:cs="Sylfaen"/>
          <w:sz w:val="20"/>
          <w:lang w:val="es-ES"/>
        </w:rPr>
        <w:t xml:space="preserve"> </w:t>
      </w:r>
      <w:r>
        <w:rPr>
          <w:rFonts w:ascii="Sylfaen" w:hAnsi="Sylfaen" w:cs="Sylfaen"/>
          <w:sz w:val="20"/>
        </w:rPr>
        <w:t>արդյունքում</w:t>
      </w:r>
      <w:r>
        <w:rPr>
          <w:rFonts w:ascii="Sylfaen" w:hAnsi="Sylfaen" w:cs="Sylfaen"/>
          <w:sz w:val="20"/>
          <w:lang w:val="es-ES"/>
        </w:rPr>
        <w:t xml:space="preserve"> </w:t>
      </w:r>
      <w:r>
        <w:rPr>
          <w:rFonts w:ascii="Sylfaen" w:hAnsi="Sylfaen" w:cs="Sylfaen"/>
          <w:sz w:val="20"/>
        </w:rPr>
        <w:t>ստացված</w:t>
      </w:r>
      <w:r>
        <w:rPr>
          <w:rFonts w:ascii="Sylfaen" w:hAnsi="Sylfaen" w:cs="Sylfaen"/>
          <w:sz w:val="20"/>
          <w:lang w:val="es-ES"/>
        </w:rPr>
        <w:t xml:space="preserve"> </w:t>
      </w:r>
      <w:r>
        <w:rPr>
          <w:rFonts w:ascii="Sylfaen" w:hAnsi="Sylfaen" w:cs="Sylfaen"/>
          <w:sz w:val="20"/>
        </w:rPr>
        <w:t>շահույթի</w:t>
      </w:r>
      <w:r>
        <w:rPr>
          <w:rFonts w:ascii="Sylfaen" w:hAnsi="Sylfaen" w:cs="Sylfaen"/>
          <w:sz w:val="20"/>
          <w:lang w:val="es-ES"/>
        </w:rPr>
        <w:t xml:space="preserve"> </w:t>
      </w:r>
      <w:r>
        <w:rPr>
          <w:rFonts w:ascii="Sylfaen" w:hAnsi="Sylfaen" w:cs="Sylfaen"/>
          <w:sz w:val="20"/>
        </w:rPr>
        <w:t>տասնհինգ</w:t>
      </w:r>
      <w:r>
        <w:rPr>
          <w:rFonts w:ascii="Sylfaen" w:hAnsi="Sylfaen" w:cs="Sylfaen"/>
          <w:sz w:val="20"/>
          <w:lang w:val="es-ES"/>
        </w:rPr>
        <w:t xml:space="preserve"> </w:t>
      </w:r>
      <w:r>
        <w:rPr>
          <w:rFonts w:ascii="Sylfaen" w:hAnsi="Sylfaen" w:cs="Sylfaen"/>
          <w:sz w:val="20"/>
        </w:rPr>
        <w:t>տոկոսից</w:t>
      </w:r>
      <w:r>
        <w:rPr>
          <w:rFonts w:ascii="Sylfaen" w:hAnsi="Sylfaen" w:cs="Sylfaen"/>
          <w:sz w:val="20"/>
          <w:lang w:val="es-ES"/>
        </w:rPr>
        <w:t xml:space="preserve"> </w:t>
      </w:r>
      <w:r>
        <w:rPr>
          <w:rFonts w:ascii="Sylfaen" w:hAnsi="Sylfaen" w:cs="Sylfaen"/>
          <w:sz w:val="20"/>
        </w:rPr>
        <w:t>ավելին</w:t>
      </w:r>
      <w:r>
        <w:rPr>
          <w:rFonts w:ascii="Sylfaen" w:hAnsi="Sylfaen" w:cs="Sylfaen"/>
          <w:sz w:val="20"/>
          <w:lang w:val="es-ES"/>
        </w:rPr>
        <w:t xml:space="preserve"> (</w:t>
      </w:r>
      <w:r>
        <w:rPr>
          <w:rFonts w:ascii="Sylfaen" w:hAnsi="Sylfaen" w:cs="Sylfaen"/>
          <w:sz w:val="20"/>
        </w:rPr>
        <w:t>իրական</w:t>
      </w:r>
      <w:r>
        <w:rPr>
          <w:rFonts w:ascii="Sylfaen" w:hAnsi="Sylfaen" w:cs="Sylfaen"/>
          <w:sz w:val="20"/>
          <w:lang w:val="es-ES"/>
        </w:rPr>
        <w:t xml:space="preserve"> </w:t>
      </w:r>
      <w:r>
        <w:rPr>
          <w:rFonts w:ascii="Sylfaen" w:hAnsi="Sylfaen" w:cs="Sylfaen"/>
          <w:sz w:val="20"/>
        </w:rPr>
        <w:t>շահառուներ</w:t>
      </w:r>
      <w:r>
        <w:rPr>
          <w:rFonts w:ascii="Sylfaen" w:hAnsi="Sylfaen" w:cs="Sylfaen"/>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E929B3" w:rsidRPr="00DF57F2" w:rsidTr="00E929B3">
        <w:trPr>
          <w:jc w:val="center"/>
        </w:trPr>
        <w:tc>
          <w:tcPr>
            <w:tcW w:w="2570" w:type="dxa"/>
            <w:tcBorders>
              <w:top w:val="single" w:sz="4" w:space="0" w:color="auto"/>
              <w:left w:val="single" w:sz="4" w:space="0" w:color="auto"/>
              <w:bottom w:val="single" w:sz="4" w:space="0" w:color="auto"/>
              <w:right w:val="single" w:sz="4" w:space="0" w:color="auto"/>
            </w:tcBorders>
            <w:vAlign w:val="center"/>
            <w:hideMark/>
          </w:tcPr>
          <w:p w:rsidR="00E929B3" w:rsidRDefault="00E929B3">
            <w:pPr>
              <w:pStyle w:val="BodyTextIndent3"/>
              <w:spacing w:line="240" w:lineRule="auto"/>
              <w:ind w:firstLine="0"/>
              <w:jc w:val="center"/>
              <w:rPr>
                <w:rFonts w:ascii="Sylfaen" w:hAnsi="Sylfaen"/>
                <w:sz w:val="28"/>
                <w:vertAlign w:val="superscript"/>
                <w:lang w:val="es-ES"/>
              </w:rPr>
            </w:pPr>
            <w:r>
              <w:rPr>
                <w:rFonts w:ascii="Sylfaen" w:hAnsi="Sylfaen"/>
                <w:sz w:val="28"/>
                <w:vertAlign w:val="superscript"/>
              </w:rPr>
              <w:t>Անունը</w:t>
            </w:r>
            <w:r>
              <w:rPr>
                <w:rFonts w:ascii="Sylfaen" w:hAnsi="Sylfaen"/>
                <w:sz w:val="28"/>
                <w:vertAlign w:val="superscript"/>
                <w:lang w:val="es-ES"/>
              </w:rPr>
              <w:t xml:space="preserve"> </w:t>
            </w:r>
            <w:r>
              <w:rPr>
                <w:rFonts w:ascii="Sylfaen" w:hAnsi="Sylfaen"/>
                <w:sz w:val="28"/>
                <w:vertAlign w:val="superscript"/>
              </w:rPr>
              <w:t>Ազգանունը</w:t>
            </w:r>
            <w:r>
              <w:rPr>
                <w:rFonts w:ascii="Sylfaen" w:hAnsi="Sylfaen"/>
                <w:sz w:val="28"/>
                <w:vertAlign w:val="superscript"/>
                <w:lang w:val="es-ES"/>
              </w:rPr>
              <w:t xml:space="preserve"> </w:t>
            </w:r>
            <w:r>
              <w:rPr>
                <w:rFonts w:ascii="Sylfaen" w:hAnsi="Sylfaen"/>
                <w:sz w:val="28"/>
                <w:vertAlign w:val="superscript"/>
              </w:rPr>
              <w:t>Հայրանունը</w:t>
            </w:r>
          </w:p>
        </w:tc>
        <w:tc>
          <w:tcPr>
            <w:tcW w:w="3960" w:type="dxa"/>
            <w:tcBorders>
              <w:top w:val="single" w:sz="4" w:space="0" w:color="auto"/>
              <w:left w:val="single" w:sz="4" w:space="0" w:color="auto"/>
              <w:bottom w:val="single" w:sz="4" w:space="0" w:color="auto"/>
              <w:right w:val="single" w:sz="4" w:space="0" w:color="auto"/>
            </w:tcBorders>
            <w:vAlign w:val="center"/>
            <w:hideMark/>
          </w:tcPr>
          <w:p w:rsidR="00E929B3" w:rsidRDefault="00E929B3">
            <w:pPr>
              <w:pStyle w:val="BodyTextIndent3"/>
              <w:spacing w:line="240" w:lineRule="auto"/>
              <w:ind w:firstLine="0"/>
              <w:jc w:val="center"/>
              <w:rPr>
                <w:rFonts w:ascii="Sylfaen" w:hAnsi="Sylfaen"/>
                <w:sz w:val="28"/>
                <w:vertAlign w:val="superscript"/>
                <w:lang w:val="es-ES"/>
              </w:rPr>
            </w:pPr>
            <w:r>
              <w:rPr>
                <w:rFonts w:ascii="Sylfaen" w:hAnsi="Sylfaen"/>
                <w:sz w:val="28"/>
                <w:vertAlign w:val="superscript"/>
              </w:rPr>
              <w:t>ՀՀ</w:t>
            </w:r>
            <w:r>
              <w:rPr>
                <w:rFonts w:ascii="Sylfaen" w:hAnsi="Sylfaen"/>
                <w:sz w:val="28"/>
                <w:vertAlign w:val="superscript"/>
                <w:lang w:val="es-ES"/>
              </w:rPr>
              <w:t xml:space="preserve"> </w:t>
            </w:r>
            <w:r>
              <w:rPr>
                <w:rFonts w:ascii="Sylfaen" w:hAnsi="Sylfaen"/>
                <w:sz w:val="28"/>
                <w:vertAlign w:val="superscript"/>
              </w:rPr>
              <w:t>քաղաքացիների</w:t>
            </w:r>
            <w:r>
              <w:rPr>
                <w:rFonts w:ascii="Sylfaen" w:hAnsi="Sylfaen"/>
                <w:sz w:val="28"/>
                <w:vertAlign w:val="superscript"/>
                <w:lang w:val="es-ES"/>
              </w:rPr>
              <w:t xml:space="preserve"> </w:t>
            </w:r>
            <w:r>
              <w:rPr>
                <w:rFonts w:ascii="Sylfaen" w:hAnsi="Sylfaen"/>
                <w:sz w:val="28"/>
                <w:vertAlign w:val="superscript"/>
              </w:rPr>
              <w:t>համար</w:t>
            </w:r>
            <w:r>
              <w:rPr>
                <w:rFonts w:ascii="Sylfaen" w:hAnsi="Sylfaen"/>
                <w:sz w:val="28"/>
                <w:vertAlign w:val="superscript"/>
                <w:lang w:val="es-ES"/>
              </w:rPr>
              <w:t xml:space="preserve">` </w:t>
            </w:r>
            <w:r>
              <w:rPr>
                <w:rFonts w:ascii="Sylfaen" w:hAnsi="Sylfaen"/>
                <w:sz w:val="28"/>
                <w:vertAlign w:val="superscript"/>
              </w:rPr>
              <w:t>նույնականացման</w:t>
            </w:r>
            <w:r>
              <w:rPr>
                <w:rFonts w:ascii="Sylfaen" w:hAnsi="Sylfaen"/>
                <w:sz w:val="28"/>
                <w:vertAlign w:val="superscript"/>
                <w:lang w:val="es-ES"/>
              </w:rPr>
              <w:t xml:space="preserve"> </w:t>
            </w:r>
            <w:r>
              <w:rPr>
                <w:rFonts w:ascii="Sylfaen" w:hAnsi="Sylfaen"/>
                <w:sz w:val="28"/>
                <w:vertAlign w:val="superscript"/>
              </w:rPr>
              <w:t>քարտի</w:t>
            </w:r>
            <w:r>
              <w:rPr>
                <w:rFonts w:ascii="Sylfaen" w:hAnsi="Sylfaen"/>
                <w:sz w:val="28"/>
                <w:vertAlign w:val="superscript"/>
                <w:lang w:val="es-ES"/>
              </w:rPr>
              <w:t xml:space="preserve"> </w:t>
            </w:r>
            <w:r>
              <w:rPr>
                <w:rFonts w:ascii="Sylfaen" w:hAnsi="Sylfaen"/>
                <w:sz w:val="28"/>
                <w:vertAlign w:val="superscript"/>
              </w:rPr>
              <w:t>կամ</w:t>
            </w:r>
            <w:r>
              <w:rPr>
                <w:rFonts w:ascii="Sylfaen" w:hAnsi="Sylfaen"/>
                <w:sz w:val="28"/>
                <w:vertAlign w:val="superscript"/>
                <w:lang w:val="es-ES"/>
              </w:rPr>
              <w:t xml:space="preserve"> </w:t>
            </w:r>
            <w:r>
              <w:rPr>
                <w:rFonts w:ascii="Sylfaen" w:hAnsi="Sylfaen"/>
                <w:sz w:val="28"/>
                <w:vertAlign w:val="superscript"/>
              </w:rPr>
              <w:t>անձնագրի</w:t>
            </w:r>
            <w:r>
              <w:rPr>
                <w:rFonts w:ascii="Sylfaen" w:hAnsi="Sylfaen"/>
                <w:sz w:val="28"/>
                <w:vertAlign w:val="superscript"/>
                <w:lang w:val="es-ES"/>
              </w:rPr>
              <w:t xml:space="preserve"> </w:t>
            </w:r>
            <w:r>
              <w:rPr>
                <w:rFonts w:ascii="Sylfaen" w:hAnsi="Sylfaen"/>
                <w:sz w:val="28"/>
                <w:vertAlign w:val="superscript"/>
              </w:rPr>
              <w:t>կամ</w:t>
            </w:r>
            <w:r>
              <w:rPr>
                <w:rFonts w:ascii="Sylfaen" w:hAnsi="Sylfaen"/>
                <w:sz w:val="28"/>
                <w:vertAlign w:val="superscript"/>
                <w:lang w:val="es-ES"/>
              </w:rPr>
              <w:t xml:space="preserve"> </w:t>
            </w:r>
            <w:r>
              <w:rPr>
                <w:rFonts w:ascii="Sylfaen" w:hAnsi="Sylfaen"/>
                <w:sz w:val="28"/>
                <w:vertAlign w:val="superscript"/>
              </w:rPr>
              <w:t>ՀՀ</w:t>
            </w:r>
            <w:r>
              <w:rPr>
                <w:rFonts w:ascii="Sylfaen" w:hAnsi="Sylfaen"/>
                <w:sz w:val="28"/>
                <w:vertAlign w:val="superscript"/>
                <w:lang w:val="es-ES"/>
              </w:rPr>
              <w:t xml:space="preserve"> </w:t>
            </w:r>
            <w:r>
              <w:rPr>
                <w:rFonts w:ascii="Sylfaen" w:hAnsi="Sylfaen"/>
                <w:sz w:val="28"/>
                <w:vertAlign w:val="superscript"/>
              </w:rPr>
              <w:t>օրենսդրությամբ</w:t>
            </w:r>
            <w:r>
              <w:rPr>
                <w:rFonts w:ascii="Sylfaen" w:hAnsi="Sylfaen"/>
                <w:sz w:val="28"/>
                <w:vertAlign w:val="superscript"/>
                <w:lang w:val="es-ES"/>
              </w:rPr>
              <w:t xml:space="preserve"> </w:t>
            </w:r>
            <w:r>
              <w:rPr>
                <w:rFonts w:ascii="Sylfaen" w:hAnsi="Sylfaen"/>
                <w:sz w:val="28"/>
                <w:vertAlign w:val="superscript"/>
              </w:rPr>
              <w:t>նախատեսված</w:t>
            </w:r>
            <w:r>
              <w:rPr>
                <w:rFonts w:ascii="Sylfaen" w:hAnsi="Sylfaen"/>
                <w:sz w:val="28"/>
                <w:vertAlign w:val="superscript"/>
                <w:lang w:val="es-ES"/>
              </w:rPr>
              <w:t xml:space="preserve"> </w:t>
            </w:r>
            <w:r>
              <w:rPr>
                <w:rFonts w:ascii="Sylfaen" w:hAnsi="Sylfaen"/>
                <w:sz w:val="28"/>
                <w:vertAlign w:val="superscript"/>
              </w:rPr>
              <w:t>անձը</w:t>
            </w:r>
            <w:r>
              <w:rPr>
                <w:rFonts w:ascii="Sylfaen" w:hAnsi="Sylfaen"/>
                <w:sz w:val="28"/>
                <w:vertAlign w:val="superscript"/>
                <w:lang w:val="es-ES"/>
              </w:rPr>
              <w:t xml:space="preserve"> </w:t>
            </w:r>
            <w:r>
              <w:rPr>
                <w:rFonts w:ascii="Sylfaen" w:hAnsi="Sylfaen"/>
                <w:sz w:val="28"/>
                <w:vertAlign w:val="superscript"/>
              </w:rPr>
              <w:t>հաստատող</w:t>
            </w:r>
            <w:r>
              <w:rPr>
                <w:rFonts w:ascii="Sylfaen" w:hAnsi="Sylfaen"/>
                <w:sz w:val="28"/>
                <w:vertAlign w:val="superscript"/>
                <w:lang w:val="es-ES"/>
              </w:rPr>
              <w:t xml:space="preserve"> </w:t>
            </w:r>
            <w:r>
              <w:rPr>
                <w:rFonts w:ascii="Sylfaen" w:hAnsi="Sylfaen"/>
                <w:sz w:val="28"/>
                <w:vertAlign w:val="superscript"/>
              </w:rPr>
              <w:t>փաստաթղթի</w:t>
            </w:r>
            <w:r>
              <w:rPr>
                <w:rFonts w:ascii="Sylfaen" w:hAnsi="Sylfaen"/>
                <w:sz w:val="28"/>
                <w:vertAlign w:val="superscript"/>
                <w:lang w:val="es-ES"/>
              </w:rPr>
              <w:t xml:space="preserve"> </w:t>
            </w:r>
            <w:r>
              <w:rPr>
                <w:rFonts w:ascii="Sylfaen" w:hAnsi="Sylfaen"/>
                <w:sz w:val="28"/>
                <w:vertAlign w:val="superscript"/>
              </w:rPr>
              <w:t>տեսակը</w:t>
            </w:r>
            <w:r>
              <w:rPr>
                <w:rFonts w:ascii="Sylfaen" w:hAnsi="Sylfaen"/>
                <w:sz w:val="28"/>
                <w:vertAlign w:val="superscript"/>
                <w:lang w:val="es-ES"/>
              </w:rPr>
              <w:t xml:space="preserve"> </w:t>
            </w:r>
            <w:r>
              <w:rPr>
                <w:rFonts w:ascii="Sylfaen" w:hAnsi="Sylfaen"/>
                <w:sz w:val="28"/>
                <w:vertAlign w:val="superscript"/>
              </w:rPr>
              <w:t>և</w:t>
            </w:r>
            <w:r>
              <w:rPr>
                <w:rFonts w:ascii="Sylfaen" w:hAnsi="Sylfaen"/>
                <w:sz w:val="28"/>
                <w:vertAlign w:val="superscript"/>
                <w:lang w:val="es-ES"/>
              </w:rPr>
              <w:t xml:space="preserve"> </w:t>
            </w:r>
            <w:r>
              <w:rPr>
                <w:rFonts w:ascii="Sylfaen" w:hAnsi="Sylfaen"/>
                <w:sz w:val="28"/>
                <w:vertAlign w:val="superscript"/>
              </w:rPr>
              <w:t>համարը</w:t>
            </w:r>
            <w:r>
              <w:rPr>
                <w:rFonts w:ascii="Sylfaen" w:hAnsi="Sylfaen"/>
                <w:sz w:val="28"/>
                <w:vertAlign w:val="superscript"/>
                <w:lang w:val="es-ES"/>
              </w:rPr>
              <w:t xml:space="preserve"> </w:t>
            </w:r>
          </w:p>
        </w:tc>
        <w:tc>
          <w:tcPr>
            <w:tcW w:w="3370" w:type="dxa"/>
            <w:tcBorders>
              <w:top w:val="single" w:sz="4" w:space="0" w:color="auto"/>
              <w:left w:val="single" w:sz="4" w:space="0" w:color="auto"/>
              <w:bottom w:val="single" w:sz="4" w:space="0" w:color="auto"/>
              <w:right w:val="single" w:sz="4" w:space="0" w:color="auto"/>
            </w:tcBorders>
            <w:hideMark/>
          </w:tcPr>
          <w:p w:rsidR="00E929B3" w:rsidRDefault="00E929B3">
            <w:pPr>
              <w:pStyle w:val="BodyTextIndent3"/>
              <w:spacing w:line="240" w:lineRule="auto"/>
              <w:ind w:firstLine="0"/>
              <w:jc w:val="center"/>
              <w:rPr>
                <w:rFonts w:ascii="Sylfaen" w:hAnsi="Sylfaen"/>
                <w:sz w:val="28"/>
                <w:vertAlign w:val="superscript"/>
                <w:lang w:val="es-ES"/>
              </w:rPr>
            </w:pPr>
            <w:r>
              <w:rPr>
                <w:rFonts w:ascii="Sylfaen" w:hAnsi="Sylfaen"/>
                <w:sz w:val="28"/>
                <w:vertAlign w:val="superscript"/>
              </w:rPr>
              <w:t>Օտարերկրյա</w:t>
            </w:r>
            <w:r>
              <w:rPr>
                <w:rFonts w:ascii="Sylfaen" w:hAnsi="Sylfaen"/>
                <w:sz w:val="28"/>
                <w:vertAlign w:val="superscript"/>
                <w:lang w:val="es-ES"/>
              </w:rPr>
              <w:t xml:space="preserve"> </w:t>
            </w:r>
            <w:r>
              <w:rPr>
                <w:rFonts w:ascii="Sylfaen" w:hAnsi="Sylfaen"/>
                <w:sz w:val="28"/>
                <w:vertAlign w:val="superscript"/>
              </w:rPr>
              <w:t>քաղաքացիների</w:t>
            </w:r>
            <w:r>
              <w:rPr>
                <w:rFonts w:ascii="Sylfaen" w:hAnsi="Sylfaen"/>
                <w:sz w:val="28"/>
                <w:vertAlign w:val="superscript"/>
                <w:lang w:val="es-ES"/>
              </w:rPr>
              <w:t xml:space="preserve"> </w:t>
            </w:r>
            <w:r>
              <w:rPr>
                <w:rFonts w:ascii="Sylfaen" w:hAnsi="Sylfaen"/>
                <w:sz w:val="28"/>
                <w:vertAlign w:val="superscript"/>
              </w:rPr>
              <w:t>համար</w:t>
            </w:r>
            <w:r>
              <w:rPr>
                <w:rFonts w:ascii="Sylfaen" w:hAnsi="Sylfaen"/>
                <w:sz w:val="28"/>
                <w:vertAlign w:val="superscript"/>
                <w:lang w:val="es-ES"/>
              </w:rPr>
              <w:t xml:space="preserve"> </w:t>
            </w:r>
            <w:r>
              <w:rPr>
                <w:rFonts w:ascii="Sylfaen" w:hAnsi="Sylfaen"/>
                <w:sz w:val="28"/>
                <w:vertAlign w:val="superscript"/>
              </w:rPr>
              <w:t>համապատասխան</w:t>
            </w:r>
            <w:r>
              <w:rPr>
                <w:rFonts w:ascii="Sylfaen" w:hAnsi="Sylfaen"/>
                <w:sz w:val="28"/>
                <w:vertAlign w:val="superscript"/>
                <w:lang w:val="es-ES"/>
              </w:rPr>
              <w:t xml:space="preserve"> </w:t>
            </w:r>
            <w:r>
              <w:rPr>
                <w:rFonts w:ascii="Sylfaen" w:hAnsi="Sylfaen"/>
                <w:sz w:val="28"/>
                <w:vertAlign w:val="superscript"/>
              </w:rPr>
              <w:t>երկրի</w:t>
            </w:r>
            <w:r>
              <w:rPr>
                <w:rFonts w:ascii="Sylfaen" w:hAnsi="Sylfaen"/>
                <w:sz w:val="28"/>
                <w:vertAlign w:val="superscript"/>
                <w:lang w:val="es-ES"/>
              </w:rPr>
              <w:t xml:space="preserve"> </w:t>
            </w:r>
            <w:r>
              <w:rPr>
                <w:rFonts w:ascii="Sylfaen" w:hAnsi="Sylfaen"/>
                <w:sz w:val="28"/>
                <w:vertAlign w:val="superscript"/>
              </w:rPr>
              <w:t>օրենսդրությամբ</w:t>
            </w:r>
            <w:r>
              <w:rPr>
                <w:rFonts w:ascii="Sylfaen" w:hAnsi="Sylfaen"/>
                <w:sz w:val="28"/>
                <w:vertAlign w:val="superscript"/>
                <w:lang w:val="es-ES"/>
              </w:rPr>
              <w:t xml:space="preserve"> </w:t>
            </w:r>
            <w:r>
              <w:rPr>
                <w:rFonts w:ascii="Sylfaen" w:hAnsi="Sylfaen"/>
                <w:sz w:val="28"/>
                <w:vertAlign w:val="superscript"/>
              </w:rPr>
              <w:t>նախատեսված</w:t>
            </w:r>
            <w:r>
              <w:rPr>
                <w:rFonts w:ascii="Sylfaen" w:hAnsi="Sylfaen"/>
                <w:sz w:val="28"/>
                <w:vertAlign w:val="superscript"/>
                <w:lang w:val="es-ES"/>
              </w:rPr>
              <w:t xml:space="preserve"> </w:t>
            </w:r>
            <w:r>
              <w:rPr>
                <w:rFonts w:ascii="Sylfaen" w:hAnsi="Sylfaen"/>
                <w:sz w:val="28"/>
                <w:vertAlign w:val="superscript"/>
              </w:rPr>
              <w:t>անձը</w:t>
            </w:r>
            <w:r>
              <w:rPr>
                <w:rFonts w:ascii="Sylfaen" w:hAnsi="Sylfaen"/>
                <w:sz w:val="28"/>
                <w:vertAlign w:val="superscript"/>
                <w:lang w:val="es-ES"/>
              </w:rPr>
              <w:t xml:space="preserve"> </w:t>
            </w:r>
            <w:r>
              <w:rPr>
                <w:rFonts w:ascii="Sylfaen" w:hAnsi="Sylfaen"/>
                <w:sz w:val="28"/>
                <w:vertAlign w:val="superscript"/>
              </w:rPr>
              <w:t>հաստատող</w:t>
            </w:r>
            <w:r>
              <w:rPr>
                <w:rFonts w:ascii="Sylfaen" w:hAnsi="Sylfaen"/>
                <w:sz w:val="28"/>
                <w:vertAlign w:val="superscript"/>
                <w:lang w:val="es-ES"/>
              </w:rPr>
              <w:t xml:space="preserve"> </w:t>
            </w:r>
            <w:r>
              <w:rPr>
                <w:rFonts w:ascii="Sylfaen" w:hAnsi="Sylfaen"/>
                <w:sz w:val="28"/>
                <w:vertAlign w:val="superscript"/>
              </w:rPr>
              <w:t>փաստաթղթի</w:t>
            </w:r>
            <w:r>
              <w:rPr>
                <w:rFonts w:ascii="Sylfaen" w:hAnsi="Sylfaen"/>
                <w:sz w:val="28"/>
                <w:vertAlign w:val="superscript"/>
                <w:lang w:val="es-ES"/>
              </w:rPr>
              <w:t xml:space="preserve"> </w:t>
            </w:r>
            <w:r>
              <w:rPr>
                <w:rFonts w:ascii="Sylfaen" w:hAnsi="Sylfaen"/>
                <w:sz w:val="28"/>
                <w:vertAlign w:val="superscript"/>
              </w:rPr>
              <w:t>տեսակը</w:t>
            </w:r>
            <w:r>
              <w:rPr>
                <w:rFonts w:ascii="Sylfaen" w:hAnsi="Sylfaen"/>
                <w:sz w:val="28"/>
                <w:vertAlign w:val="superscript"/>
                <w:lang w:val="es-ES"/>
              </w:rPr>
              <w:t xml:space="preserve"> </w:t>
            </w:r>
            <w:r>
              <w:rPr>
                <w:rFonts w:ascii="Sylfaen" w:hAnsi="Sylfaen"/>
                <w:sz w:val="28"/>
                <w:vertAlign w:val="superscript"/>
              </w:rPr>
              <w:t>և</w:t>
            </w:r>
            <w:r>
              <w:rPr>
                <w:rFonts w:ascii="Sylfaen" w:hAnsi="Sylfaen"/>
                <w:sz w:val="28"/>
                <w:vertAlign w:val="superscript"/>
                <w:lang w:val="es-ES"/>
              </w:rPr>
              <w:t xml:space="preserve"> </w:t>
            </w:r>
            <w:r>
              <w:rPr>
                <w:rFonts w:ascii="Sylfaen" w:hAnsi="Sylfaen"/>
                <w:sz w:val="28"/>
                <w:vertAlign w:val="superscript"/>
              </w:rPr>
              <w:t>համարը</w:t>
            </w:r>
            <w:r>
              <w:rPr>
                <w:rFonts w:ascii="Sylfaen" w:hAnsi="Sylfaen"/>
                <w:sz w:val="28"/>
                <w:vertAlign w:val="superscript"/>
                <w:lang w:val="es-ES"/>
              </w:rPr>
              <w:t xml:space="preserve"> </w:t>
            </w:r>
          </w:p>
        </w:tc>
      </w:tr>
      <w:tr w:rsidR="00E929B3" w:rsidRPr="00DF57F2" w:rsidTr="00E929B3">
        <w:trPr>
          <w:jc w:val="center"/>
        </w:trPr>
        <w:tc>
          <w:tcPr>
            <w:tcW w:w="2570" w:type="dxa"/>
            <w:tcBorders>
              <w:top w:val="single" w:sz="4" w:space="0" w:color="auto"/>
              <w:left w:val="single" w:sz="4" w:space="0" w:color="auto"/>
              <w:bottom w:val="single" w:sz="4" w:space="0" w:color="auto"/>
              <w:right w:val="single" w:sz="4" w:space="0" w:color="auto"/>
            </w:tcBorders>
            <w:vAlign w:val="center"/>
          </w:tcPr>
          <w:p w:rsidR="00E929B3" w:rsidRDefault="00E929B3">
            <w:pPr>
              <w:pStyle w:val="BodyTextIndent3"/>
              <w:spacing w:line="240" w:lineRule="auto"/>
              <w:ind w:firstLine="0"/>
              <w:jc w:val="center"/>
              <w:rPr>
                <w:rFonts w:ascii="Sylfaen" w:hAnsi="Sylfaen"/>
                <w:sz w:val="26"/>
                <w:vertAlign w:val="superscript"/>
                <w:lang w:val="hy-AM"/>
              </w:rPr>
            </w:pPr>
          </w:p>
        </w:tc>
        <w:tc>
          <w:tcPr>
            <w:tcW w:w="3960" w:type="dxa"/>
            <w:tcBorders>
              <w:top w:val="single" w:sz="4" w:space="0" w:color="auto"/>
              <w:left w:val="single" w:sz="4" w:space="0" w:color="auto"/>
              <w:bottom w:val="single" w:sz="4" w:space="0" w:color="auto"/>
              <w:right w:val="single" w:sz="4" w:space="0" w:color="auto"/>
            </w:tcBorders>
            <w:vAlign w:val="center"/>
          </w:tcPr>
          <w:p w:rsidR="00E929B3" w:rsidRDefault="00E929B3">
            <w:pPr>
              <w:pStyle w:val="BodyTextIndent3"/>
              <w:spacing w:line="240" w:lineRule="auto"/>
              <w:ind w:firstLine="0"/>
              <w:jc w:val="center"/>
              <w:rPr>
                <w:rFonts w:ascii="Sylfaen" w:hAnsi="Sylfaen"/>
                <w:sz w:val="26"/>
                <w:vertAlign w:val="superscript"/>
                <w:lang w:val="es-ES"/>
              </w:rPr>
            </w:pPr>
          </w:p>
        </w:tc>
        <w:tc>
          <w:tcPr>
            <w:tcW w:w="3370" w:type="dxa"/>
            <w:tcBorders>
              <w:top w:val="single" w:sz="4" w:space="0" w:color="auto"/>
              <w:left w:val="single" w:sz="4" w:space="0" w:color="auto"/>
              <w:bottom w:val="single" w:sz="4" w:space="0" w:color="auto"/>
              <w:right w:val="single" w:sz="4" w:space="0" w:color="auto"/>
            </w:tcBorders>
          </w:tcPr>
          <w:p w:rsidR="00E929B3" w:rsidRDefault="00E929B3">
            <w:pPr>
              <w:pStyle w:val="BodyTextIndent3"/>
              <w:spacing w:line="240" w:lineRule="auto"/>
              <w:ind w:firstLine="0"/>
              <w:jc w:val="center"/>
              <w:rPr>
                <w:rFonts w:ascii="Sylfaen" w:hAnsi="Sylfaen"/>
                <w:sz w:val="26"/>
                <w:vertAlign w:val="superscript"/>
                <w:lang w:val="es-ES"/>
              </w:rPr>
            </w:pPr>
          </w:p>
        </w:tc>
      </w:tr>
      <w:tr w:rsidR="00E929B3" w:rsidRPr="00DF57F2" w:rsidTr="00E929B3">
        <w:trPr>
          <w:jc w:val="center"/>
        </w:trPr>
        <w:tc>
          <w:tcPr>
            <w:tcW w:w="2570" w:type="dxa"/>
            <w:tcBorders>
              <w:top w:val="single" w:sz="4" w:space="0" w:color="auto"/>
              <w:left w:val="single" w:sz="4" w:space="0" w:color="auto"/>
              <w:bottom w:val="single" w:sz="4" w:space="0" w:color="auto"/>
              <w:right w:val="single" w:sz="4" w:space="0" w:color="auto"/>
            </w:tcBorders>
            <w:vAlign w:val="center"/>
          </w:tcPr>
          <w:p w:rsidR="00E929B3" w:rsidRDefault="00E929B3">
            <w:pPr>
              <w:pStyle w:val="BodyTextIndent3"/>
              <w:spacing w:line="240" w:lineRule="auto"/>
              <w:ind w:firstLine="0"/>
              <w:jc w:val="center"/>
              <w:rPr>
                <w:rFonts w:ascii="Sylfaen" w:hAnsi="Sylfaen"/>
                <w:sz w:val="26"/>
                <w:vertAlign w:val="superscript"/>
                <w:lang w:val="es-ES"/>
              </w:rPr>
            </w:pPr>
          </w:p>
        </w:tc>
        <w:tc>
          <w:tcPr>
            <w:tcW w:w="3960" w:type="dxa"/>
            <w:tcBorders>
              <w:top w:val="single" w:sz="4" w:space="0" w:color="auto"/>
              <w:left w:val="single" w:sz="4" w:space="0" w:color="auto"/>
              <w:bottom w:val="single" w:sz="4" w:space="0" w:color="auto"/>
              <w:right w:val="single" w:sz="4" w:space="0" w:color="auto"/>
            </w:tcBorders>
            <w:vAlign w:val="center"/>
          </w:tcPr>
          <w:p w:rsidR="00E929B3" w:rsidRDefault="00E929B3">
            <w:pPr>
              <w:pStyle w:val="BodyTextIndent3"/>
              <w:spacing w:line="240" w:lineRule="auto"/>
              <w:ind w:firstLine="0"/>
              <w:jc w:val="center"/>
              <w:rPr>
                <w:rFonts w:ascii="Sylfaen" w:hAnsi="Sylfaen"/>
                <w:sz w:val="26"/>
                <w:vertAlign w:val="superscript"/>
                <w:lang w:val="es-ES"/>
              </w:rPr>
            </w:pPr>
          </w:p>
        </w:tc>
        <w:tc>
          <w:tcPr>
            <w:tcW w:w="3370" w:type="dxa"/>
            <w:tcBorders>
              <w:top w:val="single" w:sz="4" w:space="0" w:color="auto"/>
              <w:left w:val="single" w:sz="4" w:space="0" w:color="auto"/>
              <w:bottom w:val="single" w:sz="4" w:space="0" w:color="auto"/>
              <w:right w:val="single" w:sz="4" w:space="0" w:color="auto"/>
            </w:tcBorders>
          </w:tcPr>
          <w:p w:rsidR="00E929B3" w:rsidRDefault="00E929B3">
            <w:pPr>
              <w:pStyle w:val="BodyTextIndent3"/>
              <w:spacing w:line="240" w:lineRule="auto"/>
              <w:ind w:firstLine="0"/>
              <w:jc w:val="center"/>
              <w:rPr>
                <w:rFonts w:ascii="Sylfaen" w:hAnsi="Sylfaen"/>
                <w:sz w:val="26"/>
                <w:vertAlign w:val="superscript"/>
                <w:lang w:val="es-ES"/>
              </w:rPr>
            </w:pPr>
          </w:p>
        </w:tc>
      </w:tr>
      <w:tr w:rsidR="00E929B3" w:rsidRPr="00DF57F2" w:rsidTr="00E929B3">
        <w:trPr>
          <w:jc w:val="center"/>
        </w:trPr>
        <w:tc>
          <w:tcPr>
            <w:tcW w:w="2570" w:type="dxa"/>
            <w:tcBorders>
              <w:top w:val="single" w:sz="4" w:space="0" w:color="auto"/>
              <w:left w:val="single" w:sz="4" w:space="0" w:color="auto"/>
              <w:bottom w:val="single" w:sz="4" w:space="0" w:color="auto"/>
              <w:right w:val="single" w:sz="4" w:space="0" w:color="auto"/>
            </w:tcBorders>
            <w:vAlign w:val="center"/>
          </w:tcPr>
          <w:p w:rsidR="00E929B3" w:rsidRDefault="00E929B3">
            <w:pPr>
              <w:pStyle w:val="BodyTextIndent3"/>
              <w:spacing w:line="240" w:lineRule="auto"/>
              <w:ind w:firstLine="0"/>
              <w:jc w:val="center"/>
              <w:rPr>
                <w:rFonts w:ascii="Sylfaen" w:hAnsi="Sylfaen"/>
                <w:sz w:val="26"/>
                <w:vertAlign w:val="superscript"/>
                <w:lang w:val="es-ES"/>
              </w:rPr>
            </w:pPr>
          </w:p>
        </w:tc>
        <w:tc>
          <w:tcPr>
            <w:tcW w:w="3960" w:type="dxa"/>
            <w:tcBorders>
              <w:top w:val="single" w:sz="4" w:space="0" w:color="auto"/>
              <w:left w:val="single" w:sz="4" w:space="0" w:color="auto"/>
              <w:bottom w:val="single" w:sz="4" w:space="0" w:color="auto"/>
              <w:right w:val="single" w:sz="4" w:space="0" w:color="auto"/>
            </w:tcBorders>
            <w:vAlign w:val="center"/>
          </w:tcPr>
          <w:p w:rsidR="00E929B3" w:rsidRDefault="00E929B3">
            <w:pPr>
              <w:pStyle w:val="BodyTextIndent3"/>
              <w:spacing w:line="240" w:lineRule="auto"/>
              <w:ind w:firstLine="0"/>
              <w:jc w:val="center"/>
              <w:rPr>
                <w:rFonts w:ascii="Sylfaen" w:hAnsi="Sylfaen"/>
                <w:sz w:val="26"/>
                <w:vertAlign w:val="superscript"/>
                <w:lang w:val="es-ES"/>
              </w:rPr>
            </w:pPr>
          </w:p>
        </w:tc>
        <w:tc>
          <w:tcPr>
            <w:tcW w:w="3370" w:type="dxa"/>
            <w:tcBorders>
              <w:top w:val="single" w:sz="4" w:space="0" w:color="auto"/>
              <w:left w:val="single" w:sz="4" w:space="0" w:color="auto"/>
              <w:bottom w:val="single" w:sz="4" w:space="0" w:color="auto"/>
              <w:right w:val="single" w:sz="4" w:space="0" w:color="auto"/>
            </w:tcBorders>
          </w:tcPr>
          <w:p w:rsidR="00E929B3" w:rsidRDefault="00E929B3">
            <w:pPr>
              <w:pStyle w:val="BodyTextIndent3"/>
              <w:spacing w:line="240" w:lineRule="auto"/>
              <w:ind w:firstLine="0"/>
              <w:jc w:val="center"/>
              <w:rPr>
                <w:rFonts w:ascii="Sylfaen" w:hAnsi="Sylfaen"/>
                <w:sz w:val="26"/>
                <w:vertAlign w:val="superscript"/>
                <w:lang w:val="es-ES"/>
              </w:rPr>
            </w:pPr>
          </w:p>
        </w:tc>
      </w:tr>
    </w:tbl>
    <w:p w:rsidR="00E929B3" w:rsidRDefault="00E929B3" w:rsidP="00E929B3">
      <w:pPr>
        <w:jc w:val="right"/>
        <w:rPr>
          <w:rFonts w:ascii="Sylfaen" w:hAnsi="Sylfaen"/>
          <w:sz w:val="10"/>
          <w:szCs w:val="10"/>
          <w:lang w:val="es-ES"/>
        </w:rPr>
      </w:pPr>
    </w:p>
    <w:p w:rsidR="00E929B3" w:rsidRDefault="00E929B3" w:rsidP="00E929B3">
      <w:pPr>
        <w:ind w:firstLine="708"/>
        <w:jc w:val="both"/>
        <w:rPr>
          <w:rFonts w:ascii="Sylfaen" w:hAnsi="Sylfaen"/>
          <w:sz w:val="20"/>
          <w:lang w:val="es-ES"/>
        </w:rPr>
      </w:pPr>
      <w:r>
        <w:rPr>
          <w:rFonts w:ascii="Sylfaen" w:hAnsi="Sylfaen"/>
          <w:sz w:val="20"/>
          <w:lang w:val="es-ES"/>
        </w:rPr>
        <w:t xml:space="preserve">Կից ներկայացվում է </w:t>
      </w:r>
      <w:r>
        <w:rPr>
          <w:rFonts w:ascii="Sylfaen" w:hAnsi="Sylfaen"/>
          <w:sz w:val="20"/>
          <w:u w:val="single"/>
          <w:lang w:val="es-ES"/>
        </w:rPr>
        <w:tab/>
      </w:r>
      <w:r>
        <w:rPr>
          <w:rFonts w:ascii="Sylfaen" w:hAnsi="Sylfaen"/>
          <w:sz w:val="20"/>
          <w:u w:val="single"/>
          <w:lang w:val="es-ES"/>
        </w:rPr>
        <w:tab/>
      </w:r>
      <w:r>
        <w:rPr>
          <w:rFonts w:ascii="Sylfaen" w:hAnsi="Sylfaen"/>
          <w:sz w:val="20"/>
          <w:u w:val="single"/>
          <w:lang w:val="es-ES"/>
        </w:rPr>
        <w:tab/>
      </w:r>
      <w:r>
        <w:rPr>
          <w:rFonts w:ascii="Sylfaen" w:hAnsi="Sylfaen"/>
          <w:sz w:val="20"/>
          <w:u w:val="single"/>
          <w:lang w:val="es-ES"/>
        </w:rPr>
        <w:tab/>
      </w:r>
      <w:r>
        <w:rPr>
          <w:rFonts w:ascii="Sylfaen" w:hAnsi="Sylfaen"/>
          <w:sz w:val="20"/>
          <w:u w:val="single"/>
          <w:lang w:val="es-ES"/>
        </w:rPr>
        <w:tab/>
      </w:r>
      <w:r>
        <w:rPr>
          <w:rFonts w:ascii="Sylfaen" w:hAnsi="Sylfaen"/>
          <w:sz w:val="20"/>
          <w:u w:val="single"/>
          <w:lang w:val="es-ES"/>
        </w:rPr>
        <w:tab/>
      </w:r>
      <w:r>
        <w:rPr>
          <w:rFonts w:ascii="Sylfaen" w:hAnsi="Sylfaen"/>
          <w:sz w:val="20"/>
          <w:u w:val="single"/>
          <w:lang w:val="es-ES"/>
        </w:rPr>
        <w:tab/>
      </w:r>
      <w:r>
        <w:rPr>
          <w:rFonts w:ascii="Sylfaen" w:hAnsi="Sylfaen"/>
          <w:sz w:val="20"/>
          <w:u w:val="single"/>
          <w:lang w:val="es-ES"/>
        </w:rPr>
        <w:tab/>
      </w:r>
      <w:r>
        <w:rPr>
          <w:rFonts w:ascii="Sylfaen" w:hAnsi="Sylfaen"/>
          <w:sz w:val="20"/>
          <w:lang w:val="es-ES"/>
        </w:rPr>
        <w:t xml:space="preserve"> կողմից առաջարկվող </w:t>
      </w:r>
    </w:p>
    <w:p w:rsidR="00E929B3" w:rsidRDefault="00E929B3" w:rsidP="00E929B3">
      <w:pPr>
        <w:jc w:val="both"/>
        <w:rPr>
          <w:rFonts w:ascii="Sylfaen" w:hAnsi="Sylfaen"/>
          <w:sz w:val="22"/>
          <w:szCs w:val="22"/>
          <w:lang w:val="es-ES"/>
        </w:rPr>
      </w:pPr>
      <w:r>
        <w:rPr>
          <w:rFonts w:ascii="Sylfaen" w:hAnsi="Sylfaen"/>
          <w:sz w:val="20"/>
          <w:lang w:val="es-ES"/>
        </w:rPr>
        <w:tab/>
      </w:r>
      <w:r>
        <w:rPr>
          <w:rFonts w:ascii="Sylfaen" w:hAnsi="Sylfaen"/>
          <w:sz w:val="20"/>
          <w:lang w:val="es-ES"/>
        </w:rPr>
        <w:tab/>
      </w:r>
      <w:r>
        <w:rPr>
          <w:rFonts w:ascii="Sylfaen" w:hAnsi="Sylfaen"/>
          <w:sz w:val="20"/>
          <w:lang w:val="es-ES"/>
        </w:rPr>
        <w:tab/>
      </w:r>
      <w:r>
        <w:rPr>
          <w:rFonts w:ascii="Sylfaen" w:hAnsi="Sylfaen"/>
          <w:sz w:val="20"/>
          <w:lang w:val="es-ES"/>
        </w:rPr>
        <w:tab/>
      </w:r>
      <w:r>
        <w:rPr>
          <w:rFonts w:ascii="Sylfaen" w:hAnsi="Sylfaen" w:cs="Sylfaen"/>
          <w:vertAlign w:val="superscript"/>
          <w:lang w:val="hy-AM"/>
        </w:rPr>
        <w:t>մասնակցի</w:t>
      </w:r>
      <w:r>
        <w:rPr>
          <w:rFonts w:ascii="Sylfaen" w:hAnsi="Sylfaen" w:cs="Arial"/>
          <w:vertAlign w:val="superscript"/>
          <w:lang w:val="hy-AM"/>
        </w:rPr>
        <w:t xml:space="preserve"> </w:t>
      </w:r>
      <w:r>
        <w:rPr>
          <w:rFonts w:ascii="Sylfaen" w:hAnsi="Sylfaen" w:cs="Sylfaen"/>
          <w:vertAlign w:val="superscript"/>
          <w:lang w:val="hy-AM"/>
        </w:rPr>
        <w:t>անվանումը</w:t>
      </w:r>
    </w:p>
    <w:p w:rsidR="00E929B3" w:rsidRDefault="00E929B3" w:rsidP="00E929B3">
      <w:pPr>
        <w:jc w:val="both"/>
        <w:rPr>
          <w:rFonts w:ascii="Sylfaen" w:hAnsi="Sylfaen"/>
          <w:sz w:val="20"/>
          <w:lang w:val="es-ES"/>
        </w:rPr>
      </w:pPr>
      <w:r>
        <w:rPr>
          <w:rFonts w:ascii="Sylfaen" w:hAnsi="Sylfaen"/>
          <w:sz w:val="20"/>
          <w:lang w:val="es-ES"/>
        </w:rPr>
        <w:t xml:space="preserve">ապրանքի ամբողջական նկարագիրը՝ համաձայն հավելված 1.1-ի: </w:t>
      </w:r>
    </w:p>
    <w:p w:rsidR="00E929B3" w:rsidRDefault="00E929B3" w:rsidP="00E929B3">
      <w:pPr>
        <w:ind w:firstLine="708"/>
        <w:jc w:val="both"/>
        <w:rPr>
          <w:rFonts w:ascii="Sylfaen" w:hAnsi="Sylfaen"/>
          <w:sz w:val="20"/>
          <w:lang w:val="es-ES"/>
        </w:rPr>
      </w:pPr>
    </w:p>
    <w:p w:rsidR="00E929B3" w:rsidRDefault="00E929B3" w:rsidP="00E929B3">
      <w:pPr>
        <w:ind w:firstLine="708"/>
        <w:jc w:val="both"/>
        <w:rPr>
          <w:rFonts w:ascii="Sylfaen" w:hAnsi="Sylfaen"/>
          <w:sz w:val="20"/>
          <w:lang w:val="es-ES"/>
        </w:rPr>
      </w:pPr>
    </w:p>
    <w:p w:rsidR="00E929B3" w:rsidRDefault="00E929B3" w:rsidP="00E929B3">
      <w:pPr>
        <w:jc w:val="both"/>
        <w:rPr>
          <w:rFonts w:ascii="Sylfaen" w:hAnsi="Sylfaen"/>
          <w:sz w:val="20"/>
          <w:lang w:val="es-ES"/>
        </w:rPr>
      </w:pPr>
    </w:p>
    <w:p w:rsidR="00E929B3" w:rsidRDefault="00E929B3" w:rsidP="00E929B3">
      <w:pPr>
        <w:jc w:val="both"/>
        <w:rPr>
          <w:rFonts w:ascii="Sylfaen" w:hAnsi="Sylfaen"/>
          <w:sz w:val="20"/>
          <w:lang w:val="es-ES"/>
        </w:rPr>
      </w:pPr>
    </w:p>
    <w:p w:rsidR="00E929B3" w:rsidRDefault="00E929B3" w:rsidP="00E929B3">
      <w:pPr>
        <w:jc w:val="both"/>
        <w:rPr>
          <w:rFonts w:ascii="Sylfaen" w:hAnsi="Sylfaen" w:cs="Arial"/>
          <w:sz w:val="20"/>
          <w:vertAlign w:val="superscript"/>
          <w:lang w:val="es-ES"/>
        </w:rPr>
      </w:pPr>
      <w:r>
        <w:rPr>
          <w:rFonts w:ascii="Sylfaen" w:hAnsi="Sylfaen"/>
          <w:sz w:val="20"/>
          <w:lang w:val="es-ES"/>
        </w:rPr>
        <w:t xml:space="preserve">   </w:t>
      </w:r>
      <w:r>
        <w:rPr>
          <w:rFonts w:ascii="Sylfaen" w:hAnsi="Sylfaen"/>
          <w:sz w:val="20"/>
          <w:lang w:val="hy-AM"/>
        </w:rPr>
        <w:t xml:space="preserve">___________________________________________________ </w:t>
      </w:r>
      <w:r>
        <w:rPr>
          <w:rFonts w:ascii="Sylfaen" w:hAnsi="Sylfaen"/>
          <w:sz w:val="20"/>
          <w:lang w:val="hy-AM"/>
        </w:rPr>
        <w:tab/>
        <w:t xml:space="preserve">                _____________</w:t>
      </w:r>
      <w:r>
        <w:rPr>
          <w:rFonts w:ascii="Sylfaen" w:hAnsi="Sylfaen"/>
          <w:sz w:val="20"/>
          <w:u w:val="single"/>
          <w:lang w:val="es-ES"/>
        </w:rPr>
        <w:tab/>
      </w:r>
      <w:r>
        <w:rPr>
          <w:rFonts w:ascii="Sylfaen" w:hAnsi="Sylfaen"/>
          <w:sz w:val="20"/>
          <w:u w:val="single"/>
          <w:lang w:val="es-ES"/>
        </w:rPr>
        <w:tab/>
      </w:r>
      <w:r>
        <w:rPr>
          <w:rFonts w:ascii="Sylfaen" w:hAnsi="Sylfaen"/>
          <w:sz w:val="20"/>
          <w:lang w:val="es-ES"/>
        </w:rPr>
        <w:tab/>
      </w:r>
      <w:r>
        <w:rPr>
          <w:rFonts w:ascii="Sylfaen" w:hAnsi="Sylfaen"/>
          <w:sz w:val="20"/>
          <w:lang w:val="es-ES"/>
        </w:rPr>
        <w:tab/>
      </w:r>
      <w:r>
        <w:rPr>
          <w:rFonts w:ascii="Sylfaen" w:hAnsi="Sylfaen"/>
          <w:sz w:val="20"/>
          <w:lang w:val="hy-AM"/>
        </w:rPr>
        <w:t xml:space="preserve"> </w:t>
      </w:r>
      <w:r>
        <w:rPr>
          <w:rFonts w:ascii="Sylfaen" w:hAnsi="Sylfaen" w:cs="Sylfaen"/>
          <w:sz w:val="20"/>
          <w:vertAlign w:val="superscript"/>
          <w:lang w:val="hy-AM"/>
        </w:rPr>
        <w:t>Մասնակցի</w:t>
      </w:r>
      <w:r>
        <w:rPr>
          <w:rFonts w:ascii="Sylfaen" w:hAnsi="Sylfaen" w:cs="Arial"/>
          <w:sz w:val="20"/>
          <w:vertAlign w:val="superscript"/>
          <w:lang w:val="hy-AM"/>
        </w:rPr>
        <w:t xml:space="preserve"> </w:t>
      </w:r>
      <w:r>
        <w:rPr>
          <w:rFonts w:ascii="Sylfaen" w:hAnsi="Sylfaen" w:cs="Sylfaen"/>
          <w:sz w:val="20"/>
          <w:vertAlign w:val="superscript"/>
          <w:lang w:val="hy-AM"/>
        </w:rPr>
        <w:t>անվանումը</w:t>
      </w:r>
      <w:r>
        <w:rPr>
          <w:rFonts w:ascii="Sylfaen" w:hAnsi="Sylfaen" w:cs="Arial"/>
          <w:sz w:val="20"/>
          <w:vertAlign w:val="superscript"/>
          <w:lang w:val="hy-AM"/>
        </w:rPr>
        <w:t xml:space="preserve"> </w:t>
      </w:r>
      <w:r>
        <w:rPr>
          <w:rFonts w:ascii="Sylfaen" w:hAnsi="Sylfaen"/>
          <w:sz w:val="20"/>
          <w:vertAlign w:val="superscript"/>
          <w:lang w:val="hy-AM"/>
        </w:rPr>
        <w:t xml:space="preserve"> (</w:t>
      </w:r>
      <w:r>
        <w:rPr>
          <w:rFonts w:ascii="Sylfaen" w:hAnsi="Sylfaen" w:cs="Sylfaen"/>
          <w:sz w:val="20"/>
          <w:vertAlign w:val="superscript"/>
          <w:lang w:val="hy-AM"/>
        </w:rPr>
        <w:t>ղեկավարի</w:t>
      </w:r>
      <w:r>
        <w:rPr>
          <w:rFonts w:ascii="Sylfaen" w:hAnsi="Sylfaen" w:cs="Arial"/>
          <w:sz w:val="20"/>
          <w:vertAlign w:val="superscript"/>
          <w:lang w:val="hy-AM"/>
        </w:rPr>
        <w:t xml:space="preserve"> </w:t>
      </w:r>
      <w:r>
        <w:rPr>
          <w:rFonts w:ascii="Sylfaen" w:hAnsi="Sylfaen" w:cs="Sylfaen"/>
          <w:sz w:val="20"/>
          <w:vertAlign w:val="superscript"/>
          <w:lang w:val="hy-AM"/>
        </w:rPr>
        <w:t>պաշտոնը</w:t>
      </w:r>
      <w:r>
        <w:rPr>
          <w:rFonts w:ascii="Sylfaen" w:hAnsi="Sylfaen" w:cs="Arial"/>
          <w:sz w:val="20"/>
          <w:vertAlign w:val="superscript"/>
          <w:lang w:val="hy-AM"/>
        </w:rPr>
        <w:t xml:space="preserve">, </w:t>
      </w:r>
      <w:r>
        <w:rPr>
          <w:rFonts w:ascii="Sylfaen" w:hAnsi="Sylfaen" w:cs="Arial"/>
          <w:sz w:val="20"/>
          <w:vertAlign w:val="superscript"/>
        </w:rPr>
        <w:t>ա</w:t>
      </w:r>
      <w:r>
        <w:rPr>
          <w:rFonts w:ascii="Sylfaen" w:hAnsi="Sylfaen" w:cs="Sylfaen"/>
          <w:sz w:val="20"/>
          <w:vertAlign w:val="superscript"/>
          <w:lang w:val="hy-AM"/>
        </w:rPr>
        <w:t>նուն</w:t>
      </w:r>
      <w:r>
        <w:rPr>
          <w:rFonts w:ascii="Sylfaen" w:hAnsi="Sylfaen" w:cs="Arial"/>
          <w:sz w:val="20"/>
          <w:vertAlign w:val="superscript"/>
          <w:lang w:val="hy-AM"/>
        </w:rPr>
        <w:t xml:space="preserve"> </w:t>
      </w:r>
      <w:r>
        <w:rPr>
          <w:rFonts w:ascii="Sylfaen" w:hAnsi="Sylfaen" w:cs="Sylfaen"/>
          <w:sz w:val="20"/>
          <w:vertAlign w:val="superscript"/>
        </w:rPr>
        <w:t>ա</w:t>
      </w:r>
      <w:r>
        <w:rPr>
          <w:rFonts w:ascii="Sylfaen" w:hAnsi="Sylfaen" w:cs="Sylfaen"/>
          <w:sz w:val="20"/>
          <w:vertAlign w:val="superscript"/>
          <w:lang w:val="hy-AM"/>
        </w:rPr>
        <w:t>զգանունը</w:t>
      </w:r>
      <w:r>
        <w:rPr>
          <w:rFonts w:ascii="Sylfaen" w:hAnsi="Sylfaen" w:cs="Arial"/>
          <w:sz w:val="20"/>
          <w:vertAlign w:val="superscript"/>
          <w:lang w:val="hy-AM"/>
        </w:rPr>
        <w:t xml:space="preserve">)                                             </w:t>
      </w:r>
      <w:r>
        <w:rPr>
          <w:rFonts w:ascii="Sylfaen" w:hAnsi="Sylfaen" w:cs="Arial"/>
          <w:sz w:val="20"/>
          <w:vertAlign w:val="superscript"/>
          <w:lang w:val="es-ES"/>
        </w:rPr>
        <w:t xml:space="preserve">               </w:t>
      </w:r>
      <w:r>
        <w:rPr>
          <w:rFonts w:ascii="Sylfaen" w:hAnsi="Sylfaen" w:cs="Sylfaen"/>
          <w:sz w:val="20"/>
          <w:vertAlign w:val="superscript"/>
          <w:lang w:val="hy-AM"/>
        </w:rPr>
        <w:t>ստորագրությունը</w:t>
      </w:r>
      <w:r>
        <w:rPr>
          <w:rFonts w:ascii="Sylfaen" w:hAnsi="Sylfaen" w:cs="Arial"/>
          <w:sz w:val="20"/>
          <w:vertAlign w:val="superscript"/>
          <w:lang w:val="hy-AM"/>
        </w:rPr>
        <w:t>)</w:t>
      </w:r>
    </w:p>
    <w:p w:rsidR="00E929B3" w:rsidRDefault="00E929B3" w:rsidP="00E929B3">
      <w:pPr>
        <w:jc w:val="both"/>
        <w:rPr>
          <w:rFonts w:ascii="Sylfaen" w:hAnsi="Sylfaen" w:cs="Arial"/>
          <w:sz w:val="20"/>
          <w:vertAlign w:val="superscript"/>
          <w:lang w:val="es-ES"/>
        </w:rPr>
      </w:pPr>
    </w:p>
    <w:p w:rsidR="006E5207" w:rsidRPr="00E929B3" w:rsidRDefault="006E5207" w:rsidP="006E5207">
      <w:pPr>
        <w:jc w:val="both"/>
        <w:rPr>
          <w:rFonts w:ascii="GHEA Grapalat" w:hAnsi="GHEA Grapalat"/>
          <w:sz w:val="20"/>
          <w:lang w:val="es-ES"/>
        </w:rPr>
      </w:pPr>
    </w:p>
    <w:p w:rsidR="006E5207" w:rsidRDefault="006E5207" w:rsidP="006E5207">
      <w:pPr>
        <w:jc w:val="right"/>
        <w:rPr>
          <w:rFonts w:ascii="GHEA Grapalat" w:hAnsi="GHEA Grapalat" w:cs="Arial"/>
          <w:sz w:val="20"/>
          <w:lang w:val="hy-AM"/>
        </w:rPr>
      </w:pPr>
      <w:r>
        <w:rPr>
          <w:rFonts w:ascii="GHEA Grapalat" w:hAnsi="GHEA Grapalat" w:cs="Sylfaen"/>
          <w:sz w:val="20"/>
          <w:lang w:val="hy-AM"/>
        </w:rPr>
        <w:t>Կ</w:t>
      </w:r>
      <w:r>
        <w:rPr>
          <w:rFonts w:ascii="GHEA Grapalat" w:hAnsi="GHEA Grapalat" w:cs="Arial"/>
          <w:sz w:val="20"/>
          <w:lang w:val="hy-AM"/>
        </w:rPr>
        <w:t xml:space="preserve">. </w:t>
      </w:r>
      <w:r>
        <w:rPr>
          <w:rFonts w:ascii="GHEA Grapalat" w:hAnsi="GHEA Grapalat" w:cs="Sylfaen"/>
          <w:sz w:val="20"/>
          <w:lang w:val="hy-AM"/>
        </w:rPr>
        <w:t>Տ</w:t>
      </w:r>
      <w:r>
        <w:rPr>
          <w:rFonts w:ascii="GHEA Grapalat" w:hAnsi="GHEA Grapalat" w:cs="Arial"/>
          <w:sz w:val="20"/>
          <w:lang w:val="hy-AM"/>
        </w:rPr>
        <w:t>.</w:t>
      </w:r>
      <w:r>
        <w:rPr>
          <w:rStyle w:val="FootnoteReference"/>
          <w:rFonts w:ascii="GHEA Grapalat" w:hAnsi="GHEA Grapalat" w:cs="Arial"/>
          <w:color w:val="FFFFFF"/>
          <w:sz w:val="20"/>
          <w:lang w:val="hy-AM"/>
        </w:rPr>
        <w:footnoteReference w:id="8"/>
      </w:r>
      <w:r>
        <w:rPr>
          <w:rFonts w:ascii="GHEA Grapalat" w:hAnsi="GHEA Grapalat" w:cs="Arial"/>
          <w:sz w:val="20"/>
          <w:lang w:val="hy-AM"/>
        </w:rPr>
        <w:tab/>
      </w:r>
      <w:r>
        <w:rPr>
          <w:rFonts w:ascii="GHEA Grapalat" w:hAnsi="GHEA Grapalat" w:cs="Arial"/>
          <w:sz w:val="20"/>
          <w:lang w:val="hy-AM"/>
        </w:rPr>
        <w:tab/>
      </w:r>
    </w:p>
    <w:p w:rsidR="006E5207" w:rsidRDefault="006E5207" w:rsidP="006E5207">
      <w:pPr>
        <w:pStyle w:val="BodyTextIndent3"/>
        <w:spacing w:line="240" w:lineRule="auto"/>
        <w:jc w:val="right"/>
        <w:rPr>
          <w:rFonts w:ascii="GHEA Grapalat" w:hAnsi="GHEA Grapalat"/>
          <w:b/>
          <w:lang w:val="hy-AM"/>
        </w:rPr>
      </w:pPr>
    </w:p>
    <w:p w:rsidR="006E5207" w:rsidRDefault="006E5207" w:rsidP="006E5207">
      <w:pPr>
        <w:pStyle w:val="BodyTextIndent3"/>
        <w:spacing w:line="240" w:lineRule="auto"/>
        <w:jc w:val="right"/>
        <w:rPr>
          <w:rFonts w:ascii="GHEA Grapalat" w:hAnsi="GHEA Grapalat"/>
          <w:b/>
          <w:lang w:val="hy-AM"/>
        </w:rPr>
      </w:pPr>
    </w:p>
    <w:p w:rsidR="006E5207" w:rsidRDefault="006E5207" w:rsidP="006E5207">
      <w:pPr>
        <w:pStyle w:val="BodyTextIndent3"/>
        <w:spacing w:line="240" w:lineRule="auto"/>
        <w:jc w:val="right"/>
        <w:rPr>
          <w:rFonts w:ascii="GHEA Grapalat" w:hAnsi="GHEA Grapalat" w:cs="Sylfaen"/>
          <w:b/>
          <w:lang w:val="hy-AM"/>
        </w:rPr>
      </w:pPr>
      <w:r>
        <w:rPr>
          <w:rFonts w:ascii="GHEA Grapalat" w:hAnsi="GHEA Grapalat" w:cs="Sylfaen"/>
          <w:b/>
          <w:lang w:val="hy-AM"/>
        </w:rPr>
        <w:br w:type="page"/>
      </w:r>
    </w:p>
    <w:p w:rsidR="006E5207" w:rsidRDefault="006E5207" w:rsidP="006E5207">
      <w:pPr>
        <w:pStyle w:val="Heading3"/>
        <w:spacing w:line="240" w:lineRule="auto"/>
        <w:ind w:firstLine="567"/>
        <w:jc w:val="right"/>
        <w:rPr>
          <w:rFonts w:ascii="GHEA Grapalat" w:hAnsi="GHEA Grapalat" w:cs="Arial"/>
          <w:b/>
          <w:i w:val="0"/>
          <w:lang w:val="hy-AM"/>
        </w:rPr>
      </w:pPr>
      <w:r>
        <w:rPr>
          <w:rFonts w:ascii="GHEA Grapalat" w:hAnsi="GHEA Grapalat" w:cs="Sylfaen"/>
          <w:b/>
          <w:i w:val="0"/>
          <w:lang w:val="hy-AM"/>
        </w:rPr>
        <w:lastRenderedPageBreak/>
        <w:t>Հավելված</w:t>
      </w:r>
      <w:r>
        <w:rPr>
          <w:rFonts w:ascii="GHEA Grapalat" w:hAnsi="GHEA Grapalat" w:cs="Arial"/>
          <w:b/>
          <w:i w:val="0"/>
          <w:lang w:val="hy-AM"/>
        </w:rPr>
        <w:t xml:space="preserve"> 1.1</w:t>
      </w:r>
    </w:p>
    <w:p w:rsidR="006E5207" w:rsidRDefault="00E13AC4" w:rsidP="006E5207">
      <w:pPr>
        <w:pStyle w:val="BodyTextIndent3"/>
        <w:spacing w:line="240" w:lineRule="auto"/>
        <w:jc w:val="right"/>
        <w:rPr>
          <w:rFonts w:ascii="GHEA Grapalat" w:hAnsi="GHEA Grapalat" w:cs="Arial"/>
          <w:b/>
          <w:lang w:val="hy-AM"/>
        </w:rPr>
      </w:pPr>
      <w:r>
        <w:rPr>
          <w:rFonts w:ascii="GHEA Grapalat" w:hAnsi="GHEA Grapalat"/>
          <w:lang w:val="af-ZA"/>
        </w:rPr>
        <w:t>ԱՄԶՀՄ-ԳՀԱՊՁԲ-20</w:t>
      </w:r>
      <w:r w:rsidR="00E35E3C" w:rsidRPr="00E35E3C">
        <w:rPr>
          <w:rFonts w:ascii="GHEA Grapalat" w:hAnsi="GHEA Grapalat"/>
          <w:lang w:val="af-ZA"/>
        </w:rPr>
        <w:t>/0</w:t>
      </w:r>
      <w:r>
        <w:rPr>
          <w:rFonts w:ascii="GHEA Grapalat" w:hAnsi="GHEA Grapalat"/>
          <w:lang w:val="af-ZA"/>
        </w:rPr>
        <w:t>1</w:t>
      </w:r>
      <w:r w:rsidR="006E5207">
        <w:rPr>
          <w:rFonts w:ascii="GHEA Grapalat" w:hAnsi="GHEA Grapalat" w:cs="Sylfaen"/>
          <w:b/>
          <w:lang w:val="hy-AM"/>
        </w:rPr>
        <w:t>ծածկագրով</w:t>
      </w:r>
    </w:p>
    <w:p w:rsidR="006E5207" w:rsidRDefault="0069073C" w:rsidP="006E5207">
      <w:pPr>
        <w:pStyle w:val="BodyTextIndent3"/>
        <w:spacing w:line="240" w:lineRule="auto"/>
        <w:jc w:val="right"/>
        <w:rPr>
          <w:rFonts w:ascii="GHEA Grapalat" w:hAnsi="GHEA Grapalat" w:cs="Arial"/>
          <w:b/>
          <w:lang w:val="hy-AM"/>
        </w:rPr>
      </w:pPr>
      <w:r w:rsidRPr="0069073C">
        <w:rPr>
          <w:rFonts w:ascii="GHEA Grapalat" w:hAnsi="GHEA Grapalat" w:cs="Sylfaen"/>
          <w:b/>
          <w:lang w:val="hy-AM"/>
        </w:rPr>
        <w:t xml:space="preserve">Գնանշման հարցման </w:t>
      </w:r>
      <w:r w:rsidR="006E5207">
        <w:rPr>
          <w:rFonts w:ascii="GHEA Grapalat" w:hAnsi="GHEA Grapalat" w:cs="Sylfaen"/>
          <w:b/>
          <w:lang w:val="hy-AM"/>
        </w:rPr>
        <w:t>հրավերի</w:t>
      </w:r>
    </w:p>
    <w:p w:rsidR="006E5207" w:rsidRDefault="006E5207" w:rsidP="006E5207">
      <w:pPr>
        <w:ind w:left="-66"/>
        <w:jc w:val="center"/>
        <w:rPr>
          <w:rFonts w:ascii="GHEA Grapalat" w:hAnsi="GHEA Grapalat"/>
          <w:b/>
          <w:lang w:val="hy-AM"/>
        </w:rPr>
      </w:pPr>
    </w:p>
    <w:p w:rsidR="006E5207" w:rsidRDefault="006E5207" w:rsidP="006E5207">
      <w:pPr>
        <w:pStyle w:val="Heading3"/>
        <w:spacing w:line="240" w:lineRule="auto"/>
        <w:ind w:firstLine="567"/>
        <w:jc w:val="left"/>
        <w:rPr>
          <w:rFonts w:ascii="GHEA Grapalat" w:hAnsi="GHEA Grapalat"/>
          <w:b/>
          <w:lang w:val="hy-AM"/>
        </w:rPr>
      </w:pPr>
    </w:p>
    <w:p w:rsidR="006E5207" w:rsidRDefault="006E5207" w:rsidP="006E5207">
      <w:pPr>
        <w:pStyle w:val="Heading3"/>
        <w:spacing w:line="240" w:lineRule="auto"/>
        <w:ind w:firstLine="567"/>
        <w:rPr>
          <w:rFonts w:ascii="GHEA Grapalat" w:hAnsi="GHEA Grapalat"/>
          <w:b/>
          <w:i w:val="0"/>
          <w:lang w:val="hy-AM"/>
        </w:rPr>
      </w:pPr>
      <w:r>
        <w:rPr>
          <w:rFonts w:ascii="GHEA Grapalat" w:hAnsi="GHEA Grapalat"/>
          <w:b/>
          <w:i w:val="0"/>
          <w:lang w:val="hy-AM"/>
        </w:rPr>
        <w:t>ՆԿԱՐԱԳԻՐ</w:t>
      </w:r>
    </w:p>
    <w:p w:rsidR="006E5207" w:rsidRDefault="006E5207" w:rsidP="006E5207">
      <w:pPr>
        <w:pStyle w:val="Heading3"/>
        <w:spacing w:line="240" w:lineRule="auto"/>
        <w:ind w:firstLine="567"/>
        <w:rPr>
          <w:rFonts w:ascii="GHEA Grapalat" w:hAnsi="GHEA Grapalat"/>
          <w:b/>
          <w:i w:val="0"/>
          <w:lang w:val="hy-AM"/>
        </w:rPr>
      </w:pPr>
      <w:r>
        <w:rPr>
          <w:rFonts w:ascii="GHEA Grapalat" w:hAnsi="GHEA Grapalat"/>
          <w:b/>
          <w:i w:val="0"/>
          <w:lang w:val="hy-AM"/>
        </w:rPr>
        <w:t xml:space="preserve">առաջարկվող ապրանքի ամբողջական </w:t>
      </w:r>
    </w:p>
    <w:p w:rsidR="006E5207" w:rsidRDefault="006E5207" w:rsidP="006E5207">
      <w:pPr>
        <w:pStyle w:val="Heading3"/>
        <w:spacing w:line="240" w:lineRule="auto"/>
        <w:ind w:firstLine="567"/>
        <w:rPr>
          <w:rFonts w:ascii="GHEA Grapalat" w:hAnsi="GHEA Grapalat" w:cs="Arial"/>
          <w:lang w:val="es-ES"/>
        </w:rPr>
      </w:pPr>
    </w:p>
    <w:p w:rsidR="006E5207" w:rsidRDefault="00E35E3C" w:rsidP="006E5207">
      <w:pPr>
        <w:ind w:firstLine="567"/>
        <w:jc w:val="both"/>
        <w:rPr>
          <w:rFonts w:ascii="GHEA Grapalat" w:hAnsi="GHEA Grapalat" w:cs="Arial"/>
          <w:sz w:val="20"/>
          <w:szCs w:val="20"/>
          <w:lang w:val="es-ES"/>
        </w:rPr>
      </w:pPr>
      <w:r>
        <w:rPr>
          <w:rFonts w:ascii="GHEA Grapalat" w:hAnsi="GHEA Grapalat" w:cs="Arial"/>
          <w:sz w:val="20"/>
          <w:szCs w:val="20"/>
          <w:u w:val="single"/>
          <w:lang w:val="es-ES"/>
        </w:rPr>
        <w:tab/>
      </w:r>
      <w:r>
        <w:rPr>
          <w:rFonts w:ascii="GHEA Grapalat" w:hAnsi="GHEA Grapalat" w:cs="Arial"/>
          <w:sz w:val="20"/>
          <w:szCs w:val="20"/>
          <w:u w:val="single"/>
          <w:lang w:val="es-ES"/>
        </w:rPr>
        <w:tab/>
      </w:r>
      <w:r>
        <w:rPr>
          <w:rFonts w:ascii="GHEA Grapalat" w:hAnsi="GHEA Grapalat" w:cs="Arial"/>
          <w:sz w:val="20"/>
          <w:szCs w:val="20"/>
          <w:u w:val="single"/>
          <w:lang w:val="es-ES"/>
        </w:rPr>
        <w:tab/>
      </w:r>
      <w:r>
        <w:rPr>
          <w:rFonts w:ascii="GHEA Grapalat" w:hAnsi="GHEA Grapalat" w:cs="Arial"/>
          <w:sz w:val="20"/>
          <w:szCs w:val="20"/>
          <w:u w:val="single"/>
          <w:lang w:val="es-ES"/>
        </w:rPr>
        <w:tab/>
      </w:r>
      <w:r>
        <w:rPr>
          <w:rFonts w:ascii="GHEA Grapalat" w:hAnsi="GHEA Grapalat" w:cs="Arial"/>
          <w:sz w:val="20"/>
          <w:szCs w:val="20"/>
          <w:u w:val="single"/>
          <w:lang w:val="es-ES"/>
        </w:rPr>
        <w:tab/>
      </w:r>
      <w:r>
        <w:rPr>
          <w:rFonts w:ascii="GHEA Grapalat" w:hAnsi="GHEA Grapalat" w:cs="Arial"/>
          <w:sz w:val="20"/>
          <w:szCs w:val="20"/>
          <w:u w:val="single"/>
          <w:lang w:val="es-ES"/>
        </w:rPr>
        <w:tab/>
      </w:r>
      <w:r>
        <w:rPr>
          <w:rFonts w:ascii="GHEA Grapalat" w:hAnsi="GHEA Grapalat" w:cs="Arial"/>
          <w:sz w:val="20"/>
          <w:szCs w:val="20"/>
          <w:u w:val="single"/>
          <w:lang w:val="es-ES"/>
        </w:rPr>
        <w:tab/>
      </w:r>
      <w:r>
        <w:rPr>
          <w:rFonts w:ascii="GHEA Grapalat" w:hAnsi="GHEA Grapalat" w:cs="Arial"/>
          <w:sz w:val="20"/>
          <w:szCs w:val="20"/>
          <w:u w:val="single"/>
          <w:lang w:val="es-ES"/>
        </w:rPr>
        <w:tab/>
      </w:r>
      <w:r w:rsidR="006E5207">
        <w:rPr>
          <w:rFonts w:ascii="GHEA Grapalat" w:hAnsi="GHEA Grapalat" w:cs="Arial"/>
          <w:sz w:val="20"/>
          <w:szCs w:val="20"/>
          <w:lang w:val="es-ES"/>
        </w:rPr>
        <w:t xml:space="preserve">-ն </w:t>
      </w:r>
      <w:r w:rsidR="00E13AC4">
        <w:rPr>
          <w:rFonts w:ascii="GHEA Grapalat" w:hAnsi="GHEA Grapalat"/>
          <w:sz w:val="20"/>
          <w:szCs w:val="20"/>
          <w:lang w:val="af-ZA"/>
        </w:rPr>
        <w:t>ԱՄԶՀՄ-ԳՀԱՊՁԲ-20/01</w:t>
      </w:r>
    </w:p>
    <w:p w:rsidR="006E5207" w:rsidRPr="00E35E3C" w:rsidRDefault="006E5207" w:rsidP="006E5207">
      <w:pPr>
        <w:jc w:val="both"/>
        <w:rPr>
          <w:rFonts w:ascii="GHEA Grapalat" w:hAnsi="GHEA Grapalat" w:cs="Arial"/>
          <w:sz w:val="20"/>
          <w:szCs w:val="20"/>
          <w:u w:val="single"/>
          <w:lang w:val="es-ES"/>
        </w:rPr>
      </w:pPr>
      <w:r>
        <w:rPr>
          <w:rFonts w:ascii="GHEA Grapalat" w:hAnsi="GHEA Grapalat"/>
          <w:sz w:val="20"/>
          <w:vertAlign w:val="superscript"/>
          <w:lang w:val="hy-AM"/>
        </w:rPr>
        <w:t>մասնակցի անվանումը</w:t>
      </w:r>
    </w:p>
    <w:p w:rsidR="006E5207" w:rsidRDefault="006E5207" w:rsidP="006E5207">
      <w:pPr>
        <w:jc w:val="both"/>
        <w:rPr>
          <w:rFonts w:ascii="GHEA Grapalat" w:hAnsi="GHEA Grapalat"/>
          <w:lang w:val="hy-AM"/>
        </w:rPr>
      </w:pPr>
      <w:r>
        <w:rPr>
          <w:rFonts w:ascii="GHEA Grapalat" w:hAnsi="GHEA Grapalat" w:cs="Arial"/>
          <w:sz w:val="20"/>
          <w:szCs w:val="20"/>
          <w:lang w:val="es-ES"/>
        </w:rPr>
        <w:t xml:space="preserve">ծածկագրով </w:t>
      </w:r>
      <w:r w:rsidR="0069073C">
        <w:rPr>
          <w:rFonts w:ascii="GHEA Grapalat" w:hAnsi="GHEA Grapalat" w:cs="Arial"/>
          <w:sz w:val="20"/>
          <w:szCs w:val="20"/>
          <w:lang w:val="ru-RU"/>
        </w:rPr>
        <w:t>գնանշմանհարցման</w:t>
      </w:r>
      <w:r>
        <w:rPr>
          <w:rFonts w:ascii="GHEA Grapalat" w:hAnsi="GHEA Grapalat" w:cs="Arial"/>
          <w:sz w:val="20"/>
          <w:szCs w:val="20"/>
          <w:lang w:val="es-ES"/>
        </w:rPr>
        <w:t xml:space="preserve"> շրջանակում ըստ չափաբաժինների ստորև ներկայացնում է իր կողմից առաջարկվող ապրանքի ամբողջական նկարագիրը </w:t>
      </w:r>
    </w:p>
    <w:p w:rsidR="006E5207" w:rsidRDefault="006E5207" w:rsidP="006E5207">
      <w:pPr>
        <w:pStyle w:val="Heading3"/>
        <w:spacing w:line="240" w:lineRule="auto"/>
        <w:ind w:firstLine="567"/>
        <w:rPr>
          <w:rFonts w:ascii="GHEA Grapalat" w:hAnsi="GHEA Grapalat" w:cs="Arial"/>
          <w:lang w:val="es-ES"/>
        </w:rPr>
      </w:pPr>
    </w:p>
    <w:p w:rsidR="006E5207" w:rsidRDefault="006E5207" w:rsidP="006E5207">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68"/>
        <w:gridCol w:w="1460"/>
        <w:gridCol w:w="2003"/>
        <w:gridCol w:w="1757"/>
        <w:gridCol w:w="1530"/>
        <w:gridCol w:w="1800"/>
      </w:tblGrid>
      <w:tr w:rsidR="006E5207" w:rsidTr="006E5207">
        <w:tc>
          <w:tcPr>
            <w:tcW w:w="1368" w:type="dxa"/>
            <w:vMerge w:val="restart"/>
            <w:tcBorders>
              <w:top w:val="single" w:sz="4" w:space="0" w:color="auto"/>
              <w:left w:val="single" w:sz="4" w:space="0" w:color="auto"/>
              <w:bottom w:val="single" w:sz="4" w:space="0" w:color="auto"/>
              <w:right w:val="single" w:sz="4" w:space="0" w:color="auto"/>
            </w:tcBorders>
            <w:vAlign w:val="center"/>
            <w:hideMark/>
          </w:tcPr>
          <w:p w:rsidR="006E5207" w:rsidRDefault="006E5207">
            <w:pPr>
              <w:jc w:val="center"/>
              <w:rPr>
                <w:rFonts w:ascii="GHEA Grapalat" w:hAnsi="GHEA Grapalat"/>
                <w:b/>
                <w:bCs/>
                <w:sz w:val="16"/>
                <w:szCs w:val="18"/>
                <w:lang w:val="es-ES"/>
              </w:rPr>
            </w:pPr>
            <w:r>
              <w:rPr>
                <w:rFonts w:ascii="GHEA Grapalat" w:hAnsi="GHEA Grapalat"/>
                <w:b/>
                <w:bCs/>
                <w:sz w:val="16"/>
                <w:szCs w:val="18"/>
                <w:lang w:val="es-ES"/>
              </w:rPr>
              <w:t>Չափաբաժնի համար</w:t>
            </w:r>
          </w:p>
        </w:tc>
        <w:tc>
          <w:tcPr>
            <w:tcW w:w="8550" w:type="dxa"/>
            <w:gridSpan w:val="5"/>
            <w:tcBorders>
              <w:top w:val="single" w:sz="4" w:space="0" w:color="auto"/>
              <w:left w:val="single" w:sz="4" w:space="0" w:color="auto"/>
              <w:bottom w:val="single" w:sz="4" w:space="0" w:color="auto"/>
              <w:right w:val="single" w:sz="4" w:space="0" w:color="auto"/>
            </w:tcBorders>
            <w:vAlign w:val="center"/>
            <w:hideMark/>
          </w:tcPr>
          <w:p w:rsidR="006E5207" w:rsidRDefault="006E5207">
            <w:pPr>
              <w:jc w:val="center"/>
              <w:rPr>
                <w:rFonts w:ascii="GHEA Grapalat" w:hAnsi="GHEA Grapalat"/>
                <w:b/>
                <w:bCs/>
                <w:sz w:val="16"/>
                <w:szCs w:val="18"/>
                <w:lang w:val="es-ES"/>
              </w:rPr>
            </w:pPr>
            <w:r>
              <w:rPr>
                <w:rFonts w:ascii="GHEA Grapalat" w:hAnsi="GHEA Grapalat"/>
                <w:b/>
                <w:bCs/>
                <w:sz w:val="16"/>
                <w:szCs w:val="18"/>
                <w:lang w:val="es-ES"/>
              </w:rPr>
              <w:t>Առաջարկվող ապրանքի</w:t>
            </w:r>
          </w:p>
        </w:tc>
      </w:tr>
      <w:tr w:rsidR="006E5207" w:rsidTr="006E5207">
        <w:tc>
          <w:tcPr>
            <w:tcW w:w="0" w:type="auto"/>
            <w:vMerge/>
            <w:tcBorders>
              <w:top w:val="single" w:sz="4" w:space="0" w:color="auto"/>
              <w:left w:val="single" w:sz="4" w:space="0" w:color="auto"/>
              <w:bottom w:val="single" w:sz="4" w:space="0" w:color="auto"/>
              <w:right w:val="single" w:sz="4" w:space="0" w:color="auto"/>
            </w:tcBorders>
            <w:vAlign w:val="center"/>
            <w:hideMark/>
          </w:tcPr>
          <w:p w:rsidR="006E5207" w:rsidRDefault="006E5207">
            <w:pPr>
              <w:rPr>
                <w:rFonts w:ascii="GHEA Grapalat" w:hAnsi="GHEA Grapalat"/>
                <w:b/>
                <w:bCs/>
                <w:sz w:val="16"/>
                <w:szCs w:val="18"/>
                <w:lang w:val="es-ES"/>
              </w:rPr>
            </w:pPr>
          </w:p>
        </w:tc>
        <w:tc>
          <w:tcPr>
            <w:tcW w:w="1460" w:type="dxa"/>
            <w:tcBorders>
              <w:top w:val="single" w:sz="4" w:space="0" w:color="auto"/>
              <w:left w:val="single" w:sz="4" w:space="0" w:color="auto"/>
              <w:bottom w:val="single" w:sz="4" w:space="0" w:color="auto"/>
              <w:right w:val="single" w:sz="4" w:space="0" w:color="auto"/>
            </w:tcBorders>
            <w:vAlign w:val="center"/>
            <w:hideMark/>
          </w:tcPr>
          <w:p w:rsidR="006E5207" w:rsidRDefault="006E5207">
            <w:pPr>
              <w:jc w:val="center"/>
              <w:rPr>
                <w:rFonts w:ascii="GHEA Grapalat" w:hAnsi="GHEA Grapalat"/>
                <w:b/>
                <w:bCs/>
                <w:sz w:val="16"/>
                <w:szCs w:val="18"/>
                <w:lang w:val="es-ES"/>
              </w:rPr>
            </w:pPr>
            <w:r>
              <w:rPr>
                <w:rFonts w:ascii="GHEA Grapalat" w:hAnsi="GHEA Grapalat"/>
                <w:b/>
                <w:bCs/>
                <w:sz w:val="16"/>
                <w:szCs w:val="18"/>
              </w:rPr>
              <w:t>ֆ</w:t>
            </w:r>
            <w:r>
              <w:rPr>
                <w:rFonts w:ascii="GHEA Grapalat" w:hAnsi="GHEA Grapalat"/>
                <w:b/>
                <w:bCs/>
                <w:sz w:val="16"/>
                <w:szCs w:val="18"/>
                <w:lang w:val="hy-AM"/>
              </w:rPr>
              <w:t>իրմային անվանումը</w:t>
            </w:r>
          </w:p>
        </w:tc>
        <w:tc>
          <w:tcPr>
            <w:tcW w:w="2003" w:type="dxa"/>
            <w:tcBorders>
              <w:top w:val="single" w:sz="4" w:space="0" w:color="auto"/>
              <w:left w:val="single" w:sz="4" w:space="0" w:color="auto"/>
              <w:bottom w:val="single" w:sz="4" w:space="0" w:color="auto"/>
              <w:right w:val="single" w:sz="4" w:space="0" w:color="auto"/>
            </w:tcBorders>
            <w:vAlign w:val="center"/>
            <w:hideMark/>
          </w:tcPr>
          <w:p w:rsidR="006E5207" w:rsidRDefault="006E5207">
            <w:pPr>
              <w:jc w:val="center"/>
              <w:rPr>
                <w:rFonts w:ascii="GHEA Grapalat" w:hAnsi="GHEA Grapalat"/>
                <w:b/>
                <w:bCs/>
                <w:sz w:val="16"/>
                <w:szCs w:val="18"/>
                <w:lang w:val="es-ES"/>
              </w:rPr>
            </w:pPr>
            <w:r>
              <w:rPr>
                <w:rFonts w:ascii="GHEA Grapalat" w:hAnsi="GHEA Grapalat"/>
                <w:b/>
                <w:bCs/>
                <w:sz w:val="16"/>
                <w:szCs w:val="18"/>
                <w:lang w:val="es-ES"/>
              </w:rPr>
              <w:t>ապրանքային նշանը</w:t>
            </w:r>
          </w:p>
        </w:tc>
        <w:tc>
          <w:tcPr>
            <w:tcW w:w="1757" w:type="dxa"/>
            <w:tcBorders>
              <w:top w:val="single" w:sz="4" w:space="0" w:color="auto"/>
              <w:left w:val="single" w:sz="4" w:space="0" w:color="auto"/>
              <w:bottom w:val="single" w:sz="4" w:space="0" w:color="auto"/>
              <w:right w:val="single" w:sz="4" w:space="0" w:color="auto"/>
            </w:tcBorders>
            <w:vAlign w:val="center"/>
            <w:hideMark/>
          </w:tcPr>
          <w:p w:rsidR="006E5207" w:rsidRDefault="006E5207">
            <w:pPr>
              <w:jc w:val="center"/>
              <w:rPr>
                <w:rFonts w:ascii="GHEA Grapalat" w:hAnsi="GHEA Grapalat"/>
                <w:b/>
                <w:bCs/>
                <w:sz w:val="16"/>
                <w:szCs w:val="18"/>
                <w:lang w:val="hy-AM"/>
              </w:rPr>
            </w:pPr>
            <w:r>
              <w:rPr>
                <w:rFonts w:ascii="GHEA Grapalat" w:hAnsi="GHEA Grapalat"/>
                <w:b/>
                <w:bCs/>
                <w:sz w:val="16"/>
                <w:szCs w:val="18"/>
                <w:lang w:val="hy-AM"/>
              </w:rPr>
              <w:t>մակնիշը</w:t>
            </w:r>
          </w:p>
        </w:tc>
        <w:tc>
          <w:tcPr>
            <w:tcW w:w="1530" w:type="dxa"/>
            <w:tcBorders>
              <w:top w:val="single" w:sz="4" w:space="0" w:color="auto"/>
              <w:left w:val="single" w:sz="4" w:space="0" w:color="auto"/>
              <w:bottom w:val="single" w:sz="4" w:space="0" w:color="auto"/>
              <w:right w:val="single" w:sz="4" w:space="0" w:color="auto"/>
            </w:tcBorders>
            <w:vAlign w:val="center"/>
            <w:hideMark/>
          </w:tcPr>
          <w:p w:rsidR="006E5207" w:rsidRDefault="006E5207">
            <w:pPr>
              <w:jc w:val="center"/>
              <w:rPr>
                <w:rFonts w:ascii="GHEA Grapalat" w:hAnsi="GHEA Grapalat"/>
                <w:b/>
                <w:bCs/>
                <w:sz w:val="16"/>
                <w:szCs w:val="18"/>
                <w:lang w:val="es-ES"/>
              </w:rPr>
            </w:pPr>
            <w:r>
              <w:rPr>
                <w:rFonts w:ascii="GHEA Grapalat" w:hAnsi="GHEA Grapalat"/>
                <w:b/>
                <w:bCs/>
                <w:sz w:val="16"/>
                <w:szCs w:val="18"/>
                <w:lang w:val="es-ES"/>
              </w:rPr>
              <w:t>արտադրողի անվանումը</w:t>
            </w:r>
          </w:p>
        </w:tc>
        <w:tc>
          <w:tcPr>
            <w:tcW w:w="1800" w:type="dxa"/>
            <w:tcBorders>
              <w:top w:val="single" w:sz="4" w:space="0" w:color="auto"/>
              <w:left w:val="single" w:sz="4" w:space="0" w:color="auto"/>
              <w:bottom w:val="single" w:sz="4" w:space="0" w:color="auto"/>
              <w:right w:val="single" w:sz="4" w:space="0" w:color="auto"/>
            </w:tcBorders>
            <w:vAlign w:val="center"/>
            <w:hideMark/>
          </w:tcPr>
          <w:p w:rsidR="006E5207" w:rsidRDefault="006E5207">
            <w:pPr>
              <w:jc w:val="center"/>
              <w:rPr>
                <w:rFonts w:ascii="GHEA Grapalat" w:hAnsi="GHEA Grapalat"/>
                <w:b/>
                <w:bCs/>
                <w:sz w:val="16"/>
                <w:szCs w:val="18"/>
                <w:lang w:val="es-ES"/>
              </w:rPr>
            </w:pPr>
            <w:r>
              <w:rPr>
                <w:rFonts w:ascii="GHEA Grapalat" w:hAnsi="GHEA Grapalat"/>
                <w:b/>
                <w:bCs/>
                <w:sz w:val="16"/>
                <w:szCs w:val="18"/>
                <w:lang w:val="es-ES"/>
              </w:rPr>
              <w:t>տեխնիկական բնութագրերը</w:t>
            </w:r>
          </w:p>
        </w:tc>
      </w:tr>
      <w:tr w:rsidR="006E5207" w:rsidTr="006E5207">
        <w:tc>
          <w:tcPr>
            <w:tcW w:w="1368" w:type="dxa"/>
            <w:tcBorders>
              <w:top w:val="single" w:sz="4" w:space="0" w:color="auto"/>
              <w:left w:val="single" w:sz="4" w:space="0" w:color="auto"/>
              <w:bottom w:val="single" w:sz="4" w:space="0" w:color="auto"/>
              <w:right w:val="single" w:sz="4" w:space="0" w:color="auto"/>
            </w:tcBorders>
          </w:tcPr>
          <w:p w:rsidR="006E5207" w:rsidRDefault="006E5207">
            <w:pPr>
              <w:pStyle w:val="Heading3"/>
              <w:spacing w:line="240" w:lineRule="auto"/>
              <w:jc w:val="left"/>
              <w:rPr>
                <w:rFonts w:ascii="GHEA Grapalat" w:hAnsi="GHEA Grapalat"/>
                <w:b/>
                <w:lang w:val="hy-AM"/>
              </w:rPr>
            </w:pPr>
          </w:p>
        </w:tc>
        <w:tc>
          <w:tcPr>
            <w:tcW w:w="1460" w:type="dxa"/>
            <w:tcBorders>
              <w:top w:val="single" w:sz="4" w:space="0" w:color="auto"/>
              <w:left w:val="single" w:sz="4" w:space="0" w:color="auto"/>
              <w:bottom w:val="single" w:sz="4" w:space="0" w:color="auto"/>
              <w:right w:val="single" w:sz="4" w:space="0" w:color="auto"/>
            </w:tcBorders>
          </w:tcPr>
          <w:p w:rsidR="006E5207" w:rsidRDefault="006E5207">
            <w:pPr>
              <w:pStyle w:val="Heading3"/>
              <w:spacing w:line="240" w:lineRule="auto"/>
              <w:jc w:val="left"/>
              <w:rPr>
                <w:rFonts w:ascii="GHEA Grapalat" w:hAnsi="GHEA Grapalat"/>
                <w:b/>
                <w:lang w:val="hy-AM"/>
              </w:rPr>
            </w:pPr>
          </w:p>
        </w:tc>
        <w:tc>
          <w:tcPr>
            <w:tcW w:w="2003" w:type="dxa"/>
            <w:tcBorders>
              <w:top w:val="single" w:sz="4" w:space="0" w:color="auto"/>
              <w:left w:val="single" w:sz="4" w:space="0" w:color="auto"/>
              <w:bottom w:val="single" w:sz="4" w:space="0" w:color="auto"/>
              <w:right w:val="single" w:sz="4" w:space="0" w:color="auto"/>
            </w:tcBorders>
          </w:tcPr>
          <w:p w:rsidR="006E5207" w:rsidRDefault="006E5207">
            <w:pPr>
              <w:pStyle w:val="Heading3"/>
              <w:spacing w:line="240" w:lineRule="auto"/>
              <w:jc w:val="left"/>
              <w:rPr>
                <w:rFonts w:ascii="GHEA Grapalat" w:hAnsi="GHEA Grapalat"/>
                <w:b/>
                <w:lang w:val="hy-AM"/>
              </w:rPr>
            </w:pPr>
          </w:p>
        </w:tc>
        <w:tc>
          <w:tcPr>
            <w:tcW w:w="1757" w:type="dxa"/>
            <w:tcBorders>
              <w:top w:val="single" w:sz="4" w:space="0" w:color="auto"/>
              <w:left w:val="single" w:sz="4" w:space="0" w:color="auto"/>
              <w:bottom w:val="single" w:sz="4" w:space="0" w:color="auto"/>
              <w:right w:val="single" w:sz="4" w:space="0" w:color="auto"/>
            </w:tcBorders>
          </w:tcPr>
          <w:p w:rsidR="006E5207" w:rsidRDefault="006E5207">
            <w:pPr>
              <w:pStyle w:val="Heading3"/>
              <w:spacing w:line="240" w:lineRule="auto"/>
              <w:jc w:val="left"/>
              <w:rPr>
                <w:rFonts w:ascii="GHEA Grapalat" w:hAnsi="GHEA Grapalat"/>
                <w:b/>
                <w:lang w:val="hy-AM"/>
              </w:rPr>
            </w:pPr>
          </w:p>
        </w:tc>
        <w:tc>
          <w:tcPr>
            <w:tcW w:w="1530" w:type="dxa"/>
            <w:tcBorders>
              <w:top w:val="single" w:sz="4" w:space="0" w:color="auto"/>
              <w:left w:val="single" w:sz="4" w:space="0" w:color="auto"/>
              <w:bottom w:val="single" w:sz="4" w:space="0" w:color="auto"/>
              <w:right w:val="single" w:sz="4" w:space="0" w:color="auto"/>
            </w:tcBorders>
          </w:tcPr>
          <w:p w:rsidR="006E5207" w:rsidRDefault="006E5207">
            <w:pPr>
              <w:pStyle w:val="Heading3"/>
              <w:spacing w:line="240" w:lineRule="auto"/>
              <w:jc w:val="left"/>
              <w:rPr>
                <w:rFonts w:ascii="GHEA Grapalat" w:hAnsi="GHEA Grapalat"/>
                <w:b/>
                <w:lang w:val="hy-AM"/>
              </w:rPr>
            </w:pPr>
          </w:p>
        </w:tc>
        <w:tc>
          <w:tcPr>
            <w:tcW w:w="1800" w:type="dxa"/>
            <w:tcBorders>
              <w:top w:val="single" w:sz="4" w:space="0" w:color="auto"/>
              <w:left w:val="single" w:sz="4" w:space="0" w:color="auto"/>
              <w:bottom w:val="single" w:sz="4" w:space="0" w:color="auto"/>
              <w:right w:val="single" w:sz="4" w:space="0" w:color="auto"/>
            </w:tcBorders>
          </w:tcPr>
          <w:p w:rsidR="006E5207" w:rsidRDefault="006E5207">
            <w:pPr>
              <w:pStyle w:val="Heading3"/>
              <w:spacing w:line="240" w:lineRule="auto"/>
              <w:jc w:val="left"/>
              <w:rPr>
                <w:rFonts w:ascii="GHEA Grapalat" w:hAnsi="GHEA Grapalat"/>
                <w:b/>
                <w:lang w:val="hy-AM"/>
              </w:rPr>
            </w:pPr>
          </w:p>
        </w:tc>
      </w:tr>
      <w:tr w:rsidR="006E5207" w:rsidTr="006E5207">
        <w:tc>
          <w:tcPr>
            <w:tcW w:w="1368" w:type="dxa"/>
            <w:tcBorders>
              <w:top w:val="single" w:sz="4" w:space="0" w:color="auto"/>
              <w:left w:val="single" w:sz="4" w:space="0" w:color="auto"/>
              <w:bottom w:val="single" w:sz="4" w:space="0" w:color="auto"/>
              <w:right w:val="single" w:sz="4" w:space="0" w:color="auto"/>
            </w:tcBorders>
          </w:tcPr>
          <w:p w:rsidR="006E5207" w:rsidRDefault="006E5207">
            <w:pPr>
              <w:pStyle w:val="Heading3"/>
              <w:spacing w:line="240" w:lineRule="auto"/>
              <w:jc w:val="left"/>
              <w:rPr>
                <w:rFonts w:ascii="GHEA Grapalat" w:hAnsi="GHEA Grapalat"/>
                <w:b/>
                <w:lang w:val="hy-AM"/>
              </w:rPr>
            </w:pPr>
          </w:p>
        </w:tc>
        <w:tc>
          <w:tcPr>
            <w:tcW w:w="1460" w:type="dxa"/>
            <w:tcBorders>
              <w:top w:val="single" w:sz="4" w:space="0" w:color="auto"/>
              <w:left w:val="single" w:sz="4" w:space="0" w:color="auto"/>
              <w:bottom w:val="single" w:sz="4" w:space="0" w:color="auto"/>
              <w:right w:val="single" w:sz="4" w:space="0" w:color="auto"/>
            </w:tcBorders>
          </w:tcPr>
          <w:p w:rsidR="006E5207" w:rsidRDefault="006E5207">
            <w:pPr>
              <w:pStyle w:val="Heading3"/>
              <w:spacing w:line="240" w:lineRule="auto"/>
              <w:jc w:val="left"/>
              <w:rPr>
                <w:rFonts w:ascii="GHEA Grapalat" w:hAnsi="GHEA Grapalat"/>
                <w:b/>
                <w:lang w:val="hy-AM"/>
              </w:rPr>
            </w:pPr>
          </w:p>
        </w:tc>
        <w:tc>
          <w:tcPr>
            <w:tcW w:w="2003" w:type="dxa"/>
            <w:tcBorders>
              <w:top w:val="single" w:sz="4" w:space="0" w:color="auto"/>
              <w:left w:val="single" w:sz="4" w:space="0" w:color="auto"/>
              <w:bottom w:val="single" w:sz="4" w:space="0" w:color="auto"/>
              <w:right w:val="single" w:sz="4" w:space="0" w:color="auto"/>
            </w:tcBorders>
          </w:tcPr>
          <w:p w:rsidR="006E5207" w:rsidRDefault="006E5207">
            <w:pPr>
              <w:pStyle w:val="Heading3"/>
              <w:spacing w:line="240" w:lineRule="auto"/>
              <w:jc w:val="left"/>
              <w:rPr>
                <w:rFonts w:ascii="GHEA Grapalat" w:hAnsi="GHEA Grapalat"/>
                <w:b/>
                <w:lang w:val="hy-AM"/>
              </w:rPr>
            </w:pPr>
          </w:p>
        </w:tc>
        <w:tc>
          <w:tcPr>
            <w:tcW w:w="1757" w:type="dxa"/>
            <w:tcBorders>
              <w:top w:val="single" w:sz="4" w:space="0" w:color="auto"/>
              <w:left w:val="single" w:sz="4" w:space="0" w:color="auto"/>
              <w:bottom w:val="single" w:sz="4" w:space="0" w:color="auto"/>
              <w:right w:val="single" w:sz="4" w:space="0" w:color="auto"/>
            </w:tcBorders>
          </w:tcPr>
          <w:p w:rsidR="006E5207" w:rsidRDefault="006E5207">
            <w:pPr>
              <w:pStyle w:val="Heading3"/>
              <w:spacing w:line="240" w:lineRule="auto"/>
              <w:jc w:val="left"/>
              <w:rPr>
                <w:rFonts w:ascii="GHEA Grapalat" w:hAnsi="GHEA Grapalat"/>
                <w:b/>
                <w:lang w:val="hy-AM"/>
              </w:rPr>
            </w:pPr>
          </w:p>
        </w:tc>
        <w:tc>
          <w:tcPr>
            <w:tcW w:w="1530" w:type="dxa"/>
            <w:tcBorders>
              <w:top w:val="single" w:sz="4" w:space="0" w:color="auto"/>
              <w:left w:val="single" w:sz="4" w:space="0" w:color="auto"/>
              <w:bottom w:val="single" w:sz="4" w:space="0" w:color="auto"/>
              <w:right w:val="single" w:sz="4" w:space="0" w:color="auto"/>
            </w:tcBorders>
          </w:tcPr>
          <w:p w:rsidR="006E5207" w:rsidRDefault="006E5207">
            <w:pPr>
              <w:pStyle w:val="Heading3"/>
              <w:spacing w:line="240" w:lineRule="auto"/>
              <w:jc w:val="left"/>
              <w:rPr>
                <w:rFonts w:ascii="GHEA Grapalat" w:hAnsi="GHEA Grapalat"/>
                <w:b/>
                <w:lang w:val="hy-AM"/>
              </w:rPr>
            </w:pPr>
          </w:p>
        </w:tc>
        <w:tc>
          <w:tcPr>
            <w:tcW w:w="1800" w:type="dxa"/>
            <w:tcBorders>
              <w:top w:val="single" w:sz="4" w:space="0" w:color="auto"/>
              <w:left w:val="single" w:sz="4" w:space="0" w:color="auto"/>
              <w:bottom w:val="single" w:sz="4" w:space="0" w:color="auto"/>
              <w:right w:val="single" w:sz="4" w:space="0" w:color="auto"/>
            </w:tcBorders>
          </w:tcPr>
          <w:p w:rsidR="006E5207" w:rsidRDefault="006E5207">
            <w:pPr>
              <w:pStyle w:val="Heading3"/>
              <w:spacing w:line="240" w:lineRule="auto"/>
              <w:jc w:val="left"/>
              <w:rPr>
                <w:rFonts w:ascii="GHEA Grapalat" w:hAnsi="GHEA Grapalat"/>
                <w:b/>
                <w:lang w:val="hy-AM"/>
              </w:rPr>
            </w:pPr>
          </w:p>
        </w:tc>
      </w:tr>
      <w:tr w:rsidR="006E5207" w:rsidTr="006E5207">
        <w:tc>
          <w:tcPr>
            <w:tcW w:w="1368" w:type="dxa"/>
            <w:tcBorders>
              <w:top w:val="single" w:sz="4" w:space="0" w:color="auto"/>
              <w:left w:val="single" w:sz="4" w:space="0" w:color="auto"/>
              <w:bottom w:val="single" w:sz="4" w:space="0" w:color="auto"/>
              <w:right w:val="single" w:sz="4" w:space="0" w:color="auto"/>
            </w:tcBorders>
          </w:tcPr>
          <w:p w:rsidR="006E5207" w:rsidRDefault="006E5207">
            <w:pPr>
              <w:pStyle w:val="Heading3"/>
              <w:spacing w:line="240" w:lineRule="auto"/>
              <w:jc w:val="left"/>
              <w:rPr>
                <w:rFonts w:ascii="GHEA Grapalat" w:hAnsi="GHEA Grapalat"/>
                <w:b/>
                <w:lang w:val="hy-AM"/>
              </w:rPr>
            </w:pPr>
          </w:p>
        </w:tc>
        <w:tc>
          <w:tcPr>
            <w:tcW w:w="1460" w:type="dxa"/>
            <w:tcBorders>
              <w:top w:val="single" w:sz="4" w:space="0" w:color="auto"/>
              <w:left w:val="single" w:sz="4" w:space="0" w:color="auto"/>
              <w:bottom w:val="single" w:sz="4" w:space="0" w:color="auto"/>
              <w:right w:val="single" w:sz="4" w:space="0" w:color="auto"/>
            </w:tcBorders>
          </w:tcPr>
          <w:p w:rsidR="006E5207" w:rsidRDefault="006E5207">
            <w:pPr>
              <w:pStyle w:val="Heading3"/>
              <w:spacing w:line="240" w:lineRule="auto"/>
              <w:jc w:val="left"/>
              <w:rPr>
                <w:rFonts w:ascii="GHEA Grapalat" w:hAnsi="GHEA Grapalat"/>
                <w:b/>
                <w:lang w:val="hy-AM"/>
              </w:rPr>
            </w:pPr>
          </w:p>
        </w:tc>
        <w:tc>
          <w:tcPr>
            <w:tcW w:w="2003" w:type="dxa"/>
            <w:tcBorders>
              <w:top w:val="single" w:sz="4" w:space="0" w:color="auto"/>
              <w:left w:val="single" w:sz="4" w:space="0" w:color="auto"/>
              <w:bottom w:val="single" w:sz="4" w:space="0" w:color="auto"/>
              <w:right w:val="single" w:sz="4" w:space="0" w:color="auto"/>
            </w:tcBorders>
          </w:tcPr>
          <w:p w:rsidR="006E5207" w:rsidRDefault="006E5207">
            <w:pPr>
              <w:pStyle w:val="Heading3"/>
              <w:spacing w:line="240" w:lineRule="auto"/>
              <w:jc w:val="left"/>
              <w:rPr>
                <w:rFonts w:ascii="GHEA Grapalat" w:hAnsi="GHEA Grapalat"/>
                <w:b/>
                <w:lang w:val="hy-AM"/>
              </w:rPr>
            </w:pPr>
          </w:p>
        </w:tc>
        <w:tc>
          <w:tcPr>
            <w:tcW w:w="1757" w:type="dxa"/>
            <w:tcBorders>
              <w:top w:val="single" w:sz="4" w:space="0" w:color="auto"/>
              <w:left w:val="single" w:sz="4" w:space="0" w:color="auto"/>
              <w:bottom w:val="single" w:sz="4" w:space="0" w:color="auto"/>
              <w:right w:val="single" w:sz="4" w:space="0" w:color="auto"/>
            </w:tcBorders>
          </w:tcPr>
          <w:p w:rsidR="006E5207" w:rsidRDefault="006E5207">
            <w:pPr>
              <w:pStyle w:val="Heading3"/>
              <w:spacing w:line="240" w:lineRule="auto"/>
              <w:jc w:val="left"/>
              <w:rPr>
                <w:rFonts w:ascii="GHEA Grapalat" w:hAnsi="GHEA Grapalat"/>
                <w:b/>
                <w:lang w:val="hy-AM"/>
              </w:rPr>
            </w:pPr>
          </w:p>
        </w:tc>
        <w:tc>
          <w:tcPr>
            <w:tcW w:w="1530" w:type="dxa"/>
            <w:tcBorders>
              <w:top w:val="single" w:sz="4" w:space="0" w:color="auto"/>
              <w:left w:val="single" w:sz="4" w:space="0" w:color="auto"/>
              <w:bottom w:val="single" w:sz="4" w:space="0" w:color="auto"/>
              <w:right w:val="single" w:sz="4" w:space="0" w:color="auto"/>
            </w:tcBorders>
          </w:tcPr>
          <w:p w:rsidR="006E5207" w:rsidRDefault="006E5207">
            <w:pPr>
              <w:pStyle w:val="Heading3"/>
              <w:spacing w:line="240" w:lineRule="auto"/>
              <w:jc w:val="left"/>
              <w:rPr>
                <w:rFonts w:ascii="GHEA Grapalat" w:hAnsi="GHEA Grapalat"/>
                <w:b/>
                <w:lang w:val="hy-AM"/>
              </w:rPr>
            </w:pPr>
          </w:p>
        </w:tc>
        <w:tc>
          <w:tcPr>
            <w:tcW w:w="1800" w:type="dxa"/>
            <w:tcBorders>
              <w:top w:val="single" w:sz="4" w:space="0" w:color="auto"/>
              <w:left w:val="single" w:sz="4" w:space="0" w:color="auto"/>
              <w:bottom w:val="single" w:sz="4" w:space="0" w:color="auto"/>
              <w:right w:val="single" w:sz="4" w:space="0" w:color="auto"/>
            </w:tcBorders>
          </w:tcPr>
          <w:p w:rsidR="006E5207" w:rsidRDefault="006E5207">
            <w:pPr>
              <w:pStyle w:val="Heading3"/>
              <w:spacing w:line="240" w:lineRule="auto"/>
              <w:jc w:val="left"/>
              <w:rPr>
                <w:rFonts w:ascii="GHEA Grapalat" w:hAnsi="GHEA Grapalat"/>
                <w:b/>
                <w:lang w:val="hy-AM"/>
              </w:rPr>
            </w:pPr>
          </w:p>
        </w:tc>
      </w:tr>
    </w:tbl>
    <w:p w:rsidR="006E5207" w:rsidRDefault="006E5207" w:rsidP="006E5207">
      <w:pPr>
        <w:pStyle w:val="Heading3"/>
        <w:spacing w:line="240" w:lineRule="auto"/>
        <w:ind w:firstLine="567"/>
        <w:jc w:val="left"/>
        <w:rPr>
          <w:rFonts w:ascii="GHEA Grapalat" w:hAnsi="GHEA Grapalat"/>
          <w:b/>
          <w:lang w:val="en-US"/>
        </w:rPr>
      </w:pPr>
    </w:p>
    <w:p w:rsidR="006E5207" w:rsidRDefault="006E5207" w:rsidP="006E5207">
      <w:pPr>
        <w:pStyle w:val="Heading3"/>
        <w:spacing w:line="240" w:lineRule="auto"/>
        <w:ind w:firstLine="567"/>
        <w:jc w:val="left"/>
        <w:rPr>
          <w:rFonts w:ascii="GHEA Grapalat" w:hAnsi="GHEA Grapalat"/>
          <w:b/>
          <w:lang w:val="en-US"/>
        </w:rPr>
      </w:pPr>
    </w:p>
    <w:p w:rsidR="006E5207" w:rsidRDefault="006E5207" w:rsidP="006E5207">
      <w:pPr>
        <w:pStyle w:val="Heading3"/>
        <w:spacing w:line="240" w:lineRule="auto"/>
        <w:ind w:firstLine="567"/>
        <w:jc w:val="left"/>
        <w:rPr>
          <w:rFonts w:ascii="GHEA Grapalat" w:hAnsi="GHEA Grapalat"/>
          <w:b/>
          <w:lang w:val="en-US"/>
        </w:rPr>
      </w:pPr>
    </w:p>
    <w:p w:rsidR="006E5207" w:rsidRDefault="006E5207" w:rsidP="006E5207">
      <w:pPr>
        <w:pStyle w:val="Heading3"/>
        <w:spacing w:line="240" w:lineRule="auto"/>
        <w:ind w:firstLine="567"/>
        <w:jc w:val="left"/>
        <w:rPr>
          <w:rFonts w:ascii="GHEA Grapalat" w:hAnsi="GHEA Grapalat"/>
          <w:b/>
          <w:lang w:val="en-US"/>
        </w:rPr>
      </w:pPr>
    </w:p>
    <w:p w:rsidR="006E5207" w:rsidRDefault="006E5207" w:rsidP="006E5207">
      <w:pPr>
        <w:rPr>
          <w:rFonts w:ascii="GHEA Grapalat" w:hAnsi="GHEA Grapalat"/>
          <w:sz w:val="20"/>
          <w:lang w:val="es-ES"/>
        </w:rPr>
      </w:pPr>
    </w:p>
    <w:p w:rsidR="006E5207" w:rsidRDefault="006E5207" w:rsidP="006E5207">
      <w:pPr>
        <w:jc w:val="both"/>
        <w:rPr>
          <w:rFonts w:ascii="GHEA Grapalat" w:hAnsi="GHEA Grapalat"/>
          <w:sz w:val="20"/>
          <w:u w:val="single"/>
        </w:rPr>
      </w:pPr>
      <w:r>
        <w:rPr>
          <w:rFonts w:ascii="GHEA Grapalat" w:hAnsi="GHEA Grapalat"/>
          <w:sz w:val="20"/>
          <w:u w:val="single"/>
        </w:rPr>
        <w:tab/>
      </w:r>
      <w:r>
        <w:rPr>
          <w:rFonts w:ascii="GHEA Grapalat" w:hAnsi="GHEA Grapalat"/>
          <w:sz w:val="20"/>
          <w:u w:val="single"/>
        </w:rPr>
        <w:tab/>
      </w:r>
      <w:r>
        <w:rPr>
          <w:rFonts w:ascii="GHEA Grapalat" w:hAnsi="GHEA Grapalat"/>
          <w:sz w:val="20"/>
          <w:u w:val="single"/>
        </w:rPr>
        <w:tab/>
      </w:r>
      <w:r>
        <w:rPr>
          <w:rFonts w:ascii="GHEA Grapalat" w:hAnsi="GHEA Grapalat"/>
          <w:sz w:val="20"/>
          <w:u w:val="single"/>
        </w:rPr>
        <w:tab/>
      </w:r>
      <w:r>
        <w:rPr>
          <w:rFonts w:ascii="GHEA Grapalat" w:hAnsi="GHEA Grapalat"/>
          <w:sz w:val="20"/>
          <w:u w:val="single"/>
        </w:rPr>
        <w:tab/>
      </w:r>
      <w:r>
        <w:rPr>
          <w:rFonts w:ascii="GHEA Grapalat" w:hAnsi="GHEA Grapalat"/>
          <w:sz w:val="20"/>
          <w:u w:val="single"/>
        </w:rPr>
        <w:tab/>
      </w:r>
      <w:r>
        <w:rPr>
          <w:rFonts w:ascii="GHEA Grapalat" w:hAnsi="GHEA Grapalat"/>
          <w:sz w:val="20"/>
          <w:u w:val="single"/>
        </w:rPr>
        <w:tab/>
      </w:r>
      <w:r>
        <w:rPr>
          <w:rFonts w:ascii="GHEA Grapalat" w:hAnsi="GHEA Grapalat"/>
          <w:sz w:val="20"/>
          <w:u w:val="single"/>
        </w:rPr>
        <w:tab/>
      </w:r>
      <w:r>
        <w:rPr>
          <w:rFonts w:ascii="GHEA Grapalat" w:hAnsi="GHEA Grapalat"/>
          <w:sz w:val="20"/>
          <w:u w:val="single"/>
        </w:rPr>
        <w:tab/>
      </w:r>
      <w:r>
        <w:rPr>
          <w:rFonts w:ascii="GHEA Grapalat" w:hAnsi="GHEA Grapalat"/>
          <w:sz w:val="20"/>
        </w:rPr>
        <w:tab/>
      </w:r>
      <w:r>
        <w:rPr>
          <w:rFonts w:ascii="GHEA Grapalat" w:hAnsi="GHEA Grapalat"/>
          <w:sz w:val="20"/>
          <w:u w:val="single"/>
        </w:rPr>
        <w:tab/>
      </w:r>
      <w:r>
        <w:rPr>
          <w:rFonts w:ascii="GHEA Grapalat" w:hAnsi="GHEA Grapalat"/>
          <w:sz w:val="20"/>
          <w:u w:val="single"/>
        </w:rPr>
        <w:tab/>
      </w:r>
      <w:r>
        <w:rPr>
          <w:rFonts w:ascii="GHEA Grapalat" w:hAnsi="GHEA Grapalat"/>
          <w:sz w:val="20"/>
          <w:u w:val="single"/>
        </w:rPr>
        <w:tab/>
      </w:r>
    </w:p>
    <w:p w:rsidR="006E5207" w:rsidRDefault="006E5207" w:rsidP="006E5207">
      <w:pPr>
        <w:jc w:val="both"/>
        <w:rPr>
          <w:rFonts w:ascii="GHEA Grapalat" w:hAnsi="GHEA Grapalat"/>
          <w:sz w:val="20"/>
          <w:u w:val="single"/>
        </w:rPr>
      </w:pPr>
      <w:r>
        <w:rPr>
          <w:rFonts w:ascii="GHEA Grapalat" w:hAnsi="GHEA Grapalat" w:cs="Sylfaen"/>
          <w:sz w:val="20"/>
          <w:vertAlign w:val="superscript"/>
          <w:lang w:val="hy-AM"/>
        </w:rPr>
        <w:t>առաջին տեղը զբաղեցրած    մասնակցի անվանումը (ղեկավարի պաշտոնը, անուն ազգանունը)</w:t>
      </w:r>
      <w:r>
        <w:rPr>
          <w:rFonts w:ascii="GHEA Grapalat" w:hAnsi="GHEA Grapalat" w:cs="Sylfaen"/>
          <w:sz w:val="20"/>
          <w:vertAlign w:val="superscript"/>
        </w:rPr>
        <w:tab/>
      </w:r>
      <w:r>
        <w:rPr>
          <w:rFonts w:ascii="GHEA Grapalat" w:hAnsi="GHEA Grapalat" w:cs="Sylfaen"/>
          <w:sz w:val="20"/>
          <w:vertAlign w:val="superscript"/>
        </w:rPr>
        <w:tab/>
      </w:r>
      <w:r>
        <w:rPr>
          <w:rFonts w:ascii="GHEA Grapalat" w:hAnsi="GHEA Grapalat" w:cs="Sylfaen"/>
          <w:sz w:val="20"/>
          <w:vertAlign w:val="superscript"/>
          <w:lang w:val="hy-AM"/>
        </w:rPr>
        <w:t>ստորագրությո</w:t>
      </w:r>
      <w:r>
        <w:rPr>
          <w:rFonts w:ascii="GHEA Grapalat" w:hAnsi="GHEA Grapalat" w:cs="Sylfaen"/>
          <w:sz w:val="20"/>
          <w:vertAlign w:val="superscript"/>
        </w:rPr>
        <w:t>ւն</w:t>
      </w:r>
    </w:p>
    <w:p w:rsidR="006E5207" w:rsidRDefault="006E5207" w:rsidP="006E5207">
      <w:pPr>
        <w:jc w:val="right"/>
        <w:rPr>
          <w:rFonts w:ascii="GHEA Grapalat" w:hAnsi="GHEA Grapalat" w:cs="Sylfaen"/>
          <w:sz w:val="20"/>
        </w:rPr>
      </w:pPr>
    </w:p>
    <w:p w:rsidR="006E5207" w:rsidRDefault="006E5207" w:rsidP="006E5207">
      <w:pPr>
        <w:jc w:val="right"/>
        <w:rPr>
          <w:rFonts w:ascii="GHEA Grapalat" w:hAnsi="GHEA Grapalat" w:cs="Sylfaen"/>
          <w:sz w:val="20"/>
        </w:rPr>
      </w:pPr>
    </w:p>
    <w:p w:rsidR="006E5207" w:rsidRDefault="006E5207" w:rsidP="006E5207">
      <w:pPr>
        <w:jc w:val="right"/>
        <w:rPr>
          <w:rFonts w:ascii="GHEA Grapalat" w:hAnsi="GHEA Grapalat" w:cs="Arial"/>
          <w:sz w:val="20"/>
          <w:lang w:val="hy-AM"/>
        </w:rPr>
      </w:pPr>
      <w:r>
        <w:rPr>
          <w:rFonts w:ascii="GHEA Grapalat" w:hAnsi="GHEA Grapalat" w:cs="Sylfaen"/>
          <w:sz w:val="20"/>
          <w:lang w:val="hy-AM"/>
        </w:rPr>
        <w:t>Կ</w:t>
      </w:r>
      <w:r>
        <w:rPr>
          <w:rFonts w:ascii="GHEA Grapalat" w:hAnsi="GHEA Grapalat" w:cs="Arial"/>
          <w:sz w:val="20"/>
          <w:lang w:val="hy-AM"/>
        </w:rPr>
        <w:t xml:space="preserve">. </w:t>
      </w:r>
      <w:r>
        <w:rPr>
          <w:rFonts w:ascii="GHEA Grapalat" w:hAnsi="GHEA Grapalat" w:cs="Sylfaen"/>
          <w:sz w:val="20"/>
          <w:lang w:val="hy-AM"/>
        </w:rPr>
        <w:t>Տ</w:t>
      </w:r>
      <w:r>
        <w:rPr>
          <w:rFonts w:ascii="GHEA Grapalat" w:hAnsi="GHEA Grapalat" w:cs="Arial"/>
          <w:sz w:val="20"/>
          <w:lang w:val="hy-AM"/>
        </w:rPr>
        <w:t>.</w:t>
      </w:r>
      <w:r>
        <w:rPr>
          <w:rFonts w:ascii="GHEA Grapalat" w:hAnsi="GHEA Grapalat" w:cs="Arial"/>
          <w:sz w:val="20"/>
          <w:lang w:val="hy-AM"/>
        </w:rPr>
        <w:tab/>
      </w:r>
      <w:r>
        <w:rPr>
          <w:rFonts w:ascii="GHEA Grapalat" w:hAnsi="GHEA Grapalat" w:cs="Arial"/>
          <w:sz w:val="20"/>
          <w:lang w:val="hy-AM"/>
        </w:rPr>
        <w:tab/>
      </w:r>
    </w:p>
    <w:p w:rsidR="006E5207" w:rsidRDefault="006E5207" w:rsidP="006E5207">
      <w:pPr>
        <w:jc w:val="right"/>
        <w:rPr>
          <w:rFonts w:ascii="GHEA Grapalat" w:hAnsi="GHEA Grapalat"/>
          <w:sz w:val="20"/>
          <w:lang w:val="hy-AM"/>
        </w:rPr>
      </w:pPr>
    </w:p>
    <w:p w:rsidR="006E5207" w:rsidRDefault="006E5207" w:rsidP="006E5207">
      <w:pPr>
        <w:jc w:val="right"/>
        <w:rPr>
          <w:rFonts w:ascii="GHEA Grapalat" w:hAnsi="GHEA Grapalat"/>
          <w:sz w:val="20"/>
          <w:lang w:val="hy-AM"/>
        </w:rPr>
      </w:pPr>
    </w:p>
    <w:p w:rsidR="006E5207" w:rsidRDefault="006E5207" w:rsidP="006E5207">
      <w:pPr>
        <w:pStyle w:val="FootnoteText"/>
        <w:rPr>
          <w:rFonts w:ascii="GHEA Grapalat" w:hAnsi="GHEA Grapalat"/>
          <w:i/>
          <w:sz w:val="16"/>
          <w:szCs w:val="16"/>
          <w:lang w:val="af-ZA"/>
        </w:rPr>
      </w:pPr>
      <w:r>
        <w:rPr>
          <w:rFonts w:ascii="GHEA Grapalat" w:hAnsi="GHEA Grapalat"/>
          <w:i/>
          <w:sz w:val="16"/>
          <w:szCs w:val="16"/>
          <w:lang w:val="hy-AM"/>
        </w:rPr>
        <w:t>*լրացվումէհանձնաժողովիքարտուղարիկողմից</w:t>
      </w:r>
      <w:r>
        <w:rPr>
          <w:rFonts w:ascii="GHEA Grapalat" w:hAnsi="GHEA Grapalat"/>
          <w:i/>
          <w:sz w:val="16"/>
          <w:szCs w:val="16"/>
          <w:lang w:val="af-ZA"/>
        </w:rPr>
        <w:t xml:space="preserve">` </w:t>
      </w:r>
      <w:r>
        <w:rPr>
          <w:rFonts w:ascii="GHEA Grapalat" w:hAnsi="GHEA Grapalat"/>
          <w:i/>
          <w:sz w:val="16"/>
          <w:szCs w:val="16"/>
          <w:lang w:val="hy-AM"/>
        </w:rPr>
        <w:t>մինչևհրավերըտեղեկագրումհրապարակելը:</w:t>
      </w:r>
    </w:p>
    <w:p w:rsidR="006E5207" w:rsidRDefault="006E5207" w:rsidP="006E5207">
      <w:pPr>
        <w:pStyle w:val="BodyTextIndent3"/>
        <w:spacing w:line="240" w:lineRule="auto"/>
        <w:ind w:firstLine="0"/>
        <w:jc w:val="right"/>
        <w:rPr>
          <w:rFonts w:ascii="GHEA Grapalat" w:hAnsi="GHEA Grapalat" w:cs="Arial"/>
          <w:b/>
          <w:lang w:val="hy-AM"/>
        </w:rPr>
      </w:pPr>
      <w:r>
        <w:rPr>
          <w:rFonts w:ascii="GHEA Grapalat" w:hAnsi="GHEA Grapalat"/>
          <w:b/>
          <w:lang w:val="hy-AM"/>
        </w:rPr>
        <w:br w:type="page"/>
      </w:r>
      <w:r>
        <w:rPr>
          <w:rFonts w:ascii="GHEA Grapalat" w:hAnsi="GHEA Grapalat" w:cs="Sylfaen"/>
          <w:b/>
          <w:lang w:val="hy-AM"/>
        </w:rPr>
        <w:lastRenderedPageBreak/>
        <w:t>Հավելված</w:t>
      </w:r>
      <w:r>
        <w:rPr>
          <w:rFonts w:ascii="GHEA Grapalat" w:hAnsi="GHEA Grapalat" w:cs="Arial"/>
          <w:b/>
          <w:lang w:val="hy-AM"/>
        </w:rPr>
        <w:t xml:space="preserve"> 2</w:t>
      </w:r>
    </w:p>
    <w:p w:rsidR="006E5207" w:rsidRDefault="00E13AC4" w:rsidP="006E5207">
      <w:pPr>
        <w:pStyle w:val="BodyTextIndent3"/>
        <w:spacing w:line="240" w:lineRule="auto"/>
        <w:jc w:val="right"/>
        <w:rPr>
          <w:rFonts w:ascii="GHEA Grapalat" w:hAnsi="GHEA Grapalat" w:cs="Arial"/>
          <w:b/>
          <w:lang w:val="hy-AM"/>
        </w:rPr>
      </w:pPr>
      <w:r>
        <w:rPr>
          <w:rFonts w:ascii="GHEA Grapalat" w:hAnsi="GHEA Grapalat"/>
          <w:lang w:val="af-ZA"/>
        </w:rPr>
        <w:t>ԱՄԶՀՄ-ԳՀԱՊՁԲ-20</w:t>
      </w:r>
      <w:r w:rsidR="00E35E3C" w:rsidRPr="00E35E3C">
        <w:rPr>
          <w:rFonts w:ascii="GHEA Grapalat" w:hAnsi="GHEA Grapalat"/>
          <w:lang w:val="af-ZA"/>
        </w:rPr>
        <w:t>/0</w:t>
      </w:r>
      <w:r>
        <w:rPr>
          <w:rFonts w:ascii="GHEA Grapalat" w:hAnsi="GHEA Grapalat"/>
          <w:lang w:val="af-ZA"/>
        </w:rPr>
        <w:t>1</w:t>
      </w:r>
      <w:r w:rsidR="006E5207">
        <w:rPr>
          <w:rFonts w:ascii="GHEA Grapalat" w:hAnsi="GHEA Grapalat" w:cs="Sylfaen"/>
          <w:b/>
          <w:lang w:val="hy-AM"/>
        </w:rPr>
        <w:t>ծածկագրով</w:t>
      </w:r>
    </w:p>
    <w:p w:rsidR="006E5207" w:rsidRDefault="0069073C" w:rsidP="006E5207">
      <w:pPr>
        <w:pStyle w:val="BodyTextIndent3"/>
        <w:spacing w:line="240" w:lineRule="auto"/>
        <w:jc w:val="right"/>
        <w:rPr>
          <w:rFonts w:ascii="GHEA Grapalat" w:hAnsi="GHEA Grapalat" w:cs="Arial"/>
          <w:b/>
          <w:lang w:val="hy-AM"/>
        </w:rPr>
      </w:pPr>
      <w:r w:rsidRPr="0069073C">
        <w:rPr>
          <w:rFonts w:ascii="GHEA Grapalat" w:hAnsi="GHEA Grapalat" w:cs="Sylfaen"/>
          <w:b/>
          <w:lang w:val="hy-AM"/>
        </w:rPr>
        <w:t xml:space="preserve">Գնանշման հարցման </w:t>
      </w:r>
      <w:r w:rsidR="006E5207">
        <w:rPr>
          <w:rFonts w:ascii="GHEA Grapalat" w:hAnsi="GHEA Grapalat" w:cs="Sylfaen"/>
          <w:b/>
          <w:lang w:val="hy-AM"/>
        </w:rPr>
        <w:t>հրավերի</w:t>
      </w:r>
    </w:p>
    <w:p w:rsidR="006E5207" w:rsidRDefault="006E5207" w:rsidP="006E5207">
      <w:pPr>
        <w:rPr>
          <w:rFonts w:ascii="GHEA Grapalat" w:hAnsi="GHEA Grapalat"/>
          <w:lang w:val="hy-AM"/>
        </w:rPr>
      </w:pPr>
    </w:p>
    <w:p w:rsidR="006E5207" w:rsidRDefault="006E5207" w:rsidP="006E5207">
      <w:pPr>
        <w:ind w:firstLine="567"/>
        <w:jc w:val="center"/>
        <w:rPr>
          <w:rFonts w:ascii="GHEA Grapalat" w:hAnsi="GHEA Grapalat"/>
          <w:sz w:val="20"/>
          <w:lang w:val="hy-AM"/>
        </w:rPr>
      </w:pPr>
    </w:p>
    <w:p w:rsidR="006E5207" w:rsidRDefault="006E5207" w:rsidP="006E5207">
      <w:pPr>
        <w:ind w:left="-66"/>
        <w:jc w:val="center"/>
        <w:rPr>
          <w:rFonts w:ascii="GHEA Grapalat" w:hAnsi="GHEA Grapalat"/>
          <w:b/>
          <w:sz w:val="20"/>
          <w:lang w:val="hy-AM"/>
        </w:rPr>
      </w:pPr>
      <w:r>
        <w:rPr>
          <w:rFonts w:ascii="GHEA Grapalat" w:hAnsi="GHEA Grapalat"/>
          <w:b/>
          <w:sz w:val="20"/>
          <w:lang w:val="hy-AM"/>
        </w:rPr>
        <w:t>Գ Ն Ա Յ Ի Ն   Ա Ռ Ա Ջ Ա Ր Կ</w:t>
      </w:r>
    </w:p>
    <w:p w:rsidR="006E5207" w:rsidRDefault="006E5207" w:rsidP="006E5207">
      <w:pPr>
        <w:ind w:firstLine="567"/>
        <w:rPr>
          <w:rFonts w:ascii="GHEA Grapalat" w:hAnsi="GHEA Grapalat"/>
          <w:lang w:val="hy-AM"/>
        </w:rPr>
      </w:pPr>
    </w:p>
    <w:p w:rsidR="006E5207" w:rsidRDefault="006E5207" w:rsidP="006E5207">
      <w:pPr>
        <w:ind w:firstLine="567"/>
        <w:jc w:val="both"/>
        <w:rPr>
          <w:rFonts w:ascii="GHEA Grapalat" w:hAnsi="GHEA Grapalat" w:cs="Arial"/>
          <w:lang w:val="hy-AM"/>
        </w:rPr>
      </w:pPr>
      <w:r>
        <w:rPr>
          <w:rFonts w:ascii="GHEA Grapalat" w:hAnsi="GHEA Grapalat" w:cs="Arial"/>
          <w:sz w:val="20"/>
          <w:szCs w:val="20"/>
          <w:lang w:val="es-ES"/>
        </w:rPr>
        <w:t xml:space="preserve">Ուսումնասիրելով </w:t>
      </w:r>
      <w:r w:rsidR="00E13AC4">
        <w:rPr>
          <w:rFonts w:ascii="GHEA Grapalat" w:hAnsi="GHEA Grapalat"/>
          <w:sz w:val="20"/>
          <w:szCs w:val="20"/>
          <w:lang w:val="af-ZA"/>
        </w:rPr>
        <w:t>ԱՄԶ</w:t>
      </w:r>
      <w:r w:rsidR="00E35E3C" w:rsidRPr="00E35E3C">
        <w:rPr>
          <w:rFonts w:ascii="GHEA Grapalat" w:hAnsi="GHEA Grapalat"/>
          <w:sz w:val="20"/>
          <w:szCs w:val="20"/>
          <w:lang w:val="af-ZA"/>
        </w:rPr>
        <w:t>ՀՄ-ԳՀԱՊՁԲ-</w:t>
      </w:r>
      <w:r w:rsidR="00E13AC4">
        <w:rPr>
          <w:rFonts w:ascii="GHEA Grapalat" w:hAnsi="GHEA Grapalat"/>
          <w:sz w:val="20"/>
          <w:szCs w:val="20"/>
          <w:lang w:val="af-ZA"/>
        </w:rPr>
        <w:t>20/01</w:t>
      </w:r>
      <w:r w:rsidR="0069073C">
        <w:rPr>
          <w:rFonts w:ascii="GHEA Grapalat" w:hAnsi="GHEA Grapalat" w:cs="Arial"/>
          <w:sz w:val="20"/>
          <w:szCs w:val="20"/>
          <w:lang w:val="es-ES"/>
        </w:rPr>
        <w:t xml:space="preserve">ծածկագրով </w:t>
      </w:r>
      <w:r w:rsidR="0069073C" w:rsidRPr="0069073C">
        <w:rPr>
          <w:rFonts w:ascii="GHEA Grapalat" w:hAnsi="GHEA Grapalat" w:cs="Arial"/>
          <w:sz w:val="20"/>
          <w:szCs w:val="20"/>
          <w:lang w:val="hy-AM"/>
        </w:rPr>
        <w:t xml:space="preserve">գնանշման  հարցման </w:t>
      </w:r>
      <w:r>
        <w:rPr>
          <w:rFonts w:ascii="GHEA Grapalat" w:hAnsi="GHEA Grapalat" w:cs="Arial"/>
          <w:sz w:val="20"/>
          <w:szCs w:val="20"/>
          <w:lang w:val="es-ES"/>
        </w:rPr>
        <w:t xml:space="preserve"> հրավերը, այդ թվում կնքվելիք  պայմանագրի նախագիծը</w:t>
      </w:r>
      <w:r>
        <w:rPr>
          <w:rFonts w:ascii="GHEA Grapalat" w:hAnsi="GHEA Grapalat" w:cs="Arial"/>
          <w:lang w:val="hy-AM"/>
        </w:rPr>
        <w:t xml:space="preserve">, </w:t>
      </w:r>
      <w:r w:rsidR="0069073C">
        <w:rPr>
          <w:rFonts w:ascii="GHEA Grapalat" w:hAnsi="GHEA Grapalat"/>
          <w:sz w:val="20"/>
          <w:u w:val="single"/>
          <w:lang w:val="hy-AM"/>
        </w:rPr>
        <w:tab/>
      </w:r>
      <w:r>
        <w:rPr>
          <w:rFonts w:ascii="GHEA Grapalat" w:hAnsi="GHEA Grapalat" w:cs="Arial"/>
          <w:sz w:val="20"/>
          <w:szCs w:val="20"/>
          <w:lang w:val="es-ES"/>
        </w:rPr>
        <w:t>-ն առաջարկում է</w:t>
      </w:r>
    </w:p>
    <w:p w:rsidR="006E5207" w:rsidRDefault="006E5207" w:rsidP="006E5207">
      <w:pPr>
        <w:ind w:firstLine="567"/>
        <w:jc w:val="both"/>
        <w:rPr>
          <w:rFonts w:ascii="GHEA Grapalat" w:hAnsi="GHEA Grapalat" w:cs="Arial"/>
        </w:rPr>
      </w:pPr>
      <w:bookmarkStart w:id="13" w:name="_Hlk23147299"/>
      <w:r>
        <w:rPr>
          <w:rFonts w:ascii="GHEA Grapalat" w:hAnsi="GHEA Grapalat" w:cs="Sylfaen"/>
          <w:vertAlign w:val="superscript"/>
          <w:lang w:val="hy-AM"/>
        </w:rPr>
        <w:t xml:space="preserve">                                                                                     մասնակցի անվանումը</w:t>
      </w:r>
    </w:p>
    <w:bookmarkEnd w:id="13"/>
    <w:p w:rsidR="006E5207" w:rsidRDefault="006E5207" w:rsidP="006E5207">
      <w:pPr>
        <w:jc w:val="both"/>
        <w:rPr>
          <w:rFonts w:ascii="GHEA Grapalat" w:hAnsi="GHEA Grapalat"/>
          <w:sz w:val="20"/>
          <w:lang w:val="hy-AM"/>
        </w:rPr>
      </w:pPr>
      <w:r>
        <w:rPr>
          <w:rFonts w:ascii="GHEA Grapalat" w:hAnsi="GHEA Grapalat" w:cs="Arial"/>
          <w:sz w:val="20"/>
          <w:szCs w:val="20"/>
          <w:lang w:val="es-ES"/>
        </w:rPr>
        <w:t>պայմանագիրը կատարել ներքոհիշյալ ընդհանուր գներով.</w:t>
      </w:r>
    </w:p>
    <w:p w:rsidR="006E5207" w:rsidRDefault="006E5207" w:rsidP="006E5207">
      <w:pPr>
        <w:jc w:val="center"/>
        <w:rPr>
          <w:rFonts w:ascii="GHEA Grapalat" w:hAnsi="GHEA Grapalat"/>
          <w:sz w:val="20"/>
          <w:lang w:val="hy-AM"/>
        </w:rPr>
      </w:pPr>
      <w:r>
        <w:rPr>
          <w:rFonts w:ascii="GHEA Grapalat" w:hAnsi="GHEA Grapalat"/>
          <w:sz w:val="20"/>
          <w:lang w:val="es-ES"/>
        </w:rPr>
        <w:t>ՀՀ դրամ</w:t>
      </w:r>
    </w:p>
    <w:tbl>
      <w:tblPr>
        <w:tblW w:w="10065" w:type="dxa"/>
        <w:jc w:val="center"/>
        <w:tblInd w:w="-931" w:type="dxa"/>
        <w:tblBorders>
          <w:top w:val="single" w:sz="4" w:space="0" w:color="auto"/>
          <w:left w:val="single" w:sz="4" w:space="0" w:color="auto"/>
          <w:bottom w:val="single" w:sz="4" w:space="0" w:color="auto"/>
          <w:right w:val="single" w:sz="4" w:space="0" w:color="auto"/>
        </w:tblBorders>
        <w:tblLayout w:type="fixed"/>
        <w:tblLook w:val="04A0"/>
      </w:tblPr>
      <w:tblGrid>
        <w:gridCol w:w="1135"/>
        <w:gridCol w:w="3259"/>
        <w:gridCol w:w="1191"/>
        <w:gridCol w:w="1063"/>
        <w:gridCol w:w="1057"/>
        <w:gridCol w:w="2360"/>
      </w:tblGrid>
      <w:tr w:rsidR="006E5207" w:rsidRPr="00DF57F2" w:rsidTr="006E5207">
        <w:trPr>
          <w:cantSplit/>
          <w:trHeight w:val="916"/>
          <w:jc w:val="center"/>
        </w:trPr>
        <w:tc>
          <w:tcPr>
            <w:tcW w:w="1136" w:type="dxa"/>
            <w:tcBorders>
              <w:top w:val="single" w:sz="4" w:space="0" w:color="auto"/>
              <w:left w:val="single" w:sz="4" w:space="0" w:color="auto"/>
              <w:bottom w:val="nil"/>
              <w:right w:val="single" w:sz="4" w:space="0" w:color="auto"/>
            </w:tcBorders>
            <w:vAlign w:val="center"/>
            <w:hideMark/>
          </w:tcPr>
          <w:p w:rsidR="006E5207" w:rsidRDefault="006E5207">
            <w:pPr>
              <w:jc w:val="center"/>
              <w:rPr>
                <w:rFonts w:ascii="GHEA Grapalat" w:hAnsi="GHEA Grapalat"/>
                <w:b/>
                <w:bCs/>
                <w:sz w:val="16"/>
                <w:szCs w:val="18"/>
                <w:lang w:val="es-ES"/>
              </w:rPr>
            </w:pPr>
            <w:r>
              <w:rPr>
                <w:rFonts w:ascii="GHEA Grapalat" w:hAnsi="GHEA Grapalat"/>
                <w:b/>
                <w:bCs/>
                <w:sz w:val="16"/>
                <w:szCs w:val="18"/>
                <w:lang w:val="es-ES"/>
              </w:rPr>
              <w:t>Չափա-</w:t>
            </w:r>
          </w:p>
          <w:p w:rsidR="006E5207" w:rsidRDefault="006E5207">
            <w:pPr>
              <w:jc w:val="center"/>
              <w:rPr>
                <w:rFonts w:ascii="GHEA Grapalat" w:hAnsi="GHEA Grapalat"/>
                <w:b/>
                <w:bCs/>
                <w:sz w:val="16"/>
                <w:lang w:val="es-ES"/>
              </w:rPr>
            </w:pPr>
            <w:r>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bottom w:val="nil"/>
              <w:right w:val="single" w:sz="4" w:space="0" w:color="auto"/>
            </w:tcBorders>
            <w:vAlign w:val="center"/>
            <w:hideMark/>
          </w:tcPr>
          <w:p w:rsidR="006E5207" w:rsidRDefault="006E5207">
            <w:pPr>
              <w:jc w:val="center"/>
              <w:rPr>
                <w:rFonts w:ascii="GHEA Grapalat" w:hAnsi="GHEA Grapalat"/>
                <w:b/>
                <w:bCs/>
                <w:sz w:val="16"/>
                <w:szCs w:val="18"/>
                <w:lang w:val="es-ES"/>
              </w:rPr>
            </w:pPr>
            <w:r>
              <w:rPr>
                <w:rFonts w:ascii="GHEA Grapalat" w:hAnsi="GHEA Grapalat"/>
                <w:b/>
                <w:bCs/>
                <w:sz w:val="16"/>
                <w:szCs w:val="18"/>
                <w:lang w:val="es-ES"/>
              </w:rPr>
              <w:t>Ապրանքի  անվանումը</w:t>
            </w:r>
          </w:p>
        </w:tc>
        <w:tc>
          <w:tcPr>
            <w:tcW w:w="1191" w:type="dxa"/>
            <w:tcBorders>
              <w:top w:val="single" w:sz="4" w:space="0" w:color="auto"/>
              <w:left w:val="single" w:sz="4" w:space="0" w:color="auto"/>
              <w:bottom w:val="nil"/>
              <w:right w:val="single" w:sz="4" w:space="0" w:color="auto"/>
            </w:tcBorders>
            <w:vAlign w:val="center"/>
            <w:hideMark/>
          </w:tcPr>
          <w:p w:rsidR="006E5207" w:rsidRDefault="006E5207">
            <w:pPr>
              <w:jc w:val="center"/>
              <w:rPr>
                <w:rFonts w:ascii="GHEA Grapalat" w:hAnsi="GHEA Grapalat"/>
                <w:b/>
                <w:bCs/>
                <w:sz w:val="16"/>
                <w:szCs w:val="18"/>
                <w:lang w:val="es-ES"/>
              </w:rPr>
            </w:pPr>
            <w:r>
              <w:rPr>
                <w:rFonts w:ascii="GHEA Grapalat" w:hAnsi="GHEA Grapalat"/>
                <w:b/>
                <w:bCs/>
                <w:sz w:val="16"/>
                <w:szCs w:val="18"/>
                <w:lang w:val="es-ES"/>
              </w:rPr>
              <w:t>Ինքնարժեք /տառերով և թվերով/</w:t>
            </w:r>
          </w:p>
        </w:tc>
        <w:tc>
          <w:tcPr>
            <w:tcW w:w="1063" w:type="dxa"/>
            <w:tcBorders>
              <w:top w:val="single" w:sz="4" w:space="0" w:color="auto"/>
              <w:left w:val="single" w:sz="4" w:space="0" w:color="auto"/>
              <w:bottom w:val="nil"/>
              <w:right w:val="single" w:sz="4" w:space="0" w:color="auto"/>
            </w:tcBorders>
            <w:vAlign w:val="center"/>
            <w:hideMark/>
          </w:tcPr>
          <w:p w:rsidR="006E5207" w:rsidRDefault="006E5207">
            <w:pPr>
              <w:jc w:val="center"/>
              <w:rPr>
                <w:rFonts w:ascii="GHEA Grapalat" w:hAnsi="GHEA Grapalat"/>
                <w:b/>
                <w:bCs/>
                <w:sz w:val="16"/>
                <w:szCs w:val="18"/>
                <w:lang w:val="es-ES"/>
              </w:rPr>
            </w:pPr>
            <w:r>
              <w:rPr>
                <w:rFonts w:ascii="GHEA Grapalat" w:hAnsi="GHEA Grapalat"/>
                <w:b/>
                <w:bCs/>
                <w:sz w:val="16"/>
                <w:szCs w:val="18"/>
                <w:lang w:val="es-ES"/>
              </w:rPr>
              <w:t>Շահույթ /տառերով և թվերով/</w:t>
            </w:r>
          </w:p>
        </w:tc>
        <w:tc>
          <w:tcPr>
            <w:tcW w:w="1057" w:type="dxa"/>
            <w:tcBorders>
              <w:top w:val="single" w:sz="4" w:space="0" w:color="auto"/>
              <w:left w:val="single" w:sz="4" w:space="0" w:color="auto"/>
              <w:bottom w:val="nil"/>
              <w:right w:val="single" w:sz="4" w:space="0" w:color="auto"/>
            </w:tcBorders>
            <w:vAlign w:val="center"/>
            <w:hideMark/>
          </w:tcPr>
          <w:p w:rsidR="006E5207" w:rsidRDefault="006E5207">
            <w:pPr>
              <w:jc w:val="center"/>
              <w:rPr>
                <w:rFonts w:ascii="GHEA Grapalat" w:hAnsi="GHEA Grapalat"/>
                <w:b/>
                <w:bCs/>
                <w:sz w:val="16"/>
                <w:szCs w:val="18"/>
                <w:lang w:val="es-ES"/>
              </w:rPr>
            </w:pPr>
            <w:r>
              <w:rPr>
                <w:rFonts w:ascii="GHEA Grapalat" w:hAnsi="GHEA Grapalat"/>
                <w:b/>
                <w:bCs/>
                <w:sz w:val="16"/>
                <w:szCs w:val="18"/>
                <w:lang w:val="es-ES"/>
              </w:rPr>
              <w:t>ԱԱՀ**</w:t>
            </w:r>
          </w:p>
          <w:p w:rsidR="006E5207" w:rsidRDefault="006E5207">
            <w:pPr>
              <w:jc w:val="center"/>
              <w:rPr>
                <w:rFonts w:ascii="GHEA Grapalat" w:hAnsi="GHEA Grapalat"/>
                <w:b/>
                <w:bCs/>
                <w:sz w:val="16"/>
                <w:szCs w:val="18"/>
                <w:lang w:val="es-ES"/>
              </w:rPr>
            </w:pPr>
            <w:r>
              <w:rPr>
                <w:rFonts w:ascii="GHEA Grapalat" w:hAnsi="GHEA Grapalat"/>
                <w:b/>
                <w:bCs/>
                <w:sz w:val="16"/>
                <w:szCs w:val="18"/>
                <w:lang w:val="es-ES"/>
              </w:rPr>
              <w:t>/տառերով և թվերով/</w:t>
            </w:r>
          </w:p>
        </w:tc>
        <w:tc>
          <w:tcPr>
            <w:tcW w:w="2360" w:type="dxa"/>
            <w:tcBorders>
              <w:top w:val="single" w:sz="4" w:space="0" w:color="auto"/>
              <w:left w:val="single" w:sz="4" w:space="0" w:color="auto"/>
              <w:bottom w:val="nil"/>
              <w:right w:val="single" w:sz="4" w:space="0" w:color="auto"/>
            </w:tcBorders>
            <w:vAlign w:val="center"/>
            <w:hideMark/>
          </w:tcPr>
          <w:p w:rsidR="006E5207" w:rsidRDefault="006E5207">
            <w:pPr>
              <w:jc w:val="center"/>
              <w:rPr>
                <w:rFonts w:ascii="GHEA Grapalat" w:hAnsi="GHEA Grapalat"/>
                <w:b/>
                <w:bCs/>
                <w:sz w:val="16"/>
                <w:szCs w:val="18"/>
                <w:lang w:val="es-ES"/>
              </w:rPr>
            </w:pPr>
            <w:r>
              <w:rPr>
                <w:rFonts w:ascii="GHEA Grapalat" w:hAnsi="GHEA Grapalat"/>
                <w:b/>
                <w:bCs/>
                <w:sz w:val="16"/>
                <w:szCs w:val="18"/>
                <w:lang w:val="es-ES"/>
              </w:rPr>
              <w:t>Ընդհանուր գինը</w:t>
            </w:r>
          </w:p>
          <w:p w:rsidR="006E5207" w:rsidRDefault="006E5207">
            <w:pPr>
              <w:jc w:val="center"/>
              <w:rPr>
                <w:rFonts w:ascii="GHEA Grapalat" w:hAnsi="GHEA Grapalat"/>
                <w:b/>
                <w:bCs/>
                <w:sz w:val="16"/>
                <w:szCs w:val="18"/>
                <w:lang w:val="es-ES"/>
              </w:rPr>
            </w:pPr>
            <w:r>
              <w:rPr>
                <w:rFonts w:ascii="GHEA Grapalat" w:hAnsi="GHEA Grapalat"/>
                <w:b/>
                <w:bCs/>
                <w:sz w:val="16"/>
                <w:szCs w:val="18"/>
                <w:lang w:val="es-ES"/>
              </w:rPr>
              <w:t xml:space="preserve"> /տառերով և թվերով/</w:t>
            </w:r>
          </w:p>
        </w:tc>
      </w:tr>
      <w:tr w:rsidR="006E5207" w:rsidTr="006E5207">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hideMark/>
          </w:tcPr>
          <w:p w:rsidR="006E5207" w:rsidRDefault="006E5207">
            <w:pPr>
              <w:jc w:val="center"/>
              <w:rPr>
                <w:rFonts w:ascii="GHEA Grapalat" w:hAnsi="GHEA Grapalat"/>
                <w:b/>
                <w:i/>
                <w:sz w:val="16"/>
                <w:lang w:val="es-ES"/>
              </w:rPr>
            </w:pPr>
            <w:r>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hideMark/>
          </w:tcPr>
          <w:p w:rsidR="006E5207" w:rsidRDefault="006E5207">
            <w:pPr>
              <w:jc w:val="center"/>
              <w:rPr>
                <w:rFonts w:ascii="GHEA Grapalat" w:hAnsi="GHEA Grapalat"/>
                <w:b/>
                <w:i/>
                <w:sz w:val="16"/>
                <w:lang w:val="es-ES"/>
              </w:rPr>
            </w:pPr>
            <w:r>
              <w:rPr>
                <w:rFonts w:ascii="GHEA Grapalat" w:hAnsi="GHEA Grapalat"/>
                <w:b/>
                <w:i/>
                <w:sz w:val="16"/>
                <w:lang w:val="es-ES"/>
              </w:rPr>
              <w:t>2</w:t>
            </w:r>
          </w:p>
        </w:tc>
        <w:tc>
          <w:tcPr>
            <w:tcW w:w="1191" w:type="dxa"/>
            <w:tcBorders>
              <w:top w:val="single" w:sz="4" w:space="0" w:color="auto"/>
              <w:left w:val="single" w:sz="4" w:space="0" w:color="auto"/>
              <w:bottom w:val="single" w:sz="4" w:space="0" w:color="auto"/>
              <w:right w:val="single" w:sz="4" w:space="0" w:color="auto"/>
            </w:tcBorders>
            <w:shd w:val="clear" w:color="auto" w:fill="99CCFF"/>
            <w:hideMark/>
          </w:tcPr>
          <w:p w:rsidR="006E5207" w:rsidRDefault="006E5207">
            <w:pPr>
              <w:jc w:val="center"/>
              <w:rPr>
                <w:rFonts w:ascii="GHEA Grapalat" w:hAnsi="GHEA Grapalat"/>
                <w:i/>
                <w:sz w:val="16"/>
                <w:lang w:val="es-ES"/>
              </w:rPr>
            </w:pPr>
            <w:r>
              <w:rPr>
                <w:rFonts w:ascii="GHEA Grapalat" w:hAnsi="GHEA Grapalat"/>
                <w:b/>
                <w:i/>
                <w:sz w:val="16"/>
                <w:lang w:val="es-ES"/>
              </w:rPr>
              <w:t>3</w:t>
            </w:r>
          </w:p>
        </w:tc>
        <w:tc>
          <w:tcPr>
            <w:tcW w:w="1063" w:type="dxa"/>
            <w:tcBorders>
              <w:top w:val="single" w:sz="4" w:space="0" w:color="auto"/>
              <w:left w:val="single" w:sz="4" w:space="0" w:color="auto"/>
              <w:bottom w:val="single" w:sz="4" w:space="0" w:color="auto"/>
              <w:right w:val="single" w:sz="4" w:space="0" w:color="auto"/>
            </w:tcBorders>
            <w:shd w:val="clear" w:color="auto" w:fill="99CCFF"/>
            <w:hideMark/>
          </w:tcPr>
          <w:p w:rsidR="006E5207" w:rsidRDefault="006E5207">
            <w:pPr>
              <w:jc w:val="center"/>
              <w:rPr>
                <w:rFonts w:ascii="GHEA Grapalat" w:hAnsi="GHEA Grapalat"/>
                <w:i/>
                <w:sz w:val="16"/>
                <w:lang w:val="es-ES"/>
              </w:rPr>
            </w:pPr>
            <w:r>
              <w:rPr>
                <w:rFonts w:ascii="GHEA Grapalat" w:hAnsi="GHEA Grapalat"/>
                <w:i/>
                <w:sz w:val="16"/>
                <w:lang w:val="es-ES"/>
              </w:rPr>
              <w:t>4</w:t>
            </w:r>
          </w:p>
        </w:tc>
        <w:tc>
          <w:tcPr>
            <w:tcW w:w="1057" w:type="dxa"/>
            <w:tcBorders>
              <w:top w:val="single" w:sz="4" w:space="0" w:color="auto"/>
              <w:left w:val="single" w:sz="4" w:space="0" w:color="auto"/>
              <w:bottom w:val="single" w:sz="4" w:space="0" w:color="auto"/>
              <w:right w:val="single" w:sz="4" w:space="0" w:color="auto"/>
            </w:tcBorders>
            <w:shd w:val="clear" w:color="auto" w:fill="99CCFF"/>
            <w:hideMark/>
          </w:tcPr>
          <w:p w:rsidR="006E5207" w:rsidRDefault="006E5207">
            <w:pPr>
              <w:jc w:val="center"/>
              <w:rPr>
                <w:rFonts w:ascii="GHEA Grapalat" w:hAnsi="GHEA Grapalat"/>
                <w:i/>
                <w:sz w:val="16"/>
                <w:lang w:val="es-ES"/>
              </w:rPr>
            </w:pPr>
            <w:r>
              <w:rPr>
                <w:rFonts w:ascii="GHEA Grapalat" w:hAnsi="GHEA Grapalat"/>
                <w:b/>
                <w:i/>
                <w:sz w:val="16"/>
                <w:lang w:val="es-ES"/>
              </w:rPr>
              <w:t>5</w:t>
            </w:r>
          </w:p>
        </w:tc>
        <w:tc>
          <w:tcPr>
            <w:tcW w:w="2360" w:type="dxa"/>
            <w:tcBorders>
              <w:top w:val="single" w:sz="4" w:space="0" w:color="auto"/>
              <w:left w:val="single" w:sz="4" w:space="0" w:color="auto"/>
              <w:bottom w:val="single" w:sz="4" w:space="0" w:color="auto"/>
              <w:right w:val="single" w:sz="4" w:space="0" w:color="auto"/>
            </w:tcBorders>
            <w:shd w:val="clear" w:color="auto" w:fill="99CCFF"/>
            <w:hideMark/>
          </w:tcPr>
          <w:p w:rsidR="006E5207" w:rsidRDefault="006E5207">
            <w:pPr>
              <w:jc w:val="center"/>
              <w:rPr>
                <w:rFonts w:ascii="GHEA Grapalat" w:hAnsi="GHEA Grapalat"/>
                <w:i/>
                <w:sz w:val="16"/>
                <w:lang w:val="es-ES"/>
              </w:rPr>
            </w:pPr>
            <w:r>
              <w:rPr>
                <w:rFonts w:ascii="GHEA Grapalat" w:hAnsi="GHEA Grapalat"/>
                <w:b/>
                <w:i/>
                <w:sz w:val="16"/>
                <w:lang w:val="es-ES"/>
              </w:rPr>
              <w:t>6=3+4+5</w:t>
            </w:r>
          </w:p>
        </w:tc>
      </w:tr>
      <w:tr w:rsidR="006E5207" w:rsidRPr="00DF57F2" w:rsidTr="006E5207">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hideMark/>
          </w:tcPr>
          <w:p w:rsidR="006E5207" w:rsidRDefault="006E5207">
            <w:pPr>
              <w:jc w:val="center"/>
              <w:rPr>
                <w:rFonts w:ascii="GHEA Grapalat" w:hAnsi="GHEA Grapalat"/>
                <w:b/>
                <w:bCs/>
                <w:sz w:val="18"/>
                <w:lang w:val="es-ES"/>
              </w:rPr>
            </w:pPr>
            <w:r>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hideMark/>
          </w:tcPr>
          <w:p w:rsidR="006E5207" w:rsidRDefault="006E5207">
            <w:pPr>
              <w:rPr>
                <w:rFonts w:ascii="GHEA Grapalat" w:hAnsi="GHEA Grapalat"/>
                <w:sz w:val="18"/>
                <w:lang w:val="es-ES"/>
              </w:rPr>
            </w:pPr>
            <w:r>
              <w:rPr>
                <w:rFonts w:ascii="GHEA Grapalat" w:hAnsi="GHEA Grapalat"/>
                <w:sz w:val="20"/>
                <w:u w:val="single"/>
                <w:vertAlign w:val="subscript"/>
                <w:lang w:val="es-ES"/>
              </w:rPr>
              <w:t>&lt;&lt;Գնման առարկայի չափաբաժնի անվանում N1&gt;&gt;</w:t>
            </w:r>
          </w:p>
        </w:tc>
        <w:tc>
          <w:tcPr>
            <w:tcW w:w="1191" w:type="dxa"/>
            <w:tcBorders>
              <w:top w:val="single" w:sz="4" w:space="0" w:color="auto"/>
              <w:left w:val="single" w:sz="4" w:space="0" w:color="auto"/>
              <w:bottom w:val="single" w:sz="4" w:space="0" w:color="auto"/>
              <w:right w:val="single" w:sz="4" w:space="0" w:color="auto"/>
            </w:tcBorders>
          </w:tcPr>
          <w:p w:rsidR="006E5207" w:rsidRDefault="006E5207">
            <w:pPr>
              <w:jc w:val="center"/>
              <w:rPr>
                <w:rFonts w:ascii="GHEA Grapalat" w:hAnsi="GHEA Grapalat"/>
                <w:lang w:val="es-ES"/>
              </w:rPr>
            </w:pPr>
          </w:p>
        </w:tc>
        <w:tc>
          <w:tcPr>
            <w:tcW w:w="1063" w:type="dxa"/>
            <w:tcBorders>
              <w:top w:val="single" w:sz="4" w:space="0" w:color="auto"/>
              <w:left w:val="single" w:sz="4" w:space="0" w:color="auto"/>
              <w:bottom w:val="single" w:sz="4" w:space="0" w:color="auto"/>
              <w:right w:val="single" w:sz="4" w:space="0" w:color="auto"/>
            </w:tcBorders>
          </w:tcPr>
          <w:p w:rsidR="006E5207" w:rsidRDefault="006E5207">
            <w:pPr>
              <w:jc w:val="center"/>
              <w:rPr>
                <w:rFonts w:ascii="GHEA Grapalat" w:hAnsi="GHEA Grapalat"/>
                <w:lang w:val="es-ES"/>
              </w:rPr>
            </w:pPr>
          </w:p>
        </w:tc>
        <w:tc>
          <w:tcPr>
            <w:tcW w:w="1057" w:type="dxa"/>
            <w:tcBorders>
              <w:top w:val="single" w:sz="4" w:space="0" w:color="auto"/>
              <w:left w:val="single" w:sz="4" w:space="0" w:color="auto"/>
              <w:bottom w:val="single" w:sz="4" w:space="0" w:color="auto"/>
              <w:right w:val="single" w:sz="4" w:space="0" w:color="auto"/>
            </w:tcBorders>
          </w:tcPr>
          <w:p w:rsidR="006E5207" w:rsidRDefault="006E5207">
            <w:pPr>
              <w:jc w:val="center"/>
              <w:rPr>
                <w:rFonts w:ascii="GHEA Grapalat" w:hAnsi="GHEA Grapalat"/>
                <w:lang w:val="es-ES"/>
              </w:rPr>
            </w:pPr>
          </w:p>
        </w:tc>
        <w:tc>
          <w:tcPr>
            <w:tcW w:w="2360" w:type="dxa"/>
            <w:tcBorders>
              <w:top w:val="single" w:sz="4" w:space="0" w:color="auto"/>
              <w:left w:val="single" w:sz="4" w:space="0" w:color="auto"/>
              <w:bottom w:val="single" w:sz="4" w:space="0" w:color="auto"/>
              <w:right w:val="single" w:sz="4" w:space="0" w:color="auto"/>
            </w:tcBorders>
          </w:tcPr>
          <w:p w:rsidR="006E5207" w:rsidRDefault="006E5207">
            <w:pPr>
              <w:jc w:val="center"/>
              <w:rPr>
                <w:rFonts w:ascii="GHEA Grapalat" w:hAnsi="GHEA Grapalat"/>
                <w:lang w:val="es-ES"/>
              </w:rPr>
            </w:pPr>
          </w:p>
        </w:tc>
      </w:tr>
      <w:tr w:rsidR="006E5207" w:rsidRPr="00DF57F2" w:rsidTr="006E5207">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hideMark/>
          </w:tcPr>
          <w:p w:rsidR="006E5207" w:rsidRDefault="006E5207">
            <w:pPr>
              <w:jc w:val="center"/>
              <w:rPr>
                <w:rFonts w:ascii="GHEA Grapalat" w:hAnsi="GHEA Grapalat"/>
                <w:b/>
                <w:bCs/>
                <w:sz w:val="18"/>
                <w:lang w:val="es-ES"/>
              </w:rPr>
            </w:pPr>
            <w:r>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hideMark/>
          </w:tcPr>
          <w:p w:rsidR="006E5207" w:rsidRDefault="006E5207">
            <w:pPr>
              <w:rPr>
                <w:rFonts w:ascii="GHEA Grapalat" w:hAnsi="GHEA Grapalat"/>
                <w:sz w:val="18"/>
                <w:lang w:val="es-ES"/>
              </w:rPr>
            </w:pPr>
            <w:r>
              <w:rPr>
                <w:rFonts w:ascii="GHEA Grapalat" w:hAnsi="GHEA Grapalat"/>
                <w:sz w:val="20"/>
                <w:u w:val="single"/>
                <w:vertAlign w:val="subscript"/>
                <w:lang w:val="es-ES"/>
              </w:rPr>
              <w:t>&lt;&lt;Գնման առարկայի չափաբաժնի անվանում N2&gt;&gt;</w:t>
            </w:r>
          </w:p>
        </w:tc>
        <w:tc>
          <w:tcPr>
            <w:tcW w:w="1191" w:type="dxa"/>
            <w:tcBorders>
              <w:top w:val="single" w:sz="4" w:space="0" w:color="auto"/>
              <w:left w:val="single" w:sz="4" w:space="0" w:color="auto"/>
              <w:bottom w:val="single" w:sz="4" w:space="0" w:color="auto"/>
              <w:right w:val="single" w:sz="4" w:space="0" w:color="auto"/>
            </w:tcBorders>
          </w:tcPr>
          <w:p w:rsidR="006E5207" w:rsidRDefault="006E5207">
            <w:pPr>
              <w:jc w:val="center"/>
              <w:rPr>
                <w:rFonts w:ascii="GHEA Grapalat" w:hAnsi="GHEA Grapalat"/>
                <w:lang w:val="es-ES"/>
              </w:rPr>
            </w:pPr>
          </w:p>
        </w:tc>
        <w:tc>
          <w:tcPr>
            <w:tcW w:w="1063" w:type="dxa"/>
            <w:tcBorders>
              <w:top w:val="single" w:sz="4" w:space="0" w:color="auto"/>
              <w:left w:val="single" w:sz="4" w:space="0" w:color="auto"/>
              <w:bottom w:val="single" w:sz="4" w:space="0" w:color="auto"/>
              <w:right w:val="single" w:sz="4" w:space="0" w:color="auto"/>
            </w:tcBorders>
          </w:tcPr>
          <w:p w:rsidR="006E5207" w:rsidRDefault="006E5207">
            <w:pPr>
              <w:jc w:val="center"/>
              <w:rPr>
                <w:rFonts w:ascii="GHEA Grapalat" w:hAnsi="GHEA Grapalat"/>
                <w:lang w:val="es-ES"/>
              </w:rPr>
            </w:pPr>
          </w:p>
        </w:tc>
        <w:tc>
          <w:tcPr>
            <w:tcW w:w="1057" w:type="dxa"/>
            <w:tcBorders>
              <w:top w:val="single" w:sz="4" w:space="0" w:color="auto"/>
              <w:left w:val="single" w:sz="4" w:space="0" w:color="auto"/>
              <w:bottom w:val="single" w:sz="4" w:space="0" w:color="auto"/>
              <w:right w:val="single" w:sz="4" w:space="0" w:color="auto"/>
            </w:tcBorders>
          </w:tcPr>
          <w:p w:rsidR="006E5207" w:rsidRDefault="006E5207">
            <w:pPr>
              <w:jc w:val="center"/>
              <w:rPr>
                <w:rFonts w:ascii="GHEA Grapalat" w:hAnsi="GHEA Grapalat"/>
                <w:lang w:val="es-ES"/>
              </w:rPr>
            </w:pPr>
          </w:p>
        </w:tc>
        <w:tc>
          <w:tcPr>
            <w:tcW w:w="2360" w:type="dxa"/>
            <w:tcBorders>
              <w:top w:val="single" w:sz="4" w:space="0" w:color="auto"/>
              <w:left w:val="single" w:sz="4" w:space="0" w:color="auto"/>
              <w:bottom w:val="single" w:sz="4" w:space="0" w:color="auto"/>
              <w:right w:val="single" w:sz="4" w:space="0" w:color="auto"/>
            </w:tcBorders>
          </w:tcPr>
          <w:p w:rsidR="006E5207" w:rsidRDefault="006E5207">
            <w:pPr>
              <w:rPr>
                <w:rFonts w:ascii="GHEA Grapalat" w:hAnsi="GHEA Grapalat"/>
                <w:lang w:val="es-ES"/>
              </w:rPr>
            </w:pPr>
          </w:p>
        </w:tc>
      </w:tr>
      <w:tr w:rsidR="006E5207" w:rsidRPr="00DF57F2" w:rsidTr="006E5207">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hideMark/>
          </w:tcPr>
          <w:p w:rsidR="006E5207" w:rsidRDefault="006E5207">
            <w:pPr>
              <w:jc w:val="center"/>
              <w:rPr>
                <w:rFonts w:ascii="GHEA Grapalat" w:hAnsi="GHEA Grapalat"/>
                <w:b/>
                <w:bCs/>
                <w:sz w:val="18"/>
                <w:lang w:val="es-ES"/>
              </w:rPr>
            </w:pPr>
            <w:r>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hideMark/>
          </w:tcPr>
          <w:p w:rsidR="006E5207" w:rsidRDefault="006E5207">
            <w:pPr>
              <w:rPr>
                <w:rFonts w:ascii="GHEA Grapalat" w:hAnsi="GHEA Grapalat"/>
                <w:sz w:val="18"/>
                <w:lang w:val="es-ES"/>
              </w:rPr>
            </w:pPr>
            <w:r>
              <w:rPr>
                <w:rFonts w:ascii="GHEA Grapalat" w:hAnsi="GHEA Grapalat"/>
                <w:sz w:val="20"/>
                <w:u w:val="single"/>
                <w:vertAlign w:val="subscript"/>
                <w:lang w:val="es-ES"/>
              </w:rPr>
              <w:t>&lt;&lt;Գնման առարկայի չափաբաժնի անվանում N3&gt;&gt;</w:t>
            </w:r>
          </w:p>
        </w:tc>
        <w:tc>
          <w:tcPr>
            <w:tcW w:w="1191" w:type="dxa"/>
            <w:tcBorders>
              <w:top w:val="single" w:sz="4" w:space="0" w:color="auto"/>
              <w:left w:val="single" w:sz="4" w:space="0" w:color="auto"/>
              <w:bottom w:val="single" w:sz="4" w:space="0" w:color="auto"/>
              <w:right w:val="single" w:sz="4" w:space="0" w:color="auto"/>
            </w:tcBorders>
          </w:tcPr>
          <w:p w:rsidR="006E5207" w:rsidRDefault="006E5207">
            <w:pPr>
              <w:jc w:val="center"/>
              <w:rPr>
                <w:rFonts w:ascii="GHEA Grapalat" w:hAnsi="GHEA Grapalat"/>
                <w:lang w:val="es-ES"/>
              </w:rPr>
            </w:pPr>
          </w:p>
        </w:tc>
        <w:tc>
          <w:tcPr>
            <w:tcW w:w="1063" w:type="dxa"/>
            <w:tcBorders>
              <w:top w:val="single" w:sz="4" w:space="0" w:color="auto"/>
              <w:left w:val="single" w:sz="4" w:space="0" w:color="auto"/>
              <w:bottom w:val="single" w:sz="4" w:space="0" w:color="auto"/>
              <w:right w:val="single" w:sz="4" w:space="0" w:color="auto"/>
            </w:tcBorders>
          </w:tcPr>
          <w:p w:rsidR="006E5207" w:rsidRDefault="006E5207">
            <w:pPr>
              <w:jc w:val="center"/>
              <w:rPr>
                <w:rFonts w:ascii="GHEA Grapalat" w:hAnsi="GHEA Grapalat"/>
                <w:lang w:val="es-ES"/>
              </w:rPr>
            </w:pPr>
          </w:p>
        </w:tc>
        <w:tc>
          <w:tcPr>
            <w:tcW w:w="1057" w:type="dxa"/>
            <w:tcBorders>
              <w:top w:val="single" w:sz="4" w:space="0" w:color="auto"/>
              <w:left w:val="single" w:sz="4" w:space="0" w:color="auto"/>
              <w:bottom w:val="single" w:sz="4" w:space="0" w:color="auto"/>
              <w:right w:val="single" w:sz="4" w:space="0" w:color="auto"/>
            </w:tcBorders>
          </w:tcPr>
          <w:p w:rsidR="006E5207" w:rsidRDefault="006E5207">
            <w:pPr>
              <w:jc w:val="center"/>
              <w:rPr>
                <w:rFonts w:ascii="GHEA Grapalat" w:hAnsi="GHEA Grapalat"/>
                <w:lang w:val="es-ES"/>
              </w:rPr>
            </w:pPr>
          </w:p>
        </w:tc>
        <w:tc>
          <w:tcPr>
            <w:tcW w:w="2360" w:type="dxa"/>
            <w:tcBorders>
              <w:top w:val="single" w:sz="4" w:space="0" w:color="auto"/>
              <w:left w:val="single" w:sz="4" w:space="0" w:color="auto"/>
              <w:bottom w:val="single" w:sz="4" w:space="0" w:color="auto"/>
              <w:right w:val="single" w:sz="4" w:space="0" w:color="auto"/>
            </w:tcBorders>
          </w:tcPr>
          <w:p w:rsidR="006E5207" w:rsidRDefault="006E5207">
            <w:pPr>
              <w:jc w:val="center"/>
              <w:rPr>
                <w:rFonts w:ascii="GHEA Grapalat" w:hAnsi="GHEA Grapalat"/>
                <w:lang w:val="es-ES"/>
              </w:rPr>
            </w:pPr>
          </w:p>
        </w:tc>
      </w:tr>
      <w:tr w:rsidR="006E5207" w:rsidTr="006E5207">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hideMark/>
          </w:tcPr>
          <w:p w:rsidR="006E5207" w:rsidRDefault="006E5207">
            <w:pPr>
              <w:jc w:val="center"/>
              <w:rPr>
                <w:rFonts w:ascii="GHEA Grapalat" w:hAnsi="GHEA Grapalat"/>
                <w:b/>
                <w:bCs/>
                <w:sz w:val="18"/>
                <w:lang w:val="es-ES"/>
              </w:rPr>
            </w:pPr>
            <w:r>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hideMark/>
          </w:tcPr>
          <w:p w:rsidR="006E5207" w:rsidRDefault="006E5207">
            <w:pPr>
              <w:rPr>
                <w:rFonts w:ascii="GHEA Grapalat" w:hAnsi="GHEA Grapalat"/>
                <w:sz w:val="18"/>
                <w:lang w:val="es-ES"/>
              </w:rPr>
            </w:pPr>
            <w:r>
              <w:rPr>
                <w:rFonts w:ascii="GHEA Grapalat" w:hAnsi="GHEA Grapalat"/>
                <w:sz w:val="20"/>
              </w:rPr>
              <w:t>...</w:t>
            </w:r>
          </w:p>
        </w:tc>
        <w:tc>
          <w:tcPr>
            <w:tcW w:w="1191" w:type="dxa"/>
            <w:tcBorders>
              <w:top w:val="single" w:sz="4" w:space="0" w:color="auto"/>
              <w:left w:val="single" w:sz="4" w:space="0" w:color="auto"/>
              <w:bottom w:val="single" w:sz="4" w:space="0" w:color="auto"/>
              <w:right w:val="single" w:sz="4" w:space="0" w:color="auto"/>
            </w:tcBorders>
          </w:tcPr>
          <w:p w:rsidR="006E5207" w:rsidRDefault="006E5207">
            <w:pPr>
              <w:jc w:val="center"/>
              <w:rPr>
                <w:rFonts w:ascii="GHEA Grapalat" w:hAnsi="GHEA Grapalat"/>
                <w:lang w:val="es-ES"/>
              </w:rPr>
            </w:pPr>
          </w:p>
        </w:tc>
        <w:tc>
          <w:tcPr>
            <w:tcW w:w="1063" w:type="dxa"/>
            <w:tcBorders>
              <w:top w:val="single" w:sz="4" w:space="0" w:color="auto"/>
              <w:left w:val="single" w:sz="4" w:space="0" w:color="auto"/>
              <w:bottom w:val="single" w:sz="4" w:space="0" w:color="auto"/>
              <w:right w:val="single" w:sz="4" w:space="0" w:color="auto"/>
            </w:tcBorders>
          </w:tcPr>
          <w:p w:rsidR="006E5207" w:rsidRDefault="006E5207">
            <w:pPr>
              <w:jc w:val="center"/>
              <w:rPr>
                <w:rFonts w:ascii="GHEA Grapalat" w:hAnsi="GHEA Grapalat"/>
                <w:lang w:val="es-ES"/>
              </w:rPr>
            </w:pPr>
          </w:p>
        </w:tc>
        <w:tc>
          <w:tcPr>
            <w:tcW w:w="1057" w:type="dxa"/>
            <w:tcBorders>
              <w:top w:val="single" w:sz="4" w:space="0" w:color="auto"/>
              <w:left w:val="single" w:sz="4" w:space="0" w:color="auto"/>
              <w:bottom w:val="single" w:sz="4" w:space="0" w:color="auto"/>
              <w:right w:val="single" w:sz="4" w:space="0" w:color="auto"/>
            </w:tcBorders>
          </w:tcPr>
          <w:p w:rsidR="006E5207" w:rsidRDefault="006E5207">
            <w:pPr>
              <w:jc w:val="center"/>
              <w:rPr>
                <w:rFonts w:ascii="GHEA Grapalat" w:hAnsi="GHEA Grapalat"/>
                <w:lang w:val="es-ES"/>
              </w:rPr>
            </w:pPr>
          </w:p>
        </w:tc>
        <w:tc>
          <w:tcPr>
            <w:tcW w:w="2360" w:type="dxa"/>
            <w:tcBorders>
              <w:top w:val="single" w:sz="4" w:space="0" w:color="auto"/>
              <w:left w:val="single" w:sz="4" w:space="0" w:color="auto"/>
              <w:bottom w:val="single" w:sz="4" w:space="0" w:color="auto"/>
              <w:right w:val="single" w:sz="4" w:space="0" w:color="auto"/>
            </w:tcBorders>
          </w:tcPr>
          <w:p w:rsidR="006E5207" w:rsidRDefault="006E5207">
            <w:pPr>
              <w:jc w:val="center"/>
              <w:rPr>
                <w:rFonts w:ascii="GHEA Grapalat" w:hAnsi="GHEA Grapalat"/>
                <w:lang w:val="es-ES"/>
              </w:rPr>
            </w:pPr>
          </w:p>
        </w:tc>
      </w:tr>
      <w:tr w:rsidR="006E5207" w:rsidTr="006E5207">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hideMark/>
          </w:tcPr>
          <w:p w:rsidR="006E5207" w:rsidRPr="00E35E3C" w:rsidRDefault="00E35E3C">
            <w:pPr>
              <w:jc w:val="center"/>
              <w:rPr>
                <w:rFonts w:ascii="GHEA Grapalat" w:hAnsi="GHEA Grapalat"/>
                <w:b/>
                <w:bCs/>
                <w:sz w:val="18"/>
              </w:rPr>
            </w:pPr>
            <w:r>
              <w:rPr>
                <w:rFonts w:ascii="GHEA Grapalat" w:hAnsi="GHEA Grapalat"/>
                <w:b/>
                <w:sz w:val="18"/>
              </w:rPr>
              <w:t>43</w:t>
            </w:r>
          </w:p>
        </w:tc>
        <w:tc>
          <w:tcPr>
            <w:tcW w:w="3259" w:type="dxa"/>
            <w:tcBorders>
              <w:top w:val="single" w:sz="4" w:space="0" w:color="auto"/>
              <w:left w:val="single" w:sz="4" w:space="0" w:color="auto"/>
              <w:bottom w:val="single" w:sz="4" w:space="0" w:color="auto"/>
              <w:right w:val="single" w:sz="4" w:space="0" w:color="auto"/>
            </w:tcBorders>
            <w:vAlign w:val="center"/>
            <w:hideMark/>
          </w:tcPr>
          <w:p w:rsidR="006E5207" w:rsidRDefault="006E5207">
            <w:pPr>
              <w:rPr>
                <w:rFonts w:ascii="GHEA Grapalat" w:hAnsi="GHEA Grapalat"/>
                <w:sz w:val="18"/>
                <w:lang w:val="es-ES"/>
              </w:rPr>
            </w:pPr>
            <w:r>
              <w:rPr>
                <w:rFonts w:ascii="GHEA Grapalat" w:hAnsi="GHEA Grapalat"/>
                <w:sz w:val="20"/>
              </w:rPr>
              <w:t>...</w:t>
            </w:r>
          </w:p>
        </w:tc>
        <w:tc>
          <w:tcPr>
            <w:tcW w:w="1191" w:type="dxa"/>
            <w:tcBorders>
              <w:top w:val="single" w:sz="4" w:space="0" w:color="auto"/>
              <w:left w:val="single" w:sz="4" w:space="0" w:color="auto"/>
              <w:bottom w:val="single" w:sz="4" w:space="0" w:color="auto"/>
              <w:right w:val="single" w:sz="4" w:space="0" w:color="auto"/>
            </w:tcBorders>
            <w:vAlign w:val="center"/>
          </w:tcPr>
          <w:p w:rsidR="006E5207" w:rsidRDefault="006E5207">
            <w:pPr>
              <w:jc w:val="center"/>
              <w:rPr>
                <w:rFonts w:ascii="GHEA Grapalat" w:hAnsi="GHEA Grapalat"/>
                <w:sz w:val="20"/>
                <w:lang w:val="es-ES"/>
              </w:rPr>
            </w:pPr>
          </w:p>
        </w:tc>
        <w:tc>
          <w:tcPr>
            <w:tcW w:w="1063" w:type="dxa"/>
            <w:tcBorders>
              <w:top w:val="single" w:sz="4" w:space="0" w:color="auto"/>
              <w:left w:val="single" w:sz="4" w:space="0" w:color="auto"/>
              <w:bottom w:val="single" w:sz="4" w:space="0" w:color="auto"/>
              <w:right w:val="single" w:sz="4" w:space="0" w:color="auto"/>
            </w:tcBorders>
            <w:vAlign w:val="center"/>
          </w:tcPr>
          <w:p w:rsidR="006E5207" w:rsidRDefault="006E5207">
            <w:pPr>
              <w:jc w:val="center"/>
              <w:rPr>
                <w:rFonts w:ascii="GHEA Grapalat" w:hAnsi="GHEA Grapalat"/>
                <w:sz w:val="20"/>
                <w:lang w:val="es-ES"/>
              </w:rPr>
            </w:pPr>
          </w:p>
        </w:tc>
        <w:tc>
          <w:tcPr>
            <w:tcW w:w="1057" w:type="dxa"/>
            <w:tcBorders>
              <w:top w:val="single" w:sz="4" w:space="0" w:color="auto"/>
              <w:left w:val="single" w:sz="4" w:space="0" w:color="auto"/>
              <w:bottom w:val="single" w:sz="4" w:space="0" w:color="auto"/>
              <w:right w:val="single" w:sz="4" w:space="0" w:color="auto"/>
            </w:tcBorders>
            <w:vAlign w:val="center"/>
          </w:tcPr>
          <w:p w:rsidR="006E5207" w:rsidRDefault="006E5207">
            <w:pPr>
              <w:jc w:val="center"/>
              <w:rPr>
                <w:rFonts w:ascii="GHEA Grapalat" w:hAnsi="GHEA Grapalat"/>
                <w:sz w:val="20"/>
                <w:lang w:val="es-ES"/>
              </w:rPr>
            </w:pPr>
          </w:p>
        </w:tc>
        <w:tc>
          <w:tcPr>
            <w:tcW w:w="2360" w:type="dxa"/>
            <w:tcBorders>
              <w:top w:val="single" w:sz="4" w:space="0" w:color="auto"/>
              <w:left w:val="single" w:sz="4" w:space="0" w:color="auto"/>
              <w:bottom w:val="single" w:sz="4" w:space="0" w:color="auto"/>
              <w:right w:val="single" w:sz="4" w:space="0" w:color="auto"/>
            </w:tcBorders>
            <w:vAlign w:val="center"/>
          </w:tcPr>
          <w:p w:rsidR="006E5207" w:rsidRDefault="006E5207">
            <w:pPr>
              <w:jc w:val="center"/>
              <w:rPr>
                <w:rFonts w:ascii="GHEA Grapalat" w:hAnsi="GHEA Grapalat"/>
                <w:sz w:val="20"/>
                <w:lang w:val="es-ES"/>
              </w:rPr>
            </w:pPr>
          </w:p>
        </w:tc>
      </w:tr>
    </w:tbl>
    <w:p w:rsidR="006E5207" w:rsidRDefault="006E5207" w:rsidP="006E5207">
      <w:pPr>
        <w:rPr>
          <w:rFonts w:ascii="GHEA Grapalat" w:hAnsi="GHEA Grapalat"/>
          <w:sz w:val="18"/>
          <w:szCs w:val="18"/>
          <w:lang w:val="es-ES"/>
        </w:rPr>
      </w:pPr>
    </w:p>
    <w:p w:rsidR="006E5207" w:rsidRDefault="006E5207" w:rsidP="006E5207">
      <w:pPr>
        <w:rPr>
          <w:rFonts w:ascii="GHEA Grapalat" w:hAnsi="GHEA Grapalat"/>
          <w:sz w:val="18"/>
          <w:szCs w:val="18"/>
          <w:lang w:val="es-ES"/>
        </w:rPr>
      </w:pPr>
    </w:p>
    <w:p w:rsidR="006E5207" w:rsidRDefault="006E5207" w:rsidP="006E5207">
      <w:pPr>
        <w:rPr>
          <w:rFonts w:ascii="GHEA Grapalat" w:hAnsi="GHEA Grapalat"/>
          <w:sz w:val="18"/>
          <w:szCs w:val="18"/>
          <w:lang w:val="hy-AM"/>
        </w:rPr>
      </w:pPr>
    </w:p>
    <w:p w:rsidR="006E5207" w:rsidRDefault="006E5207" w:rsidP="006E5207">
      <w:pPr>
        <w:ind w:left="720" w:firstLine="720"/>
        <w:jc w:val="both"/>
        <w:rPr>
          <w:rFonts w:ascii="GHEA Grapalat" w:hAnsi="GHEA Grapalat"/>
          <w:sz w:val="20"/>
          <w:lang w:val="hy-AM"/>
        </w:rPr>
      </w:pPr>
      <w:r>
        <w:rPr>
          <w:rFonts w:ascii="GHEA Grapalat" w:hAnsi="GHEA Grapalat"/>
          <w:sz w:val="20"/>
          <w:lang w:val="hy-AM"/>
        </w:rPr>
        <w:t xml:space="preserve">___________________________________________ </w:t>
      </w:r>
      <w:r>
        <w:rPr>
          <w:rFonts w:ascii="GHEA Grapalat" w:hAnsi="GHEA Grapalat"/>
          <w:sz w:val="20"/>
          <w:lang w:val="hy-AM"/>
        </w:rPr>
        <w:tab/>
        <w:t xml:space="preserve">_____________ </w:t>
      </w:r>
    </w:p>
    <w:p w:rsidR="006E5207" w:rsidRDefault="006E5207" w:rsidP="006E5207">
      <w:pPr>
        <w:jc w:val="both"/>
        <w:rPr>
          <w:rFonts w:ascii="GHEA Grapalat" w:hAnsi="GHEA Grapalat"/>
          <w:sz w:val="20"/>
          <w:vertAlign w:val="superscript"/>
          <w:lang w:val="hy-AM"/>
        </w:rPr>
      </w:pPr>
      <w:r>
        <w:rPr>
          <w:rFonts w:ascii="GHEA Grapalat" w:hAnsi="GHEA Grapalat"/>
          <w:sz w:val="20"/>
          <w:vertAlign w:val="superscript"/>
          <w:lang w:val="hy-AM"/>
        </w:rPr>
        <w:t xml:space="preserve">                                                      մասնակցի անվանումը (ղեկավարի պաշտոնը, անուն ազգանունը)                                                       ստորագրությունը</w:t>
      </w:r>
      <w:r>
        <w:rPr>
          <w:rFonts w:ascii="GHEA Grapalat" w:hAnsi="GHEA Grapalat"/>
          <w:sz w:val="20"/>
          <w:vertAlign w:val="superscript"/>
          <w:lang w:val="hy-AM"/>
        </w:rPr>
        <w:tab/>
      </w:r>
    </w:p>
    <w:p w:rsidR="006E5207" w:rsidRDefault="006E5207" w:rsidP="006E5207">
      <w:pPr>
        <w:jc w:val="right"/>
        <w:rPr>
          <w:rFonts w:ascii="GHEA Grapalat" w:hAnsi="GHEA Grapalat"/>
          <w:sz w:val="20"/>
          <w:lang w:val="hy-AM"/>
        </w:rPr>
      </w:pPr>
    </w:p>
    <w:p w:rsidR="006E5207" w:rsidRDefault="006E5207" w:rsidP="006E5207">
      <w:pPr>
        <w:jc w:val="right"/>
        <w:rPr>
          <w:rFonts w:ascii="GHEA Grapalat" w:hAnsi="GHEA Grapalat"/>
          <w:sz w:val="20"/>
          <w:lang w:val="hy-AM"/>
        </w:rPr>
      </w:pPr>
      <w:r>
        <w:rPr>
          <w:rFonts w:ascii="GHEA Grapalat" w:hAnsi="GHEA Grapalat"/>
          <w:sz w:val="20"/>
          <w:lang w:val="hy-AM"/>
        </w:rPr>
        <w:t>Կ. Տ.</w:t>
      </w:r>
      <w:r>
        <w:rPr>
          <w:rStyle w:val="FootnoteReference"/>
          <w:rFonts w:ascii="GHEA Grapalat" w:hAnsi="GHEA Grapalat"/>
          <w:color w:val="FFFFFF"/>
          <w:sz w:val="20"/>
          <w:lang w:val="hy-AM"/>
        </w:rPr>
        <w:footnoteReference w:id="9"/>
      </w:r>
      <w:r>
        <w:rPr>
          <w:rFonts w:ascii="GHEA Grapalat" w:hAnsi="GHEA Grapalat"/>
          <w:sz w:val="20"/>
          <w:lang w:val="hy-AM"/>
        </w:rPr>
        <w:tab/>
      </w:r>
      <w:r>
        <w:rPr>
          <w:rFonts w:ascii="GHEA Grapalat" w:hAnsi="GHEA Grapalat"/>
          <w:sz w:val="20"/>
          <w:lang w:val="hy-AM"/>
        </w:rPr>
        <w:tab/>
      </w:r>
    </w:p>
    <w:p w:rsidR="006E5207" w:rsidRDefault="006E5207" w:rsidP="006E5207">
      <w:pPr>
        <w:jc w:val="right"/>
        <w:rPr>
          <w:rFonts w:ascii="GHEA Grapalat" w:hAnsi="GHEA Grapalat"/>
          <w:sz w:val="20"/>
          <w:lang w:val="hy-AM"/>
        </w:rPr>
      </w:pPr>
    </w:p>
    <w:p w:rsidR="006E5207" w:rsidRDefault="006E5207" w:rsidP="006E5207">
      <w:pPr>
        <w:rPr>
          <w:rFonts w:ascii="GHEA Grapalat" w:hAnsi="GHEA Grapalat" w:cs="Sylfaen"/>
          <w:i/>
          <w:sz w:val="16"/>
          <w:szCs w:val="16"/>
          <w:lang w:val="hy-AM" w:eastAsia="ru-RU"/>
        </w:rPr>
      </w:pPr>
    </w:p>
    <w:p w:rsidR="006E5207" w:rsidRDefault="006E5207" w:rsidP="006E5207">
      <w:pPr>
        <w:rPr>
          <w:rFonts w:ascii="GHEA Grapalat" w:hAnsi="GHEA Grapalat" w:cs="Sylfaen"/>
          <w:i/>
          <w:sz w:val="16"/>
          <w:szCs w:val="16"/>
          <w:lang w:val="hy-AM" w:eastAsia="ru-RU"/>
        </w:rPr>
      </w:pPr>
    </w:p>
    <w:p w:rsidR="006E5207" w:rsidRDefault="006E5207" w:rsidP="006E5207">
      <w:pPr>
        <w:rPr>
          <w:rFonts w:ascii="GHEA Grapalat" w:hAnsi="GHEA Grapalat" w:cs="Sylfaen"/>
          <w:i/>
          <w:sz w:val="16"/>
          <w:szCs w:val="16"/>
          <w:lang w:val="hy-AM" w:eastAsia="ru-RU"/>
        </w:rPr>
      </w:pPr>
    </w:p>
    <w:p w:rsidR="006E5207" w:rsidRDefault="006E5207" w:rsidP="006E5207">
      <w:pPr>
        <w:rPr>
          <w:rFonts w:ascii="GHEA Grapalat" w:hAnsi="GHEA Grapalat" w:cs="Sylfaen"/>
          <w:i/>
          <w:sz w:val="16"/>
          <w:szCs w:val="16"/>
          <w:lang w:val="hy-AM" w:eastAsia="ru-RU"/>
        </w:rPr>
      </w:pPr>
    </w:p>
    <w:p w:rsidR="006E5207" w:rsidRDefault="006E5207" w:rsidP="006E5207">
      <w:pPr>
        <w:rPr>
          <w:rFonts w:ascii="GHEA Grapalat" w:hAnsi="GHEA Grapalat" w:cs="Sylfaen"/>
          <w:i/>
          <w:sz w:val="16"/>
          <w:szCs w:val="16"/>
          <w:lang w:val="hy-AM" w:eastAsia="ru-RU"/>
        </w:rPr>
      </w:pPr>
    </w:p>
    <w:p w:rsidR="006E5207" w:rsidRDefault="006E5207" w:rsidP="006E5207">
      <w:pPr>
        <w:rPr>
          <w:rFonts w:ascii="GHEA Grapalat" w:hAnsi="GHEA Grapalat" w:cs="Sylfaen"/>
          <w:i/>
          <w:sz w:val="16"/>
          <w:szCs w:val="16"/>
          <w:lang w:val="hy-AM" w:eastAsia="ru-RU"/>
        </w:rPr>
      </w:pPr>
    </w:p>
    <w:p w:rsidR="006E5207" w:rsidRDefault="006E5207" w:rsidP="006E5207">
      <w:pPr>
        <w:rPr>
          <w:rFonts w:ascii="GHEA Grapalat" w:hAnsi="GHEA Grapalat" w:cs="Sylfaen"/>
          <w:i/>
          <w:sz w:val="16"/>
          <w:szCs w:val="16"/>
          <w:lang w:val="hy-AM" w:eastAsia="ru-RU"/>
        </w:rPr>
      </w:pPr>
    </w:p>
    <w:p w:rsidR="006E5207" w:rsidRDefault="006E5207" w:rsidP="006E5207">
      <w:pPr>
        <w:rPr>
          <w:rFonts w:ascii="GHEA Grapalat" w:hAnsi="GHEA Grapalat" w:cs="Sylfaen"/>
          <w:i/>
          <w:sz w:val="16"/>
          <w:szCs w:val="16"/>
          <w:lang w:val="hy-AM" w:eastAsia="ru-RU"/>
        </w:rPr>
      </w:pPr>
    </w:p>
    <w:p w:rsidR="006E5207" w:rsidRDefault="006E5207" w:rsidP="006E5207">
      <w:pPr>
        <w:rPr>
          <w:rFonts w:ascii="GHEA Grapalat" w:hAnsi="GHEA Grapalat" w:cs="Sylfaen"/>
          <w:i/>
          <w:sz w:val="16"/>
          <w:szCs w:val="16"/>
          <w:lang w:val="hy-AM" w:eastAsia="ru-RU"/>
        </w:rPr>
      </w:pPr>
    </w:p>
    <w:p w:rsidR="006E5207" w:rsidRDefault="006E5207" w:rsidP="006E5207">
      <w:pPr>
        <w:rPr>
          <w:rFonts w:ascii="GHEA Grapalat" w:hAnsi="GHEA Grapalat" w:cs="Sylfaen"/>
          <w:i/>
          <w:sz w:val="16"/>
          <w:szCs w:val="16"/>
          <w:lang w:val="hy-AM" w:eastAsia="ru-RU"/>
        </w:rPr>
      </w:pPr>
    </w:p>
    <w:p w:rsidR="006E5207" w:rsidRDefault="006E5207" w:rsidP="006E5207">
      <w:pPr>
        <w:rPr>
          <w:rFonts w:ascii="GHEA Grapalat" w:hAnsi="GHEA Grapalat" w:cs="Sylfaen"/>
          <w:i/>
          <w:sz w:val="16"/>
          <w:szCs w:val="16"/>
          <w:lang w:val="hy-AM" w:eastAsia="ru-RU"/>
        </w:rPr>
      </w:pPr>
    </w:p>
    <w:p w:rsidR="006E5207" w:rsidRDefault="006E5207" w:rsidP="006E5207">
      <w:pPr>
        <w:rPr>
          <w:rFonts w:ascii="GHEA Grapalat" w:hAnsi="GHEA Grapalat" w:cs="Sylfaen"/>
          <w:i/>
          <w:sz w:val="16"/>
          <w:szCs w:val="16"/>
          <w:lang w:val="hy-AM" w:eastAsia="ru-RU"/>
        </w:rPr>
      </w:pPr>
    </w:p>
    <w:p w:rsidR="006E5207" w:rsidRDefault="006E5207" w:rsidP="006E5207">
      <w:pPr>
        <w:pStyle w:val="BodyTextIndent3"/>
        <w:spacing w:line="240" w:lineRule="auto"/>
        <w:jc w:val="right"/>
        <w:rPr>
          <w:rFonts w:ascii="GHEA Grapalat" w:hAnsi="GHEA Grapalat"/>
          <w:i/>
          <w:lang w:val="hy-AM"/>
        </w:rPr>
      </w:pPr>
    </w:p>
    <w:p w:rsidR="006E5207" w:rsidRDefault="006E5207" w:rsidP="006E5207">
      <w:pPr>
        <w:pStyle w:val="BodyTextIndent3"/>
        <w:spacing w:line="240" w:lineRule="auto"/>
        <w:jc w:val="right"/>
        <w:rPr>
          <w:rFonts w:ascii="GHEA Grapalat" w:hAnsi="GHEA Grapalat"/>
          <w:i/>
          <w:lang w:val="hy-AM"/>
        </w:rPr>
      </w:pPr>
    </w:p>
    <w:p w:rsidR="006E5207" w:rsidRDefault="006E5207" w:rsidP="006E5207">
      <w:pPr>
        <w:pStyle w:val="BodyTextIndent3"/>
        <w:spacing w:line="240" w:lineRule="auto"/>
        <w:jc w:val="right"/>
        <w:rPr>
          <w:rFonts w:ascii="GHEA Grapalat" w:hAnsi="GHEA Grapalat"/>
          <w:i/>
          <w:lang w:val="hy-AM"/>
        </w:rPr>
      </w:pPr>
    </w:p>
    <w:p w:rsidR="006E5207" w:rsidRDefault="006E5207" w:rsidP="006E5207">
      <w:pPr>
        <w:pStyle w:val="BodyTextIndent3"/>
        <w:spacing w:line="240" w:lineRule="auto"/>
        <w:jc w:val="right"/>
        <w:rPr>
          <w:rFonts w:ascii="GHEA Grapalat" w:hAnsi="GHEA Grapalat"/>
          <w:i/>
          <w:lang w:val="es-ES" w:eastAsia="ru-RU"/>
        </w:rPr>
      </w:pPr>
    </w:p>
    <w:p w:rsidR="006E5207" w:rsidRDefault="006E5207" w:rsidP="006E5207">
      <w:pPr>
        <w:pStyle w:val="BodyTextIndent3"/>
        <w:spacing w:line="240" w:lineRule="auto"/>
        <w:jc w:val="right"/>
        <w:rPr>
          <w:rFonts w:ascii="GHEA Grapalat" w:hAnsi="GHEA Grapalat"/>
          <w:i/>
          <w:lang w:val="es-ES" w:eastAsia="ru-RU"/>
        </w:rPr>
      </w:pPr>
      <w:r>
        <w:rPr>
          <w:rFonts w:ascii="GHEA Grapalat" w:hAnsi="GHEA Grapalat"/>
          <w:i/>
          <w:lang w:val="es-ES" w:eastAsia="ru-RU"/>
        </w:rPr>
        <w:br w:type="page"/>
      </w:r>
    </w:p>
    <w:p w:rsidR="006E5207" w:rsidRDefault="006E5207" w:rsidP="006E5207">
      <w:pPr>
        <w:pStyle w:val="BodyTextIndent3"/>
        <w:spacing w:line="240" w:lineRule="auto"/>
        <w:jc w:val="right"/>
        <w:rPr>
          <w:rFonts w:ascii="GHEA Grapalat" w:hAnsi="GHEA Grapalat" w:cs="Arial"/>
          <w:b/>
          <w:lang w:val="hy-AM"/>
        </w:rPr>
      </w:pPr>
      <w:r>
        <w:rPr>
          <w:rFonts w:ascii="GHEA Grapalat" w:hAnsi="GHEA Grapalat" w:cs="Sylfaen"/>
          <w:b/>
          <w:lang w:val="hy-AM"/>
        </w:rPr>
        <w:lastRenderedPageBreak/>
        <w:t>Հավելված</w:t>
      </w:r>
      <w:r>
        <w:rPr>
          <w:rFonts w:ascii="GHEA Grapalat" w:hAnsi="GHEA Grapalat" w:cs="Arial"/>
          <w:b/>
          <w:lang w:val="hy-AM"/>
        </w:rPr>
        <w:t xml:space="preserve"> 4.1</w:t>
      </w:r>
    </w:p>
    <w:p w:rsidR="006E5207" w:rsidRDefault="00E13AC4" w:rsidP="006E5207">
      <w:pPr>
        <w:pStyle w:val="BodyTextIndent3"/>
        <w:spacing w:line="240" w:lineRule="auto"/>
        <w:jc w:val="right"/>
        <w:rPr>
          <w:rFonts w:ascii="GHEA Grapalat" w:hAnsi="GHEA Grapalat" w:cs="Arial"/>
          <w:b/>
          <w:lang w:val="hy-AM"/>
        </w:rPr>
      </w:pPr>
      <w:r>
        <w:rPr>
          <w:rFonts w:ascii="GHEA Grapalat" w:hAnsi="GHEA Grapalat"/>
          <w:lang w:val="af-ZA"/>
        </w:rPr>
        <w:t>ԱՄԶՀՄ-ԳՀԱՊՁԲ-20</w:t>
      </w:r>
      <w:r w:rsidR="00E35E3C" w:rsidRPr="00E35E3C">
        <w:rPr>
          <w:rFonts w:ascii="GHEA Grapalat" w:hAnsi="GHEA Grapalat"/>
          <w:lang w:val="af-ZA"/>
        </w:rPr>
        <w:t>/0</w:t>
      </w:r>
      <w:r>
        <w:rPr>
          <w:rFonts w:ascii="GHEA Grapalat" w:hAnsi="GHEA Grapalat"/>
          <w:lang w:val="af-ZA"/>
        </w:rPr>
        <w:t>1</w:t>
      </w:r>
      <w:r w:rsidR="006E5207">
        <w:rPr>
          <w:rFonts w:ascii="GHEA Grapalat" w:hAnsi="GHEA Grapalat" w:cs="Sylfaen"/>
          <w:b/>
          <w:lang w:val="hy-AM"/>
        </w:rPr>
        <w:t>ծածկագրով</w:t>
      </w:r>
    </w:p>
    <w:p w:rsidR="006E5207" w:rsidRDefault="0069073C" w:rsidP="006E5207">
      <w:pPr>
        <w:pStyle w:val="BodyTextIndent3"/>
        <w:spacing w:line="240" w:lineRule="auto"/>
        <w:jc w:val="right"/>
        <w:rPr>
          <w:rFonts w:ascii="GHEA Grapalat" w:hAnsi="GHEA Grapalat" w:cs="Sylfaen"/>
          <w:b/>
          <w:lang w:val="hy-AM"/>
        </w:rPr>
      </w:pPr>
      <w:r w:rsidRPr="00FA1819">
        <w:rPr>
          <w:rFonts w:ascii="GHEA Grapalat" w:hAnsi="GHEA Grapalat" w:cs="Sylfaen"/>
          <w:b/>
          <w:lang w:val="hy-AM"/>
        </w:rPr>
        <w:t>Գնանշմանհարցման</w:t>
      </w:r>
      <w:r w:rsidR="006E5207">
        <w:rPr>
          <w:rFonts w:ascii="GHEA Grapalat" w:hAnsi="GHEA Grapalat" w:cs="Sylfaen"/>
          <w:b/>
          <w:lang w:val="hy-AM"/>
        </w:rPr>
        <w:t>հրավերի</w:t>
      </w:r>
    </w:p>
    <w:p w:rsidR="006E5207" w:rsidRDefault="006E5207" w:rsidP="006E5207">
      <w:pPr>
        <w:pStyle w:val="BodyTextIndent3"/>
        <w:spacing w:line="240" w:lineRule="auto"/>
        <w:jc w:val="right"/>
        <w:rPr>
          <w:rFonts w:ascii="GHEA Grapalat" w:hAnsi="GHEA Grapalat" w:cs="Sylfaen"/>
          <w:b/>
          <w:lang w:val="hy-AM"/>
        </w:rPr>
      </w:pPr>
    </w:p>
    <w:p w:rsidR="006E5207" w:rsidRDefault="006E5207" w:rsidP="006E5207">
      <w:pPr>
        <w:jc w:val="center"/>
        <w:rPr>
          <w:rFonts w:ascii="GHEA Grapalat" w:hAnsi="GHEA Grapalat" w:cs="GHEA Grapalat"/>
          <w:b/>
          <w:sz w:val="20"/>
          <w:szCs w:val="20"/>
          <w:lang w:val="hy-AM"/>
        </w:rPr>
      </w:pPr>
      <w:r>
        <w:rPr>
          <w:rFonts w:ascii="GHEA Grapalat" w:hAnsi="GHEA Grapalat" w:cs="GHEA Grapalat"/>
          <w:b/>
          <w:sz w:val="20"/>
          <w:szCs w:val="20"/>
          <w:lang w:val="hy-AM"/>
        </w:rPr>
        <w:t xml:space="preserve">ՏՈւԺԱՆՔԻ ՄԱՍԻՆ ՀԱՄԱՁԱՅՆԱԳԻՐ </w:t>
      </w:r>
    </w:p>
    <w:p w:rsidR="006E5207" w:rsidRDefault="006E5207" w:rsidP="006E5207">
      <w:pPr>
        <w:jc w:val="center"/>
        <w:rPr>
          <w:rFonts w:ascii="GHEA Grapalat" w:hAnsi="GHEA Grapalat" w:cs="GHEA Grapalat"/>
          <w:b/>
          <w:sz w:val="20"/>
          <w:szCs w:val="20"/>
          <w:lang w:val="hy-AM"/>
        </w:rPr>
      </w:pPr>
      <w:r>
        <w:rPr>
          <w:rFonts w:ascii="GHEA Grapalat" w:hAnsi="GHEA Grapalat" w:cs="GHEA Grapalat"/>
          <w:b/>
          <w:sz w:val="18"/>
          <w:szCs w:val="18"/>
          <w:lang w:val="hy-AM"/>
        </w:rPr>
        <w:t xml:space="preserve">         (որակավորման ապահովում)</w:t>
      </w:r>
    </w:p>
    <w:p w:rsidR="006E5207" w:rsidRDefault="006E5207" w:rsidP="006E5207">
      <w:pPr>
        <w:rPr>
          <w:rFonts w:ascii="GHEA Grapalat" w:hAnsi="GHEA Grapalat" w:cs="GHEA Grapalat"/>
          <w:b/>
          <w:sz w:val="20"/>
          <w:szCs w:val="20"/>
          <w:lang w:val="hy-AM"/>
        </w:rPr>
      </w:pPr>
    </w:p>
    <w:p w:rsidR="006E5207" w:rsidRPr="00E35E3C" w:rsidRDefault="00E13AC4" w:rsidP="006E5207">
      <w:pPr>
        <w:rPr>
          <w:rFonts w:ascii="GHEA Grapalat" w:hAnsi="GHEA Grapalat"/>
          <w:sz w:val="20"/>
          <w:lang w:val="af-ZA"/>
        </w:rPr>
      </w:pPr>
      <w:r>
        <w:rPr>
          <w:rFonts w:ascii="GHEA Grapalat" w:hAnsi="GHEA Grapalat"/>
          <w:sz w:val="20"/>
          <w:lang w:val="af-ZA"/>
        </w:rPr>
        <w:t>Զանգակատան</w:t>
      </w:r>
      <w:r w:rsidR="00E35E3C">
        <w:rPr>
          <w:rFonts w:ascii="GHEA Grapalat" w:hAnsi="GHEA Grapalat"/>
          <w:sz w:val="20"/>
          <w:lang w:val="af-ZA"/>
        </w:rPr>
        <w:t xml:space="preserve"> մանկապարտեզՀ</w:t>
      </w:r>
      <w:r w:rsidR="00F4264E">
        <w:rPr>
          <w:rFonts w:ascii="GHEA Grapalat" w:hAnsi="GHEA Grapalat"/>
          <w:sz w:val="20"/>
          <w:lang w:val="af-ZA"/>
        </w:rPr>
        <w:t>ՈԱԿ-</w:t>
      </w:r>
      <w:r w:rsidR="00E35E3C">
        <w:rPr>
          <w:rFonts w:ascii="GHEA Grapalat" w:hAnsi="GHEA Grapalat" w:cs="GHEA Grapalat"/>
          <w:sz w:val="20"/>
          <w:szCs w:val="20"/>
          <w:lang w:val="hy-AM"/>
        </w:rPr>
        <w:tab/>
      </w:r>
      <w:r w:rsidR="00E35E3C">
        <w:rPr>
          <w:rFonts w:ascii="GHEA Grapalat" w:hAnsi="GHEA Grapalat" w:cs="GHEA Grapalat"/>
          <w:sz w:val="20"/>
          <w:szCs w:val="20"/>
          <w:lang w:val="hy-AM"/>
        </w:rPr>
        <w:tab/>
      </w:r>
      <w:r w:rsidR="00E35E3C">
        <w:rPr>
          <w:rFonts w:ascii="GHEA Grapalat" w:hAnsi="GHEA Grapalat" w:cs="GHEA Grapalat"/>
          <w:sz w:val="20"/>
          <w:szCs w:val="20"/>
          <w:lang w:val="hy-AM"/>
        </w:rPr>
        <w:tab/>
      </w:r>
      <w:r w:rsidR="00E35E3C">
        <w:rPr>
          <w:rFonts w:ascii="GHEA Grapalat" w:hAnsi="GHEA Grapalat" w:cs="GHEA Grapalat"/>
          <w:sz w:val="20"/>
          <w:szCs w:val="20"/>
          <w:lang w:val="hy-AM"/>
        </w:rPr>
        <w:tab/>
      </w:r>
      <w:r w:rsidR="00E35E3C">
        <w:rPr>
          <w:rFonts w:ascii="GHEA Grapalat" w:hAnsi="GHEA Grapalat" w:cs="GHEA Grapalat"/>
          <w:sz w:val="20"/>
          <w:szCs w:val="20"/>
          <w:lang w:val="hy-AM"/>
        </w:rPr>
        <w:tab/>
      </w:r>
      <w:r w:rsidR="00E35E3C">
        <w:rPr>
          <w:rFonts w:ascii="GHEA Grapalat" w:hAnsi="GHEA Grapalat" w:cs="GHEA Grapalat"/>
          <w:sz w:val="20"/>
          <w:szCs w:val="20"/>
          <w:lang w:val="hy-AM"/>
        </w:rPr>
        <w:tab/>
      </w:r>
      <w:r w:rsidR="006E5207">
        <w:rPr>
          <w:rFonts w:ascii="GHEA Grapalat" w:hAnsi="GHEA Grapalat"/>
          <w:sz w:val="20"/>
          <w:szCs w:val="20"/>
          <w:lang w:val="hy-AM"/>
        </w:rPr>
        <w:t>«»</w:t>
      </w:r>
      <w:r w:rsidR="00F4264E">
        <w:rPr>
          <w:rFonts w:ascii="GHEA Grapalat" w:hAnsi="GHEA Grapalat" w:cs="GHEA Grapalat"/>
          <w:sz w:val="20"/>
          <w:szCs w:val="20"/>
          <w:u w:val="single"/>
          <w:lang w:val="hy-AM"/>
        </w:rPr>
        <w:tab/>
      </w:r>
      <w:r w:rsidR="006E5207">
        <w:rPr>
          <w:rFonts w:ascii="GHEA Grapalat" w:hAnsi="GHEA Grapalat" w:cs="GHEA Grapalat"/>
          <w:sz w:val="20"/>
          <w:szCs w:val="20"/>
          <w:lang w:val="hy-AM"/>
        </w:rPr>
        <w:t xml:space="preserve"> 20   թ.**</w:t>
      </w:r>
    </w:p>
    <w:p w:rsidR="006E5207" w:rsidRDefault="006E5207" w:rsidP="006E5207">
      <w:pPr>
        <w:rPr>
          <w:rFonts w:ascii="GHEA Grapalat" w:hAnsi="GHEA Grapalat" w:cs="GHEA Grapalat"/>
          <w:sz w:val="20"/>
          <w:szCs w:val="20"/>
          <w:lang w:val="hy-AM"/>
        </w:rPr>
      </w:pPr>
    </w:p>
    <w:p w:rsidR="006E5207" w:rsidRDefault="006E5207" w:rsidP="006E5207">
      <w:pPr>
        <w:jc w:val="both"/>
        <w:rPr>
          <w:rFonts w:ascii="GHEA Grapalat" w:hAnsi="GHEA Grapalat" w:cs="GHEA Grapalat"/>
          <w:sz w:val="20"/>
          <w:szCs w:val="20"/>
          <w:u w:val="single"/>
          <w:vertAlign w:val="subscript"/>
          <w:lang w:val="hy-AM"/>
        </w:rPr>
      </w:pPr>
      <w:r>
        <w:rPr>
          <w:rFonts w:ascii="GHEA Grapalat" w:hAnsi="GHEA Grapalat" w:cs="GHEA Grapalat"/>
          <w:sz w:val="20"/>
          <w:szCs w:val="20"/>
          <w:u w:val="single"/>
          <w:vertAlign w:val="subscript"/>
          <w:lang w:val="hy-AM"/>
        </w:rPr>
        <w:tab/>
      </w:r>
      <w:r>
        <w:rPr>
          <w:rFonts w:ascii="GHEA Grapalat" w:hAnsi="GHEA Grapalat" w:cs="GHEA Grapalat"/>
          <w:sz w:val="20"/>
          <w:szCs w:val="20"/>
          <w:u w:val="single"/>
          <w:vertAlign w:val="subscript"/>
          <w:lang w:val="hy-AM"/>
        </w:rPr>
        <w:tab/>
      </w:r>
      <w:r>
        <w:rPr>
          <w:rFonts w:ascii="GHEA Grapalat" w:hAnsi="GHEA Grapalat" w:cs="GHEA Grapalat"/>
          <w:sz w:val="20"/>
          <w:szCs w:val="20"/>
          <w:u w:val="single"/>
          <w:vertAlign w:val="subscript"/>
          <w:lang w:val="hy-AM"/>
        </w:rPr>
        <w:tab/>
      </w:r>
      <w:r>
        <w:rPr>
          <w:rFonts w:ascii="GHEA Grapalat" w:hAnsi="GHEA Grapalat" w:cs="GHEA Grapalat"/>
          <w:sz w:val="20"/>
          <w:szCs w:val="20"/>
          <w:vertAlign w:val="subscript"/>
          <w:lang w:val="hy-AM"/>
        </w:rPr>
        <w:t xml:space="preserve">, </w:t>
      </w:r>
      <w:r>
        <w:rPr>
          <w:rFonts w:ascii="GHEA Grapalat" w:hAnsi="GHEA Grapalat" w:cs="GHEA Grapalat"/>
          <w:sz w:val="20"/>
          <w:szCs w:val="20"/>
          <w:lang w:val="hy-AM"/>
        </w:rPr>
        <w:t xml:space="preserve">ի դեմս Ընկերության տնօրեն </w:t>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p>
    <w:p w:rsidR="006E5207" w:rsidRDefault="006E5207" w:rsidP="006E5207">
      <w:pPr>
        <w:jc w:val="both"/>
        <w:rPr>
          <w:rFonts w:ascii="GHEA Grapalat" w:hAnsi="GHEA Grapalat" w:cs="GHEA Grapalat"/>
          <w:sz w:val="20"/>
          <w:szCs w:val="20"/>
          <w:lang w:val="hy-AM"/>
        </w:rPr>
      </w:pPr>
      <w:r>
        <w:rPr>
          <w:rFonts w:ascii="GHEA Grapalat" w:hAnsi="GHEA Grapalat"/>
          <w:sz w:val="20"/>
          <w:szCs w:val="20"/>
          <w:vertAlign w:val="superscript"/>
          <w:lang w:val="hy-AM"/>
        </w:rPr>
        <w:t xml:space="preserve">       Ընկերության անվանումը</w:t>
      </w:r>
      <w:r>
        <w:rPr>
          <w:rFonts w:ascii="GHEA Grapalat" w:hAnsi="GHEA Grapalat" w:cs="GHEA Grapalat"/>
          <w:sz w:val="20"/>
          <w:szCs w:val="20"/>
          <w:vertAlign w:val="subscript"/>
          <w:lang w:val="hy-AM"/>
        </w:rPr>
        <w:tab/>
      </w:r>
      <w:r>
        <w:rPr>
          <w:rFonts w:ascii="GHEA Grapalat" w:hAnsi="GHEA Grapalat" w:cs="GHEA Grapalat"/>
          <w:sz w:val="20"/>
          <w:szCs w:val="20"/>
          <w:vertAlign w:val="subscript"/>
          <w:lang w:val="hy-AM"/>
        </w:rPr>
        <w:tab/>
      </w:r>
      <w:r>
        <w:rPr>
          <w:rFonts w:ascii="GHEA Grapalat" w:hAnsi="GHEA Grapalat" w:cs="GHEA Grapalat"/>
          <w:sz w:val="20"/>
          <w:szCs w:val="20"/>
          <w:vertAlign w:val="subscript"/>
          <w:lang w:val="hy-AM"/>
        </w:rPr>
        <w:tab/>
      </w:r>
      <w:r>
        <w:rPr>
          <w:rFonts w:ascii="GHEA Grapalat" w:hAnsi="GHEA Grapalat" w:cs="GHEA Grapalat"/>
          <w:sz w:val="20"/>
          <w:szCs w:val="20"/>
          <w:vertAlign w:val="subscript"/>
          <w:lang w:val="hy-AM"/>
        </w:rPr>
        <w:tab/>
      </w:r>
      <w:r>
        <w:rPr>
          <w:rFonts w:ascii="GHEA Grapalat" w:hAnsi="GHEA Grapalat" w:cs="GHEA Grapalat"/>
          <w:sz w:val="20"/>
          <w:szCs w:val="20"/>
          <w:vertAlign w:val="subscript"/>
          <w:lang w:val="hy-AM"/>
        </w:rPr>
        <w:tab/>
      </w:r>
      <w:r>
        <w:rPr>
          <w:rFonts w:ascii="GHEA Grapalat" w:hAnsi="GHEA Grapalat"/>
          <w:sz w:val="20"/>
          <w:szCs w:val="20"/>
          <w:vertAlign w:val="superscript"/>
          <w:lang w:val="hy-AM"/>
        </w:rPr>
        <w:t>Ընկերության տնօրենի անուն ազգանունը, անձնագրային տվյալները</w:t>
      </w:r>
      <w:r>
        <w:rPr>
          <w:rFonts w:ascii="GHEA Grapalat" w:hAnsi="GHEA Grapalat" w:cs="GHEA Grapalat"/>
          <w:sz w:val="20"/>
          <w:szCs w:val="20"/>
          <w:vertAlign w:val="subscript"/>
          <w:lang w:val="hy-AM"/>
        </w:rPr>
        <w:t xml:space="preserve">, </w:t>
      </w:r>
      <w:r>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E5207" w:rsidRDefault="006E5207" w:rsidP="006E5207">
      <w:pPr>
        <w:ind w:firstLine="708"/>
        <w:jc w:val="both"/>
        <w:rPr>
          <w:rFonts w:ascii="GHEA Grapalat" w:hAnsi="GHEA Grapalat" w:cs="GHEA Grapalat"/>
          <w:sz w:val="20"/>
          <w:szCs w:val="20"/>
          <w:lang w:val="hy-AM"/>
        </w:rPr>
      </w:pPr>
    </w:p>
    <w:p w:rsidR="006E5207" w:rsidRDefault="006E5207" w:rsidP="006E5207">
      <w:pPr>
        <w:numPr>
          <w:ilvl w:val="0"/>
          <w:numId w:val="10"/>
        </w:numPr>
        <w:jc w:val="center"/>
        <w:rPr>
          <w:rFonts w:ascii="GHEA Grapalat" w:hAnsi="GHEA Grapalat" w:cs="GHEA Grapalat"/>
          <w:b/>
          <w:bCs/>
          <w:sz w:val="20"/>
          <w:szCs w:val="20"/>
          <w:lang w:val="pt-BR"/>
        </w:rPr>
      </w:pPr>
      <w:r>
        <w:rPr>
          <w:rFonts w:ascii="GHEA Grapalat" w:hAnsi="GHEA Grapalat" w:cs="GHEA Grapalat"/>
          <w:b/>
          <w:sz w:val="20"/>
          <w:szCs w:val="20"/>
          <w:lang w:val="hy-AM"/>
        </w:rPr>
        <w:t xml:space="preserve"> Հ</w:t>
      </w:r>
      <w:r>
        <w:rPr>
          <w:rFonts w:ascii="GHEA Grapalat" w:hAnsi="GHEA Grapalat" w:cs="GHEA Grapalat"/>
          <w:b/>
          <w:sz w:val="20"/>
          <w:szCs w:val="20"/>
        </w:rPr>
        <w:t>ամաձայնության առարկան</w:t>
      </w:r>
    </w:p>
    <w:p w:rsidR="006E5207" w:rsidRDefault="006E5207" w:rsidP="006E5207">
      <w:pPr>
        <w:jc w:val="both"/>
        <w:rPr>
          <w:rFonts w:ascii="GHEA Grapalat" w:hAnsi="GHEA Grapalat" w:cs="GHEA Grapalat"/>
          <w:b/>
          <w:bCs/>
          <w:sz w:val="20"/>
          <w:szCs w:val="20"/>
          <w:lang w:val="pt-BR"/>
        </w:rPr>
      </w:pPr>
      <w:r>
        <w:rPr>
          <w:rFonts w:ascii="GHEA Grapalat" w:hAnsi="GHEA Grapalat" w:cs="GHEA Grapalat"/>
          <w:sz w:val="20"/>
          <w:szCs w:val="20"/>
          <w:lang w:val="pt-BR"/>
        </w:rPr>
        <w:tab/>
      </w:r>
      <w:r>
        <w:rPr>
          <w:rFonts w:ascii="GHEA Grapalat" w:hAnsi="GHEA Grapalat" w:cs="GHEA Grapalat"/>
          <w:sz w:val="20"/>
          <w:szCs w:val="20"/>
          <w:lang w:val="pt-BR"/>
        </w:rPr>
        <w:tab/>
      </w:r>
    </w:p>
    <w:p w:rsidR="006E5207" w:rsidRDefault="006E5207" w:rsidP="006E5207">
      <w:pPr>
        <w:numPr>
          <w:ilvl w:val="1"/>
          <w:numId w:val="12"/>
        </w:numPr>
        <w:ind w:left="0" w:firstLine="426"/>
        <w:jc w:val="both"/>
        <w:rPr>
          <w:rFonts w:ascii="GHEA Grapalat" w:hAnsi="GHEA Grapalat" w:cs="GHEA Grapalat"/>
          <w:sz w:val="20"/>
          <w:szCs w:val="20"/>
          <w:lang w:val="pt-BR"/>
        </w:rPr>
      </w:pPr>
      <w:r>
        <w:rPr>
          <w:rFonts w:ascii="GHEA Grapalat" w:hAnsi="GHEA Grapalat" w:cs="GHEA Grapalat"/>
          <w:sz w:val="20"/>
          <w:szCs w:val="20"/>
          <w:lang w:val="pt-BR"/>
        </w:rPr>
        <w:t xml:space="preserve">Ընկերությունը մասնակցում է </w:t>
      </w:r>
      <w:r>
        <w:rPr>
          <w:rFonts w:ascii="GHEA Grapalat" w:hAnsi="GHEA Grapalat" w:cs="GHEA Grapalat"/>
          <w:sz w:val="20"/>
          <w:szCs w:val="20"/>
          <w:u w:val="single"/>
          <w:lang w:val="pt-BR"/>
        </w:rPr>
        <w:tab/>
      </w:r>
      <w:r>
        <w:rPr>
          <w:rFonts w:ascii="GHEA Grapalat" w:hAnsi="GHEA Grapalat" w:cs="GHEA Grapalat"/>
          <w:sz w:val="20"/>
          <w:szCs w:val="20"/>
          <w:u w:val="single"/>
          <w:lang w:val="pt-BR"/>
        </w:rPr>
        <w:tab/>
      </w:r>
      <w:r>
        <w:rPr>
          <w:rFonts w:ascii="GHEA Grapalat" w:hAnsi="GHEA Grapalat" w:cs="GHEA Grapalat"/>
          <w:sz w:val="20"/>
          <w:szCs w:val="20"/>
          <w:u w:val="single"/>
          <w:lang w:val="pt-BR"/>
        </w:rPr>
        <w:tab/>
      </w:r>
      <w:r>
        <w:rPr>
          <w:rFonts w:ascii="GHEA Grapalat" w:hAnsi="GHEA Grapalat" w:cs="GHEA Grapalat"/>
          <w:sz w:val="20"/>
          <w:szCs w:val="20"/>
          <w:u w:val="single"/>
          <w:lang w:val="pt-BR"/>
        </w:rPr>
        <w:tab/>
      </w:r>
      <w:r>
        <w:rPr>
          <w:rFonts w:ascii="GHEA Grapalat" w:hAnsi="GHEA Grapalat" w:cs="GHEA Grapalat"/>
          <w:sz w:val="20"/>
          <w:szCs w:val="20"/>
          <w:u w:val="single"/>
          <w:lang w:val="pt-BR"/>
        </w:rPr>
        <w:tab/>
      </w:r>
      <w:r>
        <w:rPr>
          <w:rFonts w:ascii="GHEA Grapalat" w:hAnsi="GHEA Grapalat" w:cs="GHEA Grapalat"/>
          <w:sz w:val="20"/>
          <w:szCs w:val="20"/>
          <w:lang w:val="pt-BR"/>
        </w:rPr>
        <w:t xml:space="preserve">*  (այսուհետ` Պատվիրատու) կողմից </w:t>
      </w:r>
    </w:p>
    <w:p w:rsidR="006E5207" w:rsidRDefault="006E5207" w:rsidP="006E5207">
      <w:pPr>
        <w:ind w:left="426"/>
        <w:jc w:val="both"/>
        <w:rPr>
          <w:rFonts w:ascii="GHEA Grapalat" w:hAnsi="GHEA Grapalat" w:cs="GHEA Grapalat"/>
          <w:sz w:val="20"/>
          <w:szCs w:val="20"/>
          <w:lang w:val="pt-BR"/>
        </w:rPr>
      </w:pPr>
      <w:r>
        <w:rPr>
          <w:rFonts w:ascii="GHEA Grapalat" w:hAnsi="GHEA Grapalat"/>
          <w:sz w:val="20"/>
          <w:szCs w:val="20"/>
          <w:vertAlign w:val="superscript"/>
          <w:lang w:val="hy-AM"/>
        </w:rPr>
        <w:t>պատվիրատուի անվանումը</w:t>
      </w:r>
    </w:p>
    <w:p w:rsidR="006E5207" w:rsidRDefault="006E5207" w:rsidP="006E5207">
      <w:pPr>
        <w:jc w:val="both"/>
        <w:rPr>
          <w:rFonts w:ascii="GHEA Grapalat" w:hAnsi="GHEA Grapalat" w:cs="GHEA Grapalat"/>
          <w:sz w:val="20"/>
          <w:szCs w:val="20"/>
          <w:lang w:val="pt-BR"/>
        </w:rPr>
      </w:pPr>
      <w:r>
        <w:rPr>
          <w:rFonts w:ascii="GHEA Grapalat" w:hAnsi="GHEA Grapalat" w:cs="GHEA Grapalat"/>
          <w:sz w:val="20"/>
          <w:szCs w:val="20"/>
          <w:lang w:val="pt-BR"/>
        </w:rPr>
        <w:t xml:space="preserve">կազմակերպված` </w:t>
      </w:r>
      <w:r>
        <w:rPr>
          <w:rFonts w:ascii="GHEA Grapalat" w:hAnsi="GHEA Grapalat" w:cs="GHEA Grapalat"/>
          <w:sz w:val="20"/>
          <w:szCs w:val="20"/>
          <w:u w:val="single"/>
          <w:lang w:val="pt-BR"/>
        </w:rPr>
        <w:tab/>
      </w:r>
      <w:r>
        <w:rPr>
          <w:rFonts w:ascii="GHEA Grapalat" w:hAnsi="GHEA Grapalat" w:cs="GHEA Grapalat"/>
          <w:sz w:val="20"/>
          <w:szCs w:val="20"/>
          <w:lang w:val="pt-BR"/>
        </w:rPr>
        <w:t>* ծածկագրով գնման ընթացակարգին:</w:t>
      </w:r>
    </w:p>
    <w:p w:rsidR="006E5207" w:rsidRDefault="006E5207" w:rsidP="006E5207">
      <w:pPr>
        <w:ind w:left="426"/>
        <w:jc w:val="both"/>
        <w:rPr>
          <w:rFonts w:ascii="GHEA Grapalat" w:hAnsi="GHEA Grapalat" w:cs="GHEA Grapalat"/>
          <w:sz w:val="20"/>
          <w:szCs w:val="20"/>
          <w:lang w:val="pt-BR"/>
        </w:rPr>
      </w:pPr>
      <w:r>
        <w:rPr>
          <w:rFonts w:ascii="GHEA Grapalat" w:hAnsi="GHEA Grapalat"/>
          <w:sz w:val="20"/>
          <w:szCs w:val="20"/>
          <w:vertAlign w:val="superscript"/>
          <w:lang w:val="hy-AM"/>
        </w:rPr>
        <w:t>ընթացակարգի ծածկագիրը</w:t>
      </w:r>
    </w:p>
    <w:p w:rsidR="006E5207" w:rsidRDefault="006E5207" w:rsidP="006E5207">
      <w:pPr>
        <w:ind w:firstLine="360"/>
        <w:jc w:val="both"/>
        <w:rPr>
          <w:rFonts w:ascii="GHEA Grapalat" w:hAnsi="GHEA Grapalat" w:cs="GHEA Grapalat"/>
          <w:color w:val="5B9BD5"/>
          <w:sz w:val="20"/>
          <w:szCs w:val="20"/>
          <w:lang w:val="hy-AM"/>
        </w:rPr>
      </w:pPr>
      <w:r>
        <w:rPr>
          <w:rFonts w:ascii="GHEA Grapalat" w:hAnsi="GHEA Grapalat" w:cs="GHEA Grapalat"/>
          <w:sz w:val="20"/>
          <w:szCs w:val="20"/>
          <w:lang w:val="pt-BR"/>
        </w:rPr>
        <w:t xml:space="preserve">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rsidR="006E5207" w:rsidRDefault="006E5207" w:rsidP="006E5207">
      <w:pPr>
        <w:ind w:firstLine="360"/>
        <w:jc w:val="both"/>
        <w:rPr>
          <w:rFonts w:ascii="GHEA Grapalat" w:hAnsi="GHEA Grapalat" w:cs="GHEA Grapalat"/>
          <w:color w:val="000000"/>
          <w:sz w:val="20"/>
          <w:szCs w:val="20"/>
          <w:lang w:val="pt-BR"/>
        </w:rPr>
      </w:pPr>
      <w:r>
        <w:rPr>
          <w:rFonts w:ascii="GHEA Grapalat" w:hAnsi="GHEA Grapalat" w:cs="GHEA Grapalat"/>
          <w:color w:val="000000"/>
          <w:sz w:val="20"/>
          <w:szCs w:val="20"/>
          <w:lang w:val="pt-BR"/>
        </w:rPr>
        <w:t>1.3 Ընկերությունը</w:t>
      </w:r>
      <w:r>
        <w:rPr>
          <w:rFonts w:ascii="GHEA Grapalat" w:hAnsi="GHEA Grapalat" w:cs="GHEA Grapalat"/>
          <w:color w:val="000000"/>
          <w:sz w:val="20"/>
          <w:szCs w:val="20"/>
          <w:lang w:val="hy-AM"/>
        </w:rPr>
        <w:t xml:space="preserve"> սույն </w:t>
      </w:r>
      <w:r>
        <w:rPr>
          <w:rFonts w:ascii="GHEA Grapalat" w:hAnsi="GHEA Grapalat" w:cs="GHEA Grapalat"/>
          <w:color w:val="000000"/>
          <w:sz w:val="20"/>
          <w:szCs w:val="20"/>
          <w:lang w:val="pt-BR"/>
        </w:rPr>
        <w:t>տուժանքի համաձայնագ</w:t>
      </w:r>
      <w:r>
        <w:rPr>
          <w:rFonts w:ascii="GHEA Grapalat" w:hAnsi="GHEA Grapalat" w:cs="GHEA Grapalat"/>
          <w:color w:val="000000"/>
          <w:sz w:val="20"/>
          <w:szCs w:val="20"/>
          <w:lang w:val="hy-AM"/>
        </w:rPr>
        <w:t>ր</w:t>
      </w:r>
      <w:r>
        <w:rPr>
          <w:rFonts w:ascii="GHEA Grapalat" w:hAnsi="GHEA Grapalat" w:cs="GHEA Grapalat"/>
          <w:color w:val="000000"/>
          <w:sz w:val="20"/>
          <w:szCs w:val="20"/>
          <w:lang w:val="pt-BR"/>
        </w:rPr>
        <w:t>ի</w:t>
      </w:r>
      <w:r>
        <w:rPr>
          <w:rFonts w:ascii="GHEA Grapalat" w:hAnsi="GHEA Grapalat" w:cs="GHEA Grapalat"/>
          <w:color w:val="000000"/>
          <w:sz w:val="20"/>
          <w:szCs w:val="20"/>
          <w:lang w:val="hy-AM"/>
        </w:rPr>
        <w:t xml:space="preserve">ն կից ներկայացվող վճարման պահանջագրի (այսուհետ` Պահանջագիր) ստորագրմամբ անհետկանչելիորեն  համաձայնվում է, որ՝ </w:t>
      </w:r>
    </w:p>
    <w:p w:rsidR="006E5207" w:rsidRDefault="006E5207" w:rsidP="006E5207">
      <w:pPr>
        <w:ind w:firstLine="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6E5207" w:rsidRDefault="006E5207" w:rsidP="006E5207">
      <w:pPr>
        <w:ind w:firstLine="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Pr>
          <w:rFonts w:ascii="GHEA Grapalat" w:hAnsi="GHEA Grapalat" w:cs="GHEA Grapalat"/>
          <w:color w:val="000000"/>
          <w:sz w:val="20"/>
          <w:szCs w:val="20"/>
          <w:lang w:val="pt-BR"/>
        </w:rPr>
        <w:t>Ընկերության</w:t>
      </w:r>
      <w:r>
        <w:rPr>
          <w:rFonts w:ascii="GHEA Grapalat" w:hAnsi="GHEA Grapalat" w:cs="GHEA Grapalat"/>
          <w:color w:val="000000"/>
          <w:sz w:val="20"/>
          <w:szCs w:val="20"/>
          <w:lang w:val="hy-AM"/>
        </w:rPr>
        <w:t xml:space="preserve"> հաշվից  գանձելու համար՝ առանց լրացուցիչ ակցեպտավորման: </w:t>
      </w:r>
    </w:p>
    <w:p w:rsidR="006E5207" w:rsidRDefault="006E5207" w:rsidP="006E5207">
      <w:pPr>
        <w:ind w:firstLine="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 xml:space="preserve">գ)  </w:t>
      </w:r>
      <w:r>
        <w:rPr>
          <w:rFonts w:ascii="GHEA Grapalat" w:hAnsi="GHEA Grapalat" w:cs="GHEA Grapalat"/>
          <w:color w:val="000000"/>
          <w:sz w:val="20"/>
          <w:szCs w:val="20"/>
          <w:lang w:val="pt-BR"/>
        </w:rPr>
        <w:t>Ընկերությունը</w:t>
      </w:r>
      <w:r>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6E5207" w:rsidRDefault="006E5207" w:rsidP="006E5207">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 xml:space="preserve">դ) </w:t>
      </w:r>
      <w:r>
        <w:rPr>
          <w:rFonts w:ascii="GHEA Grapalat" w:hAnsi="GHEA Grapalat" w:cs="GHEA Grapalat"/>
          <w:color w:val="000000"/>
          <w:sz w:val="20"/>
          <w:szCs w:val="20"/>
          <w:lang w:val="pt-BR"/>
        </w:rPr>
        <w:t>Ընկերությունը</w:t>
      </w:r>
      <w:r>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6E5207" w:rsidRDefault="006E5207" w:rsidP="006E5207">
      <w:pPr>
        <w:ind w:firstLine="426"/>
        <w:jc w:val="both"/>
        <w:rPr>
          <w:rFonts w:ascii="GHEA Grapalat" w:hAnsi="GHEA Grapalat" w:cs="GHEA Grapalat"/>
          <w:sz w:val="20"/>
          <w:szCs w:val="20"/>
          <w:lang w:val="hy-AM"/>
        </w:rPr>
      </w:pPr>
      <w:r>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6E5207" w:rsidRDefault="006E5207" w:rsidP="006E5207">
      <w:pPr>
        <w:ind w:firstLine="426"/>
        <w:jc w:val="both"/>
        <w:rPr>
          <w:rFonts w:ascii="GHEA Grapalat" w:hAnsi="GHEA Grapalat" w:cs="GHEA Grapalat"/>
          <w:sz w:val="20"/>
          <w:szCs w:val="20"/>
          <w:lang w:val="pt-BR"/>
        </w:rPr>
      </w:pPr>
      <w:r>
        <w:rPr>
          <w:rFonts w:ascii="GHEA Grapalat" w:hAnsi="GHEA Grapalat" w:cs="GHEA Grapalat"/>
          <w:sz w:val="20"/>
          <w:szCs w:val="20"/>
          <w:lang w:val="pt-BR"/>
        </w:rPr>
        <w:t xml:space="preserve">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w:t>
      </w:r>
      <w:r>
        <w:rPr>
          <w:rFonts w:ascii="GHEA Grapalat" w:hAnsi="GHEA Grapalat" w:cs="GHEA Grapalat"/>
          <w:sz w:val="20"/>
          <w:szCs w:val="20"/>
          <w:lang w:val="hy-AM"/>
        </w:rPr>
        <w:t xml:space="preserve">Պահանջագիրը բնօրինակներով </w:t>
      </w:r>
      <w:r>
        <w:rPr>
          <w:rFonts w:ascii="GHEA Grapalat" w:hAnsi="GHEA Grapalat" w:cs="GHEA Grapalat"/>
          <w:sz w:val="20"/>
          <w:szCs w:val="20"/>
          <w:lang w:val="pt-BR"/>
        </w:rPr>
        <w:t xml:space="preserve">ներկայացնում է </w:t>
      </w:r>
      <w:r>
        <w:rPr>
          <w:rFonts w:ascii="GHEA Grapalat" w:hAnsi="GHEA Grapalat" w:cs="GHEA Grapalat"/>
          <w:sz w:val="20"/>
          <w:szCs w:val="20"/>
          <w:lang w:val="hy-AM"/>
        </w:rPr>
        <w:t>Վճարող Բանկին</w:t>
      </w:r>
      <w:r>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Pr>
          <w:rFonts w:ascii="GHEA Grapalat" w:hAnsi="GHEA Grapalat" w:cs="GHEA Grapalat"/>
          <w:sz w:val="20"/>
          <w:szCs w:val="20"/>
          <w:lang w:val="hy-AM"/>
        </w:rPr>
        <w:t>ՊահանջագիրըէլեկտրոնայինթվայինստորագրությամբհաստատվածլինելուդեպքումդրանքՎճարողԲանկինեններկայացվումէլեկտրոնայինկրիչներով</w:t>
      </w:r>
      <w:r>
        <w:rPr>
          <w:rFonts w:ascii="GHEA Grapalat" w:hAnsi="GHEA Grapalat" w:cs="GHEA Grapalat"/>
          <w:sz w:val="20"/>
          <w:szCs w:val="20"/>
          <w:lang w:val="pt-BR"/>
        </w:rPr>
        <w:t xml:space="preserve">, </w:t>
      </w:r>
      <w:r>
        <w:rPr>
          <w:rFonts w:ascii="GHEA Grapalat" w:hAnsi="GHEA Grapalat" w:cs="GHEA Grapalat"/>
          <w:sz w:val="20"/>
          <w:szCs w:val="20"/>
          <w:lang w:val="hy-AM"/>
        </w:rPr>
        <w:t>ինչպեսնաևդրանցիցարտատպվածթղթայինտարբերակներով</w:t>
      </w:r>
      <w:r>
        <w:rPr>
          <w:rFonts w:ascii="GHEA Grapalat" w:hAnsi="GHEA Grapalat" w:cs="GHEA Grapalat"/>
          <w:sz w:val="20"/>
          <w:szCs w:val="20"/>
          <w:lang w:val="pt-BR"/>
        </w:rPr>
        <w:t>:</w:t>
      </w:r>
    </w:p>
    <w:p w:rsidR="006E5207" w:rsidRDefault="006E5207" w:rsidP="006E5207">
      <w:pPr>
        <w:numPr>
          <w:ilvl w:val="1"/>
          <w:numId w:val="14"/>
        </w:numPr>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rsidR="006E5207" w:rsidRDefault="006E5207" w:rsidP="006E5207">
      <w:pPr>
        <w:ind w:firstLine="426"/>
        <w:jc w:val="both"/>
        <w:rPr>
          <w:rFonts w:ascii="GHEA Grapalat" w:hAnsi="GHEA Grapalat" w:cs="GHEA Grapalat"/>
          <w:sz w:val="20"/>
          <w:szCs w:val="20"/>
          <w:lang w:val="pt-BR"/>
        </w:rPr>
      </w:pPr>
      <w:r>
        <w:rPr>
          <w:rFonts w:ascii="GHEA Grapalat" w:hAnsi="GHEA Grapalat" w:cs="GHEA Grapalat"/>
          <w:sz w:val="20"/>
          <w:szCs w:val="20"/>
          <w:lang w:val="hy-AM"/>
        </w:rPr>
        <w:t>1.6 Վճարող Բանկի կողմից Պ</w:t>
      </w:r>
      <w:r>
        <w:rPr>
          <w:rFonts w:ascii="GHEA Grapalat" w:hAnsi="GHEA Grapalat" w:cs="GHEA Grapalat"/>
          <w:sz w:val="20"/>
          <w:szCs w:val="20"/>
          <w:lang w:val="pt-BR"/>
        </w:rPr>
        <w:t xml:space="preserve">ահանջագրում նշված գումարի վճարման հետևանքով </w:t>
      </w:r>
      <w:r>
        <w:rPr>
          <w:rFonts w:ascii="GHEA Grapalat" w:hAnsi="GHEA Grapalat" w:cs="GHEA Grapalat"/>
          <w:sz w:val="20"/>
          <w:szCs w:val="20"/>
          <w:lang w:val="hy-AM"/>
        </w:rPr>
        <w:t xml:space="preserve">Ընկերության </w:t>
      </w:r>
      <w:r>
        <w:rPr>
          <w:rFonts w:ascii="GHEA Grapalat" w:hAnsi="GHEA Grapalat" w:cs="GHEA Grapalat"/>
          <w:sz w:val="20"/>
          <w:szCs w:val="20"/>
          <w:lang w:val="pt-BR"/>
        </w:rPr>
        <w:t xml:space="preserve">առաջացած ռիսկերի (Ընկերության կրած վնասների) </w:t>
      </w:r>
      <w:r>
        <w:rPr>
          <w:rFonts w:ascii="GHEA Grapalat" w:hAnsi="GHEA Grapalat" w:cs="GHEA Grapalat"/>
          <w:sz w:val="20"/>
          <w:szCs w:val="20"/>
          <w:lang w:val="hy-AM"/>
        </w:rPr>
        <w:t xml:space="preserve">և բացասական հետևանքների </w:t>
      </w:r>
      <w:r>
        <w:rPr>
          <w:rFonts w:ascii="GHEA Grapalat" w:hAnsi="GHEA Grapalat" w:cs="GHEA Grapalat"/>
          <w:sz w:val="20"/>
          <w:szCs w:val="20"/>
          <w:lang w:val="pt-BR"/>
        </w:rPr>
        <w:t>համար Բանկը</w:t>
      </w:r>
      <w:r>
        <w:rPr>
          <w:rFonts w:ascii="GHEA Grapalat" w:hAnsi="GHEA Grapalat" w:cs="GHEA Grapalat"/>
          <w:sz w:val="20"/>
          <w:szCs w:val="20"/>
          <w:lang w:val="hy-AM"/>
        </w:rPr>
        <w:t xml:space="preserve"> որևէ</w:t>
      </w:r>
      <w:r>
        <w:rPr>
          <w:rFonts w:ascii="GHEA Grapalat" w:hAnsi="GHEA Grapalat" w:cs="GHEA Grapalat"/>
          <w:sz w:val="20"/>
          <w:szCs w:val="20"/>
          <w:lang w:val="pt-BR"/>
        </w:rPr>
        <w:t xml:space="preserve"> պատասխանատվություն չի կրում</w:t>
      </w:r>
      <w:r>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6E5207" w:rsidRDefault="006E5207" w:rsidP="006E5207">
      <w:pPr>
        <w:ind w:firstLine="426"/>
        <w:jc w:val="both"/>
        <w:rPr>
          <w:rFonts w:ascii="GHEA Grapalat" w:hAnsi="GHEA Grapalat" w:cs="GHEA Grapalat"/>
          <w:sz w:val="20"/>
          <w:szCs w:val="20"/>
          <w:lang w:val="pt-BR"/>
        </w:rPr>
      </w:pPr>
      <w:r>
        <w:rPr>
          <w:rFonts w:ascii="GHEA Grapalat" w:hAnsi="GHEA Grapalat" w:cs="GHEA Grapalat"/>
          <w:sz w:val="20"/>
          <w:szCs w:val="20"/>
          <w:lang w:val="pt-BR"/>
        </w:rPr>
        <w:t xml:space="preserve">1.7 </w:t>
      </w:r>
      <w:r>
        <w:rPr>
          <w:rFonts w:ascii="GHEA Grapalat" w:hAnsi="GHEA Grapalat" w:cs="GHEA Grapalat"/>
          <w:sz w:val="20"/>
          <w:szCs w:val="20"/>
          <w:lang w:val="hy-AM"/>
        </w:rPr>
        <w:t>Այն դեպքում</w:t>
      </w:r>
      <w:r>
        <w:rPr>
          <w:rFonts w:ascii="GHEA Grapalat" w:hAnsi="GHEA Grapalat" w:cs="GHEA Grapalat"/>
          <w:sz w:val="20"/>
          <w:szCs w:val="20"/>
          <w:lang w:val="pt-BR"/>
        </w:rPr>
        <w:t>,</w:t>
      </w:r>
      <w:r>
        <w:rPr>
          <w:rFonts w:ascii="GHEA Grapalat" w:hAnsi="GHEA Grapalat" w:cs="GHEA Grapalat"/>
          <w:sz w:val="20"/>
          <w:szCs w:val="20"/>
          <w:lang w:val="hy-AM"/>
        </w:rPr>
        <w:t xml:space="preserve"> երբ Ընկերության հաշվի միջոցները չեն բավարարում</w:t>
      </w:r>
      <w:r>
        <w:rPr>
          <w:rFonts w:ascii="GHEA Grapalat" w:hAnsi="GHEA Grapalat" w:cs="GHEA Grapalat"/>
          <w:sz w:val="20"/>
          <w:szCs w:val="20"/>
        </w:rPr>
        <w:t>՝Վճարողբանկըվճարմանպահանջագիրըստանալուցհետո՝</w:t>
      </w:r>
      <w:r>
        <w:rPr>
          <w:rFonts w:ascii="GHEA Grapalat" w:hAnsi="GHEA Grapalat" w:cs="GHEA Grapalat"/>
          <w:sz w:val="20"/>
          <w:szCs w:val="20"/>
          <w:lang w:val="pt-BR"/>
        </w:rPr>
        <w:t xml:space="preserve"> 2 (</w:t>
      </w:r>
      <w:r>
        <w:rPr>
          <w:rFonts w:ascii="GHEA Grapalat" w:hAnsi="GHEA Grapalat" w:cs="GHEA Grapalat"/>
          <w:sz w:val="20"/>
          <w:szCs w:val="20"/>
        </w:rPr>
        <w:t>երկու</w:t>
      </w:r>
      <w:r>
        <w:rPr>
          <w:rFonts w:ascii="GHEA Grapalat" w:hAnsi="GHEA Grapalat" w:cs="GHEA Grapalat"/>
          <w:sz w:val="20"/>
          <w:szCs w:val="20"/>
          <w:lang w:val="pt-BR"/>
        </w:rPr>
        <w:t xml:space="preserve">) </w:t>
      </w:r>
      <w:r>
        <w:rPr>
          <w:rFonts w:ascii="GHEA Grapalat" w:hAnsi="GHEA Grapalat" w:cs="GHEA Grapalat"/>
          <w:sz w:val="20"/>
          <w:szCs w:val="20"/>
        </w:rPr>
        <w:t>աշխատանքայինօրվաընթացքումպետքէտեղեկացնիՊատվիրատուին՝գրավորձևով</w:t>
      </w:r>
      <w:r>
        <w:rPr>
          <w:rFonts w:ascii="GHEA Grapalat" w:hAnsi="GHEA Grapalat" w:cs="GHEA Grapalat"/>
          <w:sz w:val="20"/>
          <w:szCs w:val="20"/>
          <w:lang w:val="pt-BR"/>
        </w:rPr>
        <w:t>:</w:t>
      </w:r>
    </w:p>
    <w:p w:rsidR="006E5207" w:rsidRDefault="006E5207" w:rsidP="006E5207">
      <w:pPr>
        <w:ind w:firstLine="360"/>
        <w:jc w:val="both"/>
        <w:rPr>
          <w:rFonts w:ascii="GHEA Grapalat" w:hAnsi="GHEA Grapalat" w:cs="GHEA Grapalat"/>
          <w:sz w:val="20"/>
          <w:szCs w:val="20"/>
          <w:lang w:val="pt-BR"/>
        </w:rPr>
      </w:pPr>
      <w:r>
        <w:rPr>
          <w:rFonts w:ascii="GHEA Grapalat" w:hAnsi="GHEA Grapalat" w:cs="GHEA Grapalat"/>
          <w:sz w:val="20"/>
          <w:szCs w:val="20"/>
          <w:lang w:val="pt-BR"/>
        </w:rPr>
        <w:t xml:space="preserve">1.8 Սույն համաձայնագիրը և կից </w:t>
      </w:r>
      <w:r>
        <w:rPr>
          <w:rFonts w:ascii="GHEA Grapalat" w:hAnsi="GHEA Grapalat" w:cs="GHEA Grapalat"/>
          <w:sz w:val="20"/>
          <w:szCs w:val="20"/>
          <w:lang w:val="hy-AM"/>
        </w:rPr>
        <w:t>Պ</w:t>
      </w:r>
      <w:r>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6E5207" w:rsidRDefault="006E5207" w:rsidP="006E5207">
      <w:pPr>
        <w:jc w:val="both"/>
        <w:rPr>
          <w:rFonts w:ascii="GHEA Grapalat" w:hAnsi="GHEA Grapalat" w:cs="GHEA Grapalat"/>
          <w:sz w:val="20"/>
          <w:szCs w:val="20"/>
          <w:lang w:val="hy-AM"/>
        </w:rPr>
      </w:pPr>
    </w:p>
    <w:p w:rsidR="006E5207" w:rsidRDefault="006E5207" w:rsidP="006E5207">
      <w:pPr>
        <w:numPr>
          <w:ilvl w:val="0"/>
          <w:numId w:val="10"/>
        </w:numPr>
        <w:jc w:val="center"/>
        <w:rPr>
          <w:rFonts w:ascii="GHEA Grapalat" w:hAnsi="GHEA Grapalat" w:cs="GHEA Grapalat"/>
          <w:b/>
          <w:bCs/>
          <w:sz w:val="20"/>
          <w:szCs w:val="20"/>
        </w:rPr>
      </w:pPr>
      <w:r>
        <w:rPr>
          <w:rFonts w:ascii="GHEA Grapalat" w:hAnsi="GHEA Grapalat" w:cs="GHEA Grapalat"/>
          <w:b/>
          <w:bCs/>
          <w:sz w:val="20"/>
          <w:szCs w:val="20"/>
        </w:rPr>
        <w:t>Այլ պայմաններ</w:t>
      </w:r>
    </w:p>
    <w:p w:rsidR="006E5207" w:rsidRDefault="006E5207" w:rsidP="006E5207">
      <w:pPr>
        <w:ind w:firstLine="567"/>
        <w:jc w:val="both"/>
        <w:rPr>
          <w:rFonts w:ascii="GHEA Grapalat" w:hAnsi="GHEA Grapalat" w:cs="GHEA Grapalat"/>
          <w:sz w:val="20"/>
          <w:szCs w:val="20"/>
          <w:lang w:val="hy-AM"/>
        </w:rPr>
      </w:pPr>
      <w:r>
        <w:rPr>
          <w:rFonts w:ascii="GHEA Grapalat" w:hAnsi="GHEA Grapalat" w:cs="GHEA Grapalat"/>
          <w:sz w:val="20"/>
          <w:szCs w:val="20"/>
        </w:rPr>
        <w:lastRenderedPageBreak/>
        <w:t>2.1 Սույն համաձայնագիրը</w:t>
      </w:r>
      <w:r>
        <w:rPr>
          <w:rFonts w:ascii="GHEA Grapalat" w:hAnsi="GHEA Grapalat" w:cs="GHEA Grapalat"/>
          <w:sz w:val="20"/>
          <w:szCs w:val="20"/>
          <w:lang w:val="hy-AM"/>
        </w:rPr>
        <w:t xml:space="preserve"> և Պահանջագիրը անհետկանչելի են,</w:t>
      </w:r>
      <w:r>
        <w:rPr>
          <w:rFonts w:ascii="GHEA Grapalat" w:hAnsi="GHEA Grapalat" w:cs="GHEA Grapalat"/>
          <w:sz w:val="20"/>
          <w:szCs w:val="20"/>
        </w:rPr>
        <w:t xml:space="preserve"> ուժի մեջ </w:t>
      </w:r>
      <w:r>
        <w:rPr>
          <w:rFonts w:ascii="GHEA Grapalat" w:hAnsi="GHEA Grapalat" w:cs="GHEA Grapalat"/>
          <w:sz w:val="20"/>
          <w:szCs w:val="20"/>
          <w:lang w:val="hy-AM"/>
        </w:rPr>
        <w:t>են</w:t>
      </w:r>
      <w:r>
        <w:rPr>
          <w:rFonts w:ascii="GHEA Grapalat" w:hAnsi="GHEA Grapalat" w:cs="GHEA Grapalat"/>
          <w:sz w:val="20"/>
          <w:szCs w:val="20"/>
        </w:rPr>
        <w:t xml:space="preserve"> մտնում Ընկերության կողմից վավերացման պահից և ուժի մեջ</w:t>
      </w:r>
      <w:r>
        <w:rPr>
          <w:rFonts w:ascii="GHEA Grapalat" w:hAnsi="GHEA Grapalat" w:cs="GHEA Grapalat"/>
          <w:sz w:val="20"/>
          <w:szCs w:val="20"/>
          <w:lang w:val="hy-AM"/>
        </w:rPr>
        <w:t xml:space="preserve"> են մինչև </w:t>
      </w:r>
      <w:r>
        <w:rPr>
          <w:rFonts w:ascii="GHEA Grapalat" w:hAnsi="GHEA Grapalat" w:cs="GHEA Grapalat"/>
          <w:sz w:val="20"/>
          <w:szCs w:val="20"/>
        </w:rPr>
        <w:t xml:space="preserve">Պատվիրատուի կողմից կնքված պայմանագրի կատարման արդյունքը ամբողջական ընդունվելու օրվան հաջորդող քսաներորդ աշխատանքային օրը ներառյալ։ </w:t>
      </w:r>
    </w:p>
    <w:p w:rsidR="006E5207" w:rsidRDefault="006E5207" w:rsidP="006E5207">
      <w:pPr>
        <w:ind w:firstLine="567"/>
        <w:jc w:val="both"/>
        <w:rPr>
          <w:rFonts w:ascii="GHEA Grapalat" w:hAnsi="GHEA Grapalat" w:cs="GHEA Grapalat"/>
          <w:sz w:val="20"/>
          <w:szCs w:val="20"/>
          <w:lang w:val="hy-AM"/>
        </w:rPr>
      </w:pPr>
      <w:r>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6E5207" w:rsidRDefault="006E5207" w:rsidP="006E5207">
      <w:pPr>
        <w:ind w:firstLine="567"/>
        <w:jc w:val="both"/>
        <w:rPr>
          <w:rFonts w:ascii="GHEA Grapalat" w:hAnsi="GHEA Grapalat" w:cs="GHEA Grapalat"/>
          <w:sz w:val="20"/>
          <w:szCs w:val="20"/>
          <w:lang w:val="hy-AM"/>
        </w:rPr>
      </w:pPr>
      <w:r>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6E5207" w:rsidRDefault="006E5207" w:rsidP="006E5207">
      <w:pPr>
        <w:ind w:firstLine="567"/>
        <w:jc w:val="both"/>
        <w:rPr>
          <w:rFonts w:ascii="GHEA Grapalat" w:hAnsi="GHEA Grapalat" w:cs="GHEA Grapalat"/>
          <w:sz w:val="20"/>
          <w:szCs w:val="20"/>
          <w:lang w:val="hy-AM"/>
        </w:rPr>
      </w:pPr>
      <w:r>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E5207" w:rsidRDefault="006E5207" w:rsidP="006E5207">
      <w:pPr>
        <w:ind w:firstLine="567"/>
        <w:jc w:val="both"/>
        <w:rPr>
          <w:rFonts w:ascii="GHEA Grapalat" w:hAnsi="GHEA Grapalat" w:cs="GHEA Grapalat"/>
          <w:sz w:val="20"/>
          <w:szCs w:val="20"/>
          <w:lang w:val="hy-AM"/>
        </w:rPr>
      </w:pPr>
      <w:r>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E5207" w:rsidRDefault="006E5207" w:rsidP="006E5207">
      <w:pPr>
        <w:ind w:firstLine="567"/>
        <w:jc w:val="both"/>
        <w:rPr>
          <w:rFonts w:ascii="GHEA Grapalat" w:hAnsi="GHEA Grapalat" w:cs="GHEA Grapalat"/>
          <w:sz w:val="20"/>
          <w:szCs w:val="20"/>
          <w:lang w:val="hy-AM"/>
        </w:rPr>
      </w:pPr>
    </w:p>
    <w:p w:rsidR="006E5207" w:rsidRDefault="006E5207" w:rsidP="006E5207">
      <w:pPr>
        <w:ind w:firstLine="567"/>
        <w:jc w:val="center"/>
        <w:rPr>
          <w:rFonts w:ascii="GHEA Grapalat" w:hAnsi="GHEA Grapalat" w:cs="GHEA Grapalat"/>
          <w:sz w:val="20"/>
          <w:szCs w:val="20"/>
          <w:lang w:val="hy-AM"/>
        </w:rPr>
      </w:pPr>
      <w:r>
        <w:rPr>
          <w:rFonts w:ascii="GHEA Grapalat" w:hAnsi="GHEA Grapalat" w:cs="GHEA Grapalat"/>
          <w:b/>
          <w:sz w:val="20"/>
          <w:szCs w:val="20"/>
          <w:lang w:val="hy-AM"/>
        </w:rPr>
        <w:t>3. Ընկերության հասցեն, բանկային վավերապայմանները`</w:t>
      </w:r>
    </w:p>
    <w:p w:rsidR="006E5207" w:rsidRDefault="006E5207" w:rsidP="006E5207">
      <w:pPr>
        <w:jc w:val="both"/>
        <w:rPr>
          <w:rFonts w:ascii="GHEA Grapalat" w:hAnsi="GHEA Grapalat" w:cs="GHEA Grapalat"/>
          <w:sz w:val="20"/>
          <w:szCs w:val="20"/>
          <w:u w:val="single"/>
          <w:lang w:val="hy-AM"/>
        </w:rPr>
      </w:pP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p>
    <w:p w:rsidR="006E5207" w:rsidRDefault="006E5207" w:rsidP="006E5207">
      <w:pPr>
        <w:jc w:val="both"/>
        <w:rPr>
          <w:rFonts w:ascii="GHEA Grapalat" w:hAnsi="GHEA Grapalat"/>
          <w:sz w:val="18"/>
          <w:szCs w:val="18"/>
          <w:vertAlign w:val="superscript"/>
          <w:lang w:val="hy-AM"/>
        </w:rPr>
      </w:pPr>
      <w:r>
        <w:rPr>
          <w:rFonts w:ascii="GHEA Grapalat" w:hAnsi="GHEA Grapalat"/>
          <w:sz w:val="18"/>
          <w:szCs w:val="18"/>
          <w:vertAlign w:val="superscript"/>
          <w:lang w:val="hy-AM"/>
        </w:rPr>
        <w:t xml:space="preserve">                               ընկերության անվանումը</w:t>
      </w:r>
    </w:p>
    <w:p w:rsidR="006E5207" w:rsidRDefault="006E5207" w:rsidP="006E5207">
      <w:pPr>
        <w:jc w:val="both"/>
        <w:rPr>
          <w:rFonts w:ascii="GHEA Grapalat" w:hAnsi="GHEA Grapalat"/>
          <w:sz w:val="18"/>
          <w:szCs w:val="18"/>
          <w:u w:val="single"/>
          <w:vertAlign w:val="superscript"/>
          <w:lang w:val="hy-AM"/>
        </w:rPr>
      </w:pP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p>
    <w:p w:rsidR="006E5207" w:rsidRDefault="006E5207" w:rsidP="006E5207">
      <w:pPr>
        <w:jc w:val="both"/>
        <w:rPr>
          <w:rFonts w:ascii="GHEA Grapalat" w:hAnsi="GHEA Grapalat"/>
          <w:sz w:val="18"/>
          <w:szCs w:val="18"/>
          <w:vertAlign w:val="superscript"/>
          <w:lang w:val="hy-AM"/>
        </w:rPr>
      </w:pPr>
      <w:r>
        <w:rPr>
          <w:rFonts w:ascii="GHEA Grapalat" w:hAnsi="GHEA Grapalat"/>
          <w:sz w:val="18"/>
          <w:szCs w:val="18"/>
          <w:vertAlign w:val="superscript"/>
          <w:lang w:val="hy-AM"/>
        </w:rPr>
        <w:t xml:space="preserve">                              ընկերության հասցեն</w:t>
      </w:r>
    </w:p>
    <w:p w:rsidR="006E5207" w:rsidRDefault="006E5207" w:rsidP="006E5207">
      <w:pPr>
        <w:jc w:val="both"/>
        <w:rPr>
          <w:rFonts w:ascii="GHEA Grapalat" w:hAnsi="GHEA Grapalat"/>
          <w:sz w:val="18"/>
          <w:szCs w:val="18"/>
          <w:u w:val="single"/>
          <w:vertAlign w:val="superscript"/>
          <w:lang w:val="hy-AM"/>
        </w:rPr>
      </w:pP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p>
    <w:p w:rsidR="006E5207" w:rsidRDefault="006E5207" w:rsidP="006E5207">
      <w:pPr>
        <w:jc w:val="both"/>
        <w:rPr>
          <w:rFonts w:ascii="GHEA Grapalat" w:hAnsi="GHEA Grapalat"/>
          <w:sz w:val="18"/>
          <w:szCs w:val="18"/>
          <w:vertAlign w:val="superscript"/>
          <w:lang w:val="hy-AM"/>
        </w:rPr>
      </w:pPr>
      <w:r>
        <w:rPr>
          <w:rFonts w:ascii="GHEA Grapalat" w:hAnsi="GHEA Grapalat"/>
          <w:sz w:val="18"/>
          <w:szCs w:val="18"/>
          <w:vertAlign w:val="superscript"/>
          <w:lang w:val="hy-AM"/>
        </w:rPr>
        <w:t xml:space="preserve">              ընկերությանը սպասարկող բանկի անվանումը</w:t>
      </w:r>
    </w:p>
    <w:p w:rsidR="006E5207" w:rsidRDefault="006E5207" w:rsidP="006E5207">
      <w:pPr>
        <w:jc w:val="both"/>
        <w:rPr>
          <w:rFonts w:ascii="GHEA Grapalat" w:hAnsi="GHEA Grapalat"/>
          <w:sz w:val="18"/>
          <w:szCs w:val="18"/>
          <w:u w:val="single"/>
          <w:vertAlign w:val="superscript"/>
          <w:lang w:val="hy-AM"/>
        </w:rPr>
      </w:pP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p>
    <w:p w:rsidR="006E5207" w:rsidRDefault="006E5207" w:rsidP="006E5207">
      <w:pPr>
        <w:jc w:val="both"/>
        <w:rPr>
          <w:rFonts w:ascii="GHEA Grapalat" w:hAnsi="GHEA Grapalat"/>
          <w:sz w:val="18"/>
          <w:szCs w:val="18"/>
          <w:u w:val="single"/>
          <w:vertAlign w:val="superscript"/>
          <w:lang w:val="hy-AM"/>
        </w:rPr>
      </w:pPr>
    </w:p>
    <w:p w:rsidR="006E5207" w:rsidRDefault="006E5207" w:rsidP="006E5207">
      <w:pPr>
        <w:jc w:val="both"/>
        <w:rPr>
          <w:rFonts w:ascii="GHEA Grapalat" w:hAnsi="GHEA Grapalat"/>
          <w:sz w:val="20"/>
          <w:szCs w:val="20"/>
          <w:lang w:val="hy-AM"/>
        </w:rPr>
      </w:pPr>
      <w:r>
        <w:rPr>
          <w:rFonts w:ascii="GHEA Grapalat" w:hAnsi="GHEA Grapalat"/>
          <w:sz w:val="20"/>
          <w:szCs w:val="20"/>
          <w:lang w:val="hy-AM"/>
        </w:rPr>
        <w:t>Կ.Տ</w:t>
      </w:r>
    </w:p>
    <w:p w:rsidR="006E5207" w:rsidRDefault="006E5207" w:rsidP="006E5207">
      <w:pPr>
        <w:jc w:val="both"/>
        <w:rPr>
          <w:rFonts w:ascii="GHEA Grapalat" w:hAnsi="GHEA Grapalat"/>
          <w:sz w:val="20"/>
          <w:szCs w:val="20"/>
          <w:lang w:val="hy-AM"/>
        </w:rPr>
      </w:pPr>
    </w:p>
    <w:p w:rsidR="006E5207" w:rsidRDefault="006E5207" w:rsidP="006E5207">
      <w:pPr>
        <w:jc w:val="both"/>
        <w:rPr>
          <w:rFonts w:ascii="GHEA Grapalat" w:hAnsi="GHEA Grapalat"/>
          <w:sz w:val="20"/>
          <w:szCs w:val="20"/>
          <w:lang w:val="hy-AM"/>
        </w:rPr>
      </w:pPr>
      <w:r>
        <w:rPr>
          <w:rFonts w:ascii="GHEA Grapalat" w:hAnsi="GHEA Grapalat"/>
          <w:sz w:val="20"/>
          <w:szCs w:val="20"/>
          <w:lang w:val="hy-AM"/>
        </w:rPr>
        <w:t>Օր/ամիս/տարի</w:t>
      </w:r>
    </w:p>
    <w:p w:rsidR="006E5207" w:rsidRDefault="006E5207" w:rsidP="006E5207">
      <w:pPr>
        <w:jc w:val="both"/>
        <w:rPr>
          <w:rFonts w:ascii="GHEA Grapalat" w:hAnsi="GHEA Grapalat"/>
          <w:sz w:val="18"/>
          <w:szCs w:val="18"/>
          <w:vertAlign w:val="superscript"/>
          <w:lang w:val="hy-AM"/>
        </w:rPr>
      </w:pPr>
    </w:p>
    <w:p w:rsidR="006E5207" w:rsidRDefault="006E5207" w:rsidP="006E5207">
      <w:pPr>
        <w:jc w:val="both"/>
        <w:rPr>
          <w:rFonts w:ascii="GHEA Grapalat" w:hAnsi="GHEA Grapalat" w:cs="GHEA Grapalat"/>
          <w:i/>
          <w:sz w:val="18"/>
          <w:szCs w:val="18"/>
          <w:lang w:val="hy-AM"/>
        </w:rPr>
      </w:pPr>
    </w:p>
    <w:p w:rsidR="006E5207" w:rsidRDefault="006E5207" w:rsidP="006E5207">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Pr>
          <w:rFonts w:ascii="GHEA Grapalat" w:hAnsi="GHEA Grapalat" w:cs="Sylfaen"/>
          <w:i/>
          <w:sz w:val="16"/>
          <w:szCs w:val="16"/>
          <w:lang w:val="hy-AM"/>
        </w:rPr>
        <w:t xml:space="preserve">* </w:t>
      </w:r>
      <w:r>
        <w:rPr>
          <w:rFonts w:ascii="GHEA Grapalat" w:hAnsi="GHEA Grapalat"/>
          <w:i/>
          <w:sz w:val="16"/>
          <w:szCs w:val="16"/>
          <w:lang w:val="hy-AM"/>
        </w:rPr>
        <w:t>լրացվում է հանձնաժողովի քարտուղարի կողմից` մինչև հրավերը տեղեկագրում հրապարակելը:</w:t>
      </w:r>
    </w:p>
    <w:p w:rsidR="006E5207" w:rsidRDefault="006E5207" w:rsidP="006E5207">
      <w:pPr>
        <w:pStyle w:val="BodyTextIndent3"/>
        <w:spacing w:line="240" w:lineRule="auto"/>
        <w:jc w:val="right"/>
        <w:rPr>
          <w:rFonts w:ascii="GHEA Grapalat" w:hAnsi="GHEA Grapalat"/>
          <w:b/>
          <w:lang w:val="hy-AM"/>
        </w:rPr>
      </w:pPr>
      <w:r>
        <w:rPr>
          <w:rFonts w:ascii="GHEA Grapalat" w:hAnsi="GHEA Grapalat"/>
          <w:b/>
          <w:lang w:val="hy-AM"/>
        </w:rPr>
        <w:br w:type="page"/>
      </w:r>
    </w:p>
    <w:tbl>
      <w:tblPr>
        <w:tblpPr w:leftFromText="180" w:rightFromText="180" w:vertAnchor="page" w:horzAnchor="margin" w:tblpXSpec="center" w:tblpY="1003"/>
        <w:tblW w:w="10980" w:type="dxa"/>
        <w:tblLook w:val="04A0"/>
      </w:tblPr>
      <w:tblGrid>
        <w:gridCol w:w="5616"/>
        <w:gridCol w:w="5364"/>
      </w:tblGrid>
      <w:tr w:rsidR="006E5207" w:rsidTr="006E520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E5207" w:rsidRDefault="006E5207">
            <w:pPr>
              <w:rPr>
                <w:rFonts w:ascii="GHEA Grapalat" w:hAnsi="GHEA Grapalat" w:cs="Sylfaen"/>
                <w:b/>
                <w:bCs/>
                <w:sz w:val="20"/>
                <w:szCs w:val="20"/>
                <w:lang w:val="hy-AM"/>
              </w:rPr>
            </w:pPr>
            <w:r>
              <w:rPr>
                <w:rFonts w:ascii="GHEA Grapalat" w:hAnsi="GHEA Grapalat" w:cs="Sylfaen"/>
                <w:sz w:val="20"/>
                <w:szCs w:val="20"/>
              </w:rPr>
              <w:lastRenderedPageBreak/>
              <w:t xml:space="preserve">1.                                                              </w:t>
            </w:r>
            <w:r>
              <w:rPr>
                <w:rFonts w:ascii="GHEA Grapalat" w:hAnsi="GHEA Grapalat" w:cs="Sylfaen"/>
                <w:b/>
                <w:bCs/>
                <w:sz w:val="20"/>
                <w:szCs w:val="20"/>
              </w:rPr>
              <w:t xml:space="preserve">ՎՃԱՐՄԱՆՊԱՀԱՆՋԱԳԻՐ* </w:t>
            </w:r>
          </w:p>
          <w:p w:rsidR="006E5207" w:rsidRDefault="006E5207">
            <w:pPr>
              <w:jc w:val="center"/>
              <w:rPr>
                <w:rFonts w:ascii="GHEA Grapalat" w:hAnsi="GHEA Grapalat" w:cs="Arial"/>
                <w:bCs/>
                <w:i/>
                <w:sz w:val="20"/>
                <w:szCs w:val="20"/>
              </w:rPr>
            </w:pPr>
          </w:p>
        </w:tc>
      </w:tr>
      <w:tr w:rsidR="006E5207" w:rsidTr="006E520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Default="006E5207">
            <w:pPr>
              <w:rPr>
                <w:rFonts w:ascii="GHEA Grapalat" w:hAnsi="GHEA Grapalat" w:cs="Sylfaen"/>
                <w:sz w:val="20"/>
                <w:szCs w:val="20"/>
                <w:lang w:val="hy-AM"/>
              </w:rPr>
            </w:pPr>
            <w:r>
              <w:rPr>
                <w:rFonts w:ascii="GHEA Grapalat" w:hAnsi="GHEA Grapalat" w:cs="Sylfaen"/>
                <w:sz w:val="20"/>
                <w:szCs w:val="20"/>
                <w:lang w:val="hy-AM"/>
              </w:rPr>
              <w:t>2</w:t>
            </w:r>
            <w:r>
              <w:rPr>
                <w:rFonts w:ascii="GHEA Grapalat" w:hAnsi="GHEA Grapalat" w:cs="Sylfaen"/>
                <w:sz w:val="20"/>
                <w:szCs w:val="20"/>
              </w:rPr>
              <w:t>.</w:t>
            </w:r>
            <w:r>
              <w:rPr>
                <w:rFonts w:ascii="GHEA Grapalat" w:hAnsi="GHEA Grapalat" w:cs="Sylfaen"/>
                <w:sz w:val="20"/>
                <w:szCs w:val="20"/>
                <w:lang w:val="hy-AM"/>
              </w:rPr>
              <w:t xml:space="preserve"> Թիվ </w:t>
            </w:r>
          </w:p>
        </w:tc>
      </w:tr>
      <w:tr w:rsidR="006E5207" w:rsidTr="006E5207">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Default="006E5207">
            <w:pPr>
              <w:rPr>
                <w:rFonts w:ascii="GHEA Grapalat" w:hAnsi="GHEA Grapalat" w:cs="Sylfaen"/>
                <w:sz w:val="20"/>
                <w:szCs w:val="20"/>
              </w:rPr>
            </w:pPr>
            <w:r>
              <w:rPr>
                <w:rFonts w:ascii="GHEA Grapalat" w:hAnsi="GHEA Grapalat" w:cs="Sylfaen"/>
                <w:sz w:val="20"/>
                <w:szCs w:val="20"/>
                <w:lang w:val="hy-AM"/>
              </w:rPr>
              <w:t>3</w:t>
            </w:r>
            <w:r>
              <w:rPr>
                <w:rFonts w:ascii="GHEA Grapalat" w:hAnsi="GHEA Grapalat" w:cs="Sylfaen"/>
                <w:sz w:val="20"/>
                <w:szCs w:val="20"/>
              </w:rPr>
              <w:t>.                                                         Ներկայացմանամսաթիվը</w:t>
            </w:r>
            <w:r>
              <w:rPr>
                <w:rFonts w:ascii="GHEA Grapalat" w:hAnsi="GHEA Grapalat" w:cs="Arial"/>
                <w:sz w:val="20"/>
                <w:szCs w:val="20"/>
              </w:rPr>
              <w:t xml:space="preserve">` </w:t>
            </w:r>
            <w:r>
              <w:rPr>
                <w:rFonts w:ascii="GHEA Grapalat" w:hAnsi="GHEA Grapalat" w:cs="Tahoma"/>
                <w:color w:val="000000"/>
                <w:sz w:val="20"/>
                <w:szCs w:val="20"/>
              </w:rPr>
              <w:t xml:space="preserve">"___" </w:t>
            </w:r>
            <w:r>
              <w:rPr>
                <w:rFonts w:ascii="GHEA Grapalat" w:hAnsi="GHEA Grapalat" w:cs="Sylfaen"/>
                <w:color w:val="000000"/>
                <w:sz w:val="20"/>
                <w:szCs w:val="20"/>
              </w:rPr>
              <w:t xml:space="preserve">___ </w:t>
            </w:r>
            <w:r>
              <w:rPr>
                <w:rFonts w:ascii="GHEA Grapalat" w:hAnsi="GHEA Grapalat" w:cs="Tahoma"/>
                <w:color w:val="000000"/>
                <w:sz w:val="20"/>
                <w:szCs w:val="20"/>
              </w:rPr>
              <w:t>20___</w:t>
            </w:r>
            <w:r>
              <w:rPr>
                <w:rFonts w:ascii="GHEA Grapalat" w:hAnsi="GHEA Grapalat" w:cs="Sylfaen"/>
                <w:color w:val="000000"/>
                <w:sz w:val="20"/>
                <w:szCs w:val="20"/>
              </w:rPr>
              <w:t>թ.</w:t>
            </w:r>
          </w:p>
        </w:tc>
      </w:tr>
      <w:tr w:rsidR="006E5207" w:rsidTr="006E5207">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Pr="00521ECD" w:rsidRDefault="006E5207">
            <w:pPr>
              <w:rPr>
                <w:rFonts w:ascii="GHEA Grapalat" w:hAnsi="GHEA Grapalat" w:cs="Arial"/>
                <w:sz w:val="20"/>
                <w:szCs w:val="20"/>
              </w:rPr>
            </w:pPr>
            <w:r>
              <w:rPr>
                <w:rFonts w:ascii="GHEA Grapalat" w:hAnsi="GHEA Grapalat" w:cs="Sylfaen"/>
                <w:sz w:val="20"/>
                <w:szCs w:val="20"/>
                <w:lang w:val="hy-AM"/>
              </w:rPr>
              <w:t>4</w:t>
            </w:r>
            <w:r w:rsidRPr="00521ECD">
              <w:rPr>
                <w:rFonts w:ascii="GHEA Grapalat" w:hAnsi="GHEA Grapalat" w:cs="Sylfaen"/>
                <w:sz w:val="20"/>
                <w:szCs w:val="20"/>
              </w:rPr>
              <w:t xml:space="preserve">. </w:t>
            </w:r>
            <w:r>
              <w:rPr>
                <w:rFonts w:ascii="GHEA Grapalat" w:hAnsi="GHEA Grapalat" w:cs="Sylfaen"/>
                <w:sz w:val="20"/>
                <w:szCs w:val="20"/>
                <w:lang w:val="hy-AM"/>
              </w:rPr>
              <w:t>Վճարողի անվանումը</w:t>
            </w:r>
            <w:r w:rsidRPr="00521ECD">
              <w:rPr>
                <w:rFonts w:ascii="GHEA Grapalat" w:hAnsi="GHEA Grapalat" w:cs="Sylfaen"/>
                <w:sz w:val="20"/>
                <w:szCs w:val="20"/>
              </w:rPr>
              <w:t>,</w:t>
            </w:r>
            <w:r>
              <w:rPr>
                <w:rFonts w:ascii="GHEA Grapalat" w:hAnsi="GHEA Grapalat" w:cs="Sylfaen"/>
                <w:sz w:val="20"/>
                <w:szCs w:val="20"/>
                <w:lang w:val="hy-AM"/>
              </w:rPr>
              <w:t xml:space="preserve"> կամ անուն ազգանուն </w:t>
            </w:r>
            <w:r w:rsidRPr="00521ECD">
              <w:rPr>
                <w:rFonts w:ascii="GHEA Grapalat" w:hAnsi="GHEA Grapalat" w:cs="Sylfaen"/>
                <w:sz w:val="20"/>
                <w:szCs w:val="20"/>
              </w:rPr>
              <w:t>(</w:t>
            </w:r>
            <w:r>
              <w:rPr>
                <w:rFonts w:ascii="GHEA Grapalat" w:hAnsi="GHEA Grapalat" w:cs="Sylfaen"/>
                <w:sz w:val="20"/>
                <w:szCs w:val="20"/>
              </w:rPr>
              <w:t>Ընկերություն</w:t>
            </w:r>
            <w:r w:rsidRPr="00521ECD">
              <w:rPr>
                <w:rFonts w:ascii="GHEA Grapalat" w:hAnsi="GHEA Grapalat" w:cs="Arial"/>
                <w:sz w:val="20"/>
                <w:szCs w:val="20"/>
              </w:rPr>
              <w:t>`</w:t>
            </w:r>
          </w:p>
        </w:tc>
      </w:tr>
      <w:tr w:rsidR="006E5207" w:rsidTr="006E5207">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Pr="00521ECD" w:rsidRDefault="006E5207">
            <w:pPr>
              <w:rPr>
                <w:rFonts w:ascii="GHEA Grapalat" w:hAnsi="GHEA Grapalat" w:cs="Arial"/>
                <w:sz w:val="20"/>
                <w:szCs w:val="20"/>
              </w:rPr>
            </w:pPr>
            <w:r>
              <w:rPr>
                <w:rFonts w:ascii="GHEA Grapalat" w:hAnsi="GHEA Grapalat" w:cs="Sylfaen"/>
                <w:sz w:val="20"/>
                <w:szCs w:val="20"/>
                <w:lang w:val="hy-AM"/>
              </w:rPr>
              <w:t>5</w:t>
            </w:r>
            <w:r w:rsidRPr="00521ECD">
              <w:rPr>
                <w:rFonts w:ascii="GHEA Grapalat" w:hAnsi="GHEA Grapalat" w:cs="Sylfaen"/>
                <w:sz w:val="20"/>
                <w:szCs w:val="20"/>
              </w:rPr>
              <w:t xml:space="preserve">. </w:t>
            </w:r>
            <w:r>
              <w:rPr>
                <w:rFonts w:ascii="GHEA Grapalat" w:hAnsi="GHEA Grapalat" w:cs="Sylfaen"/>
                <w:sz w:val="20"/>
                <w:szCs w:val="20"/>
              </w:rPr>
              <w:t>Վճարողի</w:t>
            </w:r>
            <w:r>
              <w:rPr>
                <w:rFonts w:ascii="GHEA Grapalat" w:hAnsi="GHEA Grapalat" w:cs="Sylfaen"/>
                <w:sz w:val="20"/>
                <w:szCs w:val="20"/>
                <w:lang w:val="hy-AM"/>
              </w:rPr>
              <w:t xml:space="preserve">ն սպասարկող Ֆինանսական կազմակերպություն </w:t>
            </w:r>
            <w:r w:rsidRPr="00521ECD">
              <w:rPr>
                <w:rFonts w:ascii="GHEA Grapalat" w:hAnsi="GHEA Grapalat" w:cs="Sylfaen"/>
                <w:sz w:val="20"/>
                <w:szCs w:val="20"/>
              </w:rPr>
              <w:t>(</w:t>
            </w:r>
            <w:r>
              <w:rPr>
                <w:rFonts w:ascii="GHEA Grapalat" w:hAnsi="GHEA Grapalat" w:cs="Sylfaen"/>
                <w:sz w:val="20"/>
                <w:szCs w:val="20"/>
              </w:rPr>
              <w:t>բանկ</w:t>
            </w:r>
            <w:r w:rsidRPr="00521ECD">
              <w:rPr>
                <w:rFonts w:ascii="GHEA Grapalat" w:hAnsi="GHEA Grapalat" w:cs="Sylfaen"/>
                <w:sz w:val="20"/>
                <w:szCs w:val="20"/>
              </w:rPr>
              <w:t>)</w:t>
            </w:r>
            <w:r w:rsidRPr="00521ECD">
              <w:rPr>
                <w:rFonts w:ascii="GHEA Grapalat" w:hAnsi="GHEA Grapalat" w:cs="Arial"/>
                <w:sz w:val="20"/>
                <w:szCs w:val="20"/>
              </w:rPr>
              <w:t>`</w:t>
            </w:r>
          </w:p>
        </w:tc>
      </w:tr>
      <w:tr w:rsidR="006E5207" w:rsidTr="0069073C">
        <w:trPr>
          <w:trHeight w:val="119"/>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Default="006E5207">
            <w:pPr>
              <w:rPr>
                <w:rFonts w:ascii="GHEA Grapalat" w:hAnsi="GHEA Grapalat" w:cs="Arial"/>
                <w:sz w:val="20"/>
                <w:szCs w:val="20"/>
              </w:rPr>
            </w:pPr>
            <w:r>
              <w:rPr>
                <w:rFonts w:ascii="GHEA Grapalat" w:hAnsi="GHEA Grapalat" w:cs="Sylfaen"/>
                <w:sz w:val="20"/>
                <w:szCs w:val="20"/>
                <w:lang w:val="hy-AM"/>
              </w:rPr>
              <w:t>6</w:t>
            </w:r>
            <w:r>
              <w:rPr>
                <w:rFonts w:ascii="GHEA Grapalat" w:hAnsi="GHEA Grapalat" w:cs="Sylfaen"/>
                <w:sz w:val="20"/>
                <w:szCs w:val="20"/>
              </w:rPr>
              <w:t>. Վճարողիհաշվիհամարը</w:t>
            </w:r>
            <w:r>
              <w:rPr>
                <w:rFonts w:ascii="GHEA Grapalat" w:hAnsi="GHEA Grapalat" w:cs="Arial"/>
                <w:sz w:val="20"/>
                <w:szCs w:val="20"/>
              </w:rPr>
              <w:t>`</w:t>
            </w:r>
          </w:p>
        </w:tc>
      </w:tr>
      <w:tr w:rsidR="006E5207" w:rsidTr="0069073C">
        <w:trPr>
          <w:trHeight w:val="137"/>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Default="006E5207">
            <w:pPr>
              <w:rPr>
                <w:rFonts w:ascii="GHEA Grapalat" w:hAnsi="GHEA Grapalat" w:cs="Arial"/>
                <w:sz w:val="20"/>
                <w:szCs w:val="20"/>
              </w:rPr>
            </w:pPr>
            <w:r>
              <w:rPr>
                <w:rFonts w:ascii="GHEA Grapalat" w:hAnsi="GHEA Grapalat" w:cs="Sylfaen"/>
                <w:sz w:val="20"/>
                <w:szCs w:val="20"/>
                <w:lang w:val="hy-AM"/>
              </w:rPr>
              <w:t>7</w:t>
            </w:r>
            <w:r>
              <w:rPr>
                <w:rFonts w:ascii="GHEA Grapalat" w:hAnsi="GHEA Grapalat" w:cs="Sylfaen"/>
                <w:sz w:val="20"/>
                <w:szCs w:val="20"/>
              </w:rPr>
              <w:t>. ՎճարողիՀՎՀՀ</w:t>
            </w:r>
            <w:r>
              <w:rPr>
                <w:rFonts w:ascii="GHEA Grapalat" w:hAnsi="GHEA Grapalat" w:cs="Arial"/>
                <w:sz w:val="20"/>
                <w:szCs w:val="20"/>
              </w:rPr>
              <w:t>`</w:t>
            </w:r>
          </w:p>
        </w:tc>
      </w:tr>
      <w:tr w:rsidR="006E5207" w:rsidTr="0069073C">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Default="006E5207">
            <w:pPr>
              <w:rPr>
                <w:rFonts w:ascii="GHEA Grapalat" w:hAnsi="GHEA Grapalat" w:cs="Arial"/>
                <w:sz w:val="20"/>
                <w:szCs w:val="20"/>
              </w:rPr>
            </w:pPr>
            <w:r>
              <w:rPr>
                <w:rFonts w:ascii="GHEA Grapalat" w:hAnsi="GHEA Grapalat" w:cs="Sylfaen"/>
                <w:sz w:val="20"/>
                <w:szCs w:val="20"/>
                <w:lang w:val="hy-AM"/>
              </w:rPr>
              <w:t>8</w:t>
            </w:r>
            <w:r>
              <w:rPr>
                <w:rFonts w:ascii="GHEA Grapalat" w:hAnsi="GHEA Grapalat" w:cs="Sylfaen"/>
                <w:sz w:val="20"/>
                <w:szCs w:val="20"/>
              </w:rPr>
              <w:t>. ՎճարողիՀԾՀ</w:t>
            </w:r>
            <w:r>
              <w:rPr>
                <w:rFonts w:ascii="GHEA Grapalat" w:hAnsi="GHEA Grapalat" w:cs="Arial"/>
                <w:sz w:val="20"/>
                <w:szCs w:val="20"/>
              </w:rPr>
              <w:t>`</w:t>
            </w:r>
          </w:p>
        </w:tc>
      </w:tr>
      <w:tr w:rsidR="0069073C" w:rsidTr="006E520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9073C" w:rsidRPr="0069073C" w:rsidRDefault="0069073C" w:rsidP="000D7913">
            <w:pPr>
              <w:rPr>
                <w:rFonts w:ascii="GHEA Grapalat" w:hAnsi="GHEA Grapalat" w:cs="Arial"/>
                <w:sz w:val="20"/>
                <w:szCs w:val="20"/>
              </w:rPr>
            </w:pPr>
            <w:r w:rsidRPr="0069073C">
              <w:rPr>
                <w:rFonts w:ascii="GHEA Grapalat" w:hAnsi="GHEA Grapalat" w:cs="Sylfaen"/>
                <w:sz w:val="20"/>
                <w:szCs w:val="20"/>
                <w:lang w:val="hy-AM"/>
              </w:rPr>
              <w:t>9</w:t>
            </w:r>
            <w:r w:rsidRPr="0069073C">
              <w:rPr>
                <w:rFonts w:ascii="GHEA Grapalat" w:hAnsi="GHEA Grapalat" w:cs="Sylfaen"/>
                <w:sz w:val="20"/>
                <w:szCs w:val="20"/>
              </w:rPr>
              <w:t>. Շահառու</w:t>
            </w:r>
            <w:r w:rsidRPr="0069073C">
              <w:rPr>
                <w:rFonts w:ascii="GHEA Grapalat" w:hAnsi="GHEA Grapalat" w:cs="Sylfaen"/>
                <w:sz w:val="20"/>
                <w:szCs w:val="20"/>
                <w:lang w:val="hy-AM"/>
              </w:rPr>
              <w:t>ի  անվանումը</w:t>
            </w:r>
            <w:r w:rsidRPr="0069073C">
              <w:rPr>
                <w:rFonts w:ascii="GHEA Grapalat" w:hAnsi="GHEA Grapalat" w:cs="Sylfaen"/>
                <w:sz w:val="20"/>
                <w:szCs w:val="20"/>
              </w:rPr>
              <w:t>,</w:t>
            </w:r>
            <w:r w:rsidRPr="0069073C">
              <w:rPr>
                <w:rFonts w:ascii="GHEA Grapalat" w:hAnsi="GHEA Grapalat" w:cs="Sylfaen"/>
                <w:sz w:val="20"/>
                <w:szCs w:val="20"/>
                <w:lang w:val="hy-AM"/>
              </w:rPr>
              <w:t xml:space="preserve"> կամ անուն ազգանուն </w:t>
            </w:r>
            <w:r w:rsidR="00E35E3C">
              <w:rPr>
                <w:rFonts w:ascii="GHEA Grapalat" w:hAnsi="GHEA Grapalat"/>
                <w:sz w:val="20"/>
                <w:szCs w:val="20"/>
                <w:lang w:val="hy-AM"/>
              </w:rPr>
              <w:t>&lt;&lt; ՀՀ Արարատի  մարզ</w:t>
            </w:r>
            <w:r w:rsidR="00E35E3C">
              <w:rPr>
                <w:rFonts w:ascii="GHEA Grapalat" w:hAnsi="GHEA Grapalat"/>
                <w:sz w:val="20"/>
                <w:szCs w:val="20"/>
              </w:rPr>
              <w:t xml:space="preserve"> </w:t>
            </w:r>
            <w:r w:rsidR="000D7913">
              <w:rPr>
                <w:rFonts w:ascii="GHEA Grapalat" w:hAnsi="GHEA Grapalat"/>
                <w:sz w:val="20"/>
                <w:szCs w:val="20"/>
              </w:rPr>
              <w:t>Զանգակատան</w:t>
            </w:r>
            <w:r w:rsidR="00E35E3C">
              <w:rPr>
                <w:rFonts w:ascii="GHEA Grapalat" w:hAnsi="GHEA Grapalat"/>
                <w:sz w:val="20"/>
                <w:szCs w:val="20"/>
              </w:rPr>
              <w:t xml:space="preserve"> մանկապարտեզ</w:t>
            </w:r>
            <w:r w:rsidRPr="0069073C">
              <w:rPr>
                <w:rFonts w:ascii="GHEA Grapalat" w:hAnsi="GHEA Grapalat"/>
                <w:sz w:val="20"/>
                <w:szCs w:val="20"/>
                <w:lang w:val="hy-AM"/>
              </w:rPr>
              <w:t>&gt;&gt;</w:t>
            </w:r>
            <w:r w:rsidR="00E35E3C">
              <w:rPr>
                <w:rFonts w:ascii="GHEA Grapalat" w:hAnsi="GHEA Grapalat"/>
                <w:sz w:val="20"/>
                <w:szCs w:val="20"/>
              </w:rPr>
              <w:t>Հ</w:t>
            </w:r>
            <w:r w:rsidRPr="0069073C">
              <w:rPr>
                <w:rFonts w:ascii="GHEA Grapalat" w:hAnsi="GHEA Grapalat"/>
                <w:sz w:val="20"/>
                <w:szCs w:val="20"/>
                <w:lang w:val="hy-AM"/>
              </w:rPr>
              <w:t>ՈԱԿ</w:t>
            </w:r>
          </w:p>
        </w:tc>
      </w:tr>
      <w:tr w:rsidR="0069073C" w:rsidTr="0069073C">
        <w:trPr>
          <w:trHeight w:val="15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9073C" w:rsidRPr="0069073C" w:rsidRDefault="0069073C" w:rsidP="0069073C">
            <w:pPr>
              <w:rPr>
                <w:rFonts w:ascii="GHEA Grapalat" w:hAnsi="GHEA Grapalat" w:cs="Sylfaen"/>
                <w:sz w:val="20"/>
                <w:szCs w:val="20"/>
                <w:lang w:val="ru-RU"/>
              </w:rPr>
            </w:pPr>
            <w:r w:rsidRPr="0069073C">
              <w:rPr>
                <w:rFonts w:ascii="GHEA Grapalat" w:hAnsi="GHEA Grapalat" w:cs="Sylfaen"/>
                <w:sz w:val="20"/>
                <w:szCs w:val="20"/>
                <w:lang w:val="ru-RU"/>
              </w:rPr>
              <w:t xml:space="preserve">10. </w:t>
            </w:r>
            <w:r w:rsidRPr="0069073C">
              <w:rPr>
                <w:rFonts w:ascii="GHEA Grapalat" w:hAnsi="GHEA Grapalat" w:cs="Sylfaen"/>
                <w:sz w:val="20"/>
                <w:szCs w:val="20"/>
              </w:rPr>
              <w:t xml:space="preserve"> Շահառուի ՀԾՀ</w:t>
            </w:r>
            <w:r w:rsidRPr="0069073C">
              <w:rPr>
                <w:rFonts w:ascii="GHEA Grapalat" w:hAnsi="GHEA Grapalat" w:cs="Sylfaen"/>
                <w:sz w:val="20"/>
                <w:szCs w:val="20"/>
                <w:lang w:val="ru-RU"/>
              </w:rPr>
              <w:t xml:space="preserve"> (</w:t>
            </w:r>
            <w:r w:rsidRPr="0069073C">
              <w:rPr>
                <w:rFonts w:ascii="GHEA Grapalat" w:hAnsi="GHEA Grapalat" w:cs="Sylfaen"/>
                <w:sz w:val="20"/>
                <w:szCs w:val="20"/>
                <w:lang w:val="hy-AM"/>
              </w:rPr>
              <w:t>չի լրացվում</w:t>
            </w:r>
            <w:r w:rsidRPr="0069073C">
              <w:rPr>
                <w:rFonts w:ascii="GHEA Grapalat" w:hAnsi="GHEA Grapalat" w:cs="Sylfaen"/>
                <w:sz w:val="20"/>
                <w:szCs w:val="20"/>
                <w:lang w:val="ru-RU"/>
              </w:rPr>
              <w:t>)</w:t>
            </w:r>
          </w:p>
        </w:tc>
      </w:tr>
      <w:tr w:rsidR="0069073C" w:rsidTr="0069073C">
        <w:trPr>
          <w:trHeight w:val="171"/>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9073C" w:rsidRPr="0069073C" w:rsidRDefault="0069073C" w:rsidP="0069073C">
            <w:pPr>
              <w:rPr>
                <w:rFonts w:ascii="GHEA Grapalat" w:hAnsi="GHEA Grapalat" w:cs="Arial"/>
                <w:sz w:val="20"/>
                <w:szCs w:val="20"/>
              </w:rPr>
            </w:pPr>
            <w:r w:rsidRPr="0069073C">
              <w:rPr>
                <w:rFonts w:ascii="GHEA Grapalat" w:hAnsi="GHEA Grapalat" w:cs="Sylfaen"/>
                <w:sz w:val="20"/>
                <w:szCs w:val="20"/>
                <w:lang w:val="hy-AM"/>
              </w:rPr>
              <w:t>11</w:t>
            </w:r>
            <w:r w:rsidRPr="0069073C">
              <w:rPr>
                <w:rFonts w:ascii="GHEA Grapalat" w:hAnsi="GHEA Grapalat" w:cs="Sylfaen"/>
                <w:sz w:val="20"/>
                <w:szCs w:val="20"/>
              </w:rPr>
              <w:t>. ՇահառուիՀՎՀՀ</w:t>
            </w:r>
            <w:r w:rsidRPr="00A9664F">
              <w:rPr>
                <w:rFonts w:ascii="GHEA Grapalat" w:hAnsi="GHEA Grapalat" w:cs="Arial"/>
                <w:sz w:val="20"/>
                <w:szCs w:val="20"/>
              </w:rPr>
              <w:t xml:space="preserve">` </w:t>
            </w:r>
            <w:r w:rsidR="00A9664F" w:rsidRPr="00A9664F">
              <w:rPr>
                <w:rFonts w:ascii="GHEA Grapalat" w:hAnsi="GHEA Grapalat"/>
                <w:sz w:val="20"/>
              </w:rPr>
              <w:t xml:space="preserve"> </w:t>
            </w:r>
            <w:r w:rsidR="007A2ADC">
              <w:rPr>
                <w:rFonts w:ascii="GHEA Grapalat" w:hAnsi="GHEA Grapalat" w:cs="Arial"/>
                <w:sz w:val="20"/>
                <w:szCs w:val="20"/>
              </w:rPr>
              <w:t>04113346</w:t>
            </w:r>
          </w:p>
        </w:tc>
      </w:tr>
      <w:tr w:rsidR="0069073C" w:rsidTr="0069073C">
        <w:trPr>
          <w:trHeight w:val="175"/>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9073C" w:rsidRPr="0069073C" w:rsidRDefault="0069073C" w:rsidP="0069073C">
            <w:pPr>
              <w:rPr>
                <w:rFonts w:ascii="GHEA Grapalat" w:hAnsi="GHEA Grapalat" w:cs="Arial"/>
                <w:sz w:val="20"/>
                <w:szCs w:val="20"/>
              </w:rPr>
            </w:pPr>
            <w:r w:rsidRPr="0069073C">
              <w:rPr>
                <w:rFonts w:ascii="GHEA Grapalat" w:hAnsi="GHEA Grapalat" w:cs="Sylfaen"/>
                <w:sz w:val="20"/>
                <w:szCs w:val="20"/>
              </w:rPr>
              <w:t>1</w:t>
            </w:r>
            <w:r w:rsidRPr="0069073C">
              <w:rPr>
                <w:rFonts w:ascii="GHEA Grapalat" w:hAnsi="GHEA Grapalat" w:cs="Sylfaen"/>
                <w:sz w:val="20"/>
                <w:szCs w:val="20"/>
                <w:lang w:val="hy-AM"/>
              </w:rPr>
              <w:t>2</w:t>
            </w:r>
            <w:r w:rsidRPr="0069073C">
              <w:rPr>
                <w:rFonts w:ascii="GHEA Grapalat" w:hAnsi="GHEA Grapalat" w:cs="Sylfaen"/>
                <w:sz w:val="20"/>
                <w:szCs w:val="20"/>
              </w:rPr>
              <w:t>.Շահառուի</w:t>
            </w:r>
            <w:r w:rsidRPr="0069073C">
              <w:rPr>
                <w:rFonts w:ascii="GHEA Grapalat" w:hAnsi="GHEA Grapalat" w:cs="Sylfaen"/>
                <w:sz w:val="20"/>
                <w:szCs w:val="20"/>
                <w:lang w:val="hy-AM"/>
              </w:rPr>
              <w:t>ն սպասարկող Ֆինանսական կազմակերպություն</w:t>
            </w:r>
            <w:r w:rsidRPr="0069073C">
              <w:rPr>
                <w:rFonts w:ascii="GHEA Grapalat" w:hAnsi="GHEA Grapalat" w:cs="Sylfaen"/>
                <w:sz w:val="20"/>
                <w:szCs w:val="20"/>
              </w:rPr>
              <w:t xml:space="preserve"> (բանկ)</w:t>
            </w:r>
            <w:r w:rsidRPr="0069073C">
              <w:rPr>
                <w:rFonts w:ascii="GHEA Grapalat" w:hAnsi="GHEA Grapalat" w:cs="Arial"/>
                <w:sz w:val="20"/>
                <w:szCs w:val="20"/>
              </w:rPr>
              <w:t>` `</w:t>
            </w:r>
            <w:r w:rsidRPr="0069073C">
              <w:rPr>
                <w:rFonts w:ascii="GHEA Grapalat" w:hAnsi="GHEA Grapalat"/>
                <w:sz w:val="20"/>
                <w:szCs w:val="20"/>
                <w:shd w:val="clear" w:color="auto" w:fill="FFFFFF"/>
              </w:rPr>
              <w:t>«</w:t>
            </w:r>
            <w:r w:rsidR="007A2ADC">
              <w:rPr>
                <w:rFonts w:ascii="GHEA Grapalat" w:hAnsi="GHEA Grapalat" w:cs="Arial"/>
                <w:sz w:val="20"/>
                <w:szCs w:val="20"/>
              </w:rPr>
              <w:t xml:space="preserve"> Հայբիզնես բանկ ,,ՓԲԸ</w:t>
            </w:r>
          </w:p>
        </w:tc>
      </w:tr>
      <w:tr w:rsidR="0069073C" w:rsidTr="0069073C">
        <w:trPr>
          <w:trHeight w:val="165"/>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9073C" w:rsidRPr="0069073C" w:rsidRDefault="0069073C" w:rsidP="0069073C">
            <w:pPr>
              <w:rPr>
                <w:rFonts w:ascii="GHEA Grapalat" w:hAnsi="GHEA Grapalat" w:cs="Arial"/>
                <w:sz w:val="20"/>
                <w:szCs w:val="20"/>
              </w:rPr>
            </w:pPr>
            <w:r w:rsidRPr="0069073C">
              <w:rPr>
                <w:rFonts w:ascii="GHEA Grapalat" w:hAnsi="GHEA Grapalat" w:cs="Sylfaen"/>
                <w:sz w:val="20"/>
                <w:szCs w:val="20"/>
              </w:rPr>
              <w:t>1</w:t>
            </w:r>
            <w:r w:rsidRPr="0069073C">
              <w:rPr>
                <w:rFonts w:ascii="GHEA Grapalat" w:hAnsi="GHEA Grapalat" w:cs="Sylfaen"/>
                <w:sz w:val="20"/>
                <w:szCs w:val="20"/>
                <w:lang w:val="hy-AM"/>
              </w:rPr>
              <w:t>3</w:t>
            </w:r>
            <w:r w:rsidRPr="0069073C">
              <w:rPr>
                <w:rFonts w:ascii="GHEA Grapalat" w:hAnsi="GHEA Grapalat" w:cs="Sylfaen"/>
                <w:sz w:val="20"/>
                <w:szCs w:val="20"/>
              </w:rPr>
              <w:t>.Շահառուիհաշվիհամարը</w:t>
            </w:r>
            <w:r w:rsidRPr="0069073C">
              <w:rPr>
                <w:rFonts w:ascii="GHEA Grapalat" w:hAnsi="GHEA Grapalat" w:cs="Arial"/>
                <w:sz w:val="20"/>
                <w:szCs w:val="20"/>
              </w:rPr>
              <w:t xml:space="preserve"> (</w:t>
            </w:r>
            <w:r w:rsidRPr="0069073C">
              <w:rPr>
                <w:rFonts w:ascii="GHEA Grapalat" w:hAnsi="GHEA Grapalat" w:cs="Sylfaen"/>
                <w:sz w:val="20"/>
                <w:szCs w:val="20"/>
              </w:rPr>
              <w:t>հշ</w:t>
            </w:r>
            <w:r w:rsidRPr="0069073C">
              <w:rPr>
                <w:rFonts w:ascii="GHEA Grapalat" w:hAnsi="GHEA Grapalat" w:cs="Arial"/>
                <w:sz w:val="20"/>
                <w:szCs w:val="20"/>
              </w:rPr>
              <w:t>.N</w:t>
            </w:r>
            <w:r w:rsidRPr="00A9664F">
              <w:rPr>
                <w:rFonts w:ascii="GHEA Grapalat" w:hAnsi="GHEA Grapalat" w:cs="Arial"/>
                <w:sz w:val="20"/>
                <w:szCs w:val="20"/>
              </w:rPr>
              <w:t xml:space="preserve">)  </w:t>
            </w:r>
            <w:r w:rsidR="007A2ADC" w:rsidRPr="002E4AEF">
              <w:rPr>
                <w:rFonts w:ascii="GHEA Grapalat" w:eastAsia="Calibri" w:hAnsi="GHEA Grapalat"/>
                <w:sz w:val="20"/>
                <w:szCs w:val="20"/>
              </w:rPr>
              <w:t>1150007814230100</w:t>
            </w:r>
          </w:p>
        </w:tc>
      </w:tr>
      <w:tr w:rsidR="006E5207" w:rsidTr="0069073C">
        <w:trPr>
          <w:trHeight w:val="18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Default="006E5207">
            <w:pPr>
              <w:rPr>
                <w:rFonts w:ascii="GHEA Grapalat" w:hAnsi="GHEA Grapalat" w:cs="Arial"/>
                <w:sz w:val="20"/>
                <w:szCs w:val="20"/>
              </w:rPr>
            </w:pPr>
            <w:r>
              <w:rPr>
                <w:rFonts w:ascii="GHEA Grapalat" w:hAnsi="GHEA Grapalat" w:cs="Sylfaen"/>
                <w:sz w:val="20"/>
                <w:szCs w:val="20"/>
              </w:rPr>
              <w:t>1</w:t>
            </w:r>
            <w:r>
              <w:rPr>
                <w:rFonts w:ascii="GHEA Grapalat" w:hAnsi="GHEA Grapalat" w:cs="Sylfaen"/>
                <w:sz w:val="20"/>
                <w:szCs w:val="20"/>
                <w:lang w:val="hy-AM"/>
              </w:rPr>
              <w:t>4</w:t>
            </w:r>
            <w:r>
              <w:rPr>
                <w:rFonts w:ascii="GHEA Grapalat" w:hAnsi="GHEA Grapalat" w:cs="Sylfaen"/>
                <w:sz w:val="20"/>
                <w:szCs w:val="20"/>
              </w:rPr>
              <w:t>.Գումարը</w:t>
            </w:r>
            <w:r>
              <w:rPr>
                <w:rFonts w:ascii="GHEA Grapalat" w:hAnsi="GHEA Grapalat" w:cs="Arial"/>
                <w:sz w:val="20"/>
                <w:szCs w:val="20"/>
                <w:lang w:val="ru-RU"/>
              </w:rPr>
              <w:t>(</w:t>
            </w:r>
            <w:r>
              <w:rPr>
                <w:rFonts w:ascii="GHEA Grapalat" w:hAnsi="GHEA Grapalat" w:cs="Sylfaen"/>
                <w:sz w:val="20"/>
                <w:szCs w:val="20"/>
              </w:rPr>
              <w:t>թվերովևբառերով</w:t>
            </w:r>
            <w:r>
              <w:rPr>
                <w:rFonts w:ascii="GHEA Grapalat" w:hAnsi="GHEA Grapalat" w:cs="Sylfaen"/>
                <w:sz w:val="20"/>
                <w:szCs w:val="20"/>
                <w:lang w:val="ru-RU"/>
              </w:rPr>
              <w:t>)</w:t>
            </w:r>
            <w:r>
              <w:rPr>
                <w:rFonts w:ascii="GHEA Grapalat" w:hAnsi="GHEA Grapalat" w:cs="Arial"/>
                <w:sz w:val="20"/>
                <w:szCs w:val="20"/>
              </w:rPr>
              <w:t>`</w:t>
            </w:r>
          </w:p>
        </w:tc>
      </w:tr>
      <w:tr w:rsidR="006E5207" w:rsidTr="006E520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Pr="00521ECD" w:rsidRDefault="006E5207">
            <w:pPr>
              <w:rPr>
                <w:rFonts w:ascii="GHEA Grapalat" w:hAnsi="GHEA Grapalat" w:cs="Sylfaen"/>
                <w:sz w:val="20"/>
                <w:szCs w:val="20"/>
              </w:rPr>
            </w:pPr>
            <w:r w:rsidRPr="00521ECD">
              <w:rPr>
                <w:rFonts w:ascii="GHEA Grapalat" w:hAnsi="GHEA Grapalat" w:cs="Sylfaen"/>
                <w:sz w:val="20"/>
                <w:szCs w:val="20"/>
              </w:rPr>
              <w:t xml:space="preserve">15. </w:t>
            </w:r>
            <w:r>
              <w:rPr>
                <w:rFonts w:ascii="GHEA Grapalat" w:hAnsi="GHEA Grapalat" w:cs="Sylfaen"/>
                <w:sz w:val="20"/>
                <w:szCs w:val="20"/>
                <w:lang w:val="hy-AM"/>
              </w:rPr>
              <w:t xml:space="preserve">Ակցեպտավորված գումարը՝ </w:t>
            </w:r>
            <w:r w:rsidRPr="00521ECD">
              <w:rPr>
                <w:rFonts w:ascii="GHEA Grapalat" w:hAnsi="GHEA Grapalat" w:cs="Sylfaen"/>
                <w:sz w:val="20"/>
                <w:szCs w:val="20"/>
              </w:rPr>
              <w:t xml:space="preserve"> (</w:t>
            </w:r>
            <w:r>
              <w:rPr>
                <w:rFonts w:ascii="GHEA Grapalat" w:hAnsi="GHEA Grapalat" w:cs="Sylfaen"/>
                <w:sz w:val="20"/>
                <w:szCs w:val="20"/>
              </w:rPr>
              <w:t>թվերովևբառերով</w:t>
            </w:r>
            <w:r w:rsidRPr="00521ECD">
              <w:rPr>
                <w:rFonts w:ascii="GHEA Grapalat" w:hAnsi="GHEA Grapalat" w:cs="Sylfaen"/>
                <w:sz w:val="20"/>
                <w:szCs w:val="20"/>
              </w:rPr>
              <w:t>)(</w:t>
            </w:r>
            <w:r>
              <w:rPr>
                <w:rFonts w:ascii="GHEA Grapalat" w:hAnsi="GHEA Grapalat" w:cs="Sylfaen"/>
                <w:sz w:val="20"/>
                <w:szCs w:val="20"/>
                <w:lang w:val="hy-AM"/>
              </w:rPr>
              <w:t>նախատեսված է նշված գումարի մասնակի ակցեպտի համար, որը չի կիրառվում</w:t>
            </w:r>
            <w:r w:rsidRPr="00521ECD">
              <w:rPr>
                <w:rFonts w:ascii="GHEA Grapalat" w:hAnsi="GHEA Grapalat" w:cs="Sylfaen"/>
                <w:sz w:val="20"/>
                <w:szCs w:val="20"/>
              </w:rPr>
              <w:t>)</w:t>
            </w:r>
          </w:p>
        </w:tc>
      </w:tr>
      <w:tr w:rsidR="006E5207" w:rsidTr="0069073C">
        <w:trPr>
          <w:trHeight w:val="209"/>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Default="006E5207">
            <w:pPr>
              <w:rPr>
                <w:rFonts w:ascii="GHEA Grapalat" w:hAnsi="GHEA Grapalat" w:cs="Arial"/>
                <w:sz w:val="20"/>
                <w:szCs w:val="20"/>
              </w:rPr>
            </w:pPr>
            <w:r>
              <w:rPr>
                <w:rFonts w:ascii="GHEA Grapalat" w:hAnsi="GHEA Grapalat" w:cs="Sylfaen"/>
                <w:sz w:val="20"/>
                <w:szCs w:val="20"/>
              </w:rPr>
              <w:t>1</w:t>
            </w:r>
            <w:r>
              <w:rPr>
                <w:rFonts w:ascii="GHEA Grapalat" w:hAnsi="GHEA Grapalat" w:cs="Sylfaen"/>
                <w:sz w:val="20"/>
                <w:szCs w:val="20"/>
                <w:lang w:val="ru-RU"/>
              </w:rPr>
              <w:t>6</w:t>
            </w:r>
            <w:r>
              <w:rPr>
                <w:rFonts w:ascii="GHEA Grapalat" w:hAnsi="GHEA Grapalat" w:cs="Sylfaen"/>
                <w:sz w:val="20"/>
                <w:szCs w:val="20"/>
              </w:rPr>
              <w:t>.Արժույթը</w:t>
            </w:r>
            <w:r>
              <w:rPr>
                <w:rFonts w:ascii="GHEA Grapalat" w:hAnsi="GHEA Grapalat" w:cs="Arial"/>
                <w:sz w:val="20"/>
                <w:szCs w:val="20"/>
              </w:rPr>
              <w:t xml:space="preserve"> (</w:t>
            </w:r>
            <w:r>
              <w:rPr>
                <w:rFonts w:ascii="GHEA Grapalat" w:hAnsi="GHEA Grapalat" w:cs="Sylfaen"/>
                <w:sz w:val="20"/>
                <w:szCs w:val="20"/>
              </w:rPr>
              <w:t>բառերովևկոդով</w:t>
            </w:r>
            <w:r>
              <w:rPr>
                <w:rFonts w:ascii="GHEA Grapalat" w:hAnsi="GHEA Grapalat" w:cs="Arial"/>
                <w:sz w:val="20"/>
                <w:szCs w:val="20"/>
              </w:rPr>
              <w:t>)`</w:t>
            </w:r>
          </w:p>
        </w:tc>
      </w:tr>
      <w:tr w:rsidR="006E5207" w:rsidTr="0069073C">
        <w:trPr>
          <w:trHeight w:val="21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Default="006E5207">
            <w:pPr>
              <w:rPr>
                <w:rFonts w:ascii="GHEA Grapalat" w:hAnsi="GHEA Grapalat" w:cs="Arial"/>
                <w:sz w:val="20"/>
                <w:szCs w:val="20"/>
                <w:lang w:val="hy-AM"/>
              </w:rPr>
            </w:pPr>
            <w:r w:rsidRPr="00521ECD">
              <w:rPr>
                <w:rFonts w:ascii="GHEA Grapalat" w:hAnsi="GHEA Grapalat" w:cs="Sylfaen"/>
                <w:sz w:val="20"/>
                <w:szCs w:val="20"/>
              </w:rPr>
              <w:t>1</w:t>
            </w:r>
            <w:r>
              <w:rPr>
                <w:rFonts w:ascii="GHEA Grapalat" w:hAnsi="GHEA Grapalat" w:cs="Sylfaen"/>
                <w:sz w:val="20"/>
                <w:szCs w:val="20"/>
                <w:lang w:val="hy-AM"/>
              </w:rPr>
              <w:t>7</w:t>
            </w:r>
            <w:r w:rsidRPr="00521ECD">
              <w:rPr>
                <w:rFonts w:ascii="GHEA Grapalat" w:hAnsi="GHEA Grapalat" w:cs="Sylfaen"/>
                <w:sz w:val="20"/>
                <w:szCs w:val="20"/>
              </w:rPr>
              <w:t>.</w:t>
            </w:r>
            <w:r>
              <w:rPr>
                <w:rFonts w:ascii="GHEA Grapalat" w:hAnsi="GHEA Grapalat" w:cs="Sylfaen"/>
                <w:sz w:val="20"/>
                <w:szCs w:val="20"/>
              </w:rPr>
              <w:t>Գործարքի</w:t>
            </w:r>
            <w:r w:rsidRPr="00521ECD">
              <w:rPr>
                <w:rFonts w:ascii="GHEA Grapalat" w:hAnsi="GHEA Grapalat" w:cs="Arial"/>
                <w:sz w:val="20"/>
                <w:szCs w:val="20"/>
              </w:rPr>
              <w:t xml:space="preserve"> (</w:t>
            </w:r>
            <w:r>
              <w:rPr>
                <w:rFonts w:ascii="GHEA Grapalat" w:hAnsi="GHEA Grapalat" w:cs="Sylfaen"/>
                <w:sz w:val="20"/>
                <w:szCs w:val="20"/>
              </w:rPr>
              <w:t>վճարման</w:t>
            </w:r>
            <w:r w:rsidRPr="00521ECD">
              <w:rPr>
                <w:rFonts w:ascii="GHEA Grapalat" w:hAnsi="GHEA Grapalat" w:cs="Arial"/>
                <w:sz w:val="20"/>
                <w:szCs w:val="20"/>
              </w:rPr>
              <w:t xml:space="preserve">) </w:t>
            </w:r>
            <w:r>
              <w:rPr>
                <w:rFonts w:ascii="GHEA Grapalat" w:hAnsi="GHEA Grapalat" w:cs="Sylfaen"/>
                <w:sz w:val="20"/>
                <w:szCs w:val="20"/>
              </w:rPr>
              <w:t>նպատակը</w:t>
            </w:r>
            <w:r w:rsidRPr="00521ECD">
              <w:rPr>
                <w:rFonts w:ascii="GHEA Grapalat" w:hAnsi="GHEA Grapalat" w:cs="Arial"/>
                <w:sz w:val="20"/>
                <w:szCs w:val="20"/>
              </w:rPr>
              <w:t>`</w:t>
            </w:r>
            <w:r w:rsidRPr="00521ECD">
              <w:rPr>
                <w:rFonts w:ascii="GHEA Grapalat" w:hAnsi="GHEA Grapalat" w:cs="Sylfaen"/>
                <w:bCs/>
                <w:i/>
                <w:sz w:val="20"/>
                <w:szCs w:val="20"/>
              </w:rPr>
              <w:t>(</w:t>
            </w:r>
            <w:r>
              <w:rPr>
                <w:rFonts w:ascii="GHEA Grapalat" w:hAnsi="GHEA Grapalat" w:cs="Sylfaen"/>
                <w:bCs/>
                <w:i/>
                <w:sz w:val="20"/>
                <w:szCs w:val="20"/>
              </w:rPr>
              <w:t>որակավորմանապահովմ</w:t>
            </w:r>
            <w:r>
              <w:rPr>
                <w:rFonts w:ascii="GHEA Grapalat" w:hAnsi="GHEA Grapalat" w:cs="Sylfaen"/>
                <w:bCs/>
                <w:i/>
                <w:sz w:val="20"/>
                <w:szCs w:val="20"/>
                <w:lang w:val="hy-AM"/>
              </w:rPr>
              <w:t>ան համար</w:t>
            </w:r>
            <w:r w:rsidRPr="00521ECD">
              <w:rPr>
                <w:rFonts w:ascii="GHEA Grapalat" w:hAnsi="GHEA Grapalat" w:cs="Sylfaen"/>
                <w:bCs/>
                <w:i/>
                <w:sz w:val="20"/>
                <w:szCs w:val="20"/>
              </w:rPr>
              <w:t>)</w:t>
            </w:r>
          </w:p>
        </w:tc>
      </w:tr>
      <w:tr w:rsidR="006E5207" w:rsidTr="006E5207">
        <w:trPr>
          <w:trHeight w:val="424"/>
        </w:trPr>
        <w:tc>
          <w:tcPr>
            <w:tcW w:w="10980" w:type="dxa"/>
            <w:gridSpan w:val="2"/>
            <w:tcBorders>
              <w:top w:val="single" w:sz="4" w:space="0" w:color="auto"/>
              <w:left w:val="single" w:sz="4" w:space="0" w:color="auto"/>
              <w:bottom w:val="nil"/>
              <w:right w:val="single" w:sz="4" w:space="0" w:color="000000"/>
            </w:tcBorders>
            <w:noWrap/>
            <w:vAlign w:val="bottom"/>
          </w:tcPr>
          <w:p w:rsidR="006E5207" w:rsidRPr="0069073C" w:rsidRDefault="006E5207">
            <w:pPr>
              <w:rPr>
                <w:rFonts w:ascii="GHEA Grapalat" w:hAnsi="GHEA Grapalat" w:cs="Arial"/>
                <w:sz w:val="20"/>
                <w:szCs w:val="20"/>
              </w:rPr>
            </w:pPr>
            <w:r w:rsidRPr="00521ECD">
              <w:rPr>
                <w:rFonts w:ascii="GHEA Grapalat" w:hAnsi="GHEA Grapalat" w:cs="Sylfaen"/>
                <w:sz w:val="20"/>
                <w:szCs w:val="20"/>
              </w:rPr>
              <w:t>1</w:t>
            </w:r>
            <w:r>
              <w:rPr>
                <w:rFonts w:ascii="GHEA Grapalat" w:hAnsi="GHEA Grapalat" w:cs="Sylfaen"/>
                <w:sz w:val="20"/>
                <w:szCs w:val="20"/>
                <w:lang w:val="hy-AM"/>
              </w:rPr>
              <w:t>8</w:t>
            </w:r>
            <w:r w:rsidRPr="00521ECD">
              <w:rPr>
                <w:rFonts w:ascii="GHEA Grapalat" w:hAnsi="GHEA Grapalat" w:cs="Sylfaen"/>
                <w:sz w:val="20"/>
                <w:szCs w:val="20"/>
              </w:rPr>
              <w:t xml:space="preserve">. </w:t>
            </w:r>
            <w:r>
              <w:rPr>
                <w:rFonts w:ascii="GHEA Grapalat" w:hAnsi="GHEA Grapalat" w:cs="Sylfaen"/>
                <w:sz w:val="20"/>
                <w:szCs w:val="20"/>
                <w:lang w:val="hy-AM"/>
              </w:rPr>
              <w:t xml:space="preserve">Վճարման կատարման հիմքերը՝ </w:t>
            </w:r>
            <w:r w:rsidRPr="00521ECD">
              <w:rPr>
                <w:rFonts w:ascii="GHEA Grapalat" w:hAnsi="GHEA Grapalat" w:cs="Sylfaen"/>
                <w:sz w:val="20"/>
                <w:szCs w:val="20"/>
              </w:rPr>
              <w:t>(</w:t>
            </w:r>
            <w:r>
              <w:rPr>
                <w:rFonts w:ascii="GHEA Grapalat" w:hAnsi="GHEA Grapalat" w:cs="Sylfaen"/>
                <w:sz w:val="20"/>
                <w:szCs w:val="20"/>
                <w:lang w:val="hy-AM"/>
              </w:rPr>
              <w:t>Փաստաթղթերի</w:t>
            </w:r>
            <w:r>
              <w:rPr>
                <w:rFonts w:ascii="GHEA Grapalat" w:hAnsi="GHEA Grapalat" w:cs="Arial"/>
                <w:sz w:val="20"/>
                <w:szCs w:val="20"/>
                <w:lang w:val="hy-AM"/>
              </w:rPr>
              <w:t xml:space="preserve"> անվանումը</w:t>
            </w:r>
            <w:r w:rsidRPr="00521ECD">
              <w:rPr>
                <w:rFonts w:ascii="GHEA Grapalat" w:hAnsi="GHEA Grapalat" w:cs="Arial"/>
                <w:sz w:val="20"/>
                <w:szCs w:val="20"/>
              </w:rPr>
              <w:t>,</w:t>
            </w:r>
            <w:r>
              <w:rPr>
                <w:rFonts w:ascii="GHEA Grapalat" w:hAnsi="GHEA Grapalat" w:cs="Arial"/>
                <w:sz w:val="20"/>
                <w:szCs w:val="20"/>
                <w:lang w:val="hy-AM"/>
              </w:rPr>
              <w:t xml:space="preserve"> այդ թվում՝ տուժանքի մասին համաձայնագիրը, </w:t>
            </w:r>
            <w:r>
              <w:rPr>
                <w:rFonts w:ascii="GHEA Grapalat" w:hAnsi="GHEA Grapalat" w:cs="Sylfaen"/>
                <w:sz w:val="20"/>
                <w:szCs w:val="20"/>
                <w:lang w:val="hy-AM"/>
              </w:rPr>
              <w:t>դրանցհամարները</w:t>
            </w:r>
            <w:r>
              <w:rPr>
                <w:rFonts w:ascii="GHEA Grapalat" w:hAnsi="GHEA Grapalat" w:cs="Arial"/>
                <w:sz w:val="20"/>
                <w:szCs w:val="20"/>
                <w:lang w:val="hy-AM"/>
              </w:rPr>
              <w:t xml:space="preserve">, </w:t>
            </w:r>
            <w:r>
              <w:rPr>
                <w:rFonts w:ascii="GHEA Grapalat" w:hAnsi="GHEA Grapalat" w:cs="Sylfaen"/>
                <w:sz w:val="20"/>
                <w:szCs w:val="20"/>
                <w:lang w:val="hy-AM"/>
              </w:rPr>
              <w:t>պ</w:t>
            </w:r>
            <w:r>
              <w:rPr>
                <w:rFonts w:ascii="GHEA Grapalat" w:hAnsi="GHEA Grapalat" w:cs="Sylfaen"/>
                <w:sz w:val="20"/>
                <w:szCs w:val="20"/>
              </w:rPr>
              <w:t>այմանագրիծածկագիրը</w:t>
            </w:r>
            <w:r>
              <w:rPr>
                <w:rFonts w:ascii="GHEA Grapalat" w:hAnsi="GHEA Grapalat" w:cs="Arial"/>
                <w:sz w:val="20"/>
                <w:szCs w:val="20"/>
                <w:lang w:val="hy-AM"/>
              </w:rPr>
              <w:t xml:space="preserve"> որի հիման վրա կատարվում է  գանձումը</w:t>
            </w:r>
            <w:r w:rsidRPr="00521ECD">
              <w:rPr>
                <w:rFonts w:ascii="GHEA Grapalat" w:hAnsi="GHEA Grapalat" w:cs="Arial"/>
                <w:sz w:val="20"/>
                <w:szCs w:val="20"/>
              </w:rPr>
              <w:t>)</w:t>
            </w:r>
            <w:r w:rsidRPr="00521ECD">
              <w:rPr>
                <w:rFonts w:ascii="GHEA Grapalat" w:hAnsi="GHEA Grapalat" w:cs="Sylfaen"/>
                <w:sz w:val="20"/>
                <w:szCs w:val="20"/>
              </w:rPr>
              <w:t>`</w:t>
            </w:r>
          </w:p>
        </w:tc>
      </w:tr>
      <w:tr w:rsidR="006E5207" w:rsidTr="0069073C">
        <w:trPr>
          <w:trHeight w:val="80"/>
        </w:trPr>
        <w:tc>
          <w:tcPr>
            <w:tcW w:w="10980" w:type="dxa"/>
            <w:gridSpan w:val="2"/>
            <w:tcBorders>
              <w:top w:val="nil"/>
              <w:left w:val="single" w:sz="4" w:space="0" w:color="auto"/>
              <w:bottom w:val="single" w:sz="4" w:space="0" w:color="auto"/>
              <w:right w:val="single" w:sz="4" w:space="0" w:color="000000"/>
            </w:tcBorders>
            <w:noWrap/>
            <w:vAlign w:val="bottom"/>
          </w:tcPr>
          <w:p w:rsidR="006E5207" w:rsidRPr="0069073C" w:rsidRDefault="006E5207">
            <w:pPr>
              <w:rPr>
                <w:rFonts w:ascii="GHEA Grapalat" w:hAnsi="GHEA Grapalat" w:cs="Arial"/>
                <w:sz w:val="20"/>
                <w:szCs w:val="20"/>
              </w:rPr>
            </w:pPr>
          </w:p>
        </w:tc>
      </w:tr>
      <w:tr w:rsidR="006E5207" w:rsidTr="0069073C">
        <w:trPr>
          <w:trHeight w:val="10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E5207" w:rsidRPr="0069073C" w:rsidRDefault="006E5207">
            <w:pPr>
              <w:rPr>
                <w:rFonts w:ascii="GHEA Grapalat" w:hAnsi="GHEA Grapalat" w:cs="Sylfaen"/>
                <w:sz w:val="20"/>
                <w:szCs w:val="20"/>
                <w:lang w:val="ru-RU"/>
              </w:rPr>
            </w:pPr>
            <w:r>
              <w:rPr>
                <w:rFonts w:ascii="GHEA Grapalat" w:hAnsi="GHEA Grapalat" w:cs="Sylfaen"/>
                <w:sz w:val="20"/>
                <w:szCs w:val="20"/>
                <w:lang w:val="hy-AM"/>
              </w:rPr>
              <w:t>19. Վճարման պայմանները՝                                &lt;ակցեպտավորվ</w:t>
            </w:r>
            <w:r w:rsidR="0069073C">
              <w:rPr>
                <w:rFonts w:ascii="GHEA Grapalat" w:hAnsi="GHEA Grapalat" w:cs="Sylfaen"/>
                <w:sz w:val="20"/>
                <w:szCs w:val="20"/>
                <w:lang w:val="hy-AM"/>
              </w:rPr>
              <w:t>ած վճարում&gt;</w:t>
            </w:r>
          </w:p>
        </w:tc>
      </w:tr>
      <w:tr w:rsidR="006E5207" w:rsidTr="0069073C">
        <w:trPr>
          <w:trHeight w:val="2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E5207" w:rsidRPr="0069073C" w:rsidRDefault="006E5207">
            <w:pPr>
              <w:rPr>
                <w:rFonts w:ascii="GHEA Grapalat" w:hAnsi="GHEA Grapalat" w:cs="Sylfaen"/>
                <w:sz w:val="20"/>
                <w:szCs w:val="20"/>
                <w:lang w:val="ru-RU"/>
              </w:rPr>
            </w:pPr>
            <w:r>
              <w:rPr>
                <w:rFonts w:ascii="GHEA Grapalat" w:hAnsi="GHEA Grapalat" w:cs="Sylfaen"/>
                <w:sz w:val="20"/>
                <w:szCs w:val="20"/>
                <w:lang w:val="hy-AM"/>
              </w:rPr>
              <w:t xml:space="preserve">20. Առդիր էջերի քանակը՝    </w:t>
            </w:r>
            <w:r>
              <w:rPr>
                <w:rFonts w:ascii="GHEA Grapalat" w:hAnsi="GHEA Grapalat" w:cs="Arial"/>
                <w:sz w:val="20"/>
                <w:szCs w:val="20"/>
              </w:rPr>
              <w:t xml:space="preserve">--- </w:t>
            </w:r>
            <w:r w:rsidR="0069073C">
              <w:rPr>
                <w:rFonts w:ascii="GHEA Grapalat" w:hAnsi="GHEA Grapalat" w:cs="Sylfaen"/>
                <w:sz w:val="20"/>
                <w:szCs w:val="20"/>
              </w:rPr>
              <w:t>էջ</w:t>
            </w:r>
          </w:p>
        </w:tc>
      </w:tr>
      <w:tr w:rsidR="006E5207" w:rsidTr="006E5207">
        <w:trPr>
          <w:trHeight w:val="2194"/>
        </w:trPr>
        <w:tc>
          <w:tcPr>
            <w:tcW w:w="5616" w:type="dxa"/>
            <w:tcBorders>
              <w:top w:val="nil"/>
              <w:left w:val="single" w:sz="4" w:space="0" w:color="auto"/>
              <w:bottom w:val="single" w:sz="4" w:space="0" w:color="auto"/>
              <w:right w:val="single" w:sz="4" w:space="0" w:color="auto"/>
            </w:tcBorders>
            <w:noWrap/>
            <w:vAlign w:val="bottom"/>
          </w:tcPr>
          <w:p w:rsidR="006E5207" w:rsidRPr="00521ECD" w:rsidRDefault="006E5207">
            <w:pPr>
              <w:rPr>
                <w:rFonts w:ascii="GHEA Grapalat" w:hAnsi="GHEA Grapalat" w:cs="Sylfaen"/>
                <w:sz w:val="20"/>
                <w:szCs w:val="20"/>
              </w:rPr>
            </w:pPr>
            <w:r>
              <w:rPr>
                <w:rFonts w:ascii="Courier New" w:hAnsi="Courier New" w:cs="Courier New"/>
                <w:sz w:val="20"/>
                <w:szCs w:val="20"/>
              </w:rPr>
              <w:t> </w:t>
            </w:r>
            <w:r>
              <w:rPr>
                <w:rFonts w:ascii="GHEA Grapalat" w:hAnsi="GHEA Grapalat" w:cs="Arial"/>
                <w:sz w:val="20"/>
                <w:szCs w:val="20"/>
                <w:lang w:val="hy-AM"/>
              </w:rPr>
              <w:t>22</w:t>
            </w:r>
            <w:r w:rsidRPr="00521ECD">
              <w:rPr>
                <w:rFonts w:ascii="GHEA Grapalat" w:hAnsi="GHEA Grapalat" w:cs="Arial"/>
                <w:sz w:val="20"/>
                <w:szCs w:val="20"/>
              </w:rPr>
              <w:t>.</w:t>
            </w:r>
            <w:r>
              <w:rPr>
                <w:rFonts w:ascii="GHEA Grapalat" w:hAnsi="GHEA Grapalat" w:cs="Sylfaen"/>
                <w:sz w:val="20"/>
                <w:szCs w:val="20"/>
              </w:rPr>
              <w:t>ա</w:t>
            </w:r>
            <w:r w:rsidRPr="00521ECD">
              <w:rPr>
                <w:rFonts w:ascii="GHEA Grapalat" w:hAnsi="GHEA Grapalat" w:cs="Sylfaen"/>
                <w:sz w:val="20"/>
                <w:szCs w:val="20"/>
              </w:rPr>
              <w:t xml:space="preserve">. </w:t>
            </w:r>
            <w:r>
              <w:rPr>
                <w:rFonts w:ascii="GHEA Grapalat" w:hAnsi="GHEA Grapalat" w:cs="Sylfaen"/>
                <w:sz w:val="20"/>
                <w:szCs w:val="20"/>
              </w:rPr>
              <w:t>Շահառուիստորագրությունները</w:t>
            </w:r>
          </w:p>
          <w:p w:rsidR="006E5207" w:rsidRPr="00521ECD" w:rsidRDefault="006E5207">
            <w:pPr>
              <w:rPr>
                <w:rFonts w:ascii="GHEA Grapalat" w:hAnsi="GHEA Grapalat" w:cs="Sylfaen"/>
                <w:sz w:val="20"/>
                <w:szCs w:val="20"/>
              </w:rPr>
            </w:pPr>
          </w:p>
          <w:p w:rsidR="006E5207" w:rsidRPr="00521ECD" w:rsidRDefault="006E5207">
            <w:pPr>
              <w:jc w:val="right"/>
              <w:rPr>
                <w:rFonts w:ascii="GHEA Grapalat" w:hAnsi="GHEA Grapalat" w:cs="Tahoma"/>
                <w:color w:val="000000"/>
                <w:sz w:val="20"/>
                <w:szCs w:val="20"/>
              </w:rPr>
            </w:pPr>
            <w:r w:rsidRPr="00521ECD">
              <w:rPr>
                <w:rFonts w:ascii="GHEA Grapalat" w:hAnsi="GHEA Grapalat" w:cs="Tahoma"/>
                <w:color w:val="000000"/>
                <w:sz w:val="20"/>
                <w:szCs w:val="20"/>
              </w:rPr>
              <w:t>/____________________/</w:t>
            </w:r>
          </w:p>
          <w:p w:rsidR="006E5207" w:rsidRPr="00521ECD" w:rsidRDefault="006E5207">
            <w:pPr>
              <w:rPr>
                <w:rFonts w:ascii="GHEA Grapalat" w:hAnsi="GHEA Grapalat" w:cs="Tahoma"/>
                <w:color w:val="000000"/>
                <w:sz w:val="20"/>
                <w:szCs w:val="20"/>
              </w:rPr>
            </w:pPr>
          </w:p>
          <w:p w:rsidR="006E5207" w:rsidRPr="00521ECD" w:rsidRDefault="006E5207">
            <w:pPr>
              <w:rPr>
                <w:rFonts w:ascii="GHEA Grapalat" w:hAnsi="GHEA Grapalat" w:cs="Sylfaen"/>
                <w:sz w:val="20"/>
                <w:szCs w:val="20"/>
              </w:rPr>
            </w:pPr>
          </w:p>
          <w:p w:rsidR="006E5207" w:rsidRPr="00521ECD" w:rsidRDefault="006E5207">
            <w:pPr>
              <w:jc w:val="right"/>
              <w:rPr>
                <w:rFonts w:ascii="GHEA Grapalat" w:hAnsi="GHEA Grapalat" w:cs="Sylfaen"/>
                <w:sz w:val="20"/>
                <w:szCs w:val="20"/>
              </w:rPr>
            </w:pPr>
            <w:r w:rsidRPr="00521ECD">
              <w:rPr>
                <w:rFonts w:ascii="GHEA Grapalat" w:hAnsi="GHEA Grapalat" w:cs="Tahoma"/>
                <w:color w:val="000000"/>
                <w:sz w:val="20"/>
                <w:szCs w:val="20"/>
              </w:rPr>
              <w:t>/____________________/</w:t>
            </w:r>
          </w:p>
          <w:p w:rsidR="006E5207" w:rsidRPr="00521ECD" w:rsidRDefault="006E5207">
            <w:pPr>
              <w:rPr>
                <w:rFonts w:ascii="GHEA Grapalat" w:hAnsi="GHEA Grapalat" w:cs="Sylfaen"/>
                <w:sz w:val="20"/>
                <w:szCs w:val="20"/>
              </w:rPr>
            </w:pPr>
          </w:p>
          <w:p w:rsidR="006E5207" w:rsidRPr="00521ECD" w:rsidRDefault="006E5207">
            <w:pPr>
              <w:rPr>
                <w:rFonts w:ascii="GHEA Grapalat" w:hAnsi="GHEA Grapalat" w:cs="Sylfaen"/>
                <w:sz w:val="20"/>
                <w:szCs w:val="20"/>
              </w:rPr>
            </w:pPr>
            <w:r>
              <w:rPr>
                <w:rFonts w:ascii="GHEA Grapalat" w:hAnsi="GHEA Grapalat" w:cs="Sylfaen"/>
                <w:sz w:val="20"/>
                <w:szCs w:val="20"/>
                <w:lang w:val="hy-AM"/>
              </w:rPr>
              <w:t>22</w:t>
            </w:r>
            <w:r w:rsidRPr="00521ECD">
              <w:rPr>
                <w:rFonts w:ascii="GHEA Grapalat" w:hAnsi="GHEA Grapalat" w:cs="Sylfaen"/>
                <w:sz w:val="20"/>
                <w:szCs w:val="20"/>
              </w:rPr>
              <w:t>.</w:t>
            </w:r>
            <w:r>
              <w:rPr>
                <w:rFonts w:ascii="GHEA Grapalat" w:hAnsi="GHEA Grapalat" w:cs="Sylfaen"/>
                <w:sz w:val="20"/>
                <w:szCs w:val="20"/>
              </w:rPr>
              <w:t>բ</w:t>
            </w:r>
            <w:r w:rsidRPr="00521ECD">
              <w:rPr>
                <w:rFonts w:ascii="GHEA Grapalat" w:hAnsi="GHEA Grapalat" w:cs="Sylfaen"/>
                <w:sz w:val="20"/>
                <w:szCs w:val="20"/>
              </w:rPr>
              <w:t>.</w:t>
            </w:r>
          </w:p>
          <w:p w:rsidR="006E5207" w:rsidRPr="00521ECD" w:rsidRDefault="006E5207">
            <w:pPr>
              <w:rPr>
                <w:rFonts w:ascii="GHEA Grapalat" w:hAnsi="GHEA Grapalat" w:cs="Sylfaen"/>
                <w:sz w:val="20"/>
                <w:szCs w:val="20"/>
              </w:rPr>
            </w:pPr>
            <w:r>
              <w:rPr>
                <w:rFonts w:ascii="GHEA Grapalat" w:hAnsi="GHEA Grapalat" w:cs="Sylfaen"/>
                <w:sz w:val="20"/>
                <w:szCs w:val="20"/>
              </w:rPr>
              <w:t>Կ</w:t>
            </w:r>
            <w:r w:rsidRPr="00521ECD">
              <w:rPr>
                <w:rFonts w:ascii="GHEA Grapalat" w:hAnsi="GHEA Grapalat" w:cs="Sylfaen"/>
                <w:sz w:val="20"/>
                <w:szCs w:val="20"/>
              </w:rPr>
              <w:t>.</w:t>
            </w:r>
            <w:r>
              <w:rPr>
                <w:rFonts w:ascii="GHEA Grapalat" w:hAnsi="GHEA Grapalat" w:cs="Sylfaen"/>
                <w:sz w:val="20"/>
                <w:szCs w:val="20"/>
              </w:rPr>
              <w:t>Տ</w:t>
            </w:r>
            <w:r w:rsidRPr="00521ECD">
              <w:rPr>
                <w:rFonts w:ascii="GHEA Grapalat" w:hAnsi="GHEA Grapalat" w:cs="Sylfaen"/>
                <w:sz w:val="20"/>
                <w:szCs w:val="20"/>
              </w:rPr>
              <w:t>.</w:t>
            </w:r>
          </w:p>
          <w:p w:rsidR="006E5207" w:rsidRPr="00521ECD" w:rsidRDefault="006E5207">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6E5207" w:rsidRPr="00521ECD" w:rsidRDefault="006E5207">
            <w:pPr>
              <w:rPr>
                <w:rFonts w:ascii="GHEA Grapalat" w:hAnsi="GHEA Grapalat" w:cs="Sylfaen"/>
                <w:sz w:val="20"/>
                <w:szCs w:val="20"/>
              </w:rPr>
            </w:pPr>
            <w:r>
              <w:rPr>
                <w:rFonts w:ascii="GHEA Grapalat" w:hAnsi="GHEA Grapalat" w:cs="Arial"/>
                <w:sz w:val="20"/>
                <w:szCs w:val="20"/>
                <w:lang w:val="hy-AM"/>
              </w:rPr>
              <w:t>2</w:t>
            </w:r>
            <w:r w:rsidRPr="00521ECD">
              <w:rPr>
                <w:rFonts w:ascii="GHEA Grapalat" w:hAnsi="GHEA Grapalat" w:cs="Arial"/>
                <w:sz w:val="20"/>
                <w:szCs w:val="20"/>
              </w:rPr>
              <w:t>1.</w:t>
            </w:r>
            <w:r>
              <w:rPr>
                <w:rFonts w:ascii="GHEA Grapalat" w:hAnsi="GHEA Grapalat" w:cs="Sylfaen"/>
                <w:sz w:val="20"/>
                <w:szCs w:val="20"/>
              </w:rPr>
              <w:t>ա</w:t>
            </w:r>
            <w:r w:rsidRPr="00521ECD">
              <w:rPr>
                <w:rFonts w:ascii="GHEA Grapalat" w:hAnsi="GHEA Grapalat" w:cs="Sylfaen"/>
                <w:sz w:val="20"/>
                <w:szCs w:val="20"/>
              </w:rPr>
              <w:t xml:space="preserve">. </w:t>
            </w:r>
            <w:r>
              <w:rPr>
                <w:rFonts w:ascii="Courier New" w:hAnsi="Courier New" w:cs="Courier New"/>
                <w:sz w:val="20"/>
                <w:szCs w:val="20"/>
              </w:rPr>
              <w:t> </w:t>
            </w:r>
            <w:r>
              <w:rPr>
                <w:rFonts w:ascii="GHEA Grapalat" w:hAnsi="GHEA Grapalat" w:cs="Sylfaen"/>
                <w:sz w:val="20"/>
                <w:szCs w:val="20"/>
              </w:rPr>
              <w:t>Վճարողիստորագրությունները</w:t>
            </w:r>
            <w:r w:rsidRPr="00521ECD">
              <w:rPr>
                <w:rFonts w:ascii="GHEA Grapalat" w:hAnsi="GHEA Grapalat" w:cs="Sylfaen"/>
                <w:sz w:val="20"/>
                <w:szCs w:val="20"/>
              </w:rPr>
              <w:t>`</w:t>
            </w:r>
          </w:p>
          <w:p w:rsidR="006E5207" w:rsidRPr="00521ECD" w:rsidRDefault="006E5207">
            <w:pPr>
              <w:jc w:val="right"/>
              <w:rPr>
                <w:rFonts w:ascii="GHEA Grapalat" w:hAnsi="GHEA Grapalat" w:cs="Sylfaen"/>
                <w:sz w:val="20"/>
                <w:szCs w:val="20"/>
              </w:rPr>
            </w:pPr>
          </w:p>
          <w:p w:rsidR="006E5207" w:rsidRPr="00521ECD" w:rsidRDefault="006E5207">
            <w:pPr>
              <w:rPr>
                <w:rFonts w:ascii="GHEA Grapalat" w:hAnsi="GHEA Grapalat" w:cs="Sylfaen"/>
                <w:sz w:val="20"/>
                <w:szCs w:val="20"/>
              </w:rPr>
            </w:pPr>
            <w:r w:rsidRPr="00521ECD">
              <w:rPr>
                <w:rFonts w:ascii="GHEA Grapalat" w:hAnsi="GHEA Grapalat" w:cs="Tahoma"/>
                <w:color w:val="000000"/>
                <w:sz w:val="20"/>
                <w:szCs w:val="20"/>
              </w:rPr>
              <w:t xml:space="preserve">                                               /____________________/</w:t>
            </w:r>
          </w:p>
          <w:p w:rsidR="006E5207" w:rsidRPr="00521ECD" w:rsidRDefault="006E5207">
            <w:pPr>
              <w:jc w:val="right"/>
              <w:rPr>
                <w:rFonts w:ascii="GHEA Grapalat" w:hAnsi="GHEA Grapalat" w:cs="Tahoma"/>
                <w:color w:val="000000"/>
                <w:sz w:val="20"/>
                <w:szCs w:val="20"/>
              </w:rPr>
            </w:pPr>
          </w:p>
          <w:p w:rsidR="006E5207" w:rsidRPr="00521ECD" w:rsidRDefault="006E5207">
            <w:pPr>
              <w:jc w:val="right"/>
              <w:rPr>
                <w:rFonts w:ascii="GHEA Grapalat" w:hAnsi="GHEA Grapalat" w:cs="Tahoma"/>
                <w:color w:val="000000"/>
                <w:sz w:val="20"/>
                <w:szCs w:val="20"/>
              </w:rPr>
            </w:pPr>
          </w:p>
          <w:p w:rsidR="006E5207" w:rsidRPr="00521ECD" w:rsidRDefault="006E5207">
            <w:pPr>
              <w:jc w:val="right"/>
              <w:rPr>
                <w:rFonts w:ascii="GHEA Grapalat" w:hAnsi="GHEA Grapalat" w:cs="Sylfaen"/>
                <w:sz w:val="20"/>
                <w:szCs w:val="20"/>
              </w:rPr>
            </w:pPr>
            <w:r w:rsidRPr="00521ECD">
              <w:rPr>
                <w:rFonts w:ascii="GHEA Grapalat" w:hAnsi="GHEA Grapalat" w:cs="Tahoma"/>
                <w:color w:val="000000"/>
                <w:sz w:val="20"/>
                <w:szCs w:val="20"/>
              </w:rPr>
              <w:t>/____________________/</w:t>
            </w:r>
          </w:p>
          <w:p w:rsidR="006E5207" w:rsidRPr="00521ECD" w:rsidRDefault="006E5207">
            <w:pPr>
              <w:jc w:val="right"/>
              <w:rPr>
                <w:rFonts w:ascii="GHEA Grapalat" w:hAnsi="GHEA Grapalat" w:cs="Sylfaen"/>
                <w:sz w:val="20"/>
                <w:szCs w:val="20"/>
              </w:rPr>
            </w:pPr>
          </w:p>
          <w:p w:rsidR="006E5207" w:rsidRPr="00521ECD" w:rsidRDefault="006E5207">
            <w:pPr>
              <w:jc w:val="right"/>
              <w:rPr>
                <w:rFonts w:ascii="GHEA Grapalat" w:hAnsi="GHEA Grapalat" w:cs="Sylfaen"/>
                <w:sz w:val="20"/>
                <w:szCs w:val="20"/>
              </w:rPr>
            </w:pPr>
            <w:r>
              <w:rPr>
                <w:rFonts w:ascii="GHEA Grapalat" w:hAnsi="GHEA Grapalat" w:cs="Sylfaen"/>
                <w:sz w:val="20"/>
                <w:szCs w:val="20"/>
                <w:lang w:val="hy-AM"/>
              </w:rPr>
              <w:t>2</w:t>
            </w:r>
            <w:r w:rsidRPr="00521ECD">
              <w:rPr>
                <w:rFonts w:ascii="GHEA Grapalat" w:hAnsi="GHEA Grapalat" w:cs="Sylfaen"/>
                <w:sz w:val="20"/>
                <w:szCs w:val="20"/>
              </w:rPr>
              <w:t>1.</w:t>
            </w:r>
            <w:r>
              <w:rPr>
                <w:rFonts w:ascii="GHEA Grapalat" w:hAnsi="GHEA Grapalat" w:cs="Sylfaen"/>
                <w:sz w:val="20"/>
                <w:szCs w:val="20"/>
              </w:rPr>
              <w:t>բ</w:t>
            </w:r>
            <w:r w:rsidRPr="00521ECD">
              <w:rPr>
                <w:rFonts w:ascii="GHEA Grapalat" w:hAnsi="GHEA Grapalat" w:cs="Sylfaen"/>
                <w:sz w:val="20"/>
                <w:szCs w:val="20"/>
              </w:rPr>
              <w:t xml:space="preserve">.                                                                    </w:t>
            </w:r>
            <w:r>
              <w:rPr>
                <w:rFonts w:ascii="GHEA Grapalat" w:hAnsi="GHEA Grapalat" w:cs="Sylfaen"/>
                <w:sz w:val="20"/>
                <w:szCs w:val="20"/>
              </w:rPr>
              <w:t>Կ</w:t>
            </w:r>
            <w:r w:rsidRPr="00521ECD">
              <w:rPr>
                <w:rFonts w:ascii="GHEA Grapalat" w:hAnsi="GHEA Grapalat" w:cs="Sylfaen"/>
                <w:sz w:val="20"/>
                <w:szCs w:val="20"/>
              </w:rPr>
              <w:t>.</w:t>
            </w:r>
            <w:r>
              <w:rPr>
                <w:rFonts w:ascii="GHEA Grapalat" w:hAnsi="GHEA Grapalat" w:cs="Sylfaen"/>
                <w:sz w:val="20"/>
                <w:szCs w:val="20"/>
              </w:rPr>
              <w:t>Տ</w:t>
            </w:r>
            <w:r w:rsidRPr="00521ECD">
              <w:rPr>
                <w:rFonts w:ascii="GHEA Grapalat" w:hAnsi="GHEA Grapalat" w:cs="Sylfaen"/>
                <w:sz w:val="20"/>
                <w:szCs w:val="20"/>
              </w:rPr>
              <w:t>.</w:t>
            </w:r>
          </w:p>
          <w:p w:rsidR="006E5207" w:rsidRPr="00521ECD" w:rsidRDefault="006E5207">
            <w:pPr>
              <w:jc w:val="right"/>
              <w:rPr>
                <w:rFonts w:ascii="GHEA Grapalat" w:hAnsi="GHEA Grapalat" w:cs="Sylfaen"/>
                <w:sz w:val="20"/>
                <w:szCs w:val="20"/>
              </w:rPr>
            </w:pPr>
          </w:p>
        </w:tc>
      </w:tr>
      <w:tr w:rsidR="006E5207" w:rsidTr="006E5207">
        <w:trPr>
          <w:trHeight w:val="2058"/>
        </w:trPr>
        <w:tc>
          <w:tcPr>
            <w:tcW w:w="5616" w:type="dxa"/>
            <w:tcBorders>
              <w:top w:val="single" w:sz="4" w:space="0" w:color="auto"/>
              <w:left w:val="single" w:sz="4" w:space="0" w:color="auto"/>
              <w:bottom w:val="nil"/>
              <w:right w:val="single" w:sz="4" w:space="0" w:color="auto"/>
            </w:tcBorders>
            <w:noWrap/>
            <w:vAlign w:val="bottom"/>
          </w:tcPr>
          <w:p w:rsidR="006E5207" w:rsidRPr="00521ECD" w:rsidRDefault="006E5207">
            <w:pPr>
              <w:rPr>
                <w:rFonts w:ascii="GHEA Grapalat" w:hAnsi="GHEA Grapalat" w:cs="Tahoma"/>
                <w:color w:val="000000"/>
                <w:sz w:val="20"/>
                <w:szCs w:val="20"/>
              </w:rPr>
            </w:pPr>
            <w:r w:rsidRPr="00521ECD">
              <w:rPr>
                <w:rFonts w:ascii="GHEA Grapalat" w:hAnsi="GHEA Grapalat" w:cs="Tahoma"/>
                <w:color w:val="000000"/>
                <w:sz w:val="20"/>
                <w:szCs w:val="20"/>
              </w:rPr>
              <w:t>2</w:t>
            </w:r>
            <w:r>
              <w:rPr>
                <w:rFonts w:ascii="GHEA Grapalat" w:hAnsi="GHEA Grapalat" w:cs="Tahoma"/>
                <w:color w:val="000000"/>
                <w:sz w:val="20"/>
                <w:szCs w:val="20"/>
                <w:lang w:val="hy-AM"/>
              </w:rPr>
              <w:t>4</w:t>
            </w:r>
            <w:r w:rsidRPr="00521ECD">
              <w:rPr>
                <w:rFonts w:ascii="GHEA Grapalat" w:hAnsi="GHEA Grapalat" w:cs="Tahoma"/>
                <w:color w:val="000000"/>
                <w:sz w:val="20"/>
                <w:szCs w:val="20"/>
              </w:rPr>
              <w:t>.</w:t>
            </w:r>
            <w:r>
              <w:rPr>
                <w:rFonts w:ascii="GHEA Grapalat" w:hAnsi="GHEA Grapalat" w:cs="Tahoma"/>
                <w:color w:val="000000"/>
                <w:sz w:val="20"/>
                <w:szCs w:val="20"/>
              </w:rPr>
              <w:t>ա</w:t>
            </w:r>
            <w:r w:rsidRPr="00521ECD">
              <w:rPr>
                <w:rFonts w:ascii="GHEA Grapalat" w:hAnsi="GHEA Grapalat" w:cs="Tahoma"/>
                <w:color w:val="000000"/>
                <w:sz w:val="20"/>
                <w:szCs w:val="20"/>
              </w:rPr>
              <w:t xml:space="preserve">.   </w:t>
            </w:r>
            <w:r>
              <w:rPr>
                <w:rFonts w:ascii="GHEA Grapalat" w:hAnsi="GHEA Grapalat" w:cs="Tahoma"/>
                <w:color w:val="000000"/>
                <w:sz w:val="20"/>
                <w:szCs w:val="20"/>
                <w:lang w:val="hy-AM"/>
              </w:rPr>
              <w:t>Շահառուին  սպասարկող ֆինանսական կազմակերպություն</w:t>
            </w:r>
          </w:p>
          <w:p w:rsidR="006E5207" w:rsidRDefault="006E5207">
            <w:pPr>
              <w:rPr>
                <w:rFonts w:ascii="GHEA Grapalat" w:hAnsi="GHEA Grapalat" w:cs="Tahoma"/>
                <w:color w:val="000000"/>
                <w:sz w:val="20"/>
                <w:szCs w:val="20"/>
                <w:lang w:val="hy-AM"/>
              </w:rPr>
            </w:pPr>
          </w:p>
          <w:p w:rsidR="006E5207" w:rsidRPr="00521ECD" w:rsidRDefault="006E5207">
            <w:pPr>
              <w:rPr>
                <w:rFonts w:ascii="GHEA Grapalat" w:hAnsi="GHEA Grapalat" w:cs="Tahoma"/>
                <w:color w:val="000000"/>
                <w:sz w:val="20"/>
                <w:szCs w:val="20"/>
              </w:rPr>
            </w:pPr>
            <w:r w:rsidRPr="00521ECD">
              <w:rPr>
                <w:rFonts w:ascii="GHEA Grapalat" w:hAnsi="GHEA Grapalat" w:cs="Tahoma"/>
                <w:color w:val="000000"/>
                <w:sz w:val="20"/>
                <w:szCs w:val="20"/>
              </w:rPr>
              <w:t xml:space="preserve">   /____________________/</w:t>
            </w:r>
          </w:p>
          <w:p w:rsidR="006E5207" w:rsidRPr="00521ECD" w:rsidRDefault="006E5207">
            <w:pPr>
              <w:rPr>
                <w:rFonts w:ascii="GHEA Grapalat" w:hAnsi="GHEA Grapalat" w:cs="Sylfaen"/>
                <w:sz w:val="20"/>
                <w:szCs w:val="20"/>
              </w:rPr>
            </w:pPr>
          </w:p>
          <w:p w:rsidR="006E5207" w:rsidRDefault="006E5207">
            <w:pPr>
              <w:rPr>
                <w:rFonts w:ascii="GHEA Grapalat" w:hAnsi="GHEA Grapalat" w:cs="Sylfaen"/>
                <w:sz w:val="20"/>
                <w:szCs w:val="20"/>
              </w:rPr>
            </w:pPr>
            <w:r>
              <w:rPr>
                <w:rFonts w:ascii="GHEA Grapalat" w:hAnsi="GHEA Grapalat" w:cs="Sylfaen"/>
                <w:sz w:val="20"/>
                <w:szCs w:val="20"/>
              </w:rPr>
              <w:t>/ստորագրություն/</w:t>
            </w:r>
          </w:p>
          <w:p w:rsidR="006E5207" w:rsidRDefault="006E5207">
            <w:pPr>
              <w:rPr>
                <w:rFonts w:ascii="GHEA Grapalat" w:hAnsi="GHEA Grapalat" w:cs="Tahoma"/>
                <w:color w:val="000000"/>
                <w:sz w:val="20"/>
                <w:szCs w:val="20"/>
              </w:rPr>
            </w:pPr>
          </w:p>
          <w:p w:rsidR="006E5207" w:rsidRDefault="006E5207">
            <w:pPr>
              <w:rPr>
                <w:rFonts w:ascii="GHEA Grapalat" w:hAnsi="GHEA Grapalat" w:cs="Arial"/>
                <w:sz w:val="20"/>
                <w:szCs w:val="20"/>
              </w:rPr>
            </w:pPr>
          </w:p>
        </w:tc>
        <w:tc>
          <w:tcPr>
            <w:tcW w:w="5364" w:type="dxa"/>
            <w:tcBorders>
              <w:top w:val="single" w:sz="4" w:space="0" w:color="auto"/>
              <w:left w:val="nil"/>
              <w:bottom w:val="nil"/>
              <w:right w:val="single" w:sz="4" w:space="0" w:color="auto"/>
            </w:tcBorders>
            <w:noWrap/>
            <w:vAlign w:val="bottom"/>
          </w:tcPr>
          <w:p w:rsidR="006E5207" w:rsidRDefault="006E5207">
            <w:pPr>
              <w:rPr>
                <w:rFonts w:ascii="GHEA Grapalat" w:hAnsi="GHEA Grapalat" w:cs="Tahoma"/>
                <w:color w:val="000000"/>
                <w:sz w:val="20"/>
                <w:szCs w:val="20"/>
              </w:rPr>
            </w:pPr>
            <w:r>
              <w:rPr>
                <w:rFonts w:ascii="GHEA Grapalat" w:hAnsi="GHEA Grapalat" w:cs="Tahoma"/>
                <w:color w:val="000000"/>
                <w:sz w:val="20"/>
                <w:szCs w:val="20"/>
              </w:rPr>
              <w:t>2</w:t>
            </w:r>
            <w:r>
              <w:rPr>
                <w:rFonts w:ascii="GHEA Grapalat" w:hAnsi="GHEA Grapalat" w:cs="Tahoma"/>
                <w:color w:val="000000"/>
                <w:sz w:val="20"/>
                <w:szCs w:val="20"/>
                <w:lang w:val="hy-AM"/>
              </w:rPr>
              <w:t>3</w:t>
            </w:r>
            <w:r>
              <w:rPr>
                <w:rFonts w:ascii="GHEA Grapalat" w:hAnsi="GHEA Grapalat" w:cs="Tahoma"/>
                <w:color w:val="000000"/>
                <w:sz w:val="20"/>
                <w:szCs w:val="20"/>
              </w:rPr>
              <w:t xml:space="preserve">.ա.   </w:t>
            </w:r>
            <w:r>
              <w:rPr>
                <w:rFonts w:ascii="GHEA Grapalat" w:hAnsi="GHEA Grapalat" w:cs="Tahoma"/>
                <w:color w:val="000000"/>
                <w:sz w:val="20"/>
                <w:szCs w:val="20"/>
                <w:lang w:val="hy-AM"/>
              </w:rPr>
              <w:t>Վճարողին  սպասարկող ֆինանսական կազմակերպություն</w:t>
            </w:r>
          </w:p>
          <w:p w:rsidR="006E5207" w:rsidRDefault="006E5207">
            <w:pPr>
              <w:jc w:val="right"/>
              <w:rPr>
                <w:rFonts w:ascii="GHEA Grapalat" w:hAnsi="GHEA Grapalat" w:cs="Tahoma"/>
                <w:color w:val="000000"/>
                <w:sz w:val="20"/>
                <w:szCs w:val="20"/>
              </w:rPr>
            </w:pPr>
          </w:p>
          <w:p w:rsidR="006E5207" w:rsidRDefault="006E5207">
            <w:pPr>
              <w:jc w:val="right"/>
              <w:rPr>
                <w:rFonts w:ascii="GHEA Grapalat" w:hAnsi="GHEA Grapalat" w:cs="Tahoma"/>
                <w:color w:val="000000"/>
                <w:sz w:val="20"/>
                <w:szCs w:val="20"/>
              </w:rPr>
            </w:pPr>
          </w:p>
          <w:p w:rsidR="006E5207" w:rsidRDefault="006E5207">
            <w:pPr>
              <w:jc w:val="right"/>
              <w:rPr>
                <w:rFonts w:ascii="GHEA Grapalat" w:hAnsi="GHEA Grapalat" w:cs="Tahoma"/>
                <w:color w:val="000000"/>
                <w:sz w:val="20"/>
                <w:szCs w:val="20"/>
              </w:rPr>
            </w:pPr>
            <w:r>
              <w:rPr>
                <w:rFonts w:ascii="GHEA Grapalat" w:hAnsi="GHEA Grapalat" w:cs="Tahoma"/>
                <w:color w:val="000000"/>
                <w:sz w:val="20"/>
                <w:szCs w:val="20"/>
              </w:rPr>
              <w:t>/____________________/</w:t>
            </w:r>
          </w:p>
          <w:p w:rsidR="006E5207" w:rsidRDefault="006E5207">
            <w:pPr>
              <w:jc w:val="center"/>
              <w:rPr>
                <w:rFonts w:ascii="GHEA Grapalat" w:hAnsi="GHEA Grapalat" w:cs="Sylfaen"/>
                <w:sz w:val="20"/>
                <w:szCs w:val="20"/>
              </w:rPr>
            </w:pPr>
            <w:r>
              <w:rPr>
                <w:rFonts w:ascii="GHEA Grapalat" w:hAnsi="GHEA Grapalat" w:cs="Sylfaen"/>
                <w:sz w:val="20"/>
                <w:szCs w:val="20"/>
              </w:rPr>
              <w:t>/ստորագրություն/</w:t>
            </w:r>
          </w:p>
          <w:p w:rsidR="006E5207" w:rsidRDefault="006E5207">
            <w:pPr>
              <w:jc w:val="right"/>
              <w:rPr>
                <w:rFonts w:ascii="GHEA Grapalat" w:hAnsi="GHEA Grapalat" w:cs="Arial"/>
                <w:sz w:val="20"/>
                <w:szCs w:val="20"/>
                <w:lang w:val="hy-AM"/>
              </w:rPr>
            </w:pPr>
          </w:p>
        </w:tc>
      </w:tr>
      <w:tr w:rsidR="006E5207" w:rsidRPr="006E5207" w:rsidTr="006E5207">
        <w:trPr>
          <w:trHeight w:val="2194"/>
        </w:trPr>
        <w:tc>
          <w:tcPr>
            <w:tcW w:w="5616" w:type="dxa"/>
            <w:tcBorders>
              <w:top w:val="nil"/>
              <w:left w:val="single" w:sz="4" w:space="0" w:color="auto"/>
              <w:bottom w:val="single" w:sz="4" w:space="0" w:color="auto"/>
              <w:right w:val="single" w:sz="4" w:space="0" w:color="auto"/>
            </w:tcBorders>
            <w:noWrap/>
            <w:vAlign w:val="bottom"/>
          </w:tcPr>
          <w:p w:rsidR="006E5207" w:rsidRDefault="006E5207">
            <w:pPr>
              <w:rPr>
                <w:rFonts w:ascii="GHEA Grapalat" w:hAnsi="GHEA Grapalat" w:cs="Sylfaen"/>
                <w:sz w:val="20"/>
                <w:szCs w:val="20"/>
              </w:rPr>
            </w:pPr>
            <w:r>
              <w:rPr>
                <w:rFonts w:ascii="GHEA Grapalat" w:hAnsi="GHEA Grapalat" w:cs="Sylfaen"/>
                <w:sz w:val="20"/>
                <w:szCs w:val="20"/>
              </w:rPr>
              <w:t>24.բ.                                                       Կ.Տ.</w:t>
            </w:r>
          </w:p>
          <w:p w:rsidR="006E5207" w:rsidRDefault="006E5207">
            <w:pPr>
              <w:rPr>
                <w:rFonts w:ascii="GHEA Grapalat" w:hAnsi="GHEA Grapalat" w:cs="Sylfaen"/>
                <w:sz w:val="20"/>
                <w:szCs w:val="20"/>
              </w:rPr>
            </w:pPr>
          </w:p>
          <w:p w:rsidR="006E5207" w:rsidRDefault="006E5207">
            <w:pPr>
              <w:rPr>
                <w:rFonts w:ascii="GHEA Grapalat" w:hAnsi="GHEA Grapalat" w:cs="Sylfaen"/>
                <w:sz w:val="20"/>
                <w:szCs w:val="20"/>
              </w:rPr>
            </w:pPr>
          </w:p>
          <w:p w:rsidR="006E5207" w:rsidRDefault="006E5207">
            <w:pPr>
              <w:rPr>
                <w:rFonts w:ascii="GHEA Grapalat" w:hAnsi="GHEA Grapalat" w:cs="Sylfaen"/>
                <w:sz w:val="20"/>
                <w:szCs w:val="20"/>
              </w:rPr>
            </w:pPr>
            <w:r>
              <w:rPr>
                <w:rFonts w:ascii="GHEA Grapalat" w:hAnsi="GHEA Grapalat" w:cs="Sylfaen"/>
                <w:sz w:val="20"/>
                <w:szCs w:val="20"/>
              </w:rPr>
              <w:t>2</w:t>
            </w:r>
            <w:r>
              <w:rPr>
                <w:rFonts w:ascii="GHEA Grapalat" w:hAnsi="GHEA Grapalat" w:cs="Sylfaen"/>
                <w:sz w:val="20"/>
                <w:szCs w:val="20"/>
                <w:lang w:val="hy-AM"/>
              </w:rPr>
              <w:t>4</w:t>
            </w:r>
            <w:r>
              <w:rPr>
                <w:rFonts w:ascii="GHEA Grapalat" w:hAnsi="GHEA Grapalat" w:cs="Sylfaen"/>
                <w:sz w:val="20"/>
                <w:szCs w:val="20"/>
              </w:rPr>
              <w:t>.</w:t>
            </w:r>
            <w:r>
              <w:rPr>
                <w:rFonts w:ascii="GHEA Grapalat" w:hAnsi="GHEA Grapalat" w:cs="Sylfaen"/>
                <w:sz w:val="20"/>
                <w:szCs w:val="20"/>
                <w:lang w:val="hy-AM"/>
              </w:rPr>
              <w:t>գ</w:t>
            </w:r>
            <w:r>
              <w:rPr>
                <w:rFonts w:ascii="GHEA Grapalat" w:hAnsi="GHEA Grapalat" w:cs="Tahoma"/>
                <w:color w:val="000000"/>
                <w:sz w:val="20"/>
                <w:szCs w:val="20"/>
              </w:rPr>
              <w:t xml:space="preserve">                                                 "___" </w:t>
            </w:r>
            <w:r>
              <w:rPr>
                <w:rFonts w:ascii="GHEA Grapalat" w:hAnsi="GHEA Grapalat" w:cs="Sylfaen"/>
                <w:color w:val="000000"/>
                <w:sz w:val="20"/>
                <w:szCs w:val="20"/>
              </w:rPr>
              <w:t xml:space="preserve">___ </w:t>
            </w:r>
            <w:r>
              <w:rPr>
                <w:rFonts w:ascii="GHEA Grapalat" w:hAnsi="GHEA Grapalat" w:cs="Tahoma"/>
                <w:color w:val="000000"/>
                <w:sz w:val="20"/>
                <w:szCs w:val="20"/>
              </w:rPr>
              <w:t xml:space="preserve">20___ </w:t>
            </w:r>
            <w:r>
              <w:rPr>
                <w:rFonts w:ascii="GHEA Grapalat" w:hAnsi="GHEA Grapalat" w:cs="Sylfaen"/>
                <w:color w:val="000000"/>
                <w:sz w:val="20"/>
                <w:szCs w:val="20"/>
              </w:rPr>
              <w:t>թ.</w:t>
            </w:r>
          </w:p>
          <w:p w:rsidR="006E5207" w:rsidRDefault="006E5207">
            <w:pPr>
              <w:rPr>
                <w:rFonts w:ascii="GHEA Grapalat" w:hAnsi="GHEA Grapalat" w:cs="Sylfaen"/>
                <w:sz w:val="20"/>
                <w:szCs w:val="20"/>
              </w:rPr>
            </w:pPr>
          </w:p>
          <w:p w:rsidR="006E5207" w:rsidRDefault="006E5207">
            <w:pPr>
              <w:rPr>
                <w:rFonts w:ascii="GHEA Grapalat" w:hAnsi="GHEA Grapalat" w:cs="Sylfaen"/>
                <w:sz w:val="20"/>
                <w:szCs w:val="20"/>
              </w:rPr>
            </w:pPr>
          </w:p>
          <w:p w:rsidR="006E5207" w:rsidRDefault="006E5207">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6E5207" w:rsidRDefault="006E5207">
            <w:pPr>
              <w:rPr>
                <w:rFonts w:ascii="GHEA Grapalat" w:hAnsi="GHEA Grapalat" w:cs="Sylfaen"/>
                <w:sz w:val="20"/>
                <w:szCs w:val="20"/>
              </w:rPr>
            </w:pPr>
            <w:r>
              <w:rPr>
                <w:rFonts w:ascii="GHEA Grapalat" w:hAnsi="GHEA Grapalat" w:cs="Sylfaen"/>
                <w:sz w:val="20"/>
                <w:szCs w:val="20"/>
              </w:rPr>
              <w:t xml:space="preserve">23.բ.                                                                 Կ.Տ.    </w:t>
            </w:r>
          </w:p>
          <w:p w:rsidR="006E5207" w:rsidRDefault="006E5207">
            <w:pPr>
              <w:rPr>
                <w:rFonts w:ascii="GHEA Grapalat" w:hAnsi="GHEA Grapalat" w:cs="Sylfaen"/>
                <w:sz w:val="20"/>
                <w:szCs w:val="20"/>
              </w:rPr>
            </w:pPr>
          </w:p>
          <w:p w:rsidR="006E5207" w:rsidRDefault="006E5207">
            <w:pPr>
              <w:rPr>
                <w:rFonts w:ascii="GHEA Grapalat" w:hAnsi="GHEA Grapalat" w:cs="Sylfaen"/>
                <w:sz w:val="20"/>
                <w:szCs w:val="20"/>
              </w:rPr>
            </w:pPr>
          </w:p>
          <w:p w:rsidR="006E5207" w:rsidRDefault="006E5207">
            <w:pPr>
              <w:rPr>
                <w:rFonts w:ascii="GHEA Grapalat" w:hAnsi="GHEA Grapalat" w:cs="Sylfaen"/>
                <w:color w:val="000000"/>
                <w:sz w:val="20"/>
                <w:szCs w:val="20"/>
              </w:rPr>
            </w:pPr>
            <w:r>
              <w:rPr>
                <w:rFonts w:ascii="GHEA Grapalat" w:hAnsi="GHEA Grapalat" w:cs="Sylfaen"/>
                <w:sz w:val="20"/>
                <w:szCs w:val="20"/>
              </w:rPr>
              <w:t>23.</w:t>
            </w:r>
            <w:r>
              <w:rPr>
                <w:rFonts w:ascii="GHEA Grapalat" w:hAnsi="GHEA Grapalat" w:cs="Sylfaen"/>
                <w:sz w:val="20"/>
                <w:szCs w:val="20"/>
                <w:lang w:val="hy-AM"/>
              </w:rPr>
              <w:t>գ</w:t>
            </w:r>
            <w:r>
              <w:rPr>
                <w:rFonts w:ascii="GHEA Grapalat" w:hAnsi="GHEA Grapalat" w:cs="Sylfaen"/>
                <w:sz w:val="20"/>
                <w:szCs w:val="20"/>
              </w:rPr>
              <w:t xml:space="preserve">.Կատարման ամսաթիվը`           </w:t>
            </w:r>
            <w:r>
              <w:rPr>
                <w:rFonts w:ascii="GHEA Grapalat" w:hAnsi="GHEA Grapalat" w:cs="Tahoma"/>
                <w:color w:val="000000"/>
                <w:sz w:val="20"/>
                <w:szCs w:val="20"/>
              </w:rPr>
              <w:t xml:space="preserve">"___" </w:t>
            </w:r>
            <w:r>
              <w:rPr>
                <w:rFonts w:ascii="GHEA Grapalat" w:hAnsi="GHEA Grapalat" w:cs="Sylfaen"/>
                <w:color w:val="000000"/>
                <w:sz w:val="20"/>
                <w:szCs w:val="20"/>
              </w:rPr>
              <w:t xml:space="preserve">___ </w:t>
            </w:r>
            <w:r>
              <w:rPr>
                <w:rFonts w:ascii="GHEA Grapalat" w:hAnsi="GHEA Grapalat" w:cs="Tahoma"/>
                <w:color w:val="000000"/>
                <w:sz w:val="20"/>
                <w:szCs w:val="20"/>
              </w:rPr>
              <w:t>20___</w:t>
            </w:r>
            <w:r>
              <w:rPr>
                <w:rFonts w:ascii="GHEA Grapalat" w:hAnsi="GHEA Grapalat" w:cs="Sylfaen"/>
                <w:color w:val="000000"/>
                <w:sz w:val="20"/>
                <w:szCs w:val="20"/>
              </w:rPr>
              <w:t>թ.</w:t>
            </w:r>
          </w:p>
          <w:p w:rsidR="006E5207" w:rsidRDefault="006E5207">
            <w:pPr>
              <w:rPr>
                <w:rFonts w:ascii="GHEA Grapalat" w:hAnsi="GHEA Grapalat" w:cs="Sylfaen"/>
                <w:color w:val="000000"/>
                <w:sz w:val="20"/>
                <w:szCs w:val="20"/>
              </w:rPr>
            </w:pPr>
          </w:p>
          <w:p w:rsidR="006E5207" w:rsidRDefault="006E5207">
            <w:pPr>
              <w:rPr>
                <w:rFonts w:ascii="GHEA Grapalat" w:hAnsi="GHEA Grapalat" w:cs="Sylfaen"/>
                <w:sz w:val="20"/>
                <w:szCs w:val="20"/>
              </w:rPr>
            </w:pPr>
          </w:p>
          <w:p w:rsidR="006E5207" w:rsidRDefault="006E5207">
            <w:pPr>
              <w:jc w:val="right"/>
              <w:rPr>
                <w:rFonts w:ascii="GHEA Grapalat" w:hAnsi="GHEA Grapalat" w:cs="Arial"/>
                <w:sz w:val="20"/>
                <w:szCs w:val="20"/>
              </w:rPr>
            </w:pPr>
          </w:p>
        </w:tc>
      </w:tr>
    </w:tbl>
    <w:p w:rsidR="006E5207" w:rsidRDefault="006E5207" w:rsidP="006E5207">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6E5207" w:rsidRDefault="006E5207" w:rsidP="006E5207">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6E5207" w:rsidRDefault="006E5207" w:rsidP="006E5207">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6E5207" w:rsidRDefault="006E5207" w:rsidP="006E5207">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6E5207" w:rsidRDefault="006E5207" w:rsidP="006E5207">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6E5207" w:rsidRDefault="006E5207" w:rsidP="006E5207">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E5207" w:rsidRDefault="006E5207" w:rsidP="006E5207">
      <w:pPr>
        <w:jc w:val="center"/>
        <w:rPr>
          <w:rFonts w:ascii="GHEA Grapalat" w:hAnsi="GHEA Grapalat"/>
          <w:b/>
          <w:sz w:val="22"/>
          <w:szCs w:val="22"/>
          <w:lang w:val="nl-NL"/>
        </w:rPr>
      </w:pPr>
      <w:r>
        <w:rPr>
          <w:rFonts w:ascii="GHEA Grapalat" w:hAnsi="GHEA Grapalat"/>
          <w:b/>
          <w:lang w:val="hy-AM"/>
        </w:rPr>
        <w:br w:type="page"/>
      </w:r>
      <w:r>
        <w:rPr>
          <w:rFonts w:ascii="GHEA Grapalat" w:hAnsi="GHEA Grapalat"/>
          <w:b/>
          <w:sz w:val="22"/>
          <w:szCs w:val="22"/>
          <w:lang w:val="hy-AM"/>
        </w:rPr>
        <w:lastRenderedPageBreak/>
        <w:t>Վճարման</w:t>
      </w:r>
      <w:r w:rsidR="00CE09F8" w:rsidRPr="00CE09F8">
        <w:rPr>
          <w:rFonts w:ascii="GHEA Grapalat" w:hAnsi="GHEA Grapalat"/>
          <w:b/>
          <w:sz w:val="22"/>
          <w:szCs w:val="22"/>
          <w:lang w:val="hy-AM"/>
        </w:rPr>
        <w:t xml:space="preserve"> </w:t>
      </w:r>
      <w:r>
        <w:rPr>
          <w:rFonts w:ascii="GHEA Grapalat" w:hAnsi="GHEA Grapalat"/>
          <w:b/>
          <w:sz w:val="22"/>
          <w:szCs w:val="22"/>
          <w:lang w:val="hy-AM"/>
        </w:rPr>
        <w:t>պահանջագրի</w:t>
      </w:r>
      <w:r w:rsidR="00CE09F8" w:rsidRPr="00CE09F8">
        <w:rPr>
          <w:rFonts w:ascii="GHEA Grapalat" w:hAnsi="GHEA Grapalat"/>
          <w:b/>
          <w:sz w:val="22"/>
          <w:szCs w:val="22"/>
          <w:lang w:val="hy-AM"/>
        </w:rPr>
        <w:t xml:space="preserve"> </w:t>
      </w:r>
      <w:r>
        <w:rPr>
          <w:rFonts w:ascii="GHEA Grapalat" w:hAnsi="GHEA Grapalat"/>
          <w:b/>
          <w:sz w:val="22"/>
          <w:szCs w:val="22"/>
          <w:lang w:val="hy-AM"/>
        </w:rPr>
        <w:t>պարտադիր</w:t>
      </w:r>
      <w:r w:rsidR="00CE09F8" w:rsidRPr="00CE09F8">
        <w:rPr>
          <w:rFonts w:ascii="GHEA Grapalat" w:hAnsi="GHEA Grapalat"/>
          <w:b/>
          <w:sz w:val="22"/>
          <w:szCs w:val="22"/>
          <w:lang w:val="hy-AM"/>
        </w:rPr>
        <w:t xml:space="preserve"> </w:t>
      </w:r>
      <w:r>
        <w:rPr>
          <w:rFonts w:ascii="GHEA Grapalat" w:hAnsi="GHEA Grapalat"/>
          <w:b/>
          <w:sz w:val="22"/>
          <w:szCs w:val="22"/>
          <w:lang w:val="hy-AM"/>
        </w:rPr>
        <w:t>վավերապայմանները</w:t>
      </w:r>
      <w:r w:rsidR="00CE09F8" w:rsidRPr="00CE09F8">
        <w:rPr>
          <w:rFonts w:ascii="GHEA Grapalat" w:hAnsi="GHEA Grapalat"/>
          <w:b/>
          <w:sz w:val="22"/>
          <w:szCs w:val="22"/>
          <w:lang w:val="hy-AM"/>
        </w:rPr>
        <w:t xml:space="preserve"> </w:t>
      </w:r>
      <w:r>
        <w:rPr>
          <w:rFonts w:ascii="GHEA Grapalat" w:hAnsi="GHEA Grapalat"/>
          <w:b/>
          <w:sz w:val="22"/>
          <w:szCs w:val="22"/>
          <w:lang w:val="hy-AM"/>
        </w:rPr>
        <w:t>և</w:t>
      </w:r>
      <w:r w:rsidR="00CE09F8" w:rsidRPr="00CE09F8">
        <w:rPr>
          <w:rFonts w:ascii="GHEA Grapalat" w:hAnsi="GHEA Grapalat"/>
          <w:b/>
          <w:sz w:val="22"/>
          <w:szCs w:val="22"/>
          <w:lang w:val="hy-AM"/>
        </w:rPr>
        <w:t xml:space="preserve"> </w:t>
      </w:r>
      <w:r>
        <w:rPr>
          <w:rFonts w:ascii="GHEA Grapalat" w:hAnsi="GHEA Grapalat"/>
          <w:b/>
          <w:sz w:val="22"/>
          <w:szCs w:val="22"/>
          <w:lang w:val="hy-AM"/>
        </w:rPr>
        <w:t>լրացման</w:t>
      </w:r>
      <w:r w:rsidR="00CE09F8" w:rsidRPr="00CE09F8">
        <w:rPr>
          <w:rFonts w:ascii="GHEA Grapalat" w:hAnsi="GHEA Grapalat"/>
          <w:b/>
          <w:sz w:val="22"/>
          <w:szCs w:val="22"/>
          <w:lang w:val="hy-AM"/>
        </w:rPr>
        <w:t xml:space="preserve"> </w:t>
      </w:r>
      <w:r>
        <w:rPr>
          <w:rFonts w:ascii="GHEA Grapalat" w:hAnsi="GHEA Grapalat"/>
          <w:b/>
          <w:sz w:val="22"/>
          <w:szCs w:val="22"/>
          <w:lang w:val="hy-AM"/>
        </w:rPr>
        <w:t>ուղեցույցը</w:t>
      </w:r>
    </w:p>
    <w:p w:rsidR="006E5207" w:rsidRDefault="006E5207" w:rsidP="006E5207">
      <w:pPr>
        <w:jc w:val="center"/>
        <w:rPr>
          <w:rFonts w:ascii="GHEA Grapalat" w:hAnsi="GHEA Grapalat"/>
          <w:b/>
          <w:sz w:val="22"/>
          <w:szCs w:val="22"/>
          <w:lang w:val="nl-NL"/>
        </w:rPr>
      </w:pPr>
    </w:p>
    <w:tbl>
      <w:tblPr>
        <w:tblW w:w="10695"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1"/>
        <w:gridCol w:w="1937"/>
        <w:gridCol w:w="2049"/>
        <w:gridCol w:w="3349"/>
        <w:gridCol w:w="2639"/>
      </w:tblGrid>
      <w:tr w:rsidR="006E5207"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both"/>
              <w:rPr>
                <w:rFonts w:ascii="GHEA Grapalat" w:hAnsi="GHEA Grapalat"/>
                <w:sz w:val="20"/>
                <w:szCs w:val="20"/>
              </w:rPr>
            </w:pPr>
            <w:r>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b/>
                <w:sz w:val="20"/>
                <w:szCs w:val="20"/>
              </w:rPr>
            </w:pPr>
            <w:r>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b/>
                <w:sz w:val="20"/>
                <w:szCs w:val="20"/>
              </w:rPr>
            </w:pPr>
            <w:r>
              <w:rPr>
                <w:rFonts w:ascii="GHEA Grapalat" w:hAnsi="GHEA Grapalat"/>
                <w:b/>
                <w:sz w:val="20"/>
                <w:szCs w:val="20"/>
              </w:rPr>
              <w:t>Նշված դաշտի/</w:t>
            </w:r>
          </w:p>
          <w:p w:rsidR="006E5207" w:rsidRDefault="006E5207">
            <w:pPr>
              <w:jc w:val="center"/>
              <w:rPr>
                <w:rFonts w:ascii="GHEA Grapalat" w:hAnsi="GHEA Grapalat"/>
                <w:b/>
                <w:sz w:val="20"/>
                <w:szCs w:val="20"/>
              </w:rPr>
            </w:pPr>
            <w:r>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b/>
                <w:sz w:val="20"/>
                <w:szCs w:val="20"/>
                <w:lang w:val="hy-AM"/>
              </w:rPr>
            </w:pPr>
            <w:r>
              <w:rPr>
                <w:rFonts w:ascii="GHEA Grapalat" w:hAnsi="GHEA Grapalat"/>
                <w:b/>
                <w:sz w:val="20"/>
                <w:szCs w:val="20"/>
              </w:rPr>
              <w:t>Վավերապայմանի լրացման պահանջը</w:t>
            </w:r>
          </w:p>
          <w:p w:rsidR="006E5207" w:rsidRDefault="006E5207">
            <w:pPr>
              <w:jc w:val="center"/>
              <w:rPr>
                <w:rFonts w:ascii="GHEA Grapalat" w:hAnsi="GHEA Grapalat"/>
                <w:b/>
                <w:sz w:val="20"/>
                <w:szCs w:val="20"/>
              </w:rPr>
            </w:pPr>
            <w:r>
              <w:rPr>
                <w:rFonts w:ascii="GHEA Grapalat" w:hAnsi="GHEA Grapalat"/>
                <w:b/>
                <w:sz w:val="20"/>
                <w:szCs w:val="20"/>
              </w:rPr>
              <w:t>(</w:t>
            </w:r>
            <w:r>
              <w:rPr>
                <w:rFonts w:ascii="GHEA Grapalat" w:hAnsi="GHEA Grapalat"/>
                <w:b/>
                <w:sz w:val="20"/>
                <w:szCs w:val="20"/>
                <w:lang w:val="hy-AM"/>
              </w:rPr>
              <w:t>գնումների գործընթացի հետ կապված</w:t>
            </w:r>
            <w:r>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ind w:left="-588" w:firstLine="588"/>
              <w:jc w:val="center"/>
              <w:rPr>
                <w:rFonts w:ascii="GHEA Grapalat" w:hAnsi="GHEA Grapalat"/>
                <w:b/>
                <w:sz w:val="20"/>
                <w:szCs w:val="20"/>
              </w:rPr>
            </w:pPr>
            <w:r>
              <w:rPr>
                <w:rFonts w:ascii="GHEA Grapalat" w:hAnsi="GHEA Grapalat"/>
                <w:b/>
                <w:sz w:val="20"/>
                <w:szCs w:val="20"/>
              </w:rPr>
              <w:t>Վավերապայմանը</w:t>
            </w:r>
          </w:p>
          <w:p w:rsidR="006E5207" w:rsidRDefault="006E5207">
            <w:pPr>
              <w:ind w:left="-588" w:firstLine="588"/>
              <w:jc w:val="center"/>
              <w:rPr>
                <w:rFonts w:ascii="GHEA Grapalat" w:hAnsi="GHEA Grapalat"/>
                <w:b/>
                <w:sz w:val="20"/>
                <w:szCs w:val="20"/>
              </w:rPr>
            </w:pPr>
            <w:r>
              <w:rPr>
                <w:rFonts w:ascii="GHEA Grapalat" w:hAnsi="GHEA Grapalat"/>
                <w:b/>
                <w:sz w:val="20"/>
                <w:szCs w:val="20"/>
              </w:rPr>
              <w:t xml:space="preserve">լրացնող կողմը` </w:t>
            </w:r>
          </w:p>
          <w:p w:rsidR="006E5207" w:rsidRDefault="006E5207">
            <w:pPr>
              <w:ind w:left="-588" w:firstLine="588"/>
              <w:jc w:val="center"/>
              <w:rPr>
                <w:rFonts w:ascii="GHEA Grapalat" w:hAnsi="GHEA Grapalat"/>
                <w:b/>
                <w:sz w:val="20"/>
                <w:szCs w:val="20"/>
              </w:rPr>
            </w:pPr>
            <w:r>
              <w:rPr>
                <w:rFonts w:ascii="GHEA Grapalat" w:hAnsi="GHEA Grapalat"/>
                <w:b/>
                <w:sz w:val="20"/>
                <w:szCs w:val="20"/>
              </w:rPr>
              <w:t>շահառուն կամ վճարողը</w:t>
            </w:r>
          </w:p>
          <w:p w:rsidR="006E5207" w:rsidRDefault="006E5207">
            <w:pPr>
              <w:ind w:left="-588" w:firstLine="588"/>
              <w:jc w:val="center"/>
              <w:rPr>
                <w:rFonts w:ascii="GHEA Grapalat" w:hAnsi="GHEA Grapalat"/>
                <w:b/>
                <w:sz w:val="20"/>
                <w:szCs w:val="20"/>
              </w:rPr>
            </w:pPr>
            <w:r>
              <w:rPr>
                <w:rFonts w:ascii="GHEA Grapalat" w:hAnsi="GHEA Grapalat"/>
                <w:b/>
                <w:sz w:val="20"/>
                <w:szCs w:val="20"/>
              </w:rPr>
              <w:t>(</w:t>
            </w:r>
            <w:r>
              <w:rPr>
                <w:rFonts w:ascii="GHEA Grapalat" w:hAnsi="GHEA Grapalat"/>
                <w:b/>
                <w:sz w:val="20"/>
                <w:szCs w:val="20"/>
                <w:lang w:val="hy-AM"/>
              </w:rPr>
              <w:t>գնումների գործընթացի հետ կապված</w:t>
            </w:r>
            <w:r>
              <w:rPr>
                <w:rFonts w:ascii="GHEA Grapalat" w:hAnsi="GHEA Grapalat"/>
                <w:b/>
                <w:sz w:val="20"/>
                <w:szCs w:val="20"/>
              </w:rPr>
              <w:t>)</w:t>
            </w:r>
          </w:p>
        </w:tc>
      </w:tr>
      <w:tr w:rsidR="006E5207"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b/>
                <w:sz w:val="20"/>
                <w:szCs w:val="20"/>
              </w:rPr>
            </w:pPr>
            <w:r>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b/>
                <w:sz w:val="20"/>
                <w:szCs w:val="20"/>
              </w:rPr>
            </w:pPr>
            <w:r>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b/>
                <w:sz w:val="20"/>
                <w:szCs w:val="20"/>
              </w:rPr>
            </w:pPr>
            <w:r>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b/>
                <w:sz w:val="20"/>
                <w:szCs w:val="20"/>
              </w:rPr>
            </w:pPr>
            <w:r>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b/>
                <w:sz w:val="20"/>
                <w:szCs w:val="20"/>
              </w:rPr>
            </w:pPr>
            <w:r>
              <w:rPr>
                <w:rFonts w:ascii="GHEA Grapalat" w:hAnsi="GHEA Grapalat"/>
                <w:b/>
                <w:sz w:val="20"/>
                <w:szCs w:val="20"/>
              </w:rPr>
              <w:t>5</w:t>
            </w:r>
          </w:p>
        </w:tc>
      </w:tr>
      <w:tr w:rsidR="006E5207" w:rsidRPr="006E5207"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lang w:val="hy-AM"/>
              </w:rPr>
            </w:pPr>
            <w:r>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lang w:val="hy-AM"/>
              </w:rPr>
            </w:pPr>
            <w:r>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lang w:val="hy-AM"/>
              </w:rPr>
            </w:pPr>
            <w:r>
              <w:rPr>
                <w:rFonts w:ascii="GHEA Grapalat" w:hAnsi="GHEA Grapalat"/>
                <w:sz w:val="20"/>
                <w:szCs w:val="20"/>
                <w:lang w:val="hy-AM"/>
              </w:rPr>
              <w:t>Փաստաթղթի վրա նախապես լրացված է &lt;Վճարման պահանջագիր&gt;</w:t>
            </w:r>
          </w:p>
        </w:tc>
      </w:tr>
      <w:tr w:rsidR="006E5207" w:rsidRPr="006E5207" w:rsidTr="006E5207">
        <w:tc>
          <w:tcPr>
            <w:tcW w:w="720" w:type="dxa"/>
            <w:tcBorders>
              <w:top w:val="single" w:sz="4" w:space="0" w:color="auto"/>
              <w:left w:val="single" w:sz="4" w:space="0" w:color="auto"/>
              <w:bottom w:val="single" w:sz="4" w:space="0" w:color="auto"/>
              <w:right w:val="single" w:sz="4" w:space="0" w:color="auto"/>
            </w:tcBorders>
          </w:tcPr>
          <w:p w:rsidR="006E5207" w:rsidRDefault="006E5207">
            <w:pPr>
              <w:pStyle w:val="ListParagraph"/>
              <w:numPr>
                <w:ilvl w:val="0"/>
                <w:numId w:val="17"/>
              </w:numPr>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both"/>
              <w:rPr>
                <w:rFonts w:ascii="GHEA Grapalat" w:hAnsi="GHEA Grapalat"/>
                <w:sz w:val="20"/>
                <w:szCs w:val="20"/>
              </w:rPr>
            </w:pPr>
            <w:r>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լրացվում է շահառուի կողմից` վճարողի բանկին վճարման պահանջագիրը ներկայացնելիս</w:t>
            </w:r>
          </w:p>
        </w:tc>
      </w:tr>
      <w:tr w:rsidR="006E5207" w:rsidRPr="006E5207" w:rsidTr="006E5207">
        <w:tc>
          <w:tcPr>
            <w:tcW w:w="720" w:type="dxa"/>
            <w:tcBorders>
              <w:top w:val="single" w:sz="4" w:space="0" w:color="auto"/>
              <w:left w:val="single" w:sz="4" w:space="0" w:color="auto"/>
              <w:bottom w:val="single" w:sz="4" w:space="0" w:color="auto"/>
              <w:right w:val="single" w:sz="4" w:space="0" w:color="auto"/>
            </w:tcBorders>
          </w:tcPr>
          <w:p w:rsidR="006E5207" w:rsidRDefault="006E5207">
            <w:pPr>
              <w:pStyle w:val="ListParagraph"/>
              <w:numPr>
                <w:ilvl w:val="0"/>
                <w:numId w:val="17"/>
              </w:numPr>
              <w:ind w:hanging="436"/>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both"/>
              <w:rPr>
                <w:rFonts w:ascii="GHEA Grapalat" w:hAnsi="GHEA Grapalat"/>
                <w:sz w:val="20"/>
                <w:szCs w:val="20"/>
              </w:rPr>
            </w:pPr>
            <w:r>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E5207" w:rsidRDefault="006E5207">
            <w:pPr>
              <w:jc w:val="center"/>
              <w:rPr>
                <w:rFonts w:ascii="GHEA Grapalat" w:hAnsi="GHEA Grapalat"/>
                <w:sz w:val="20"/>
                <w:szCs w:val="20"/>
              </w:rPr>
            </w:pPr>
            <w:r>
              <w:rPr>
                <w:rFonts w:ascii="GHEA Grapalat" w:hAnsi="GHEA Grapalat"/>
                <w:sz w:val="20"/>
                <w:szCs w:val="20"/>
              </w:rPr>
              <w:t>պարտադիր</w:t>
            </w:r>
          </w:p>
          <w:p w:rsidR="006E5207" w:rsidRDefault="006E5207">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ind w:left="132" w:hanging="132"/>
              <w:jc w:val="center"/>
              <w:rPr>
                <w:rFonts w:ascii="GHEA Grapalat" w:hAnsi="GHEA Grapalat"/>
                <w:sz w:val="20"/>
                <w:szCs w:val="20"/>
                <w:lang w:val="hy-AM"/>
              </w:rPr>
            </w:pPr>
            <w:r>
              <w:rPr>
                <w:rFonts w:ascii="GHEA Grapalat" w:hAnsi="GHEA Grapalat"/>
                <w:sz w:val="20"/>
                <w:szCs w:val="20"/>
              </w:rPr>
              <w:t>լրացվում է շահառուի կողմից` վճարողի բանկին վճարման պահանջագրի ներկայացման օրը</w:t>
            </w:r>
            <w:r>
              <w:rPr>
                <w:rFonts w:ascii="GHEA Grapalat" w:hAnsi="GHEA Grapalat"/>
                <w:sz w:val="20"/>
                <w:szCs w:val="20"/>
                <w:lang w:val="hy-AM"/>
              </w:rPr>
              <w:t xml:space="preserve">: </w:t>
            </w:r>
          </w:p>
        </w:tc>
      </w:tr>
      <w:tr w:rsidR="006E5207" w:rsidTr="006E5207">
        <w:tc>
          <w:tcPr>
            <w:tcW w:w="720" w:type="dxa"/>
            <w:tcBorders>
              <w:top w:val="single" w:sz="4" w:space="0" w:color="auto"/>
              <w:left w:val="single" w:sz="4" w:space="0" w:color="auto"/>
              <w:bottom w:val="single" w:sz="4" w:space="0" w:color="auto"/>
              <w:right w:val="single" w:sz="4" w:space="0" w:color="auto"/>
            </w:tcBorders>
          </w:tcPr>
          <w:p w:rsidR="006E5207" w:rsidRDefault="006E5207">
            <w:pPr>
              <w:pStyle w:val="ListParagraph"/>
              <w:numPr>
                <w:ilvl w:val="0"/>
                <w:numId w:val="17"/>
              </w:numPr>
              <w:ind w:hanging="436"/>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both"/>
              <w:rPr>
                <w:rFonts w:ascii="GHEA Grapalat" w:hAnsi="GHEA Grapalat"/>
                <w:sz w:val="20"/>
                <w:szCs w:val="20"/>
              </w:rPr>
            </w:pPr>
            <w:r>
              <w:rPr>
                <w:rFonts w:ascii="GHEA Grapalat" w:hAnsi="GHEA Grapalat" w:cs="Sylfaen"/>
                <w:sz w:val="20"/>
                <w:szCs w:val="20"/>
                <w:lang w:val="hy-AM"/>
              </w:rPr>
              <w:t>Վճարողի անվանումը</w:t>
            </w:r>
            <w:r>
              <w:rPr>
                <w:rFonts w:ascii="GHEA Grapalat" w:hAnsi="GHEA Grapalat" w:cs="Sylfaen"/>
                <w:sz w:val="20"/>
                <w:szCs w:val="20"/>
              </w:rPr>
              <w:t>,</w:t>
            </w:r>
            <w:r>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p w:rsidR="006E5207" w:rsidRDefault="006E5207">
            <w:pPr>
              <w:jc w:val="center"/>
              <w:rPr>
                <w:rFonts w:ascii="GHEA Grapalat" w:hAnsi="GHEA Grapalat"/>
                <w:sz w:val="20"/>
                <w:szCs w:val="20"/>
              </w:rPr>
            </w:pPr>
            <w:r>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ind w:left="252" w:hanging="252"/>
              <w:jc w:val="center"/>
              <w:rPr>
                <w:rFonts w:ascii="GHEA Grapalat" w:hAnsi="GHEA Grapalat"/>
                <w:sz w:val="20"/>
                <w:szCs w:val="20"/>
              </w:rPr>
            </w:pPr>
            <w:r>
              <w:rPr>
                <w:rFonts w:ascii="GHEA Grapalat" w:hAnsi="GHEA Grapalat"/>
                <w:sz w:val="20"/>
                <w:szCs w:val="20"/>
              </w:rPr>
              <w:t>լրացվում է վճարողի կողմից</w:t>
            </w:r>
          </w:p>
        </w:tc>
      </w:tr>
      <w:tr w:rsidR="006E5207"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լրացվում է վճարողի կողմից</w:t>
            </w:r>
          </w:p>
        </w:tc>
      </w:tr>
      <w:tr w:rsidR="006E5207"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p w:rsidR="006E5207" w:rsidRDefault="006E5207">
            <w:pPr>
              <w:jc w:val="center"/>
              <w:rPr>
                <w:rFonts w:ascii="GHEA Grapalat" w:hAnsi="GHEA Grapalat"/>
                <w:sz w:val="20"/>
                <w:szCs w:val="20"/>
              </w:rPr>
            </w:pPr>
            <w:r>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լրացվում է վճարողի կողմից</w:t>
            </w:r>
          </w:p>
        </w:tc>
      </w:tr>
      <w:tr w:rsidR="006E5207"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ոչ պարտադիր</w:t>
            </w:r>
          </w:p>
          <w:p w:rsidR="006E5207" w:rsidRDefault="006E5207">
            <w:pPr>
              <w:jc w:val="center"/>
              <w:rPr>
                <w:rFonts w:ascii="GHEA Grapalat" w:hAnsi="GHEA Grapalat"/>
                <w:sz w:val="20"/>
                <w:szCs w:val="20"/>
              </w:rPr>
            </w:pPr>
            <w:r>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լրացվում է վճարողի կողմից</w:t>
            </w:r>
          </w:p>
        </w:tc>
      </w:tr>
      <w:tr w:rsidR="006E5207"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ոչ պարտադիր</w:t>
            </w:r>
          </w:p>
          <w:p w:rsidR="006E5207" w:rsidRDefault="006E5207">
            <w:pPr>
              <w:jc w:val="center"/>
              <w:rPr>
                <w:rFonts w:ascii="GHEA Grapalat" w:hAnsi="GHEA Grapalat"/>
                <w:sz w:val="20"/>
                <w:szCs w:val="20"/>
              </w:rPr>
            </w:pPr>
            <w:r>
              <w:rPr>
                <w:rFonts w:ascii="GHEA Grapalat" w:hAnsi="GHEA Grapalat"/>
                <w:sz w:val="20"/>
                <w:szCs w:val="20"/>
              </w:rPr>
              <w:t xml:space="preserve">լրացվում է Հայաստանի Հանրապետության նորմատիվ իրավական ակտերով սահմանված դեպքերում, երբ վճարողը հանդիսանում է </w:t>
            </w:r>
            <w:r>
              <w:rPr>
                <w:rFonts w:ascii="GHEA Grapalat" w:hAnsi="GHEA Grapalat"/>
                <w:sz w:val="20"/>
                <w:szCs w:val="20"/>
              </w:rPr>
              <w:lastRenderedPageBreak/>
              <w:t>ֆիզիկական անձ</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lastRenderedPageBreak/>
              <w:t>լրացվում է վճարողի կողմից</w:t>
            </w:r>
          </w:p>
        </w:tc>
      </w:tr>
      <w:tr w:rsidR="006E5207" w:rsidRPr="006E5207"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շահառու</w:t>
            </w:r>
            <w:r>
              <w:rPr>
                <w:rFonts w:ascii="GHEA Grapalat" w:hAnsi="GHEA Grapalat" w:cs="Sylfaen"/>
                <w:sz w:val="20"/>
                <w:szCs w:val="20"/>
                <w:lang w:val="hy-AM"/>
              </w:rPr>
              <w:t>ի  անվանումը</w:t>
            </w:r>
            <w:r>
              <w:rPr>
                <w:rFonts w:ascii="GHEA Grapalat" w:hAnsi="GHEA Grapalat" w:cs="Sylfaen"/>
                <w:sz w:val="20"/>
                <w:szCs w:val="20"/>
              </w:rPr>
              <w:t>,</w:t>
            </w:r>
            <w:r>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p w:rsidR="006E5207" w:rsidRDefault="006E5207">
            <w:pPr>
              <w:jc w:val="center"/>
              <w:rPr>
                <w:rFonts w:ascii="GHEA Grapalat" w:hAnsi="GHEA Grapalat"/>
                <w:sz w:val="20"/>
                <w:szCs w:val="20"/>
              </w:rPr>
            </w:pPr>
            <w:r>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նախապես լրացվում է շահառուի կողմից` հրավերով</w:t>
            </w:r>
          </w:p>
        </w:tc>
      </w:tr>
      <w:tr w:rsidR="006E5207"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lang w:val="hy-AM"/>
              </w:rPr>
            </w:pPr>
            <w:r>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շահառուի Հ</w:t>
            </w:r>
            <w:r>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ոչ պարտադիր</w:t>
            </w:r>
          </w:p>
          <w:p w:rsidR="006E5207" w:rsidRDefault="006E5207">
            <w:pPr>
              <w:jc w:val="center"/>
              <w:rPr>
                <w:rFonts w:ascii="GHEA Grapalat" w:hAnsi="GHEA Grapalat"/>
                <w:sz w:val="20"/>
                <w:szCs w:val="20"/>
              </w:rPr>
            </w:pPr>
            <w:r>
              <w:rPr>
                <w:rFonts w:ascii="GHEA Grapalat" w:hAnsi="GHEA Grapalat" w:cs="Sylfaen"/>
                <w:sz w:val="20"/>
                <w:szCs w:val="20"/>
              </w:rPr>
              <w:t xml:space="preserve"> (</w:t>
            </w:r>
            <w:r>
              <w:rPr>
                <w:rFonts w:ascii="GHEA Grapalat" w:hAnsi="GHEA Grapalat" w:cs="Sylfaen"/>
                <w:sz w:val="20"/>
                <w:szCs w:val="20"/>
                <w:lang w:val="hy-AM"/>
              </w:rPr>
              <w:t>գնումների հետ կապված գործընթացում չի լրացվում</w:t>
            </w:r>
            <w:r>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cs="Sylfaen"/>
                <w:sz w:val="20"/>
                <w:szCs w:val="20"/>
                <w:lang w:val="ru-RU"/>
              </w:rPr>
              <w:t>(</w:t>
            </w:r>
            <w:r>
              <w:rPr>
                <w:rFonts w:ascii="GHEA Grapalat" w:hAnsi="GHEA Grapalat" w:cs="Sylfaen"/>
                <w:sz w:val="20"/>
                <w:szCs w:val="20"/>
                <w:lang w:val="hy-AM"/>
              </w:rPr>
              <w:t>չի լրացվում</w:t>
            </w:r>
            <w:r>
              <w:rPr>
                <w:rFonts w:ascii="GHEA Grapalat" w:hAnsi="GHEA Grapalat" w:cs="Sylfaen"/>
                <w:sz w:val="20"/>
                <w:szCs w:val="20"/>
                <w:lang w:val="ru-RU"/>
              </w:rPr>
              <w:t>)</w:t>
            </w:r>
          </w:p>
        </w:tc>
      </w:tr>
      <w:tr w:rsidR="006E5207" w:rsidRPr="006E5207"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ոչ պարտադիր</w:t>
            </w:r>
          </w:p>
          <w:p w:rsidR="006E5207" w:rsidRDefault="006E5207">
            <w:pPr>
              <w:jc w:val="center"/>
              <w:rPr>
                <w:rFonts w:ascii="GHEA Grapalat" w:hAnsi="GHEA Grapalat"/>
                <w:sz w:val="20"/>
                <w:szCs w:val="20"/>
              </w:rPr>
            </w:pPr>
            <w:r>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նախապես լրացվում է շահառուի կողմից` հրավերով</w:t>
            </w:r>
          </w:p>
        </w:tc>
      </w:tr>
      <w:tr w:rsidR="006E5207" w:rsidRPr="006E5207"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նախապես լրացվում է շահառուի կողմից` հրավերով</w:t>
            </w:r>
          </w:p>
        </w:tc>
      </w:tr>
      <w:tr w:rsidR="006E5207" w:rsidRPr="006E5207"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p w:rsidR="006E5207" w:rsidRDefault="006E5207">
            <w:pPr>
              <w:jc w:val="center"/>
              <w:rPr>
                <w:rFonts w:ascii="GHEA Grapalat" w:hAnsi="GHEA Grapalat"/>
                <w:sz w:val="20"/>
                <w:szCs w:val="20"/>
              </w:rPr>
            </w:pPr>
            <w:r>
              <w:rPr>
                <w:rFonts w:ascii="GHEA Grapalat" w:hAnsi="GHEA Grapalat"/>
                <w:sz w:val="20"/>
                <w:szCs w:val="20"/>
              </w:rPr>
              <w:t>լրացվում է շահառուի այն բանկային (</w:t>
            </w:r>
            <w:r>
              <w:rPr>
                <w:rFonts w:ascii="GHEA Grapalat" w:hAnsi="GHEA Grapalat"/>
                <w:sz w:val="20"/>
                <w:szCs w:val="20"/>
                <w:lang w:val="hy-AM"/>
              </w:rPr>
              <w:t>գանձապետական</w:t>
            </w:r>
            <w:r>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նախապես լրացվում է շահառուի կողմից` հրավերով</w:t>
            </w:r>
          </w:p>
        </w:tc>
      </w:tr>
      <w:tr w:rsidR="006E5207"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p w:rsidR="006E5207" w:rsidRDefault="006E5207">
            <w:pPr>
              <w:jc w:val="center"/>
              <w:rPr>
                <w:rFonts w:ascii="GHEA Grapalat" w:hAnsi="GHEA Grapalat"/>
                <w:sz w:val="20"/>
                <w:szCs w:val="20"/>
              </w:rPr>
            </w:pPr>
            <w:r>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lang w:val="hy-AM"/>
              </w:rPr>
            </w:pPr>
            <w:r>
              <w:rPr>
                <w:rFonts w:ascii="GHEA Grapalat" w:hAnsi="GHEA Grapalat"/>
                <w:sz w:val="20"/>
                <w:szCs w:val="20"/>
              </w:rPr>
              <w:t>լրացվում է վճարողի կողմից</w:t>
            </w:r>
          </w:p>
        </w:tc>
      </w:tr>
      <w:tr w:rsidR="006E5207" w:rsidRPr="00DF57F2"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lang w:val="hy-AM"/>
              </w:rPr>
            </w:pPr>
            <w:r>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lang w:val="hy-AM"/>
              </w:rPr>
            </w:pPr>
            <w:r>
              <w:rPr>
                <w:rFonts w:ascii="GHEA Grapalat" w:hAnsi="GHEA Grapalat" w:cs="Sylfaen"/>
                <w:sz w:val="20"/>
                <w:szCs w:val="20"/>
                <w:lang w:val="hy-AM"/>
              </w:rPr>
              <w:t xml:space="preserve">Ակցեպտավորված գումարը՝  (թվերովևբառերով)  </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lang w:val="hy-AM"/>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lang w:val="hy-AM"/>
              </w:rPr>
            </w:pPr>
            <w:r>
              <w:rPr>
                <w:rFonts w:ascii="GHEA Grapalat" w:hAnsi="GHEA Grapalat"/>
                <w:sz w:val="20"/>
                <w:szCs w:val="20"/>
                <w:lang w:val="hy-AM"/>
              </w:rPr>
              <w:t>ոչ պարտադիր</w:t>
            </w:r>
          </w:p>
          <w:p w:rsidR="006E5207" w:rsidRDefault="006E5207">
            <w:pPr>
              <w:jc w:val="center"/>
              <w:rPr>
                <w:rFonts w:ascii="GHEA Grapalat" w:hAnsi="GHEA Grapalat"/>
                <w:sz w:val="20"/>
                <w:szCs w:val="20"/>
                <w:lang w:val="hy-AM"/>
              </w:rPr>
            </w:pPr>
            <w:r>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lang w:val="hy-AM"/>
              </w:rPr>
            </w:pPr>
            <w:r>
              <w:rPr>
                <w:rFonts w:ascii="GHEA Grapalat" w:hAnsi="GHEA Grapalat" w:cs="Sylfaen"/>
                <w:sz w:val="20"/>
                <w:szCs w:val="20"/>
                <w:lang w:val="hy-AM"/>
              </w:rPr>
              <w:t>(չի լրացվում եւ չի կիրառվում)</w:t>
            </w:r>
          </w:p>
        </w:tc>
      </w:tr>
      <w:tr w:rsidR="006E5207"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lang w:val="hy-AM"/>
              </w:rPr>
            </w:pPr>
            <w:r>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լրացվում է վճարողի կողմից</w:t>
            </w:r>
          </w:p>
        </w:tc>
      </w:tr>
      <w:tr w:rsidR="006E5207" w:rsidRPr="00DF57F2"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lang w:val="hy-AM"/>
              </w:rPr>
            </w:pPr>
            <w:r>
              <w:rPr>
                <w:rFonts w:ascii="GHEA Grapalat" w:hAnsi="GHEA Grapalat"/>
                <w:sz w:val="20"/>
                <w:szCs w:val="20"/>
              </w:rPr>
              <w:t xml:space="preserve">Պարտադիր </w:t>
            </w:r>
            <w:r>
              <w:rPr>
                <w:rFonts w:ascii="GHEA Grapalat" w:hAnsi="GHEA Grapalat"/>
                <w:sz w:val="20"/>
                <w:szCs w:val="20"/>
                <w:lang w:val="hy-AM"/>
              </w:rPr>
              <w:t xml:space="preserve">լրացվում է </w:t>
            </w:r>
            <w:r>
              <w:rPr>
                <w:rFonts w:ascii="GHEA Grapalat" w:hAnsi="GHEA Grapalat"/>
                <w:sz w:val="20"/>
                <w:szCs w:val="20"/>
              </w:rPr>
              <w:t>«</w:t>
            </w:r>
            <w:r>
              <w:rPr>
                <w:rFonts w:ascii="GHEA Grapalat" w:hAnsi="GHEA Grapalat"/>
                <w:sz w:val="20"/>
                <w:szCs w:val="20"/>
                <w:lang w:val="hy-AM"/>
              </w:rPr>
              <w:t>պայմանագրի կատարման ապահովման համար</w:t>
            </w:r>
            <w:r>
              <w:rPr>
                <w:rFonts w:ascii="GHEA Grapalat" w:hAnsi="GHEA Grapalat"/>
                <w:sz w:val="20"/>
                <w:szCs w:val="20"/>
              </w:rPr>
              <w:t>»</w:t>
            </w:r>
            <w:r>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lang w:val="hy-AM"/>
              </w:rPr>
            </w:pPr>
            <w:r>
              <w:rPr>
                <w:rFonts w:ascii="GHEA Grapalat" w:hAnsi="GHEA Grapalat"/>
                <w:sz w:val="20"/>
                <w:szCs w:val="20"/>
                <w:lang w:val="hy-AM"/>
              </w:rPr>
              <w:t>նախապես լրացվում է շահառուի կողմից` հրավերով</w:t>
            </w:r>
          </w:p>
        </w:tc>
      </w:tr>
      <w:tr w:rsidR="006E5207"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p w:rsidR="006E5207" w:rsidRDefault="006E5207">
            <w:pPr>
              <w:jc w:val="center"/>
              <w:rPr>
                <w:rFonts w:ascii="GHEA Grapalat" w:hAnsi="GHEA Grapalat"/>
                <w:sz w:val="20"/>
                <w:szCs w:val="20"/>
              </w:rPr>
            </w:pPr>
            <w:r>
              <w:rPr>
                <w:rFonts w:ascii="GHEA Grapalat" w:hAnsi="GHEA Grapalat"/>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Pr>
                <w:rFonts w:ascii="GHEA Grapalat" w:hAnsi="GHEA Grapalat"/>
                <w:sz w:val="20"/>
                <w:szCs w:val="20"/>
                <w:lang w:val="hy-AM"/>
              </w:rPr>
              <w:t>,</w:t>
            </w:r>
            <w:r>
              <w:rPr>
                <w:rFonts w:ascii="GHEA Grapalat" w:hAnsi="GHEA Grapalat"/>
                <w:sz w:val="20"/>
                <w:szCs w:val="20"/>
              </w:rPr>
              <w:t xml:space="preserve"> գնման ընթացակարգի ծածկագիրը</w:t>
            </w:r>
            <w:r>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lang w:val="hy-AM"/>
              </w:rPr>
            </w:pPr>
            <w:r>
              <w:rPr>
                <w:rFonts w:ascii="GHEA Grapalat" w:hAnsi="GHEA Grapalat"/>
                <w:sz w:val="20"/>
                <w:szCs w:val="20"/>
              </w:rPr>
              <w:t xml:space="preserve">լրացվում է </w:t>
            </w:r>
            <w:r>
              <w:rPr>
                <w:rFonts w:ascii="GHEA Grapalat" w:hAnsi="GHEA Grapalat"/>
                <w:sz w:val="20"/>
                <w:szCs w:val="20"/>
                <w:lang w:val="hy-AM"/>
              </w:rPr>
              <w:t>շահառու</w:t>
            </w:r>
            <w:r>
              <w:rPr>
                <w:rFonts w:ascii="GHEA Grapalat" w:hAnsi="GHEA Grapalat"/>
                <w:sz w:val="20"/>
                <w:szCs w:val="20"/>
              </w:rPr>
              <w:t>ի կողմից</w:t>
            </w:r>
          </w:p>
        </w:tc>
      </w:tr>
      <w:tr w:rsidR="006E5207" w:rsidRPr="00DF57F2"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lang w:val="hy-AM"/>
              </w:rPr>
            </w:pPr>
            <w:r>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cs="Sylfaen"/>
                <w:sz w:val="20"/>
                <w:szCs w:val="20"/>
                <w:lang w:val="hy-AM"/>
              </w:rPr>
            </w:pPr>
            <w:r>
              <w:rPr>
                <w:rFonts w:ascii="GHEA Grapalat" w:hAnsi="GHEA Grapalat"/>
                <w:sz w:val="20"/>
                <w:szCs w:val="20"/>
              </w:rPr>
              <w:t>պարտադիր</w:t>
            </w:r>
          </w:p>
          <w:p w:rsidR="006E5207" w:rsidRDefault="006E5207">
            <w:pPr>
              <w:jc w:val="center"/>
              <w:rPr>
                <w:rFonts w:ascii="GHEA Grapalat" w:hAnsi="GHEA Grapalat" w:cs="Sylfaen"/>
                <w:sz w:val="20"/>
                <w:szCs w:val="20"/>
                <w:lang w:val="hy-AM"/>
              </w:rPr>
            </w:pPr>
            <w:r>
              <w:rPr>
                <w:rFonts w:ascii="GHEA Grapalat" w:hAnsi="GHEA Grapalat" w:cs="Sylfaen"/>
                <w:sz w:val="20"/>
                <w:szCs w:val="20"/>
                <w:lang w:val="hy-AM"/>
              </w:rPr>
              <w:t xml:space="preserve">լրացվում է &lt;ակցեպտավորված վճարում&gt; բառերը, </w:t>
            </w:r>
          </w:p>
          <w:p w:rsidR="006E5207" w:rsidRDefault="006E5207">
            <w:pPr>
              <w:jc w:val="center"/>
              <w:rPr>
                <w:rFonts w:ascii="GHEA Grapalat" w:hAnsi="GHEA Grapalat"/>
                <w:sz w:val="20"/>
                <w:szCs w:val="20"/>
                <w:lang w:val="hy-AM"/>
              </w:rPr>
            </w:pPr>
            <w:r>
              <w:rPr>
                <w:rFonts w:ascii="GHEA Grapalat" w:hAnsi="GHEA Grapalat" w:cs="Sylfaen"/>
                <w:sz w:val="20"/>
                <w:szCs w:val="20"/>
                <w:lang w:val="hy-AM"/>
              </w:rPr>
              <w:lastRenderedPageBreak/>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lang w:val="hy-AM"/>
              </w:rPr>
            </w:pPr>
            <w:r>
              <w:rPr>
                <w:rFonts w:ascii="GHEA Grapalat" w:hAnsi="GHEA Grapalat"/>
                <w:sz w:val="20"/>
                <w:szCs w:val="20"/>
                <w:lang w:val="hy-AM"/>
              </w:rPr>
              <w:lastRenderedPageBreak/>
              <w:t xml:space="preserve">նախապես լրացվում է շահառուի կողմից </w:t>
            </w:r>
          </w:p>
        </w:tc>
      </w:tr>
      <w:tr w:rsidR="006E5207"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lang w:val="hy-AM"/>
              </w:rPr>
            </w:pPr>
            <w:r>
              <w:rPr>
                <w:rFonts w:ascii="GHEA Grapalat" w:hAnsi="GHEA Grapalat"/>
                <w:sz w:val="20"/>
                <w:szCs w:val="20"/>
                <w:lang w:val="hy-AM"/>
              </w:rPr>
              <w:lastRenderedPageBreak/>
              <w:t>20.</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ոչ պարտադիր</w:t>
            </w:r>
          </w:p>
          <w:p w:rsidR="006E5207" w:rsidRDefault="006E5207">
            <w:pPr>
              <w:jc w:val="center"/>
              <w:rPr>
                <w:rFonts w:ascii="GHEA Grapalat" w:hAnsi="GHEA Grapalat"/>
                <w:sz w:val="20"/>
                <w:szCs w:val="20"/>
              </w:rPr>
            </w:pPr>
            <w:r>
              <w:rPr>
                <w:rFonts w:ascii="GHEA Grapalat" w:hAnsi="GHEA Grapalat"/>
                <w:sz w:val="20"/>
                <w:szCs w:val="20"/>
              </w:rPr>
              <w:t>լրացվում է պահանջագրին կից ներկայացված փաստաթղթերի էջերի քանակը, որոնք պետք է տրամադրվեն վճարողին(</w:t>
            </w:r>
            <w:r>
              <w:rPr>
                <w:rFonts w:ascii="GHEA Grapalat" w:hAnsi="GHEA Grapalat"/>
                <w:sz w:val="20"/>
                <w:szCs w:val="20"/>
                <w:lang w:val="hy-AM"/>
              </w:rPr>
              <w:t>վճարողի բանկին</w:t>
            </w:r>
            <w:r>
              <w:rPr>
                <w:rFonts w:ascii="GHEA Grapalat" w:hAnsi="GHEA Grapalat"/>
                <w:sz w:val="20"/>
                <w:szCs w:val="20"/>
              </w:rPr>
              <w:t>)</w:t>
            </w:r>
          </w:p>
          <w:p w:rsidR="006E5207" w:rsidRDefault="006E5207">
            <w:pPr>
              <w:jc w:val="center"/>
              <w:rPr>
                <w:rFonts w:ascii="GHEA Grapalat" w:hAnsi="GHEA Grapalat"/>
                <w:sz w:val="20"/>
                <w:szCs w:val="20"/>
              </w:rPr>
            </w:pPr>
            <w:r>
              <w:rPr>
                <w:rFonts w:ascii="GHEA Grapalat" w:hAnsi="GHEA Grapalat"/>
                <w:sz w:val="20"/>
                <w:szCs w:val="20"/>
                <w:lang w:val="hy-AM"/>
              </w:rPr>
              <w:t>Եթ ե լրացվել է &lt;</w:t>
            </w:r>
            <w:r>
              <w:rPr>
                <w:rFonts w:ascii="GHEA Grapalat" w:hAnsi="GHEA Grapalat" w:cs="Sylfaen"/>
                <w:sz w:val="20"/>
                <w:szCs w:val="20"/>
                <w:lang w:val="hy-AM"/>
              </w:rPr>
              <w:t>Վճարման կատարման հիմքեր&gt; դաշտը ապա այս տվյալը պարտադիր լրացվում է</w:t>
            </w:r>
            <w:r>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լրացվում է շահառուիկողմից</w:t>
            </w:r>
          </w:p>
        </w:tc>
      </w:tr>
      <w:tr w:rsidR="006E5207" w:rsidRPr="00DF57F2"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lang w:val="hy-AM"/>
              </w:rPr>
              <w:t>2</w:t>
            </w:r>
            <w:r>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E5207" w:rsidRDefault="006E5207">
            <w:pPr>
              <w:jc w:val="center"/>
              <w:rPr>
                <w:rFonts w:ascii="GHEA Grapalat" w:hAnsi="GHEA Grapalat"/>
                <w:sz w:val="20"/>
                <w:szCs w:val="20"/>
              </w:rPr>
            </w:pPr>
            <w:r>
              <w:rPr>
                <w:rFonts w:ascii="GHEA Grapalat" w:hAnsi="GHEA Grapalat"/>
                <w:sz w:val="20"/>
                <w:szCs w:val="20"/>
              </w:rPr>
              <w:t>պարտադիր</w:t>
            </w:r>
          </w:p>
          <w:p w:rsidR="006E5207" w:rsidRDefault="006E5207">
            <w:pPr>
              <w:jc w:val="center"/>
              <w:rPr>
                <w:rFonts w:ascii="GHEA Grapalat" w:hAnsi="GHEA Grapalat"/>
                <w:sz w:val="20"/>
                <w:szCs w:val="20"/>
                <w:lang w:val="hy-AM"/>
              </w:rPr>
            </w:pPr>
            <w:r>
              <w:rPr>
                <w:rFonts w:ascii="GHEA Grapalat" w:hAnsi="GHEA Grapalat"/>
                <w:sz w:val="20"/>
                <w:szCs w:val="20"/>
              </w:rPr>
              <w:t>այս դաշտը լրացվում</w:t>
            </w:r>
            <w:r>
              <w:rPr>
                <w:rFonts w:ascii="GHEA Grapalat" w:hAnsi="GHEA Grapalat"/>
                <w:sz w:val="20"/>
                <w:szCs w:val="20"/>
                <w:lang w:val="hy-AM"/>
              </w:rPr>
              <w:t xml:space="preserve"> է վճարողի կողմից պահանջագրի ներկայացման դեպքում: Ընդ որում</w:t>
            </w:r>
            <w:r>
              <w:rPr>
                <w:rFonts w:ascii="GHEA Grapalat" w:hAnsi="GHEA Grapalat"/>
                <w:sz w:val="20"/>
                <w:szCs w:val="20"/>
              </w:rPr>
              <w:t xml:space="preserve"> եթե </w:t>
            </w:r>
            <w:r>
              <w:rPr>
                <w:rFonts w:ascii="GHEA Grapalat" w:hAnsi="GHEA Grapalat" w:cs="Sylfaen"/>
                <w:sz w:val="20"/>
                <w:szCs w:val="20"/>
                <w:lang w:val="hy-AM"/>
              </w:rPr>
              <w:t xml:space="preserve">Վճարման պայմաններ դաշտում </w:t>
            </w:r>
            <w:r>
              <w:rPr>
                <w:rFonts w:ascii="GHEA Grapalat" w:hAnsi="GHEA Grapalat"/>
                <w:sz w:val="20"/>
                <w:szCs w:val="20"/>
                <w:lang w:val="hy-AM"/>
              </w:rPr>
              <w:t>նշված է &lt;ակցեպտավորված վճարում&gt; ապա</w:t>
            </w:r>
            <w:r>
              <w:rPr>
                <w:rFonts w:ascii="GHEA Grapalat" w:hAnsi="GHEA Grapalat"/>
                <w:sz w:val="20"/>
                <w:szCs w:val="20"/>
              </w:rPr>
              <w:t>վճարող</w:t>
            </w:r>
            <w:r>
              <w:rPr>
                <w:rFonts w:ascii="GHEA Grapalat" w:hAnsi="GHEA Grapalat"/>
                <w:sz w:val="20"/>
                <w:szCs w:val="20"/>
                <w:lang w:val="hy-AM"/>
              </w:rPr>
              <w:t xml:space="preserve">ը ստորագրելով՝ </w:t>
            </w:r>
            <w:r>
              <w:rPr>
                <w:rFonts w:ascii="GHEA Grapalat" w:hAnsi="GHEA Grapalat" w:cs="Sylfaen"/>
                <w:sz w:val="20"/>
                <w:szCs w:val="20"/>
                <w:lang w:val="hy-AM"/>
              </w:rPr>
              <w:t xml:space="preserve">նախապես </w:t>
            </w:r>
            <w:r>
              <w:rPr>
                <w:rFonts w:ascii="GHEA Grapalat" w:hAnsi="GHEA Grapalat"/>
                <w:sz w:val="20"/>
                <w:szCs w:val="20"/>
                <w:lang w:val="hy-AM"/>
              </w:rPr>
              <w:t>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6E5207" w:rsidRDefault="006E5207">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6E5207" w:rsidRDefault="006E5207">
            <w:pPr>
              <w:jc w:val="center"/>
              <w:rPr>
                <w:rFonts w:ascii="GHEA Grapalat" w:hAnsi="GHEA Grapalat"/>
                <w:sz w:val="20"/>
                <w:szCs w:val="20"/>
                <w:lang w:val="hy-AM"/>
              </w:rPr>
            </w:pPr>
            <w:r>
              <w:rPr>
                <w:rFonts w:ascii="GHEA Grapalat" w:hAnsi="GHEA Grapalat"/>
                <w:sz w:val="20"/>
                <w:szCs w:val="20"/>
                <w:lang w:val="hy-AM"/>
              </w:rPr>
              <w:t xml:space="preserve">ստորագրվում է վճարողի կողմից կամ </w:t>
            </w:r>
          </w:p>
          <w:p w:rsidR="006E5207" w:rsidRDefault="006E5207">
            <w:pPr>
              <w:jc w:val="center"/>
              <w:rPr>
                <w:rFonts w:ascii="GHEA Grapalat" w:hAnsi="GHEA Grapalat"/>
                <w:sz w:val="20"/>
                <w:szCs w:val="20"/>
                <w:lang w:val="hy-AM"/>
              </w:rPr>
            </w:pPr>
            <w:r>
              <w:rPr>
                <w:rFonts w:ascii="GHEA Grapalat" w:hAnsi="GHEA Grapalat"/>
                <w:sz w:val="20"/>
                <w:szCs w:val="20"/>
                <w:lang w:val="hy-AM"/>
              </w:rPr>
              <w:t>դրվում է վճարողի էլեկտրոնային ստորագրությունը</w:t>
            </w:r>
          </w:p>
          <w:p w:rsidR="006E5207" w:rsidRDefault="006E5207">
            <w:pPr>
              <w:jc w:val="center"/>
              <w:rPr>
                <w:rFonts w:ascii="GHEA Grapalat" w:hAnsi="GHEA Grapalat"/>
                <w:sz w:val="20"/>
                <w:szCs w:val="20"/>
                <w:lang w:val="hy-AM"/>
              </w:rPr>
            </w:pPr>
          </w:p>
        </w:tc>
      </w:tr>
      <w:tr w:rsidR="006E5207" w:rsidRPr="00DF57F2" w:rsidTr="006E5207">
        <w:tc>
          <w:tcPr>
            <w:tcW w:w="720" w:type="dxa"/>
            <w:tcBorders>
              <w:top w:val="single" w:sz="4" w:space="0" w:color="auto"/>
              <w:left w:val="single" w:sz="4" w:space="0" w:color="auto"/>
              <w:bottom w:val="single" w:sz="4" w:space="0" w:color="auto"/>
              <w:right w:val="single" w:sz="4" w:space="0" w:color="auto"/>
            </w:tcBorders>
            <w:vAlign w:val="center"/>
            <w:hideMark/>
          </w:tcPr>
          <w:p w:rsidR="006E5207" w:rsidRDefault="006E5207">
            <w:pPr>
              <w:rPr>
                <w:rFonts w:ascii="GHEA Grapalat" w:hAnsi="GHEA Grapalat"/>
                <w:sz w:val="20"/>
                <w:szCs w:val="20"/>
              </w:rPr>
            </w:pPr>
            <w:r>
              <w:rPr>
                <w:rFonts w:ascii="GHEA Grapalat" w:hAnsi="GHEA Grapalat"/>
                <w:sz w:val="20"/>
                <w:szCs w:val="20"/>
                <w:lang w:val="hy-AM"/>
              </w:rPr>
              <w:t>2</w:t>
            </w:r>
            <w:r>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 xml:space="preserve">պարտադիր` </w:t>
            </w:r>
          </w:p>
          <w:p w:rsidR="006E5207" w:rsidRDefault="006E5207">
            <w:pPr>
              <w:jc w:val="center"/>
              <w:rPr>
                <w:rFonts w:ascii="GHEA Grapalat" w:hAnsi="GHEA Grapalat"/>
                <w:sz w:val="20"/>
                <w:szCs w:val="20"/>
                <w:lang w:val="hy-AM"/>
              </w:rPr>
            </w:pPr>
            <w:r>
              <w:rPr>
                <w:rFonts w:ascii="GHEA Grapalat" w:hAnsi="GHEA Grapalat"/>
                <w:sz w:val="20"/>
                <w:szCs w:val="20"/>
              </w:rPr>
              <w:t>կնիքի առկայության դեպքում</w:t>
            </w:r>
            <w:r>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lang w:val="hy-AM"/>
              </w:rPr>
            </w:pPr>
            <w:r>
              <w:rPr>
                <w:rFonts w:ascii="GHEA Grapalat" w:hAnsi="GHEA Grapalat"/>
                <w:sz w:val="20"/>
                <w:szCs w:val="20"/>
                <w:lang w:val="hy-AM"/>
              </w:rPr>
              <w:t xml:space="preserve">կնքվում է վճարողի կողմից </w:t>
            </w:r>
          </w:p>
          <w:p w:rsidR="006E5207" w:rsidRDefault="006E5207">
            <w:pPr>
              <w:jc w:val="center"/>
              <w:rPr>
                <w:rFonts w:ascii="GHEA Grapalat" w:hAnsi="GHEA Grapalat"/>
                <w:sz w:val="20"/>
                <w:szCs w:val="20"/>
                <w:lang w:val="hy-AM"/>
              </w:rPr>
            </w:pPr>
            <w:r>
              <w:rPr>
                <w:rFonts w:ascii="GHEA Grapalat" w:hAnsi="GHEA Grapalat"/>
                <w:sz w:val="20"/>
                <w:szCs w:val="20"/>
                <w:lang w:val="hy-AM"/>
              </w:rPr>
              <w:t>թղթային եղանակով ներկայացնելիս</w:t>
            </w:r>
          </w:p>
        </w:tc>
      </w:tr>
      <w:tr w:rsidR="006E5207"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lang w:val="hy-AM"/>
              </w:rPr>
              <w:t>22</w:t>
            </w:r>
            <w:r>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r>
              <w:rPr>
                <w:rFonts w:ascii="GHEA Grapalat" w:hAnsi="GHEA Grapalat"/>
                <w:sz w:val="20"/>
                <w:szCs w:val="20"/>
                <w:lang w:val="hy-AM"/>
              </w:rPr>
              <w:t>՝</w:t>
            </w:r>
          </w:p>
          <w:p w:rsidR="006E5207" w:rsidRDefault="006E5207">
            <w:pPr>
              <w:jc w:val="center"/>
              <w:rPr>
                <w:rFonts w:ascii="GHEA Grapalat" w:hAnsi="GHEA Grapalat"/>
                <w:sz w:val="20"/>
                <w:szCs w:val="20"/>
              </w:rPr>
            </w:pPr>
            <w:r>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ստորագրվում է շահառուի կողմից</w:t>
            </w:r>
          </w:p>
        </w:tc>
      </w:tr>
      <w:tr w:rsidR="006E5207" w:rsidRPr="006E5207" w:rsidTr="006E5207">
        <w:tc>
          <w:tcPr>
            <w:tcW w:w="720" w:type="dxa"/>
            <w:tcBorders>
              <w:top w:val="single" w:sz="4" w:space="0" w:color="auto"/>
              <w:left w:val="single" w:sz="4" w:space="0" w:color="auto"/>
              <w:bottom w:val="single" w:sz="4" w:space="0" w:color="auto"/>
              <w:right w:val="single" w:sz="4" w:space="0" w:color="auto"/>
            </w:tcBorders>
            <w:vAlign w:val="center"/>
            <w:hideMark/>
          </w:tcPr>
          <w:p w:rsidR="006E5207" w:rsidRDefault="006E5207">
            <w:pPr>
              <w:rPr>
                <w:rFonts w:ascii="GHEA Grapalat" w:hAnsi="GHEA Grapalat"/>
                <w:sz w:val="20"/>
                <w:szCs w:val="20"/>
              </w:rPr>
            </w:pPr>
            <w:r>
              <w:rPr>
                <w:rFonts w:ascii="GHEA Grapalat" w:hAnsi="GHEA Grapalat"/>
                <w:sz w:val="20"/>
                <w:szCs w:val="20"/>
                <w:lang w:val="hy-AM"/>
              </w:rPr>
              <w:t>22</w:t>
            </w:r>
            <w:r>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 xml:space="preserve">պարտադիր` </w:t>
            </w:r>
          </w:p>
          <w:p w:rsidR="006E5207" w:rsidRDefault="006E5207">
            <w:pPr>
              <w:jc w:val="center"/>
              <w:rPr>
                <w:rFonts w:ascii="GHEA Grapalat" w:hAnsi="GHEA Grapalat"/>
                <w:sz w:val="20"/>
                <w:szCs w:val="20"/>
              </w:rPr>
            </w:pPr>
            <w:r>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lang w:val="hy-AM"/>
              </w:rPr>
            </w:pPr>
            <w:r>
              <w:rPr>
                <w:rFonts w:ascii="GHEA Grapalat" w:hAnsi="GHEA Grapalat"/>
                <w:sz w:val="20"/>
                <w:szCs w:val="20"/>
              </w:rPr>
              <w:t>կնքվում է շահառուի կողմից</w:t>
            </w:r>
          </w:p>
          <w:p w:rsidR="006E5207" w:rsidRDefault="006E5207">
            <w:pPr>
              <w:jc w:val="center"/>
              <w:rPr>
                <w:rFonts w:ascii="GHEA Grapalat" w:hAnsi="GHEA Grapalat"/>
                <w:sz w:val="20"/>
                <w:szCs w:val="20"/>
                <w:lang w:val="hy-AM"/>
              </w:rPr>
            </w:pPr>
            <w:r>
              <w:rPr>
                <w:rFonts w:ascii="GHEA Grapalat" w:hAnsi="GHEA Grapalat"/>
                <w:sz w:val="20"/>
                <w:szCs w:val="20"/>
                <w:lang w:val="hy-AM"/>
              </w:rPr>
              <w:t>թղթային եղանակով բանկ ներկայացնելիս</w:t>
            </w:r>
          </w:p>
        </w:tc>
      </w:tr>
      <w:tr w:rsidR="006E5207" w:rsidRPr="006E5207"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2</w:t>
            </w:r>
            <w:r>
              <w:rPr>
                <w:rFonts w:ascii="GHEA Grapalat" w:hAnsi="GHEA Grapalat"/>
                <w:sz w:val="20"/>
                <w:szCs w:val="20"/>
                <w:lang w:val="hy-AM"/>
              </w:rPr>
              <w:t>3</w:t>
            </w:r>
            <w:r>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p w:rsidR="006E5207" w:rsidRDefault="006E5207">
            <w:pPr>
              <w:jc w:val="center"/>
              <w:rPr>
                <w:rFonts w:ascii="GHEA Grapalat" w:hAnsi="GHEA Grapalat"/>
                <w:sz w:val="20"/>
                <w:szCs w:val="20"/>
              </w:rPr>
            </w:pPr>
            <w:r>
              <w:rPr>
                <w:rFonts w:ascii="GHEA Grapalat" w:hAnsi="GHEA Grapalat"/>
                <w:sz w:val="20"/>
                <w:szCs w:val="20"/>
              </w:rPr>
              <w:t>վճարման պահանջագիրը վճարողին սպասարկող ֆինանսական կազմակերպության</w:t>
            </w:r>
            <w:r>
              <w:rPr>
                <w:rFonts w:ascii="GHEA Grapalat" w:hAnsi="GHEA Grapalat"/>
                <w:sz w:val="20"/>
                <w:szCs w:val="20"/>
                <w:lang w:val="hy-AM"/>
              </w:rPr>
              <w:t>ը</w:t>
            </w:r>
            <w:r>
              <w:rPr>
                <w:rFonts w:ascii="GHEA Grapalat" w:hAnsi="GHEA Grapalat"/>
                <w:sz w:val="20"/>
                <w:szCs w:val="20"/>
              </w:rPr>
              <w:t xml:space="preserve"> թղթային եղանակով ներկայաց</w:t>
            </w:r>
            <w:r>
              <w:rPr>
                <w:rFonts w:ascii="GHEA Grapalat" w:hAnsi="GHEA Grapalat"/>
                <w:sz w:val="20"/>
                <w:szCs w:val="20"/>
                <w:lang w:val="hy-AM"/>
              </w:rPr>
              <w:t>ված լի</w:t>
            </w:r>
            <w:r>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E5207" w:rsidRDefault="006E5207">
            <w:pPr>
              <w:jc w:val="center"/>
              <w:rPr>
                <w:rFonts w:ascii="GHEA Grapalat" w:hAnsi="GHEA Grapalat"/>
                <w:sz w:val="20"/>
                <w:szCs w:val="20"/>
              </w:rPr>
            </w:pPr>
          </w:p>
        </w:tc>
      </w:tr>
      <w:tr w:rsidR="006E5207" w:rsidRPr="006E5207" w:rsidTr="006E5207">
        <w:tc>
          <w:tcPr>
            <w:tcW w:w="720" w:type="dxa"/>
            <w:tcBorders>
              <w:top w:val="single" w:sz="4" w:space="0" w:color="auto"/>
              <w:left w:val="single" w:sz="4" w:space="0" w:color="auto"/>
              <w:bottom w:val="single" w:sz="4" w:space="0" w:color="auto"/>
              <w:right w:val="single" w:sz="4" w:space="0" w:color="auto"/>
            </w:tcBorders>
            <w:vAlign w:val="center"/>
            <w:hideMark/>
          </w:tcPr>
          <w:p w:rsidR="006E5207" w:rsidRDefault="006E5207">
            <w:pPr>
              <w:rPr>
                <w:rFonts w:ascii="GHEA Grapalat" w:hAnsi="GHEA Grapalat"/>
                <w:sz w:val="20"/>
                <w:szCs w:val="20"/>
              </w:rPr>
            </w:pPr>
            <w:r>
              <w:rPr>
                <w:rFonts w:ascii="GHEA Grapalat" w:hAnsi="GHEA Grapalat"/>
                <w:sz w:val="20"/>
                <w:szCs w:val="20"/>
              </w:rPr>
              <w:t>2</w:t>
            </w:r>
            <w:r>
              <w:rPr>
                <w:rFonts w:ascii="GHEA Grapalat" w:hAnsi="GHEA Grapalat"/>
                <w:sz w:val="20"/>
                <w:szCs w:val="20"/>
                <w:lang w:val="hy-AM"/>
              </w:rPr>
              <w:t>3</w:t>
            </w:r>
            <w:r>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 xml:space="preserve">վճարողին սպասարկող ֆինանսական կազմակերպության (մասնաճյուղի) </w:t>
            </w:r>
            <w:r>
              <w:rPr>
                <w:rFonts w:ascii="GHEA Grapalat" w:hAnsi="GHEA Grapalat"/>
                <w:sz w:val="20"/>
                <w:szCs w:val="20"/>
                <w:lang w:val="hy-AM"/>
              </w:rPr>
              <w:t>դրոշմա</w:t>
            </w:r>
            <w:r>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p w:rsidR="006E5207" w:rsidRDefault="006E5207">
            <w:pPr>
              <w:jc w:val="center"/>
              <w:rPr>
                <w:rFonts w:ascii="GHEA Grapalat" w:hAnsi="GHEA Grapalat"/>
                <w:sz w:val="20"/>
                <w:szCs w:val="20"/>
              </w:rPr>
            </w:pPr>
            <w:r>
              <w:rPr>
                <w:rFonts w:ascii="GHEA Grapalat" w:hAnsi="GHEA Grapalat"/>
                <w:sz w:val="20"/>
                <w:szCs w:val="20"/>
              </w:rPr>
              <w:t>վճարման պահանջագիրը վճարողին սպասարկող ֆինանսական կազմակերպության</w:t>
            </w:r>
            <w:r>
              <w:rPr>
                <w:rFonts w:ascii="GHEA Grapalat" w:hAnsi="GHEA Grapalat"/>
                <w:sz w:val="20"/>
                <w:szCs w:val="20"/>
                <w:lang w:val="hy-AM"/>
              </w:rPr>
              <w:t>ը</w:t>
            </w:r>
            <w:r>
              <w:rPr>
                <w:rFonts w:ascii="GHEA Grapalat" w:hAnsi="GHEA Grapalat"/>
                <w:sz w:val="20"/>
                <w:szCs w:val="20"/>
              </w:rPr>
              <w:t xml:space="preserve"> թղթային եղանակով ներկայաց</w:t>
            </w:r>
            <w:r>
              <w:rPr>
                <w:rFonts w:ascii="GHEA Grapalat" w:hAnsi="GHEA Grapalat"/>
                <w:sz w:val="20"/>
                <w:szCs w:val="20"/>
                <w:lang w:val="hy-AM"/>
              </w:rPr>
              <w:t>ված լի</w:t>
            </w:r>
            <w:r>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E5207" w:rsidRDefault="006E5207">
            <w:pPr>
              <w:jc w:val="center"/>
              <w:rPr>
                <w:rFonts w:ascii="GHEA Grapalat" w:hAnsi="GHEA Grapalat"/>
                <w:sz w:val="20"/>
                <w:szCs w:val="20"/>
              </w:rPr>
            </w:pPr>
          </w:p>
        </w:tc>
      </w:tr>
      <w:tr w:rsidR="006E5207" w:rsidRPr="006E5207"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lang w:val="hy-AM"/>
              </w:rPr>
            </w:pPr>
            <w:r>
              <w:rPr>
                <w:rFonts w:ascii="GHEA Grapalat" w:hAnsi="GHEA Grapalat"/>
                <w:sz w:val="20"/>
                <w:szCs w:val="20"/>
              </w:rPr>
              <w:t>2</w:t>
            </w:r>
            <w:r>
              <w:rPr>
                <w:rFonts w:ascii="GHEA Grapalat" w:hAnsi="GHEA Grapalat"/>
                <w:sz w:val="20"/>
                <w:szCs w:val="20"/>
                <w:lang w:val="hy-AM"/>
              </w:rPr>
              <w:t>3</w:t>
            </w:r>
            <w:r>
              <w:rPr>
                <w:rFonts w:ascii="GHEA Grapalat" w:hAnsi="GHEA Grapalat"/>
                <w:sz w:val="20"/>
                <w:szCs w:val="20"/>
              </w:rPr>
              <w:t>.</w:t>
            </w:r>
            <w:r>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lang w:val="hy-AM"/>
              </w:rPr>
            </w:pPr>
            <w:r>
              <w:rPr>
                <w:rFonts w:ascii="GHEA Grapalat" w:hAnsi="GHEA Grapalat"/>
                <w:sz w:val="20"/>
                <w:szCs w:val="20"/>
                <w:lang w:val="hy-AM"/>
              </w:rPr>
              <w:t xml:space="preserve">վճարողին սպասարկող ֆինանսական </w:t>
            </w:r>
            <w:r>
              <w:rPr>
                <w:rFonts w:ascii="GHEA Grapalat" w:hAnsi="GHEA Grapalat"/>
                <w:sz w:val="20"/>
                <w:szCs w:val="20"/>
                <w:lang w:val="hy-AM"/>
              </w:rPr>
              <w:lastRenderedPageBreak/>
              <w:t>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p w:rsidR="006E5207" w:rsidRDefault="006E5207">
            <w:pPr>
              <w:jc w:val="center"/>
              <w:rPr>
                <w:rFonts w:ascii="GHEA Grapalat" w:hAnsi="GHEA Grapalat"/>
                <w:sz w:val="20"/>
                <w:szCs w:val="20"/>
              </w:rPr>
            </w:pPr>
            <w:r>
              <w:rPr>
                <w:rFonts w:ascii="GHEA Grapalat" w:hAnsi="GHEA Grapalat"/>
                <w:sz w:val="20"/>
                <w:szCs w:val="20"/>
              </w:rPr>
              <w:t xml:space="preserve">վճարողին սպասարկող ֆինանսական </w:t>
            </w:r>
            <w:r>
              <w:rPr>
                <w:rFonts w:ascii="GHEA Grapalat" w:hAnsi="GHEA Grapalat"/>
                <w:sz w:val="20"/>
                <w:szCs w:val="20"/>
              </w:rPr>
              <w:lastRenderedPageBreak/>
              <w:t>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6E5207" w:rsidRDefault="006E5207">
            <w:pPr>
              <w:jc w:val="center"/>
              <w:rPr>
                <w:rFonts w:ascii="GHEA Grapalat" w:hAnsi="GHEA Grapalat"/>
                <w:sz w:val="20"/>
                <w:szCs w:val="20"/>
              </w:rPr>
            </w:pPr>
          </w:p>
        </w:tc>
      </w:tr>
      <w:tr w:rsidR="006E5207" w:rsidRPr="006E5207"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lastRenderedPageBreak/>
              <w:t>2</w:t>
            </w:r>
            <w:r>
              <w:rPr>
                <w:rFonts w:ascii="GHEA Grapalat" w:hAnsi="GHEA Grapalat"/>
                <w:sz w:val="20"/>
                <w:szCs w:val="20"/>
                <w:lang w:val="hy-AM"/>
              </w:rPr>
              <w:t>4</w:t>
            </w:r>
            <w:r>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ոչ պարտադիր</w:t>
            </w:r>
          </w:p>
          <w:p w:rsidR="006E5207" w:rsidRDefault="006E5207">
            <w:pPr>
              <w:jc w:val="center"/>
              <w:rPr>
                <w:rFonts w:ascii="GHEA Grapalat" w:hAnsi="GHEA Grapalat"/>
                <w:sz w:val="20"/>
                <w:szCs w:val="20"/>
              </w:rPr>
            </w:pPr>
            <w:r>
              <w:rPr>
                <w:rFonts w:ascii="GHEA Grapalat" w:hAnsi="GHEA Grapalat"/>
                <w:sz w:val="20"/>
                <w:szCs w:val="20"/>
                <w:lang w:val="hy-AM"/>
              </w:rPr>
              <w:t xml:space="preserve">լրացվում է </w:t>
            </w:r>
            <w:r>
              <w:rPr>
                <w:rFonts w:ascii="GHEA Grapalat" w:hAnsi="GHEA Grapalat"/>
                <w:sz w:val="20"/>
                <w:szCs w:val="20"/>
              </w:rPr>
              <w:t>վճարման պահանջագիրը շահառուին սպասարկող ֆինանսական կազմակերպության</w:t>
            </w:r>
            <w:r>
              <w:rPr>
                <w:rFonts w:ascii="GHEA Grapalat" w:hAnsi="GHEA Grapalat"/>
                <w:sz w:val="20"/>
                <w:szCs w:val="20"/>
                <w:lang w:val="hy-AM"/>
              </w:rPr>
              <w:t xml:space="preserve">ը </w:t>
            </w:r>
            <w:r>
              <w:rPr>
                <w:rFonts w:ascii="GHEA Grapalat" w:hAnsi="GHEA Grapalat"/>
                <w:sz w:val="20"/>
                <w:szCs w:val="20"/>
              </w:rPr>
              <w:t xml:space="preserve"> ներկայաց</w:t>
            </w:r>
            <w:r>
              <w:rPr>
                <w:rFonts w:ascii="GHEA Grapalat" w:hAnsi="GHEA Grapalat"/>
                <w:sz w:val="20"/>
                <w:szCs w:val="20"/>
                <w:lang w:val="hy-AM"/>
              </w:rPr>
              <w:t>վ</w:t>
            </w:r>
            <w:r>
              <w:rPr>
                <w:rFonts w:ascii="GHEA Grapalat" w:hAnsi="GHEA Grapalat"/>
                <w:sz w:val="20"/>
                <w:szCs w:val="20"/>
              </w:rPr>
              <w:t>ելու դեպքում</w:t>
            </w:r>
            <w:r>
              <w:rPr>
                <w:rFonts w:ascii="GHEA Grapalat" w:hAnsi="GHEA Grapalat"/>
                <w:sz w:val="20"/>
                <w:szCs w:val="20"/>
                <w:lang w:val="hy-AM"/>
              </w:rPr>
              <w:t xml:space="preserve">, որտեղ   </w:t>
            </w:r>
            <w:r>
              <w:rPr>
                <w:rFonts w:ascii="GHEA Grapalat" w:hAnsi="GHEA Grapalat"/>
                <w:sz w:val="20"/>
                <w:szCs w:val="20"/>
              </w:rPr>
              <w:t xml:space="preserve">աշխատակցի ստորագրությունը </w:t>
            </w:r>
            <w:r>
              <w:rPr>
                <w:rFonts w:ascii="GHEA Grapalat" w:hAnsi="GHEA Grapalat"/>
                <w:sz w:val="20"/>
                <w:szCs w:val="20"/>
                <w:lang w:val="hy-AM"/>
              </w:rPr>
              <w:t xml:space="preserve">դրվում է </w:t>
            </w:r>
            <w:r>
              <w:rPr>
                <w:rFonts w:ascii="GHEA Grapalat" w:hAnsi="GHEA Grapalat"/>
                <w:sz w:val="20"/>
                <w:szCs w:val="20"/>
              </w:rPr>
              <w:t>թղթային եղանակով ներկայաց</w:t>
            </w:r>
            <w:r>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E5207" w:rsidRDefault="006E5207">
            <w:pPr>
              <w:jc w:val="center"/>
              <w:rPr>
                <w:rFonts w:ascii="GHEA Grapalat" w:hAnsi="GHEA Grapalat"/>
                <w:sz w:val="20"/>
                <w:szCs w:val="20"/>
              </w:rPr>
            </w:pPr>
          </w:p>
        </w:tc>
      </w:tr>
      <w:tr w:rsidR="006E5207" w:rsidRPr="006E5207"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2</w:t>
            </w:r>
            <w:r>
              <w:rPr>
                <w:rFonts w:ascii="GHEA Grapalat" w:hAnsi="GHEA Grapalat"/>
                <w:sz w:val="20"/>
                <w:szCs w:val="20"/>
                <w:lang w:val="hy-AM"/>
              </w:rPr>
              <w:t>4</w:t>
            </w:r>
            <w:r>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 xml:space="preserve">շահառռւին սպասարկող ֆինանսական կազմակերպության (մասնաճյուղի) </w:t>
            </w:r>
            <w:r>
              <w:rPr>
                <w:rFonts w:ascii="GHEA Grapalat" w:hAnsi="GHEA Grapalat"/>
                <w:sz w:val="20"/>
                <w:szCs w:val="20"/>
                <w:lang w:val="hy-AM"/>
              </w:rPr>
              <w:t>դրոշմա</w:t>
            </w:r>
            <w:r>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lang w:val="hy-AM"/>
              </w:rPr>
              <w:t xml:space="preserve">ոչ </w:t>
            </w:r>
            <w:r>
              <w:rPr>
                <w:rFonts w:ascii="GHEA Grapalat" w:hAnsi="GHEA Grapalat"/>
                <w:sz w:val="20"/>
                <w:szCs w:val="20"/>
              </w:rPr>
              <w:t>պարտադիր</w:t>
            </w:r>
          </w:p>
          <w:p w:rsidR="006E5207" w:rsidRDefault="006E5207">
            <w:pPr>
              <w:jc w:val="center"/>
              <w:rPr>
                <w:rFonts w:ascii="GHEA Grapalat" w:hAnsi="GHEA Grapalat"/>
                <w:sz w:val="20"/>
                <w:szCs w:val="20"/>
              </w:rPr>
            </w:pPr>
            <w:r>
              <w:rPr>
                <w:rFonts w:ascii="GHEA Grapalat" w:hAnsi="GHEA Grapalat"/>
                <w:sz w:val="20"/>
                <w:szCs w:val="20"/>
                <w:lang w:val="hy-AM"/>
              </w:rPr>
              <w:t xml:space="preserve">լրացվում է </w:t>
            </w:r>
            <w:r>
              <w:rPr>
                <w:rFonts w:ascii="GHEA Grapalat" w:hAnsi="GHEA Grapalat"/>
                <w:sz w:val="20"/>
                <w:szCs w:val="20"/>
              </w:rPr>
              <w:t xml:space="preserve">վճարման պահանջագիրը </w:t>
            </w:r>
            <w:r>
              <w:rPr>
                <w:rFonts w:ascii="GHEA Grapalat" w:hAnsi="GHEA Grapalat"/>
                <w:sz w:val="20"/>
                <w:szCs w:val="20"/>
                <w:lang w:val="hy-AM"/>
              </w:rPr>
              <w:t xml:space="preserve">վերջինիս </w:t>
            </w:r>
            <w:r>
              <w:rPr>
                <w:rFonts w:ascii="GHEA Grapalat" w:hAnsi="GHEA Grapalat"/>
                <w:sz w:val="20"/>
                <w:szCs w:val="20"/>
              </w:rPr>
              <w:t>ներկայաց</w:t>
            </w:r>
            <w:r>
              <w:rPr>
                <w:rFonts w:ascii="GHEA Grapalat" w:hAnsi="GHEA Grapalat"/>
                <w:sz w:val="20"/>
                <w:szCs w:val="20"/>
                <w:lang w:val="hy-AM"/>
              </w:rPr>
              <w:t>վ</w:t>
            </w:r>
            <w:r>
              <w:rPr>
                <w:rFonts w:ascii="GHEA Grapalat" w:hAnsi="GHEA Grapalat"/>
                <w:sz w:val="20"/>
                <w:szCs w:val="20"/>
              </w:rPr>
              <w:t>ելու դեպքում</w:t>
            </w:r>
            <w:r>
              <w:rPr>
                <w:rFonts w:ascii="GHEA Grapalat" w:hAnsi="GHEA Grapalat"/>
                <w:sz w:val="20"/>
                <w:szCs w:val="20"/>
                <w:lang w:val="hy-AM"/>
              </w:rPr>
              <w:t xml:space="preserve">, որտեղ   դրոշմակնիքը դրվում է </w:t>
            </w:r>
            <w:r>
              <w:rPr>
                <w:rFonts w:ascii="GHEA Grapalat" w:hAnsi="GHEA Grapalat"/>
                <w:sz w:val="20"/>
                <w:szCs w:val="20"/>
              </w:rPr>
              <w:t>թղթային եղանակով ներկայաց</w:t>
            </w:r>
            <w:r>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E5207" w:rsidRDefault="006E5207">
            <w:pPr>
              <w:jc w:val="center"/>
              <w:rPr>
                <w:rFonts w:ascii="GHEA Grapalat" w:hAnsi="GHEA Grapalat"/>
                <w:sz w:val="20"/>
                <w:szCs w:val="20"/>
              </w:rPr>
            </w:pPr>
          </w:p>
        </w:tc>
      </w:tr>
      <w:tr w:rsidR="006E5207" w:rsidRPr="006E5207"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2</w:t>
            </w:r>
            <w:r>
              <w:rPr>
                <w:rFonts w:ascii="GHEA Grapalat" w:hAnsi="GHEA Grapalat"/>
                <w:sz w:val="20"/>
                <w:szCs w:val="20"/>
                <w:lang w:val="hy-AM"/>
              </w:rPr>
              <w:t>4</w:t>
            </w:r>
            <w:r>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lang w:val="hy-AM"/>
              </w:rPr>
              <w:t xml:space="preserve">ոչ </w:t>
            </w:r>
            <w:r>
              <w:rPr>
                <w:rFonts w:ascii="GHEA Grapalat" w:hAnsi="GHEA Grapalat"/>
                <w:sz w:val="20"/>
                <w:szCs w:val="20"/>
              </w:rPr>
              <w:t>պարտադիր</w:t>
            </w:r>
          </w:p>
          <w:p w:rsidR="006E5207" w:rsidRDefault="006E5207">
            <w:pPr>
              <w:jc w:val="center"/>
              <w:rPr>
                <w:rFonts w:ascii="GHEA Grapalat" w:hAnsi="GHEA Grapalat"/>
                <w:sz w:val="20"/>
                <w:szCs w:val="20"/>
              </w:rPr>
            </w:pPr>
            <w:r>
              <w:rPr>
                <w:rFonts w:ascii="GHEA Grapalat" w:hAnsi="GHEA Grapalat"/>
                <w:sz w:val="20"/>
                <w:szCs w:val="20"/>
                <w:lang w:val="hy-AM"/>
              </w:rPr>
              <w:t xml:space="preserve">լրացվում է </w:t>
            </w:r>
            <w:r>
              <w:rPr>
                <w:rFonts w:ascii="GHEA Grapalat" w:hAnsi="GHEA Grapalat"/>
                <w:sz w:val="20"/>
                <w:szCs w:val="20"/>
              </w:rPr>
              <w:t xml:space="preserve">վճարման պահանջագիրը </w:t>
            </w:r>
            <w:r>
              <w:rPr>
                <w:rFonts w:ascii="GHEA Grapalat" w:hAnsi="GHEA Grapalat"/>
                <w:sz w:val="20"/>
                <w:szCs w:val="20"/>
                <w:lang w:val="hy-AM"/>
              </w:rPr>
              <w:t xml:space="preserve">վերջինիս </w:t>
            </w:r>
            <w:r>
              <w:rPr>
                <w:rFonts w:ascii="GHEA Grapalat" w:hAnsi="GHEA Grapalat"/>
                <w:sz w:val="20"/>
                <w:szCs w:val="20"/>
              </w:rPr>
              <w:t>ներկայաց</w:t>
            </w:r>
            <w:r>
              <w:rPr>
                <w:rFonts w:ascii="GHEA Grapalat" w:hAnsi="GHEA Grapalat"/>
                <w:sz w:val="20"/>
                <w:szCs w:val="20"/>
                <w:lang w:val="hy-AM"/>
              </w:rPr>
              <w:t>վ</w:t>
            </w:r>
            <w:r>
              <w:rPr>
                <w:rFonts w:ascii="GHEA Grapalat" w:hAnsi="GHEA Grapalat"/>
                <w:sz w:val="20"/>
                <w:szCs w:val="20"/>
              </w:rPr>
              <w:t>ելու դեպքում</w:t>
            </w:r>
            <w:r>
              <w:rPr>
                <w:rFonts w:ascii="GHEA Grapalat" w:hAnsi="GHEA Grapalat"/>
                <w:sz w:val="20"/>
                <w:szCs w:val="20"/>
                <w:lang w:val="hy-AM"/>
              </w:rPr>
              <w:t xml:space="preserve">,   որտեղ   սույն տվյալները դրվում են </w:t>
            </w:r>
            <w:r>
              <w:rPr>
                <w:rFonts w:ascii="GHEA Grapalat" w:hAnsi="GHEA Grapalat"/>
                <w:sz w:val="20"/>
                <w:szCs w:val="20"/>
              </w:rPr>
              <w:t>թղթային եղանակով ներկայաց</w:t>
            </w:r>
            <w:r>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E5207" w:rsidRDefault="006E5207">
            <w:pPr>
              <w:jc w:val="center"/>
              <w:rPr>
                <w:rFonts w:ascii="GHEA Grapalat" w:hAnsi="GHEA Grapalat"/>
                <w:sz w:val="20"/>
                <w:szCs w:val="20"/>
              </w:rPr>
            </w:pPr>
          </w:p>
        </w:tc>
      </w:tr>
    </w:tbl>
    <w:p w:rsidR="006E5207" w:rsidRDefault="006E5207" w:rsidP="006E5207">
      <w:pPr>
        <w:pStyle w:val="BodyTextIndent"/>
        <w:spacing w:after="0"/>
        <w:ind w:firstLine="720"/>
        <w:jc w:val="right"/>
        <w:rPr>
          <w:rFonts w:ascii="GHEA Grapalat" w:hAnsi="GHEA Grapalat" w:cs="Sylfaen"/>
          <w:sz w:val="20"/>
          <w:szCs w:val="20"/>
          <w:lang w:val="en-US"/>
        </w:rPr>
      </w:pPr>
    </w:p>
    <w:p w:rsidR="006E5207" w:rsidRDefault="006E5207" w:rsidP="006E5207">
      <w:pPr>
        <w:pStyle w:val="BodyTextIndent"/>
        <w:spacing w:after="0"/>
        <w:ind w:firstLine="720"/>
        <w:jc w:val="right"/>
        <w:rPr>
          <w:rFonts w:ascii="GHEA Grapalat" w:hAnsi="GHEA Grapalat" w:cs="Sylfaen"/>
          <w:sz w:val="20"/>
        </w:rPr>
      </w:pPr>
    </w:p>
    <w:p w:rsidR="006E5207" w:rsidRDefault="006E5207" w:rsidP="006E5207">
      <w:pPr>
        <w:pStyle w:val="BodyTextIndent"/>
        <w:spacing w:after="0"/>
        <w:ind w:firstLine="720"/>
        <w:jc w:val="right"/>
        <w:rPr>
          <w:rFonts w:ascii="GHEA Grapalat" w:hAnsi="GHEA Grapalat" w:cs="Sylfaen"/>
          <w:sz w:val="20"/>
        </w:rPr>
      </w:pPr>
    </w:p>
    <w:p w:rsidR="006E5207" w:rsidRDefault="006E5207" w:rsidP="006E5207">
      <w:pPr>
        <w:pStyle w:val="BodyTextIndent"/>
        <w:spacing w:after="0"/>
        <w:ind w:firstLine="720"/>
        <w:jc w:val="right"/>
        <w:rPr>
          <w:rFonts w:ascii="GHEA Grapalat" w:hAnsi="GHEA Grapalat" w:cs="Sylfaen"/>
          <w:sz w:val="20"/>
        </w:rPr>
      </w:pPr>
    </w:p>
    <w:p w:rsidR="006E5207" w:rsidRDefault="006E5207" w:rsidP="006E5207">
      <w:pPr>
        <w:pStyle w:val="BodyTextIndent"/>
        <w:spacing w:after="0"/>
        <w:ind w:firstLine="720"/>
        <w:jc w:val="right"/>
        <w:rPr>
          <w:rFonts w:ascii="GHEA Grapalat" w:hAnsi="GHEA Grapalat" w:cs="Sylfaen"/>
          <w:sz w:val="20"/>
        </w:rPr>
      </w:pPr>
    </w:p>
    <w:p w:rsidR="006E5207" w:rsidRDefault="006E5207" w:rsidP="006E5207">
      <w:pPr>
        <w:rPr>
          <w:rFonts w:ascii="GHEA Grapalat" w:hAnsi="GHEA Grapalat"/>
        </w:rPr>
      </w:pPr>
    </w:p>
    <w:p w:rsidR="006E5207" w:rsidRDefault="006E5207" w:rsidP="006E5207">
      <w:pPr>
        <w:jc w:val="center"/>
        <w:rPr>
          <w:rFonts w:ascii="GHEA Grapalat" w:hAnsi="GHEA Grapalat" w:cs="GHEA Grapalat"/>
          <w:sz w:val="22"/>
          <w:szCs w:val="22"/>
          <w:lang w:val="hy-AM"/>
        </w:rPr>
      </w:pPr>
    </w:p>
    <w:p w:rsidR="006E5207" w:rsidRDefault="006E5207" w:rsidP="006E5207">
      <w:pPr>
        <w:pStyle w:val="BodyTextIndent3"/>
        <w:spacing w:line="240" w:lineRule="auto"/>
        <w:jc w:val="center"/>
        <w:rPr>
          <w:rFonts w:ascii="GHEA Grapalat" w:hAnsi="GHEA Grapalat" w:cs="Arial"/>
          <w:b/>
          <w:lang w:val="hy-AM"/>
        </w:rPr>
      </w:pPr>
    </w:p>
    <w:p w:rsidR="006E5207" w:rsidRDefault="006E5207" w:rsidP="006E5207">
      <w:pPr>
        <w:pStyle w:val="BodyTextIndent3"/>
        <w:spacing w:line="240" w:lineRule="auto"/>
        <w:jc w:val="right"/>
        <w:rPr>
          <w:rFonts w:ascii="GHEA Grapalat" w:hAnsi="GHEA Grapalat"/>
          <w:szCs w:val="24"/>
          <w:lang w:val="hy-AM"/>
        </w:rPr>
      </w:pPr>
    </w:p>
    <w:p w:rsidR="006E5207" w:rsidRDefault="006E5207" w:rsidP="006E5207">
      <w:pPr>
        <w:jc w:val="right"/>
        <w:rPr>
          <w:rFonts w:ascii="GHEA Grapalat" w:hAnsi="GHEA Grapalat" w:cs="GHEA Grapalat"/>
          <w:i/>
          <w:sz w:val="18"/>
          <w:szCs w:val="18"/>
          <w:lang w:val="hy-AM"/>
        </w:rPr>
      </w:pPr>
      <w:r>
        <w:rPr>
          <w:rFonts w:ascii="GHEA Grapalat" w:hAnsi="GHEA Grapalat"/>
          <w:b/>
          <w:lang w:val="hy-AM"/>
        </w:rPr>
        <w:br w:type="page"/>
      </w:r>
    </w:p>
    <w:p w:rsidR="006E5207" w:rsidRDefault="006E5207" w:rsidP="006E5207">
      <w:pPr>
        <w:pStyle w:val="BodyTextIndent3"/>
        <w:spacing w:line="240" w:lineRule="auto"/>
        <w:jc w:val="right"/>
        <w:rPr>
          <w:rFonts w:ascii="GHEA Grapalat" w:hAnsi="GHEA Grapalat" w:cs="Sylfaen"/>
          <w:b/>
          <w:lang w:val="hy-AM"/>
        </w:rPr>
      </w:pPr>
      <w:r>
        <w:rPr>
          <w:rFonts w:ascii="GHEA Grapalat" w:hAnsi="GHEA Grapalat" w:cs="Sylfaen"/>
          <w:b/>
          <w:lang w:val="hy-AM"/>
        </w:rPr>
        <w:lastRenderedPageBreak/>
        <w:t>Հավելված 5.1</w:t>
      </w:r>
    </w:p>
    <w:p w:rsidR="006E5207" w:rsidRDefault="007A2ADC" w:rsidP="006E5207">
      <w:pPr>
        <w:pStyle w:val="BodyTextIndent3"/>
        <w:spacing w:line="240" w:lineRule="auto"/>
        <w:jc w:val="right"/>
        <w:rPr>
          <w:rFonts w:ascii="GHEA Grapalat" w:hAnsi="GHEA Grapalat" w:cs="Sylfaen"/>
          <w:b/>
          <w:lang w:val="hy-AM"/>
        </w:rPr>
      </w:pPr>
      <w:r>
        <w:rPr>
          <w:rFonts w:ascii="GHEA Grapalat" w:hAnsi="GHEA Grapalat"/>
          <w:lang w:val="af-ZA"/>
        </w:rPr>
        <w:t>ԱՄԶ</w:t>
      </w:r>
      <w:r w:rsidR="00A9664F">
        <w:rPr>
          <w:rFonts w:ascii="GHEA Grapalat" w:hAnsi="GHEA Grapalat"/>
          <w:lang w:val="af-ZA"/>
        </w:rPr>
        <w:t>ՀՄ</w:t>
      </w:r>
      <w:r w:rsidR="0069073C" w:rsidRPr="0069073C">
        <w:rPr>
          <w:rFonts w:ascii="GHEA Grapalat" w:hAnsi="GHEA Grapalat"/>
          <w:lang w:val="af-ZA"/>
        </w:rPr>
        <w:t>-ԳՀԱՊՁԲ-</w:t>
      </w:r>
      <w:r>
        <w:rPr>
          <w:rFonts w:ascii="GHEA Grapalat" w:hAnsi="GHEA Grapalat"/>
          <w:lang w:val="af-ZA"/>
        </w:rPr>
        <w:t>20</w:t>
      </w:r>
      <w:r w:rsidR="0069073C" w:rsidRPr="0069073C">
        <w:rPr>
          <w:rFonts w:ascii="GHEA Grapalat" w:hAnsi="GHEA Grapalat"/>
          <w:lang w:val="af-ZA"/>
        </w:rPr>
        <w:t>/0</w:t>
      </w:r>
      <w:r>
        <w:rPr>
          <w:rFonts w:ascii="GHEA Grapalat" w:hAnsi="GHEA Grapalat"/>
          <w:lang w:val="af-ZA"/>
        </w:rPr>
        <w:t>1</w:t>
      </w:r>
      <w:r w:rsidR="006E5207">
        <w:rPr>
          <w:rFonts w:ascii="GHEA Grapalat" w:hAnsi="GHEA Grapalat" w:cs="Sylfaen"/>
          <w:b/>
          <w:lang w:val="hy-AM"/>
        </w:rPr>
        <w:t>ծածկագրով</w:t>
      </w:r>
    </w:p>
    <w:p w:rsidR="006E5207" w:rsidRDefault="0069073C" w:rsidP="006E5207">
      <w:pPr>
        <w:pStyle w:val="BodyTextIndent3"/>
        <w:spacing w:line="240" w:lineRule="auto"/>
        <w:jc w:val="right"/>
        <w:rPr>
          <w:rFonts w:ascii="GHEA Grapalat" w:hAnsi="GHEA Grapalat" w:cs="Sylfaen"/>
          <w:b/>
          <w:lang w:val="hy-AM"/>
        </w:rPr>
      </w:pPr>
      <w:r w:rsidRPr="0069073C">
        <w:rPr>
          <w:rFonts w:ascii="GHEA Grapalat" w:hAnsi="GHEA Grapalat" w:cs="Sylfaen"/>
          <w:b/>
          <w:lang w:val="hy-AM"/>
        </w:rPr>
        <w:t xml:space="preserve">Գնանշման հարցման </w:t>
      </w:r>
      <w:r w:rsidR="006E5207">
        <w:rPr>
          <w:rFonts w:ascii="GHEA Grapalat" w:hAnsi="GHEA Grapalat" w:cs="Sylfaen"/>
          <w:b/>
          <w:lang w:val="hy-AM"/>
        </w:rPr>
        <w:t xml:space="preserve"> հրավերի</w:t>
      </w:r>
    </w:p>
    <w:p w:rsidR="006E5207" w:rsidRDefault="006E5207" w:rsidP="006E5207">
      <w:pPr>
        <w:jc w:val="center"/>
        <w:rPr>
          <w:rFonts w:ascii="GHEA Grapalat" w:hAnsi="GHEA Grapalat" w:cs="GHEA Grapalat"/>
          <w:b/>
          <w:sz w:val="20"/>
          <w:szCs w:val="20"/>
          <w:lang w:val="hy-AM"/>
        </w:rPr>
      </w:pPr>
      <w:r>
        <w:rPr>
          <w:rFonts w:ascii="GHEA Grapalat" w:hAnsi="GHEA Grapalat" w:cs="GHEA Grapalat"/>
          <w:b/>
          <w:sz w:val="20"/>
          <w:szCs w:val="20"/>
          <w:lang w:val="hy-AM"/>
        </w:rPr>
        <w:t xml:space="preserve">ՏՈւԺԱՆՔԻ ՄԱՍԻՆ ՀԱՄԱՁԱՅՆԱԳԻՐ </w:t>
      </w:r>
    </w:p>
    <w:p w:rsidR="006E5207" w:rsidRDefault="006E5207" w:rsidP="006E5207">
      <w:pPr>
        <w:jc w:val="center"/>
        <w:rPr>
          <w:rFonts w:ascii="GHEA Grapalat" w:hAnsi="GHEA Grapalat" w:cs="GHEA Grapalat"/>
          <w:b/>
          <w:sz w:val="20"/>
          <w:szCs w:val="20"/>
          <w:lang w:val="hy-AM"/>
        </w:rPr>
      </w:pPr>
      <w:r>
        <w:rPr>
          <w:rFonts w:ascii="GHEA Grapalat" w:hAnsi="GHEA Grapalat" w:cs="GHEA Grapalat"/>
          <w:b/>
          <w:sz w:val="18"/>
          <w:szCs w:val="18"/>
          <w:lang w:val="hy-AM"/>
        </w:rPr>
        <w:t xml:space="preserve">         (պայմանագրի ապահովում)</w:t>
      </w:r>
    </w:p>
    <w:p w:rsidR="006E5207" w:rsidRDefault="006E5207" w:rsidP="006E5207">
      <w:pPr>
        <w:rPr>
          <w:rFonts w:ascii="GHEA Grapalat" w:hAnsi="GHEA Grapalat" w:cs="GHEA Grapalat"/>
          <w:b/>
          <w:sz w:val="20"/>
          <w:szCs w:val="20"/>
          <w:lang w:val="hy-AM"/>
        </w:rPr>
      </w:pPr>
    </w:p>
    <w:p w:rsidR="006E5207" w:rsidRDefault="007A2ADC" w:rsidP="00A9664F">
      <w:pPr>
        <w:rPr>
          <w:rFonts w:ascii="GHEA Grapalat" w:hAnsi="GHEA Grapalat" w:cs="GHEA Grapalat"/>
          <w:sz w:val="20"/>
          <w:szCs w:val="20"/>
          <w:lang w:val="hy-AM"/>
        </w:rPr>
      </w:pPr>
      <w:r>
        <w:rPr>
          <w:rFonts w:ascii="GHEA Grapalat" w:hAnsi="GHEA Grapalat"/>
          <w:sz w:val="20"/>
          <w:lang w:val="af-ZA"/>
        </w:rPr>
        <w:t>Զանգակատան</w:t>
      </w:r>
      <w:r w:rsidR="00A9664F">
        <w:rPr>
          <w:rFonts w:ascii="GHEA Grapalat" w:hAnsi="GHEA Grapalat"/>
          <w:sz w:val="20"/>
          <w:lang w:val="af-ZA"/>
        </w:rPr>
        <w:t xml:space="preserve"> մանկապարտեզ</w:t>
      </w:r>
      <w:r w:rsidR="00736129">
        <w:rPr>
          <w:rFonts w:ascii="GHEA Grapalat" w:hAnsi="GHEA Grapalat"/>
          <w:sz w:val="20"/>
          <w:lang w:val="af-ZA"/>
        </w:rPr>
        <w:t xml:space="preserve"> </w:t>
      </w:r>
      <w:r w:rsidR="00A9664F">
        <w:rPr>
          <w:rFonts w:ascii="GHEA Grapalat" w:hAnsi="GHEA Grapalat"/>
          <w:sz w:val="20"/>
          <w:lang w:val="af-ZA"/>
        </w:rPr>
        <w:t>Հ</w:t>
      </w:r>
      <w:r w:rsidR="00F4264E">
        <w:rPr>
          <w:rFonts w:ascii="GHEA Grapalat" w:hAnsi="GHEA Grapalat"/>
          <w:sz w:val="20"/>
          <w:lang w:val="af-ZA"/>
        </w:rPr>
        <w:t>ՈԱԿ-</w:t>
      </w:r>
      <w:r w:rsidR="00F4264E">
        <w:rPr>
          <w:rFonts w:ascii="GHEA Grapalat" w:hAnsi="GHEA Grapalat" w:cs="GHEA Grapalat"/>
          <w:sz w:val="20"/>
          <w:szCs w:val="20"/>
          <w:lang w:val="hy-AM"/>
        </w:rPr>
        <w:tab/>
      </w:r>
      <w:r w:rsidR="006E5207">
        <w:rPr>
          <w:rFonts w:ascii="GHEA Grapalat" w:hAnsi="GHEA Grapalat"/>
          <w:sz w:val="20"/>
          <w:szCs w:val="20"/>
          <w:lang w:val="hy-AM"/>
        </w:rPr>
        <w:t>«»</w:t>
      </w:r>
      <w:r w:rsidR="00F4264E" w:rsidRPr="00F4264E">
        <w:rPr>
          <w:rFonts w:ascii="GHEA Grapalat" w:hAnsi="GHEA Grapalat" w:cs="GHEA Grapalat"/>
          <w:sz w:val="20"/>
          <w:szCs w:val="20"/>
          <w:u w:val="single"/>
          <w:lang w:val="hy-AM"/>
        </w:rPr>
        <w:t>------</w:t>
      </w:r>
      <w:r w:rsidR="006E5207">
        <w:rPr>
          <w:rFonts w:ascii="GHEA Grapalat" w:hAnsi="GHEA Grapalat" w:cs="GHEA Grapalat"/>
          <w:sz w:val="20"/>
          <w:szCs w:val="20"/>
          <w:lang w:val="hy-AM"/>
        </w:rPr>
        <w:t xml:space="preserve"> 20   թ.**</w:t>
      </w:r>
    </w:p>
    <w:p w:rsidR="006E5207" w:rsidRDefault="006E5207" w:rsidP="006E5207">
      <w:pPr>
        <w:rPr>
          <w:rFonts w:ascii="GHEA Grapalat" w:hAnsi="GHEA Grapalat" w:cs="GHEA Grapalat"/>
          <w:sz w:val="20"/>
          <w:szCs w:val="20"/>
          <w:lang w:val="hy-AM"/>
        </w:rPr>
      </w:pPr>
    </w:p>
    <w:p w:rsidR="006E5207" w:rsidRDefault="006E5207" w:rsidP="006E5207">
      <w:pPr>
        <w:jc w:val="both"/>
        <w:rPr>
          <w:rFonts w:ascii="GHEA Grapalat" w:hAnsi="GHEA Grapalat" w:cs="GHEA Grapalat"/>
          <w:sz w:val="20"/>
          <w:szCs w:val="20"/>
          <w:u w:val="single"/>
          <w:vertAlign w:val="subscript"/>
          <w:lang w:val="hy-AM"/>
        </w:rPr>
      </w:pPr>
      <w:r>
        <w:rPr>
          <w:rFonts w:ascii="GHEA Grapalat" w:hAnsi="GHEA Grapalat" w:cs="GHEA Grapalat"/>
          <w:sz w:val="20"/>
          <w:szCs w:val="20"/>
          <w:u w:val="single"/>
          <w:vertAlign w:val="subscript"/>
          <w:lang w:val="hy-AM"/>
        </w:rPr>
        <w:tab/>
      </w:r>
      <w:r>
        <w:rPr>
          <w:rFonts w:ascii="GHEA Grapalat" w:hAnsi="GHEA Grapalat" w:cs="GHEA Grapalat"/>
          <w:sz w:val="20"/>
          <w:szCs w:val="20"/>
          <w:u w:val="single"/>
          <w:vertAlign w:val="subscript"/>
          <w:lang w:val="hy-AM"/>
        </w:rPr>
        <w:tab/>
      </w:r>
      <w:r>
        <w:rPr>
          <w:rFonts w:ascii="GHEA Grapalat" w:hAnsi="GHEA Grapalat" w:cs="GHEA Grapalat"/>
          <w:sz w:val="20"/>
          <w:szCs w:val="20"/>
          <w:u w:val="single"/>
          <w:vertAlign w:val="subscript"/>
          <w:lang w:val="hy-AM"/>
        </w:rPr>
        <w:tab/>
      </w:r>
      <w:r>
        <w:rPr>
          <w:rFonts w:ascii="GHEA Grapalat" w:hAnsi="GHEA Grapalat" w:cs="GHEA Grapalat"/>
          <w:sz w:val="20"/>
          <w:szCs w:val="20"/>
          <w:vertAlign w:val="subscript"/>
          <w:lang w:val="hy-AM"/>
        </w:rPr>
        <w:t xml:space="preserve">, </w:t>
      </w:r>
      <w:r>
        <w:rPr>
          <w:rFonts w:ascii="GHEA Grapalat" w:hAnsi="GHEA Grapalat" w:cs="GHEA Grapalat"/>
          <w:sz w:val="20"/>
          <w:szCs w:val="20"/>
          <w:lang w:val="hy-AM"/>
        </w:rPr>
        <w:t xml:space="preserve">ի դեմս Ընկերության տնօրեն </w:t>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p>
    <w:p w:rsidR="006E5207" w:rsidRDefault="006E5207" w:rsidP="006E5207">
      <w:pPr>
        <w:jc w:val="both"/>
        <w:rPr>
          <w:rFonts w:ascii="GHEA Grapalat" w:hAnsi="GHEA Grapalat" w:cs="GHEA Grapalat"/>
          <w:sz w:val="20"/>
          <w:szCs w:val="20"/>
          <w:lang w:val="hy-AM"/>
        </w:rPr>
      </w:pPr>
      <w:r>
        <w:rPr>
          <w:rFonts w:ascii="GHEA Grapalat" w:hAnsi="GHEA Grapalat"/>
          <w:sz w:val="20"/>
          <w:szCs w:val="20"/>
          <w:vertAlign w:val="superscript"/>
          <w:lang w:val="hy-AM"/>
        </w:rPr>
        <w:t xml:space="preserve">       Ընկերության անվանումը</w:t>
      </w:r>
      <w:r>
        <w:rPr>
          <w:rFonts w:ascii="GHEA Grapalat" w:hAnsi="GHEA Grapalat" w:cs="GHEA Grapalat"/>
          <w:sz w:val="20"/>
          <w:szCs w:val="20"/>
          <w:vertAlign w:val="subscript"/>
          <w:lang w:val="hy-AM"/>
        </w:rPr>
        <w:tab/>
      </w:r>
      <w:r>
        <w:rPr>
          <w:rFonts w:ascii="GHEA Grapalat" w:hAnsi="GHEA Grapalat" w:cs="GHEA Grapalat"/>
          <w:sz w:val="20"/>
          <w:szCs w:val="20"/>
          <w:vertAlign w:val="subscript"/>
          <w:lang w:val="hy-AM"/>
        </w:rPr>
        <w:tab/>
      </w:r>
      <w:r>
        <w:rPr>
          <w:rFonts w:ascii="GHEA Grapalat" w:hAnsi="GHEA Grapalat" w:cs="GHEA Grapalat"/>
          <w:sz w:val="20"/>
          <w:szCs w:val="20"/>
          <w:vertAlign w:val="subscript"/>
          <w:lang w:val="hy-AM"/>
        </w:rPr>
        <w:tab/>
      </w:r>
      <w:r>
        <w:rPr>
          <w:rFonts w:ascii="GHEA Grapalat" w:hAnsi="GHEA Grapalat" w:cs="GHEA Grapalat"/>
          <w:sz w:val="20"/>
          <w:szCs w:val="20"/>
          <w:vertAlign w:val="subscript"/>
          <w:lang w:val="hy-AM"/>
        </w:rPr>
        <w:tab/>
      </w:r>
      <w:r>
        <w:rPr>
          <w:rFonts w:ascii="GHEA Grapalat" w:hAnsi="GHEA Grapalat" w:cs="GHEA Grapalat"/>
          <w:sz w:val="20"/>
          <w:szCs w:val="20"/>
          <w:vertAlign w:val="subscript"/>
          <w:lang w:val="hy-AM"/>
        </w:rPr>
        <w:tab/>
      </w:r>
      <w:r>
        <w:rPr>
          <w:rFonts w:ascii="GHEA Grapalat" w:hAnsi="GHEA Grapalat"/>
          <w:sz w:val="20"/>
          <w:szCs w:val="20"/>
          <w:vertAlign w:val="superscript"/>
          <w:lang w:val="hy-AM"/>
        </w:rPr>
        <w:t>Ընկերության տնօրենի անուն ազգանունը, անձնագրային տվյալները</w:t>
      </w:r>
      <w:r>
        <w:rPr>
          <w:rFonts w:ascii="GHEA Grapalat" w:hAnsi="GHEA Grapalat" w:cs="GHEA Grapalat"/>
          <w:sz w:val="20"/>
          <w:szCs w:val="20"/>
          <w:vertAlign w:val="subscript"/>
          <w:lang w:val="hy-AM"/>
        </w:rPr>
        <w:t xml:space="preserve">, </w:t>
      </w:r>
      <w:r>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E5207" w:rsidRDefault="006E5207" w:rsidP="006E5207">
      <w:pPr>
        <w:ind w:firstLine="708"/>
        <w:jc w:val="both"/>
        <w:rPr>
          <w:rFonts w:ascii="GHEA Grapalat" w:hAnsi="GHEA Grapalat" w:cs="GHEA Grapalat"/>
          <w:sz w:val="20"/>
          <w:szCs w:val="20"/>
          <w:lang w:val="hy-AM"/>
        </w:rPr>
      </w:pPr>
    </w:p>
    <w:p w:rsidR="006E5207" w:rsidRDefault="006E5207" w:rsidP="006E5207">
      <w:pPr>
        <w:numPr>
          <w:ilvl w:val="0"/>
          <w:numId w:val="10"/>
        </w:numPr>
        <w:jc w:val="center"/>
        <w:rPr>
          <w:rFonts w:ascii="GHEA Grapalat" w:hAnsi="GHEA Grapalat" w:cs="GHEA Grapalat"/>
          <w:b/>
          <w:bCs/>
          <w:sz w:val="20"/>
          <w:szCs w:val="20"/>
          <w:lang w:val="pt-BR"/>
        </w:rPr>
      </w:pPr>
      <w:r>
        <w:rPr>
          <w:rFonts w:ascii="GHEA Grapalat" w:hAnsi="GHEA Grapalat" w:cs="GHEA Grapalat"/>
          <w:b/>
          <w:sz w:val="20"/>
          <w:szCs w:val="20"/>
          <w:lang w:val="hy-AM"/>
        </w:rPr>
        <w:t xml:space="preserve"> Հ</w:t>
      </w:r>
      <w:r>
        <w:rPr>
          <w:rFonts w:ascii="GHEA Grapalat" w:hAnsi="GHEA Grapalat" w:cs="GHEA Grapalat"/>
          <w:b/>
          <w:sz w:val="20"/>
          <w:szCs w:val="20"/>
        </w:rPr>
        <w:t>ամաձայնության առարկան</w:t>
      </w:r>
    </w:p>
    <w:p w:rsidR="006E5207" w:rsidRDefault="006E5207" w:rsidP="006E5207">
      <w:pPr>
        <w:jc w:val="both"/>
        <w:rPr>
          <w:rFonts w:ascii="GHEA Grapalat" w:hAnsi="GHEA Grapalat" w:cs="GHEA Grapalat"/>
          <w:b/>
          <w:bCs/>
          <w:sz w:val="20"/>
          <w:szCs w:val="20"/>
          <w:lang w:val="pt-BR"/>
        </w:rPr>
      </w:pPr>
      <w:r>
        <w:rPr>
          <w:rFonts w:ascii="GHEA Grapalat" w:hAnsi="GHEA Grapalat" w:cs="GHEA Grapalat"/>
          <w:sz w:val="20"/>
          <w:szCs w:val="20"/>
          <w:lang w:val="pt-BR"/>
        </w:rPr>
        <w:tab/>
      </w:r>
      <w:r>
        <w:rPr>
          <w:rFonts w:ascii="GHEA Grapalat" w:hAnsi="GHEA Grapalat" w:cs="GHEA Grapalat"/>
          <w:sz w:val="20"/>
          <w:szCs w:val="20"/>
          <w:lang w:val="pt-BR"/>
        </w:rPr>
        <w:tab/>
      </w:r>
    </w:p>
    <w:p w:rsidR="006E5207" w:rsidRDefault="006E5207" w:rsidP="006E5207">
      <w:pPr>
        <w:ind w:left="426"/>
        <w:jc w:val="both"/>
        <w:rPr>
          <w:rFonts w:ascii="GHEA Grapalat" w:hAnsi="GHEA Grapalat" w:cs="GHEA Grapalat"/>
          <w:sz w:val="20"/>
          <w:szCs w:val="20"/>
          <w:lang w:val="pt-BR"/>
        </w:rPr>
      </w:pPr>
      <w:r>
        <w:rPr>
          <w:rFonts w:ascii="GHEA Grapalat" w:hAnsi="GHEA Grapalat" w:cs="GHEA Grapalat"/>
          <w:sz w:val="20"/>
          <w:szCs w:val="20"/>
          <w:lang w:val="pt-BR"/>
        </w:rPr>
        <w:t xml:space="preserve">1.1 Ընկերությունը մասնակցում է </w:t>
      </w:r>
      <w:r>
        <w:rPr>
          <w:rFonts w:ascii="GHEA Grapalat" w:hAnsi="GHEA Grapalat" w:cs="GHEA Grapalat"/>
          <w:sz w:val="20"/>
          <w:szCs w:val="20"/>
          <w:u w:val="single"/>
          <w:lang w:val="pt-BR"/>
        </w:rPr>
        <w:tab/>
      </w:r>
      <w:r>
        <w:rPr>
          <w:rFonts w:ascii="GHEA Grapalat" w:hAnsi="GHEA Grapalat" w:cs="GHEA Grapalat"/>
          <w:sz w:val="20"/>
          <w:szCs w:val="20"/>
          <w:u w:val="single"/>
          <w:lang w:val="pt-BR"/>
        </w:rPr>
        <w:tab/>
      </w:r>
      <w:r>
        <w:rPr>
          <w:rFonts w:ascii="GHEA Grapalat" w:hAnsi="GHEA Grapalat" w:cs="GHEA Grapalat"/>
          <w:sz w:val="20"/>
          <w:szCs w:val="20"/>
          <w:u w:val="single"/>
          <w:lang w:val="pt-BR"/>
        </w:rPr>
        <w:tab/>
      </w:r>
      <w:r>
        <w:rPr>
          <w:rFonts w:ascii="GHEA Grapalat" w:hAnsi="GHEA Grapalat" w:cs="GHEA Grapalat"/>
          <w:sz w:val="20"/>
          <w:szCs w:val="20"/>
          <w:u w:val="single"/>
          <w:lang w:val="pt-BR"/>
        </w:rPr>
        <w:tab/>
      </w:r>
      <w:r>
        <w:rPr>
          <w:rFonts w:ascii="GHEA Grapalat" w:hAnsi="GHEA Grapalat" w:cs="GHEA Grapalat"/>
          <w:sz w:val="20"/>
          <w:szCs w:val="20"/>
          <w:u w:val="single"/>
          <w:lang w:val="pt-BR"/>
        </w:rPr>
        <w:tab/>
      </w:r>
      <w:r>
        <w:rPr>
          <w:rFonts w:ascii="GHEA Grapalat" w:hAnsi="GHEA Grapalat" w:cs="GHEA Grapalat"/>
          <w:sz w:val="20"/>
          <w:szCs w:val="20"/>
          <w:lang w:val="pt-BR"/>
        </w:rPr>
        <w:t xml:space="preserve">*  (այսուհետ` Պատվիրատու) կողմից </w:t>
      </w:r>
    </w:p>
    <w:p w:rsidR="006E5207" w:rsidRDefault="006E5207" w:rsidP="006E5207">
      <w:pPr>
        <w:ind w:left="426"/>
        <w:jc w:val="both"/>
        <w:rPr>
          <w:rFonts w:ascii="GHEA Grapalat" w:hAnsi="GHEA Grapalat" w:cs="GHEA Grapalat"/>
          <w:sz w:val="20"/>
          <w:szCs w:val="20"/>
          <w:lang w:val="pt-BR"/>
        </w:rPr>
      </w:pPr>
      <w:r>
        <w:rPr>
          <w:rFonts w:ascii="GHEA Grapalat" w:hAnsi="GHEA Grapalat"/>
          <w:sz w:val="20"/>
          <w:szCs w:val="20"/>
          <w:vertAlign w:val="superscript"/>
          <w:lang w:val="hy-AM"/>
        </w:rPr>
        <w:t>պատվիրատուի անվանումը</w:t>
      </w:r>
    </w:p>
    <w:p w:rsidR="006E5207" w:rsidRDefault="006E5207" w:rsidP="006E5207">
      <w:pPr>
        <w:jc w:val="both"/>
        <w:rPr>
          <w:rFonts w:ascii="GHEA Grapalat" w:hAnsi="GHEA Grapalat" w:cs="GHEA Grapalat"/>
          <w:sz w:val="20"/>
          <w:szCs w:val="20"/>
          <w:lang w:val="pt-BR"/>
        </w:rPr>
      </w:pPr>
      <w:r>
        <w:rPr>
          <w:rFonts w:ascii="GHEA Grapalat" w:hAnsi="GHEA Grapalat" w:cs="GHEA Grapalat"/>
          <w:sz w:val="20"/>
          <w:szCs w:val="20"/>
          <w:lang w:val="pt-BR"/>
        </w:rPr>
        <w:t xml:space="preserve">կազմակերպված` </w:t>
      </w:r>
      <w:r>
        <w:rPr>
          <w:rFonts w:ascii="GHEA Grapalat" w:hAnsi="GHEA Grapalat" w:cs="GHEA Grapalat"/>
          <w:sz w:val="20"/>
          <w:szCs w:val="20"/>
          <w:u w:val="single"/>
          <w:lang w:val="pt-BR"/>
        </w:rPr>
        <w:tab/>
      </w:r>
      <w:r>
        <w:rPr>
          <w:rFonts w:ascii="GHEA Grapalat" w:hAnsi="GHEA Grapalat" w:cs="GHEA Grapalat"/>
          <w:sz w:val="20"/>
          <w:szCs w:val="20"/>
          <w:lang w:val="pt-BR"/>
        </w:rPr>
        <w:t>* ծածկագրով գնման ընթացակարգին:</w:t>
      </w:r>
    </w:p>
    <w:p w:rsidR="006E5207" w:rsidRDefault="006E5207" w:rsidP="006E5207">
      <w:pPr>
        <w:ind w:left="426"/>
        <w:jc w:val="both"/>
        <w:rPr>
          <w:rFonts w:ascii="GHEA Grapalat" w:hAnsi="GHEA Grapalat" w:cs="GHEA Grapalat"/>
          <w:sz w:val="20"/>
          <w:szCs w:val="20"/>
          <w:lang w:val="pt-BR"/>
        </w:rPr>
      </w:pPr>
      <w:r>
        <w:rPr>
          <w:rFonts w:ascii="GHEA Grapalat" w:hAnsi="GHEA Grapalat"/>
          <w:sz w:val="20"/>
          <w:szCs w:val="20"/>
          <w:vertAlign w:val="superscript"/>
          <w:lang w:val="hy-AM"/>
        </w:rPr>
        <w:t>ընթացակարգի ծածկագիրը</w:t>
      </w:r>
    </w:p>
    <w:p w:rsidR="006E5207" w:rsidRDefault="006E5207" w:rsidP="006E5207">
      <w:pPr>
        <w:ind w:firstLine="426"/>
        <w:jc w:val="both"/>
        <w:rPr>
          <w:rFonts w:ascii="GHEA Grapalat" w:hAnsi="GHEA Grapalat" w:cs="GHEA Grapalat"/>
          <w:color w:val="5B9BD5"/>
          <w:sz w:val="20"/>
          <w:szCs w:val="20"/>
          <w:lang w:val="hy-AM"/>
        </w:rPr>
      </w:pPr>
      <w:r>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rsidR="006E5207" w:rsidRDefault="006E5207" w:rsidP="006E5207">
      <w:pPr>
        <w:ind w:firstLine="426"/>
        <w:jc w:val="both"/>
        <w:rPr>
          <w:rFonts w:ascii="GHEA Grapalat" w:hAnsi="GHEA Grapalat" w:cs="GHEA Grapalat"/>
          <w:color w:val="000000"/>
          <w:sz w:val="20"/>
          <w:szCs w:val="20"/>
          <w:lang w:val="pt-BR"/>
        </w:rPr>
      </w:pPr>
      <w:r>
        <w:rPr>
          <w:rFonts w:ascii="GHEA Grapalat" w:hAnsi="GHEA Grapalat" w:cs="GHEA Grapalat"/>
          <w:color w:val="000000"/>
          <w:sz w:val="20"/>
          <w:szCs w:val="20"/>
          <w:lang w:val="pt-BR"/>
        </w:rPr>
        <w:t>1.3 Ընկերությունը</w:t>
      </w:r>
      <w:r>
        <w:rPr>
          <w:rFonts w:ascii="GHEA Grapalat" w:hAnsi="GHEA Grapalat" w:cs="GHEA Grapalat"/>
          <w:color w:val="000000"/>
          <w:sz w:val="20"/>
          <w:szCs w:val="20"/>
          <w:lang w:val="hy-AM"/>
        </w:rPr>
        <w:t xml:space="preserve"> սույն </w:t>
      </w:r>
      <w:r>
        <w:rPr>
          <w:rFonts w:ascii="GHEA Grapalat" w:hAnsi="GHEA Grapalat" w:cs="GHEA Grapalat"/>
          <w:color w:val="000000"/>
          <w:sz w:val="20"/>
          <w:szCs w:val="20"/>
          <w:lang w:val="pt-BR"/>
        </w:rPr>
        <w:t>տուժանքի համաձայնագ</w:t>
      </w:r>
      <w:r>
        <w:rPr>
          <w:rFonts w:ascii="GHEA Grapalat" w:hAnsi="GHEA Grapalat" w:cs="GHEA Grapalat"/>
          <w:color w:val="000000"/>
          <w:sz w:val="20"/>
          <w:szCs w:val="20"/>
          <w:lang w:val="hy-AM"/>
        </w:rPr>
        <w:t>ր</w:t>
      </w:r>
      <w:r>
        <w:rPr>
          <w:rFonts w:ascii="GHEA Grapalat" w:hAnsi="GHEA Grapalat" w:cs="GHEA Grapalat"/>
          <w:color w:val="000000"/>
          <w:sz w:val="20"/>
          <w:szCs w:val="20"/>
          <w:lang w:val="pt-BR"/>
        </w:rPr>
        <w:t>ի</w:t>
      </w:r>
      <w:r>
        <w:rPr>
          <w:rFonts w:ascii="GHEA Grapalat" w:hAnsi="GHEA Grapalat" w:cs="GHEA Grapalat"/>
          <w:color w:val="000000"/>
          <w:sz w:val="20"/>
          <w:szCs w:val="20"/>
          <w:lang w:val="hy-AM"/>
        </w:rPr>
        <w:t xml:space="preserve">ն կից ներկայացվող վճարման պահանջագրի (այսուհետ` Պահանջագիր) ստորագրմամբ անհետկանչելիորեն  համաձայնվում է, որ </w:t>
      </w:r>
    </w:p>
    <w:p w:rsidR="006E5207" w:rsidRDefault="006E5207" w:rsidP="006E5207">
      <w:pPr>
        <w:ind w:firstLine="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6E5207" w:rsidRDefault="006E5207" w:rsidP="006E5207">
      <w:pPr>
        <w:ind w:firstLine="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Pr>
          <w:rFonts w:ascii="GHEA Grapalat" w:hAnsi="GHEA Grapalat" w:cs="GHEA Grapalat"/>
          <w:color w:val="000000"/>
          <w:sz w:val="20"/>
          <w:szCs w:val="20"/>
          <w:lang w:val="pt-BR"/>
        </w:rPr>
        <w:t>Ընկերության</w:t>
      </w:r>
      <w:r>
        <w:rPr>
          <w:rFonts w:ascii="GHEA Grapalat" w:hAnsi="GHEA Grapalat" w:cs="GHEA Grapalat"/>
          <w:color w:val="000000"/>
          <w:sz w:val="20"/>
          <w:szCs w:val="20"/>
          <w:lang w:val="hy-AM"/>
        </w:rPr>
        <w:t xml:space="preserve"> հաշվից  գանձելու համար՝ առանց լրացուցիչ ակցեպտավորման: </w:t>
      </w:r>
    </w:p>
    <w:p w:rsidR="006E5207" w:rsidRDefault="006E5207" w:rsidP="006E5207">
      <w:pPr>
        <w:ind w:firstLine="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 xml:space="preserve">գ)  </w:t>
      </w:r>
      <w:r>
        <w:rPr>
          <w:rFonts w:ascii="GHEA Grapalat" w:hAnsi="GHEA Grapalat" w:cs="GHEA Grapalat"/>
          <w:color w:val="000000"/>
          <w:sz w:val="20"/>
          <w:szCs w:val="20"/>
          <w:lang w:val="pt-BR"/>
        </w:rPr>
        <w:t>Ընկերությունը</w:t>
      </w:r>
      <w:r>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6E5207" w:rsidRDefault="006E5207" w:rsidP="006E5207">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 xml:space="preserve">դ) </w:t>
      </w:r>
      <w:r>
        <w:rPr>
          <w:rFonts w:ascii="GHEA Grapalat" w:hAnsi="GHEA Grapalat" w:cs="GHEA Grapalat"/>
          <w:color w:val="000000"/>
          <w:sz w:val="20"/>
          <w:szCs w:val="20"/>
          <w:lang w:val="pt-BR"/>
        </w:rPr>
        <w:t>Ընկերությունը</w:t>
      </w:r>
      <w:r>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6E5207" w:rsidRDefault="006E5207" w:rsidP="006E5207">
      <w:pPr>
        <w:ind w:firstLine="426"/>
        <w:jc w:val="both"/>
        <w:rPr>
          <w:rFonts w:ascii="GHEA Grapalat" w:hAnsi="GHEA Grapalat" w:cs="GHEA Grapalat"/>
          <w:sz w:val="20"/>
          <w:szCs w:val="20"/>
          <w:lang w:val="hy-AM"/>
        </w:rPr>
      </w:pPr>
      <w:r>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6E5207" w:rsidRDefault="006E5207" w:rsidP="006E5207">
      <w:pPr>
        <w:numPr>
          <w:ilvl w:val="1"/>
          <w:numId w:val="14"/>
        </w:numPr>
        <w:ind w:left="0" w:firstLine="426"/>
        <w:jc w:val="both"/>
        <w:rPr>
          <w:rFonts w:ascii="GHEA Grapalat" w:hAnsi="GHEA Grapalat" w:cs="GHEA Grapalat"/>
          <w:sz w:val="20"/>
          <w:szCs w:val="20"/>
          <w:lang w:val="pt-BR"/>
        </w:rPr>
      </w:pPr>
      <w:r>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Pr>
          <w:rFonts w:ascii="GHEA Grapalat" w:hAnsi="GHEA Grapalat" w:cs="GHEA Grapalat"/>
          <w:sz w:val="20"/>
          <w:szCs w:val="20"/>
          <w:lang w:val="hy-AM"/>
        </w:rPr>
        <w:t xml:space="preserve">Պահանջագիրը բնօրինակներով </w:t>
      </w:r>
      <w:r>
        <w:rPr>
          <w:rFonts w:ascii="GHEA Grapalat" w:hAnsi="GHEA Grapalat" w:cs="GHEA Grapalat"/>
          <w:sz w:val="20"/>
          <w:szCs w:val="20"/>
          <w:lang w:val="pt-BR"/>
        </w:rPr>
        <w:t xml:space="preserve">ներկայացնում է </w:t>
      </w:r>
      <w:r>
        <w:rPr>
          <w:rFonts w:ascii="GHEA Grapalat" w:hAnsi="GHEA Grapalat" w:cs="GHEA Grapalat"/>
          <w:sz w:val="20"/>
          <w:szCs w:val="20"/>
          <w:lang w:val="hy-AM"/>
        </w:rPr>
        <w:t>Վճարող Բանկին</w:t>
      </w:r>
      <w:r>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Pr>
          <w:rFonts w:ascii="GHEA Grapalat" w:hAnsi="GHEA Grapalat" w:cs="GHEA Grapalat"/>
          <w:sz w:val="20"/>
          <w:szCs w:val="20"/>
          <w:lang w:val="hy-AM"/>
        </w:rPr>
        <w:t>Պահանջագիրը</w:t>
      </w:r>
      <w:r>
        <w:rPr>
          <w:rFonts w:ascii="GHEA Grapalat" w:hAnsi="GHEA Grapalat" w:cs="GHEA Grapalat"/>
          <w:sz w:val="20"/>
          <w:szCs w:val="20"/>
        </w:rPr>
        <w:t>էլեկտրոնայինթվայինստորագրությամբհաստատվածլինելուդեպքումդրանքՎճարողԲանկինեններկայացվումէլեկտրոնայինկրիչներով</w:t>
      </w:r>
      <w:r>
        <w:rPr>
          <w:rFonts w:ascii="GHEA Grapalat" w:hAnsi="GHEA Grapalat" w:cs="GHEA Grapalat"/>
          <w:sz w:val="20"/>
          <w:szCs w:val="20"/>
          <w:lang w:val="pt-BR"/>
        </w:rPr>
        <w:t xml:space="preserve">, </w:t>
      </w:r>
      <w:r>
        <w:rPr>
          <w:rFonts w:ascii="GHEA Grapalat" w:hAnsi="GHEA Grapalat" w:cs="GHEA Grapalat"/>
          <w:sz w:val="20"/>
          <w:szCs w:val="20"/>
        </w:rPr>
        <w:t>ինչպեսնաևդրանցիցարտատպվածթղթայինտարբերակներով</w:t>
      </w:r>
      <w:r>
        <w:rPr>
          <w:rFonts w:ascii="GHEA Grapalat" w:hAnsi="GHEA Grapalat" w:cs="GHEA Grapalat"/>
          <w:sz w:val="20"/>
          <w:szCs w:val="20"/>
          <w:lang w:val="pt-BR"/>
        </w:rPr>
        <w:t>:</w:t>
      </w:r>
    </w:p>
    <w:p w:rsidR="006E5207" w:rsidRDefault="006E5207" w:rsidP="006E5207">
      <w:pPr>
        <w:numPr>
          <w:ilvl w:val="1"/>
          <w:numId w:val="14"/>
        </w:numPr>
        <w:ind w:left="0" w:firstLine="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rsidR="006E5207" w:rsidRDefault="006E5207" w:rsidP="006E5207">
      <w:pPr>
        <w:numPr>
          <w:ilvl w:val="1"/>
          <w:numId w:val="14"/>
        </w:numPr>
        <w:ind w:left="0" w:firstLine="426"/>
        <w:jc w:val="both"/>
        <w:rPr>
          <w:rFonts w:ascii="GHEA Grapalat" w:hAnsi="GHEA Grapalat" w:cs="GHEA Grapalat"/>
          <w:sz w:val="20"/>
          <w:szCs w:val="20"/>
          <w:lang w:val="pt-BR"/>
        </w:rPr>
      </w:pPr>
      <w:r>
        <w:rPr>
          <w:rFonts w:ascii="GHEA Grapalat" w:hAnsi="GHEA Grapalat" w:cs="GHEA Grapalat"/>
          <w:sz w:val="20"/>
          <w:szCs w:val="20"/>
          <w:lang w:val="hy-AM"/>
        </w:rPr>
        <w:t>Վճարող Բանկի կողմից Պ</w:t>
      </w:r>
      <w:r>
        <w:rPr>
          <w:rFonts w:ascii="GHEA Grapalat" w:hAnsi="GHEA Grapalat" w:cs="GHEA Grapalat"/>
          <w:sz w:val="20"/>
          <w:szCs w:val="20"/>
          <w:lang w:val="pt-BR"/>
        </w:rPr>
        <w:t xml:space="preserve">ահանջագրում նշված գումարի վճարման հետևանքով </w:t>
      </w:r>
      <w:r>
        <w:rPr>
          <w:rFonts w:ascii="GHEA Grapalat" w:hAnsi="GHEA Grapalat" w:cs="GHEA Grapalat"/>
          <w:sz w:val="20"/>
          <w:szCs w:val="20"/>
          <w:lang w:val="hy-AM"/>
        </w:rPr>
        <w:t xml:space="preserve">Ընկերության </w:t>
      </w:r>
      <w:r>
        <w:rPr>
          <w:rFonts w:ascii="GHEA Grapalat" w:hAnsi="GHEA Grapalat" w:cs="GHEA Grapalat"/>
          <w:sz w:val="20"/>
          <w:szCs w:val="20"/>
          <w:lang w:val="pt-BR"/>
        </w:rPr>
        <w:t xml:space="preserve">առաջացած ռիսկերի (Ընկերության կրած վնասների) </w:t>
      </w:r>
      <w:r>
        <w:rPr>
          <w:rFonts w:ascii="GHEA Grapalat" w:hAnsi="GHEA Grapalat" w:cs="GHEA Grapalat"/>
          <w:sz w:val="20"/>
          <w:szCs w:val="20"/>
          <w:lang w:val="hy-AM"/>
        </w:rPr>
        <w:t xml:space="preserve">և բացասական հետևանքների </w:t>
      </w:r>
      <w:r>
        <w:rPr>
          <w:rFonts w:ascii="GHEA Grapalat" w:hAnsi="GHEA Grapalat" w:cs="GHEA Grapalat"/>
          <w:sz w:val="20"/>
          <w:szCs w:val="20"/>
          <w:lang w:val="pt-BR"/>
        </w:rPr>
        <w:t>համար Բանկը</w:t>
      </w:r>
      <w:r>
        <w:rPr>
          <w:rFonts w:ascii="GHEA Grapalat" w:hAnsi="GHEA Grapalat" w:cs="GHEA Grapalat"/>
          <w:sz w:val="20"/>
          <w:szCs w:val="20"/>
          <w:lang w:val="hy-AM"/>
        </w:rPr>
        <w:t xml:space="preserve"> որևէ</w:t>
      </w:r>
      <w:r>
        <w:rPr>
          <w:rFonts w:ascii="GHEA Grapalat" w:hAnsi="GHEA Grapalat" w:cs="GHEA Grapalat"/>
          <w:sz w:val="20"/>
          <w:szCs w:val="20"/>
          <w:lang w:val="pt-BR"/>
        </w:rPr>
        <w:t xml:space="preserve"> պատասխանատվություն չի կրում</w:t>
      </w:r>
      <w:r>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6E5207" w:rsidRDefault="006E5207" w:rsidP="006E5207">
      <w:pPr>
        <w:numPr>
          <w:ilvl w:val="1"/>
          <w:numId w:val="14"/>
        </w:numPr>
        <w:ind w:left="0" w:firstLine="426"/>
        <w:jc w:val="both"/>
        <w:rPr>
          <w:rFonts w:ascii="GHEA Grapalat" w:hAnsi="GHEA Grapalat" w:cs="GHEA Grapalat"/>
          <w:sz w:val="20"/>
          <w:szCs w:val="20"/>
          <w:lang w:val="pt-BR"/>
        </w:rPr>
      </w:pPr>
      <w:r>
        <w:rPr>
          <w:rFonts w:ascii="GHEA Grapalat" w:hAnsi="GHEA Grapalat" w:cs="GHEA Grapalat"/>
          <w:sz w:val="20"/>
          <w:szCs w:val="20"/>
          <w:lang w:val="hy-AM"/>
        </w:rPr>
        <w:t>Այն դեպքում</w:t>
      </w:r>
      <w:r>
        <w:rPr>
          <w:rFonts w:ascii="GHEA Grapalat" w:hAnsi="GHEA Grapalat" w:cs="GHEA Grapalat"/>
          <w:sz w:val="20"/>
          <w:szCs w:val="20"/>
          <w:lang w:val="pt-BR"/>
        </w:rPr>
        <w:t>,</w:t>
      </w:r>
      <w:r>
        <w:rPr>
          <w:rFonts w:ascii="GHEA Grapalat" w:hAnsi="GHEA Grapalat" w:cs="GHEA Grapalat"/>
          <w:sz w:val="20"/>
          <w:szCs w:val="20"/>
          <w:lang w:val="hy-AM"/>
        </w:rPr>
        <w:t xml:space="preserve"> երբ Ընկերության հաշվի միջոցները չեն բավարարում</w:t>
      </w:r>
      <w:r>
        <w:rPr>
          <w:rFonts w:ascii="GHEA Grapalat" w:hAnsi="GHEA Grapalat" w:cs="GHEA Grapalat"/>
          <w:sz w:val="20"/>
          <w:szCs w:val="20"/>
        </w:rPr>
        <w:t>՝Վճարողբանկըվճարմանպահանջագիրըստանալուցհետո՝</w:t>
      </w:r>
      <w:r>
        <w:rPr>
          <w:rFonts w:ascii="GHEA Grapalat" w:hAnsi="GHEA Grapalat" w:cs="GHEA Grapalat"/>
          <w:sz w:val="20"/>
          <w:szCs w:val="20"/>
          <w:lang w:val="pt-BR"/>
        </w:rPr>
        <w:t xml:space="preserve"> 2 (</w:t>
      </w:r>
      <w:r>
        <w:rPr>
          <w:rFonts w:ascii="GHEA Grapalat" w:hAnsi="GHEA Grapalat" w:cs="GHEA Grapalat"/>
          <w:sz w:val="20"/>
          <w:szCs w:val="20"/>
        </w:rPr>
        <w:t>երկու</w:t>
      </w:r>
      <w:r>
        <w:rPr>
          <w:rFonts w:ascii="GHEA Grapalat" w:hAnsi="GHEA Grapalat" w:cs="GHEA Grapalat"/>
          <w:sz w:val="20"/>
          <w:szCs w:val="20"/>
          <w:lang w:val="pt-BR"/>
        </w:rPr>
        <w:t xml:space="preserve">) </w:t>
      </w:r>
      <w:r>
        <w:rPr>
          <w:rFonts w:ascii="GHEA Grapalat" w:hAnsi="GHEA Grapalat" w:cs="GHEA Grapalat"/>
          <w:sz w:val="20"/>
          <w:szCs w:val="20"/>
        </w:rPr>
        <w:t>աշխատանքայինօրվաընթացքումպետքէտեղեկացնիՊատվիրատուին՝գրավորձևով</w:t>
      </w:r>
      <w:r>
        <w:rPr>
          <w:rFonts w:ascii="GHEA Grapalat" w:hAnsi="GHEA Grapalat" w:cs="GHEA Grapalat"/>
          <w:sz w:val="20"/>
          <w:szCs w:val="20"/>
          <w:lang w:val="pt-BR"/>
        </w:rPr>
        <w:t>:</w:t>
      </w:r>
    </w:p>
    <w:p w:rsidR="006E5207" w:rsidRDefault="006E5207" w:rsidP="006E5207">
      <w:pPr>
        <w:numPr>
          <w:ilvl w:val="1"/>
          <w:numId w:val="14"/>
        </w:numPr>
        <w:ind w:left="0" w:firstLine="426"/>
        <w:jc w:val="both"/>
        <w:rPr>
          <w:rFonts w:ascii="GHEA Grapalat" w:hAnsi="GHEA Grapalat" w:cs="GHEA Grapalat"/>
          <w:sz w:val="20"/>
          <w:szCs w:val="20"/>
          <w:lang w:val="pt-BR"/>
        </w:rPr>
      </w:pPr>
      <w:r>
        <w:rPr>
          <w:rFonts w:ascii="GHEA Grapalat" w:hAnsi="GHEA Grapalat" w:cs="GHEA Grapalat"/>
          <w:sz w:val="20"/>
          <w:szCs w:val="20"/>
          <w:lang w:val="pt-BR"/>
        </w:rPr>
        <w:t xml:space="preserve"> Սույն համաձայնագիրը և կից </w:t>
      </w:r>
      <w:r>
        <w:rPr>
          <w:rFonts w:ascii="GHEA Grapalat" w:hAnsi="GHEA Grapalat" w:cs="GHEA Grapalat"/>
          <w:sz w:val="20"/>
          <w:szCs w:val="20"/>
          <w:lang w:val="hy-AM"/>
        </w:rPr>
        <w:t>Պ</w:t>
      </w:r>
      <w:r>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6E5207" w:rsidRDefault="006E5207" w:rsidP="006E5207">
      <w:pPr>
        <w:jc w:val="both"/>
        <w:rPr>
          <w:rFonts w:ascii="GHEA Grapalat" w:hAnsi="GHEA Grapalat" w:cs="GHEA Grapalat"/>
          <w:sz w:val="20"/>
          <w:szCs w:val="20"/>
          <w:lang w:val="hy-AM"/>
        </w:rPr>
      </w:pPr>
    </w:p>
    <w:p w:rsidR="006E5207" w:rsidRDefault="006E5207" w:rsidP="006E5207">
      <w:pPr>
        <w:numPr>
          <w:ilvl w:val="0"/>
          <w:numId w:val="10"/>
        </w:numPr>
        <w:jc w:val="center"/>
        <w:rPr>
          <w:rFonts w:ascii="GHEA Grapalat" w:hAnsi="GHEA Grapalat" w:cs="GHEA Grapalat"/>
          <w:b/>
          <w:bCs/>
          <w:sz w:val="20"/>
          <w:szCs w:val="20"/>
        </w:rPr>
      </w:pPr>
      <w:r>
        <w:rPr>
          <w:rFonts w:ascii="GHEA Grapalat" w:hAnsi="GHEA Grapalat" w:cs="GHEA Grapalat"/>
          <w:b/>
          <w:bCs/>
          <w:sz w:val="20"/>
          <w:szCs w:val="20"/>
        </w:rPr>
        <w:t>Այլ պայմաններ</w:t>
      </w:r>
    </w:p>
    <w:p w:rsidR="006E5207" w:rsidRDefault="006E5207" w:rsidP="006E5207">
      <w:pPr>
        <w:ind w:firstLine="567"/>
        <w:jc w:val="both"/>
        <w:rPr>
          <w:rFonts w:ascii="GHEA Grapalat" w:hAnsi="GHEA Grapalat" w:cs="GHEA Grapalat"/>
          <w:sz w:val="20"/>
          <w:szCs w:val="20"/>
        </w:rPr>
      </w:pPr>
      <w:r>
        <w:rPr>
          <w:rFonts w:ascii="GHEA Grapalat" w:hAnsi="GHEA Grapalat" w:cs="GHEA Grapalat"/>
          <w:sz w:val="20"/>
          <w:szCs w:val="20"/>
        </w:rPr>
        <w:t>2.1 Սույն համաձայնագիրը</w:t>
      </w:r>
      <w:r>
        <w:rPr>
          <w:rFonts w:ascii="GHEA Grapalat" w:hAnsi="GHEA Grapalat" w:cs="GHEA Grapalat"/>
          <w:sz w:val="20"/>
          <w:szCs w:val="20"/>
          <w:lang w:val="hy-AM"/>
        </w:rPr>
        <w:t xml:space="preserve"> և Պահանջագիրը անհետկանչելի են,</w:t>
      </w:r>
      <w:r>
        <w:rPr>
          <w:rFonts w:ascii="GHEA Grapalat" w:hAnsi="GHEA Grapalat" w:cs="GHEA Grapalat"/>
          <w:sz w:val="20"/>
          <w:szCs w:val="20"/>
        </w:rPr>
        <w:t xml:space="preserve"> ուժի մեջ </w:t>
      </w:r>
      <w:r>
        <w:rPr>
          <w:rFonts w:ascii="GHEA Grapalat" w:hAnsi="GHEA Grapalat" w:cs="GHEA Grapalat"/>
          <w:sz w:val="20"/>
          <w:szCs w:val="20"/>
          <w:lang w:val="hy-AM"/>
        </w:rPr>
        <w:t>են</w:t>
      </w:r>
      <w:r>
        <w:rPr>
          <w:rFonts w:ascii="GHEA Grapalat" w:hAnsi="GHEA Grapalat" w:cs="GHEA Grapalat"/>
          <w:sz w:val="20"/>
          <w:szCs w:val="20"/>
        </w:rPr>
        <w:t xml:space="preserve"> մտնում Ընկերության կողմից վավերացման պահից և ուժի մեջ</w:t>
      </w:r>
      <w:r>
        <w:rPr>
          <w:rFonts w:ascii="GHEA Grapalat" w:hAnsi="GHEA Grapalat" w:cs="GHEA Grapalat"/>
          <w:sz w:val="20"/>
          <w:szCs w:val="20"/>
          <w:lang w:val="hy-AM"/>
        </w:rPr>
        <w:t xml:space="preserve"> են մինչև </w:t>
      </w:r>
      <w:r>
        <w:rPr>
          <w:rFonts w:ascii="GHEA Grapalat" w:hAnsi="GHEA Grapalat" w:cs="GHEA Grapalat"/>
          <w:sz w:val="20"/>
          <w:szCs w:val="20"/>
        </w:rPr>
        <w:t xml:space="preserve">Ընկերության կողմից կնքվելիք պայմանագրով </w:t>
      </w:r>
      <w:r>
        <w:rPr>
          <w:rFonts w:ascii="GHEA Grapalat" w:hAnsi="GHEA Grapalat" w:cs="GHEA Grapalat"/>
          <w:sz w:val="20"/>
          <w:szCs w:val="20"/>
        </w:rPr>
        <w:lastRenderedPageBreak/>
        <w:t>ստանձնվող պարտավորությունների ամբողջական կատարման վերջին օրվան հաջորդող քսաներորդ աշխատանքային օրը ներառյալ:</w:t>
      </w:r>
    </w:p>
    <w:p w:rsidR="006E5207" w:rsidRDefault="006E5207" w:rsidP="006E5207">
      <w:pPr>
        <w:ind w:firstLine="567"/>
        <w:jc w:val="both"/>
        <w:rPr>
          <w:rFonts w:ascii="GHEA Grapalat" w:hAnsi="GHEA Grapalat" w:cs="GHEA Grapalat"/>
          <w:sz w:val="20"/>
          <w:szCs w:val="20"/>
          <w:lang w:val="hy-AM"/>
        </w:rPr>
      </w:pPr>
      <w:r>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6E5207" w:rsidRDefault="006E5207" w:rsidP="006E5207">
      <w:pPr>
        <w:ind w:firstLine="567"/>
        <w:jc w:val="both"/>
        <w:rPr>
          <w:rFonts w:ascii="GHEA Grapalat" w:hAnsi="GHEA Grapalat" w:cs="GHEA Grapalat"/>
          <w:sz w:val="20"/>
          <w:szCs w:val="20"/>
          <w:lang w:val="hy-AM"/>
        </w:rPr>
      </w:pPr>
      <w:r>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6E5207" w:rsidRDefault="006E5207" w:rsidP="006E5207">
      <w:pPr>
        <w:ind w:firstLine="567"/>
        <w:jc w:val="both"/>
        <w:rPr>
          <w:rFonts w:ascii="GHEA Grapalat" w:hAnsi="GHEA Grapalat" w:cs="GHEA Grapalat"/>
          <w:sz w:val="20"/>
          <w:szCs w:val="20"/>
          <w:lang w:val="hy-AM"/>
        </w:rPr>
      </w:pPr>
      <w:r>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E5207" w:rsidRDefault="006E5207" w:rsidP="006E5207">
      <w:pPr>
        <w:ind w:firstLine="567"/>
        <w:jc w:val="both"/>
        <w:rPr>
          <w:rFonts w:ascii="GHEA Grapalat" w:hAnsi="GHEA Grapalat" w:cs="GHEA Grapalat"/>
          <w:sz w:val="20"/>
          <w:szCs w:val="20"/>
          <w:lang w:val="hy-AM"/>
        </w:rPr>
      </w:pPr>
      <w:r>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E5207" w:rsidRDefault="006E5207" w:rsidP="006E5207">
      <w:pPr>
        <w:ind w:firstLine="567"/>
        <w:jc w:val="both"/>
        <w:rPr>
          <w:rFonts w:ascii="GHEA Grapalat" w:hAnsi="GHEA Grapalat" w:cs="GHEA Grapalat"/>
          <w:sz w:val="20"/>
          <w:szCs w:val="20"/>
          <w:lang w:val="hy-AM"/>
        </w:rPr>
      </w:pPr>
    </w:p>
    <w:p w:rsidR="006E5207" w:rsidRDefault="006E5207" w:rsidP="006E5207">
      <w:pPr>
        <w:ind w:firstLine="567"/>
        <w:jc w:val="center"/>
        <w:rPr>
          <w:rFonts w:ascii="GHEA Grapalat" w:hAnsi="GHEA Grapalat" w:cs="GHEA Grapalat"/>
          <w:sz w:val="20"/>
          <w:szCs w:val="20"/>
          <w:lang w:val="hy-AM"/>
        </w:rPr>
      </w:pPr>
      <w:r>
        <w:rPr>
          <w:rFonts w:ascii="GHEA Grapalat" w:hAnsi="GHEA Grapalat" w:cs="GHEA Grapalat"/>
          <w:b/>
          <w:sz w:val="20"/>
          <w:szCs w:val="20"/>
          <w:lang w:val="hy-AM"/>
        </w:rPr>
        <w:t>3. Ընկերության հասցեն, բանկային վավերապայմանները`</w:t>
      </w:r>
    </w:p>
    <w:p w:rsidR="006E5207" w:rsidRDefault="006E5207" w:rsidP="006E5207">
      <w:pPr>
        <w:jc w:val="both"/>
        <w:rPr>
          <w:rFonts w:ascii="GHEA Grapalat" w:hAnsi="GHEA Grapalat" w:cs="GHEA Grapalat"/>
          <w:sz w:val="20"/>
          <w:szCs w:val="20"/>
          <w:u w:val="single"/>
          <w:lang w:val="hy-AM"/>
        </w:rPr>
      </w:pP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p>
    <w:p w:rsidR="006E5207" w:rsidRDefault="006E5207" w:rsidP="006E5207">
      <w:pPr>
        <w:jc w:val="both"/>
        <w:rPr>
          <w:rFonts w:ascii="GHEA Grapalat" w:hAnsi="GHEA Grapalat"/>
          <w:sz w:val="20"/>
          <w:szCs w:val="20"/>
          <w:vertAlign w:val="superscript"/>
          <w:lang w:val="hy-AM"/>
        </w:rPr>
      </w:pPr>
      <w:r>
        <w:rPr>
          <w:rFonts w:ascii="GHEA Grapalat" w:hAnsi="GHEA Grapalat"/>
          <w:sz w:val="20"/>
          <w:szCs w:val="20"/>
          <w:vertAlign w:val="superscript"/>
          <w:lang w:val="hy-AM"/>
        </w:rPr>
        <w:t xml:space="preserve">                               ընկերության անվանումը</w:t>
      </w:r>
    </w:p>
    <w:p w:rsidR="006E5207" w:rsidRDefault="006E5207" w:rsidP="006E5207">
      <w:pPr>
        <w:jc w:val="both"/>
        <w:rPr>
          <w:rFonts w:ascii="GHEA Grapalat" w:hAnsi="GHEA Grapalat"/>
          <w:sz w:val="20"/>
          <w:szCs w:val="20"/>
          <w:u w:val="single"/>
          <w:vertAlign w:val="superscript"/>
          <w:lang w:val="hy-AM"/>
        </w:rPr>
      </w:pP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p>
    <w:p w:rsidR="006E5207" w:rsidRDefault="006E5207" w:rsidP="006E5207">
      <w:pPr>
        <w:jc w:val="both"/>
        <w:rPr>
          <w:rFonts w:ascii="GHEA Grapalat" w:hAnsi="GHEA Grapalat"/>
          <w:sz w:val="20"/>
          <w:szCs w:val="20"/>
          <w:vertAlign w:val="superscript"/>
          <w:lang w:val="hy-AM"/>
        </w:rPr>
      </w:pPr>
      <w:r>
        <w:rPr>
          <w:rFonts w:ascii="GHEA Grapalat" w:hAnsi="GHEA Grapalat"/>
          <w:sz w:val="20"/>
          <w:szCs w:val="20"/>
          <w:vertAlign w:val="superscript"/>
          <w:lang w:val="hy-AM"/>
        </w:rPr>
        <w:t xml:space="preserve">                              ընկերության հասցեն</w:t>
      </w:r>
    </w:p>
    <w:p w:rsidR="006E5207" w:rsidRDefault="006E5207" w:rsidP="006E5207">
      <w:pPr>
        <w:jc w:val="both"/>
        <w:rPr>
          <w:rFonts w:ascii="GHEA Grapalat" w:hAnsi="GHEA Grapalat"/>
          <w:sz w:val="20"/>
          <w:szCs w:val="20"/>
          <w:u w:val="single"/>
          <w:vertAlign w:val="superscript"/>
          <w:lang w:val="hy-AM"/>
        </w:rPr>
      </w:pP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p>
    <w:p w:rsidR="006E5207" w:rsidRDefault="006E5207" w:rsidP="006E5207">
      <w:pPr>
        <w:jc w:val="both"/>
        <w:rPr>
          <w:rFonts w:ascii="GHEA Grapalat" w:hAnsi="GHEA Grapalat"/>
          <w:sz w:val="20"/>
          <w:szCs w:val="20"/>
          <w:vertAlign w:val="superscript"/>
          <w:lang w:val="hy-AM"/>
        </w:rPr>
      </w:pPr>
      <w:r>
        <w:rPr>
          <w:rFonts w:ascii="GHEA Grapalat" w:hAnsi="GHEA Grapalat"/>
          <w:sz w:val="20"/>
          <w:szCs w:val="20"/>
          <w:vertAlign w:val="superscript"/>
          <w:lang w:val="hy-AM"/>
        </w:rPr>
        <w:t xml:space="preserve">              ընկերությանը սպասարկող բանկի անվանումը</w:t>
      </w:r>
    </w:p>
    <w:p w:rsidR="006E5207" w:rsidRDefault="006E5207" w:rsidP="006E5207">
      <w:pPr>
        <w:jc w:val="both"/>
        <w:rPr>
          <w:rFonts w:ascii="GHEA Grapalat" w:hAnsi="GHEA Grapalat"/>
          <w:sz w:val="20"/>
          <w:szCs w:val="20"/>
          <w:vertAlign w:val="superscript"/>
          <w:lang w:val="hy-AM"/>
        </w:rPr>
      </w:pP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p>
    <w:p w:rsidR="006E5207" w:rsidRDefault="006E5207" w:rsidP="006E5207">
      <w:pPr>
        <w:jc w:val="both"/>
        <w:rPr>
          <w:rFonts w:ascii="GHEA Grapalat" w:hAnsi="GHEA Grapalat"/>
          <w:sz w:val="20"/>
          <w:szCs w:val="20"/>
          <w:vertAlign w:val="superscript"/>
          <w:lang w:val="hy-AM"/>
        </w:rPr>
      </w:pPr>
      <w:r>
        <w:rPr>
          <w:rFonts w:ascii="GHEA Grapalat" w:hAnsi="GHEA Grapalat"/>
          <w:sz w:val="20"/>
          <w:szCs w:val="20"/>
          <w:vertAlign w:val="superscript"/>
          <w:lang w:val="hy-AM"/>
        </w:rPr>
        <w:t xml:space="preserve">                   ընկերության բանկային հաշվեհամարը</w:t>
      </w:r>
    </w:p>
    <w:p w:rsidR="006E5207" w:rsidRDefault="006E5207" w:rsidP="006E5207">
      <w:pPr>
        <w:jc w:val="both"/>
        <w:rPr>
          <w:rFonts w:ascii="GHEA Grapalat" w:hAnsi="GHEA Grapalat"/>
          <w:sz w:val="20"/>
          <w:szCs w:val="20"/>
          <w:vertAlign w:val="superscript"/>
          <w:lang w:val="hy-AM"/>
        </w:rPr>
      </w:pP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p>
    <w:p w:rsidR="006E5207" w:rsidRDefault="006E5207" w:rsidP="006E5207">
      <w:pPr>
        <w:jc w:val="both"/>
        <w:rPr>
          <w:rFonts w:ascii="GHEA Grapalat" w:hAnsi="GHEA Grapalat"/>
          <w:sz w:val="20"/>
          <w:szCs w:val="20"/>
          <w:vertAlign w:val="superscript"/>
          <w:lang w:val="hy-AM"/>
        </w:rPr>
      </w:pPr>
      <w:r>
        <w:rPr>
          <w:rFonts w:ascii="GHEA Grapalat" w:hAnsi="GHEA Grapalat"/>
          <w:sz w:val="20"/>
          <w:szCs w:val="20"/>
          <w:vertAlign w:val="superscript"/>
          <w:lang w:val="hy-AM"/>
        </w:rPr>
        <w:t xml:space="preserve">            ընկերության հարկ վճարողի հաշվառման համարը</w:t>
      </w:r>
    </w:p>
    <w:p w:rsidR="006E5207" w:rsidRDefault="006E5207" w:rsidP="006E5207">
      <w:pPr>
        <w:jc w:val="both"/>
        <w:rPr>
          <w:rFonts w:ascii="GHEA Grapalat" w:hAnsi="GHEA Grapalat"/>
          <w:sz w:val="20"/>
          <w:szCs w:val="20"/>
          <w:u w:val="single"/>
          <w:vertAlign w:val="superscript"/>
          <w:lang w:val="hy-AM"/>
        </w:rPr>
      </w:pP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p>
    <w:p w:rsidR="006E5207" w:rsidRDefault="006E5207" w:rsidP="006E5207">
      <w:pPr>
        <w:jc w:val="both"/>
        <w:rPr>
          <w:rFonts w:ascii="GHEA Grapalat" w:hAnsi="GHEA Grapalat"/>
          <w:sz w:val="20"/>
          <w:szCs w:val="20"/>
          <w:vertAlign w:val="superscript"/>
          <w:lang w:val="hy-AM"/>
        </w:rPr>
      </w:pPr>
      <w:r>
        <w:rPr>
          <w:rFonts w:ascii="GHEA Grapalat" w:hAnsi="GHEA Grapalat"/>
          <w:sz w:val="20"/>
          <w:szCs w:val="20"/>
          <w:vertAlign w:val="superscript"/>
          <w:lang w:val="hy-AM"/>
        </w:rPr>
        <w:t xml:space="preserve">       ընկերության տնօրենի անունը, ազգանունը և ստորագրությունը</w:t>
      </w:r>
    </w:p>
    <w:p w:rsidR="006E5207" w:rsidRDefault="006E5207" w:rsidP="006E5207">
      <w:pPr>
        <w:jc w:val="both"/>
        <w:rPr>
          <w:rFonts w:ascii="GHEA Grapalat" w:hAnsi="GHEA Grapalat"/>
          <w:sz w:val="20"/>
          <w:szCs w:val="20"/>
          <w:lang w:val="hy-AM"/>
        </w:rPr>
      </w:pPr>
      <w:r>
        <w:rPr>
          <w:rFonts w:ascii="GHEA Grapalat" w:hAnsi="GHEA Grapalat"/>
          <w:sz w:val="20"/>
          <w:szCs w:val="20"/>
          <w:lang w:val="hy-AM"/>
        </w:rPr>
        <w:t>Կ.Տ</w:t>
      </w:r>
    </w:p>
    <w:p w:rsidR="006E5207" w:rsidRDefault="006E5207" w:rsidP="006E5207">
      <w:pPr>
        <w:jc w:val="both"/>
        <w:rPr>
          <w:rFonts w:ascii="GHEA Grapalat" w:hAnsi="GHEA Grapalat"/>
          <w:sz w:val="20"/>
          <w:szCs w:val="20"/>
          <w:lang w:val="hy-AM"/>
        </w:rPr>
      </w:pPr>
    </w:p>
    <w:p w:rsidR="006E5207" w:rsidRDefault="006E5207" w:rsidP="006E5207">
      <w:pPr>
        <w:jc w:val="both"/>
        <w:rPr>
          <w:rFonts w:ascii="GHEA Grapalat" w:hAnsi="GHEA Grapalat"/>
          <w:sz w:val="20"/>
          <w:szCs w:val="20"/>
          <w:lang w:val="hy-AM"/>
        </w:rPr>
      </w:pPr>
      <w:r>
        <w:rPr>
          <w:rFonts w:ascii="GHEA Grapalat" w:hAnsi="GHEA Grapalat"/>
          <w:sz w:val="20"/>
          <w:szCs w:val="20"/>
          <w:lang w:val="hy-AM"/>
        </w:rPr>
        <w:t>Օր/ամիս/տարի</w:t>
      </w:r>
    </w:p>
    <w:p w:rsidR="006E5207" w:rsidRDefault="006E5207" w:rsidP="006E5207">
      <w:pPr>
        <w:jc w:val="center"/>
        <w:rPr>
          <w:rFonts w:ascii="GHEA Grapalat" w:hAnsi="GHEA Grapalat" w:cs="GHEA Grapalat"/>
          <w:sz w:val="20"/>
          <w:szCs w:val="20"/>
          <w:lang w:val="hy-AM"/>
        </w:rPr>
      </w:pPr>
    </w:p>
    <w:p w:rsidR="006E5207" w:rsidRDefault="006E5207" w:rsidP="006E5207">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Pr>
          <w:rFonts w:ascii="GHEA Grapalat" w:hAnsi="GHEA Grapalat" w:cs="Sylfaen"/>
          <w:i/>
          <w:sz w:val="20"/>
          <w:szCs w:val="20"/>
          <w:lang w:val="hy-AM"/>
        </w:rPr>
        <w:t xml:space="preserve">* </w:t>
      </w:r>
      <w:r>
        <w:rPr>
          <w:rFonts w:ascii="GHEA Grapalat" w:hAnsi="GHEA Grapalat"/>
          <w:i/>
          <w:sz w:val="20"/>
          <w:szCs w:val="20"/>
          <w:lang w:val="hy-AM"/>
        </w:rPr>
        <w:t>լրացվում է հանձնաժողովի քարտուղարի կողմից` մինչև հրավերը տեղեկագրում հրապարակելը:</w:t>
      </w:r>
    </w:p>
    <w:p w:rsidR="006E5207" w:rsidRDefault="006E5207" w:rsidP="006E5207">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6E5207" w:rsidRDefault="006E5207" w:rsidP="006E5207">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6E5207" w:rsidRDefault="006E5207" w:rsidP="006E5207">
      <w:pPr>
        <w:pStyle w:val="BodyTextIndent3"/>
        <w:spacing w:line="240" w:lineRule="auto"/>
        <w:jc w:val="right"/>
        <w:rPr>
          <w:rFonts w:ascii="GHEA Grapalat" w:hAnsi="GHEA Grapalat"/>
          <w:b/>
          <w:lang w:val="hy-AM"/>
        </w:rPr>
      </w:pPr>
      <w:r>
        <w:rPr>
          <w:rFonts w:ascii="GHEA Grapalat" w:hAnsi="GHEA Grapalat"/>
          <w:b/>
          <w:lang w:val="hy-AM"/>
        </w:rPr>
        <w:br w:type="page"/>
      </w:r>
    </w:p>
    <w:tbl>
      <w:tblPr>
        <w:tblpPr w:leftFromText="180" w:rightFromText="180" w:vertAnchor="page" w:horzAnchor="margin" w:tblpXSpec="center" w:tblpY="1003"/>
        <w:tblW w:w="10980" w:type="dxa"/>
        <w:tblLook w:val="04A0"/>
      </w:tblPr>
      <w:tblGrid>
        <w:gridCol w:w="5616"/>
        <w:gridCol w:w="5364"/>
      </w:tblGrid>
      <w:tr w:rsidR="006E5207" w:rsidTr="006E520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E5207" w:rsidRDefault="006E5207">
            <w:pPr>
              <w:rPr>
                <w:rFonts w:ascii="GHEA Grapalat" w:hAnsi="GHEA Grapalat" w:cs="Sylfaen"/>
                <w:b/>
                <w:bCs/>
                <w:sz w:val="20"/>
                <w:szCs w:val="20"/>
                <w:lang w:val="hy-AM"/>
              </w:rPr>
            </w:pPr>
            <w:r>
              <w:rPr>
                <w:rFonts w:ascii="GHEA Grapalat" w:hAnsi="GHEA Grapalat" w:cs="Sylfaen"/>
                <w:sz w:val="20"/>
                <w:szCs w:val="20"/>
              </w:rPr>
              <w:lastRenderedPageBreak/>
              <w:t xml:space="preserve">1.                                                              </w:t>
            </w:r>
            <w:r>
              <w:rPr>
                <w:rFonts w:ascii="GHEA Grapalat" w:hAnsi="GHEA Grapalat" w:cs="Sylfaen"/>
                <w:b/>
                <w:bCs/>
                <w:sz w:val="20"/>
                <w:szCs w:val="20"/>
              </w:rPr>
              <w:t xml:space="preserve">ՎՃԱՐՄԱՆՊԱՀԱՆՋԱԳԻՐ* </w:t>
            </w:r>
          </w:p>
          <w:p w:rsidR="006E5207" w:rsidRDefault="006E5207">
            <w:pPr>
              <w:jc w:val="center"/>
              <w:rPr>
                <w:rFonts w:ascii="GHEA Grapalat" w:hAnsi="GHEA Grapalat" w:cs="Arial"/>
                <w:bCs/>
                <w:i/>
                <w:sz w:val="20"/>
                <w:szCs w:val="20"/>
              </w:rPr>
            </w:pPr>
          </w:p>
        </w:tc>
      </w:tr>
      <w:tr w:rsidR="006E5207" w:rsidTr="006E520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Default="006E5207">
            <w:pPr>
              <w:rPr>
                <w:rFonts w:ascii="GHEA Grapalat" w:hAnsi="GHEA Grapalat" w:cs="Sylfaen"/>
                <w:sz w:val="20"/>
                <w:szCs w:val="20"/>
                <w:lang w:val="hy-AM"/>
              </w:rPr>
            </w:pPr>
            <w:r>
              <w:rPr>
                <w:rFonts w:ascii="GHEA Grapalat" w:hAnsi="GHEA Grapalat" w:cs="Sylfaen"/>
                <w:sz w:val="20"/>
                <w:szCs w:val="20"/>
                <w:lang w:val="hy-AM"/>
              </w:rPr>
              <w:t>2</w:t>
            </w:r>
            <w:r>
              <w:rPr>
                <w:rFonts w:ascii="GHEA Grapalat" w:hAnsi="GHEA Grapalat" w:cs="Sylfaen"/>
                <w:sz w:val="20"/>
                <w:szCs w:val="20"/>
              </w:rPr>
              <w:t>.</w:t>
            </w:r>
            <w:r>
              <w:rPr>
                <w:rFonts w:ascii="GHEA Grapalat" w:hAnsi="GHEA Grapalat" w:cs="Sylfaen"/>
                <w:sz w:val="20"/>
                <w:szCs w:val="20"/>
                <w:lang w:val="hy-AM"/>
              </w:rPr>
              <w:t xml:space="preserve"> Թիվ </w:t>
            </w:r>
          </w:p>
        </w:tc>
      </w:tr>
      <w:tr w:rsidR="006E5207" w:rsidTr="006E5207">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Default="006E5207">
            <w:pPr>
              <w:rPr>
                <w:rFonts w:ascii="GHEA Grapalat" w:hAnsi="GHEA Grapalat" w:cs="Sylfaen"/>
                <w:sz w:val="20"/>
                <w:szCs w:val="20"/>
              </w:rPr>
            </w:pPr>
            <w:r>
              <w:rPr>
                <w:rFonts w:ascii="GHEA Grapalat" w:hAnsi="GHEA Grapalat" w:cs="Sylfaen"/>
                <w:sz w:val="20"/>
                <w:szCs w:val="20"/>
                <w:lang w:val="hy-AM"/>
              </w:rPr>
              <w:t>3</w:t>
            </w:r>
            <w:r>
              <w:rPr>
                <w:rFonts w:ascii="GHEA Grapalat" w:hAnsi="GHEA Grapalat" w:cs="Sylfaen"/>
                <w:sz w:val="20"/>
                <w:szCs w:val="20"/>
              </w:rPr>
              <w:t>.                                                         Ներկայացմանամսաթիվը</w:t>
            </w:r>
            <w:r>
              <w:rPr>
                <w:rFonts w:ascii="GHEA Grapalat" w:hAnsi="GHEA Grapalat" w:cs="Arial"/>
                <w:sz w:val="20"/>
                <w:szCs w:val="20"/>
              </w:rPr>
              <w:t xml:space="preserve">` </w:t>
            </w:r>
            <w:r>
              <w:rPr>
                <w:rFonts w:ascii="GHEA Grapalat" w:hAnsi="GHEA Grapalat" w:cs="Tahoma"/>
                <w:color w:val="000000"/>
                <w:sz w:val="20"/>
                <w:szCs w:val="20"/>
              </w:rPr>
              <w:t xml:space="preserve">"___" </w:t>
            </w:r>
            <w:r>
              <w:rPr>
                <w:rFonts w:ascii="GHEA Grapalat" w:hAnsi="GHEA Grapalat" w:cs="Sylfaen"/>
                <w:color w:val="000000"/>
                <w:sz w:val="20"/>
                <w:szCs w:val="20"/>
              </w:rPr>
              <w:t xml:space="preserve">___ </w:t>
            </w:r>
            <w:r>
              <w:rPr>
                <w:rFonts w:ascii="GHEA Grapalat" w:hAnsi="GHEA Grapalat" w:cs="Tahoma"/>
                <w:color w:val="000000"/>
                <w:sz w:val="20"/>
                <w:szCs w:val="20"/>
              </w:rPr>
              <w:t>20___</w:t>
            </w:r>
            <w:r>
              <w:rPr>
                <w:rFonts w:ascii="GHEA Grapalat" w:hAnsi="GHEA Grapalat" w:cs="Sylfaen"/>
                <w:color w:val="000000"/>
                <w:sz w:val="20"/>
                <w:szCs w:val="20"/>
              </w:rPr>
              <w:t>թ.</w:t>
            </w:r>
          </w:p>
        </w:tc>
      </w:tr>
      <w:tr w:rsidR="006E5207" w:rsidTr="006E5207">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Pr="00521ECD" w:rsidRDefault="006E5207">
            <w:pPr>
              <w:rPr>
                <w:rFonts w:ascii="GHEA Grapalat" w:hAnsi="GHEA Grapalat" w:cs="Arial"/>
                <w:sz w:val="20"/>
                <w:szCs w:val="20"/>
              </w:rPr>
            </w:pPr>
            <w:r>
              <w:rPr>
                <w:rFonts w:ascii="GHEA Grapalat" w:hAnsi="GHEA Grapalat" w:cs="Sylfaen"/>
                <w:sz w:val="20"/>
                <w:szCs w:val="20"/>
                <w:lang w:val="hy-AM"/>
              </w:rPr>
              <w:t>4</w:t>
            </w:r>
            <w:r w:rsidRPr="00521ECD">
              <w:rPr>
                <w:rFonts w:ascii="GHEA Grapalat" w:hAnsi="GHEA Grapalat" w:cs="Sylfaen"/>
                <w:sz w:val="20"/>
                <w:szCs w:val="20"/>
              </w:rPr>
              <w:t xml:space="preserve">. </w:t>
            </w:r>
            <w:r>
              <w:rPr>
                <w:rFonts w:ascii="GHEA Grapalat" w:hAnsi="GHEA Grapalat" w:cs="Sylfaen"/>
                <w:sz w:val="20"/>
                <w:szCs w:val="20"/>
                <w:lang w:val="hy-AM"/>
              </w:rPr>
              <w:t>Վճարողի անվանումը</w:t>
            </w:r>
            <w:r w:rsidRPr="00521ECD">
              <w:rPr>
                <w:rFonts w:ascii="GHEA Grapalat" w:hAnsi="GHEA Grapalat" w:cs="Sylfaen"/>
                <w:sz w:val="20"/>
                <w:szCs w:val="20"/>
              </w:rPr>
              <w:t>,</w:t>
            </w:r>
            <w:r>
              <w:rPr>
                <w:rFonts w:ascii="GHEA Grapalat" w:hAnsi="GHEA Grapalat" w:cs="Sylfaen"/>
                <w:sz w:val="20"/>
                <w:szCs w:val="20"/>
                <w:lang w:val="hy-AM"/>
              </w:rPr>
              <w:t xml:space="preserve"> կամ անուն ազգանուն </w:t>
            </w:r>
            <w:r w:rsidRPr="00521ECD">
              <w:rPr>
                <w:rFonts w:ascii="GHEA Grapalat" w:hAnsi="GHEA Grapalat" w:cs="Sylfaen"/>
                <w:sz w:val="20"/>
                <w:szCs w:val="20"/>
              </w:rPr>
              <w:t>(</w:t>
            </w:r>
            <w:r>
              <w:rPr>
                <w:rFonts w:ascii="GHEA Grapalat" w:hAnsi="GHEA Grapalat" w:cs="Sylfaen"/>
                <w:sz w:val="20"/>
                <w:szCs w:val="20"/>
              </w:rPr>
              <w:t>Ընկերություն</w:t>
            </w:r>
            <w:r w:rsidRPr="00521ECD">
              <w:rPr>
                <w:rFonts w:ascii="GHEA Grapalat" w:hAnsi="GHEA Grapalat" w:cs="Arial"/>
                <w:sz w:val="20"/>
                <w:szCs w:val="20"/>
              </w:rPr>
              <w:t>`</w:t>
            </w:r>
          </w:p>
        </w:tc>
      </w:tr>
      <w:tr w:rsidR="006E5207" w:rsidTr="006E5207">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Pr="00521ECD" w:rsidRDefault="006E5207">
            <w:pPr>
              <w:rPr>
                <w:rFonts w:ascii="GHEA Grapalat" w:hAnsi="GHEA Grapalat" w:cs="Arial"/>
                <w:sz w:val="20"/>
                <w:szCs w:val="20"/>
              </w:rPr>
            </w:pPr>
            <w:r>
              <w:rPr>
                <w:rFonts w:ascii="GHEA Grapalat" w:hAnsi="GHEA Grapalat" w:cs="Sylfaen"/>
                <w:sz w:val="20"/>
                <w:szCs w:val="20"/>
                <w:lang w:val="hy-AM"/>
              </w:rPr>
              <w:t>5</w:t>
            </w:r>
            <w:r w:rsidRPr="00521ECD">
              <w:rPr>
                <w:rFonts w:ascii="GHEA Grapalat" w:hAnsi="GHEA Grapalat" w:cs="Sylfaen"/>
                <w:sz w:val="20"/>
                <w:szCs w:val="20"/>
              </w:rPr>
              <w:t xml:space="preserve">. </w:t>
            </w:r>
            <w:r>
              <w:rPr>
                <w:rFonts w:ascii="GHEA Grapalat" w:hAnsi="GHEA Grapalat" w:cs="Sylfaen"/>
                <w:sz w:val="20"/>
                <w:szCs w:val="20"/>
              </w:rPr>
              <w:t>Վճարողի</w:t>
            </w:r>
            <w:r>
              <w:rPr>
                <w:rFonts w:ascii="GHEA Grapalat" w:hAnsi="GHEA Grapalat" w:cs="Sylfaen"/>
                <w:sz w:val="20"/>
                <w:szCs w:val="20"/>
                <w:lang w:val="hy-AM"/>
              </w:rPr>
              <w:t xml:space="preserve">ն սպասարկող Ֆինանսական կազմակերպություն </w:t>
            </w:r>
            <w:r w:rsidRPr="00521ECD">
              <w:rPr>
                <w:rFonts w:ascii="GHEA Grapalat" w:hAnsi="GHEA Grapalat" w:cs="Sylfaen"/>
                <w:sz w:val="20"/>
                <w:szCs w:val="20"/>
              </w:rPr>
              <w:t>(</w:t>
            </w:r>
            <w:r>
              <w:rPr>
                <w:rFonts w:ascii="GHEA Grapalat" w:hAnsi="GHEA Grapalat" w:cs="Sylfaen"/>
                <w:sz w:val="20"/>
                <w:szCs w:val="20"/>
              </w:rPr>
              <w:t>բանկ</w:t>
            </w:r>
            <w:r w:rsidRPr="00521ECD">
              <w:rPr>
                <w:rFonts w:ascii="GHEA Grapalat" w:hAnsi="GHEA Grapalat" w:cs="Sylfaen"/>
                <w:sz w:val="20"/>
                <w:szCs w:val="20"/>
              </w:rPr>
              <w:t>)</w:t>
            </w:r>
            <w:r w:rsidRPr="00521ECD">
              <w:rPr>
                <w:rFonts w:ascii="GHEA Grapalat" w:hAnsi="GHEA Grapalat" w:cs="Arial"/>
                <w:sz w:val="20"/>
                <w:szCs w:val="20"/>
              </w:rPr>
              <w:t>`</w:t>
            </w:r>
          </w:p>
        </w:tc>
      </w:tr>
      <w:tr w:rsidR="006E5207" w:rsidTr="006E5207">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Default="006E5207">
            <w:pPr>
              <w:rPr>
                <w:rFonts w:ascii="GHEA Grapalat" w:hAnsi="GHEA Grapalat" w:cs="Arial"/>
                <w:sz w:val="20"/>
                <w:szCs w:val="20"/>
              </w:rPr>
            </w:pPr>
            <w:r>
              <w:rPr>
                <w:rFonts w:ascii="GHEA Grapalat" w:hAnsi="GHEA Grapalat" w:cs="Sylfaen"/>
                <w:sz w:val="20"/>
                <w:szCs w:val="20"/>
                <w:lang w:val="hy-AM"/>
              </w:rPr>
              <w:t>6</w:t>
            </w:r>
            <w:r>
              <w:rPr>
                <w:rFonts w:ascii="GHEA Grapalat" w:hAnsi="GHEA Grapalat" w:cs="Sylfaen"/>
                <w:sz w:val="20"/>
                <w:szCs w:val="20"/>
              </w:rPr>
              <w:t>. Վճարողիհաշվիհամարը</w:t>
            </w:r>
            <w:r>
              <w:rPr>
                <w:rFonts w:ascii="GHEA Grapalat" w:hAnsi="GHEA Grapalat" w:cs="Arial"/>
                <w:sz w:val="20"/>
                <w:szCs w:val="20"/>
              </w:rPr>
              <w:t>`</w:t>
            </w:r>
          </w:p>
        </w:tc>
      </w:tr>
      <w:tr w:rsidR="006E5207" w:rsidTr="006E520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Default="006E5207">
            <w:pPr>
              <w:rPr>
                <w:rFonts w:ascii="GHEA Grapalat" w:hAnsi="GHEA Grapalat" w:cs="Arial"/>
                <w:sz w:val="20"/>
                <w:szCs w:val="20"/>
              </w:rPr>
            </w:pPr>
            <w:r>
              <w:rPr>
                <w:rFonts w:ascii="GHEA Grapalat" w:hAnsi="GHEA Grapalat" w:cs="Sylfaen"/>
                <w:sz w:val="20"/>
                <w:szCs w:val="20"/>
                <w:lang w:val="hy-AM"/>
              </w:rPr>
              <w:t>7</w:t>
            </w:r>
            <w:r>
              <w:rPr>
                <w:rFonts w:ascii="GHEA Grapalat" w:hAnsi="GHEA Grapalat" w:cs="Sylfaen"/>
                <w:sz w:val="20"/>
                <w:szCs w:val="20"/>
              </w:rPr>
              <w:t>. ՎճարողիՀՎՀՀ</w:t>
            </w:r>
            <w:r>
              <w:rPr>
                <w:rFonts w:ascii="GHEA Grapalat" w:hAnsi="GHEA Grapalat" w:cs="Arial"/>
                <w:sz w:val="20"/>
                <w:szCs w:val="20"/>
              </w:rPr>
              <w:t>`</w:t>
            </w:r>
          </w:p>
        </w:tc>
      </w:tr>
      <w:tr w:rsidR="006E5207" w:rsidTr="0069073C">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Default="006E5207">
            <w:pPr>
              <w:rPr>
                <w:rFonts w:ascii="GHEA Grapalat" w:hAnsi="GHEA Grapalat" w:cs="Arial"/>
                <w:sz w:val="20"/>
                <w:szCs w:val="20"/>
              </w:rPr>
            </w:pPr>
            <w:r>
              <w:rPr>
                <w:rFonts w:ascii="GHEA Grapalat" w:hAnsi="GHEA Grapalat" w:cs="Sylfaen"/>
                <w:sz w:val="20"/>
                <w:szCs w:val="20"/>
                <w:lang w:val="hy-AM"/>
              </w:rPr>
              <w:t>8</w:t>
            </w:r>
            <w:r>
              <w:rPr>
                <w:rFonts w:ascii="GHEA Grapalat" w:hAnsi="GHEA Grapalat" w:cs="Sylfaen"/>
                <w:sz w:val="20"/>
                <w:szCs w:val="20"/>
              </w:rPr>
              <w:t>. ՎճարողիՀԾՀ</w:t>
            </w:r>
            <w:r>
              <w:rPr>
                <w:rFonts w:ascii="GHEA Grapalat" w:hAnsi="GHEA Grapalat" w:cs="Arial"/>
                <w:sz w:val="20"/>
                <w:szCs w:val="20"/>
              </w:rPr>
              <w:t>`</w:t>
            </w:r>
          </w:p>
        </w:tc>
      </w:tr>
      <w:tr w:rsidR="00A9664F" w:rsidTr="006E520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A9664F" w:rsidRPr="0069073C" w:rsidRDefault="00A9664F" w:rsidP="00C7197B">
            <w:pPr>
              <w:rPr>
                <w:rFonts w:ascii="GHEA Grapalat" w:hAnsi="GHEA Grapalat" w:cs="Arial"/>
                <w:sz w:val="20"/>
                <w:szCs w:val="20"/>
              </w:rPr>
            </w:pPr>
            <w:r w:rsidRPr="0069073C">
              <w:rPr>
                <w:rFonts w:ascii="GHEA Grapalat" w:hAnsi="GHEA Grapalat" w:cs="Sylfaen"/>
                <w:sz w:val="20"/>
                <w:szCs w:val="20"/>
                <w:lang w:val="hy-AM"/>
              </w:rPr>
              <w:t>9</w:t>
            </w:r>
            <w:r w:rsidRPr="0069073C">
              <w:rPr>
                <w:rFonts w:ascii="GHEA Grapalat" w:hAnsi="GHEA Grapalat" w:cs="Sylfaen"/>
                <w:sz w:val="20"/>
                <w:szCs w:val="20"/>
              </w:rPr>
              <w:t>. Շահառու</w:t>
            </w:r>
            <w:r w:rsidRPr="0069073C">
              <w:rPr>
                <w:rFonts w:ascii="GHEA Grapalat" w:hAnsi="GHEA Grapalat" w:cs="Sylfaen"/>
                <w:sz w:val="20"/>
                <w:szCs w:val="20"/>
                <w:lang w:val="hy-AM"/>
              </w:rPr>
              <w:t>ի  անվանումը</w:t>
            </w:r>
            <w:r w:rsidRPr="0069073C">
              <w:rPr>
                <w:rFonts w:ascii="GHEA Grapalat" w:hAnsi="GHEA Grapalat" w:cs="Sylfaen"/>
                <w:sz w:val="20"/>
                <w:szCs w:val="20"/>
              </w:rPr>
              <w:t>,</w:t>
            </w:r>
            <w:r w:rsidRPr="0069073C">
              <w:rPr>
                <w:rFonts w:ascii="GHEA Grapalat" w:hAnsi="GHEA Grapalat" w:cs="Sylfaen"/>
                <w:sz w:val="20"/>
                <w:szCs w:val="20"/>
                <w:lang w:val="hy-AM"/>
              </w:rPr>
              <w:t xml:space="preserve"> կամ անուն ազգանուն </w:t>
            </w:r>
            <w:r>
              <w:rPr>
                <w:rFonts w:ascii="GHEA Grapalat" w:hAnsi="GHEA Grapalat"/>
                <w:sz w:val="20"/>
                <w:szCs w:val="20"/>
                <w:lang w:val="hy-AM"/>
              </w:rPr>
              <w:t>&lt;&lt; ՀՀ Արարատի  մարզ</w:t>
            </w:r>
            <w:r>
              <w:rPr>
                <w:rFonts w:ascii="GHEA Grapalat" w:hAnsi="GHEA Grapalat"/>
                <w:sz w:val="20"/>
                <w:szCs w:val="20"/>
              </w:rPr>
              <w:t xml:space="preserve"> </w:t>
            </w:r>
            <w:r w:rsidR="00C7197B">
              <w:rPr>
                <w:rFonts w:ascii="GHEA Grapalat" w:hAnsi="GHEA Grapalat"/>
                <w:sz w:val="20"/>
                <w:szCs w:val="20"/>
              </w:rPr>
              <w:t>Զանգակատան</w:t>
            </w:r>
            <w:r>
              <w:rPr>
                <w:rFonts w:ascii="GHEA Grapalat" w:hAnsi="GHEA Grapalat"/>
                <w:sz w:val="20"/>
                <w:szCs w:val="20"/>
              </w:rPr>
              <w:t xml:space="preserve"> մանկապարտեզ</w:t>
            </w:r>
            <w:r w:rsidRPr="0069073C">
              <w:rPr>
                <w:rFonts w:ascii="GHEA Grapalat" w:hAnsi="GHEA Grapalat"/>
                <w:sz w:val="20"/>
                <w:szCs w:val="20"/>
                <w:lang w:val="hy-AM"/>
              </w:rPr>
              <w:t>&gt;&gt;</w:t>
            </w:r>
            <w:r>
              <w:rPr>
                <w:rFonts w:ascii="GHEA Grapalat" w:hAnsi="GHEA Grapalat"/>
                <w:sz w:val="20"/>
                <w:szCs w:val="20"/>
              </w:rPr>
              <w:t>Հ</w:t>
            </w:r>
            <w:r w:rsidRPr="0069073C">
              <w:rPr>
                <w:rFonts w:ascii="GHEA Grapalat" w:hAnsi="GHEA Grapalat"/>
                <w:sz w:val="20"/>
                <w:szCs w:val="20"/>
                <w:lang w:val="hy-AM"/>
              </w:rPr>
              <w:t>ՈԱԿ</w:t>
            </w:r>
          </w:p>
        </w:tc>
      </w:tr>
      <w:tr w:rsidR="00A9664F" w:rsidTr="0069073C">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A9664F" w:rsidRPr="0069073C" w:rsidRDefault="00A9664F" w:rsidP="00A9664F">
            <w:pPr>
              <w:rPr>
                <w:rFonts w:ascii="GHEA Grapalat" w:hAnsi="GHEA Grapalat" w:cs="Sylfaen"/>
                <w:sz w:val="20"/>
                <w:szCs w:val="20"/>
                <w:lang w:val="ru-RU"/>
              </w:rPr>
            </w:pPr>
            <w:r w:rsidRPr="0069073C">
              <w:rPr>
                <w:rFonts w:ascii="GHEA Grapalat" w:hAnsi="GHEA Grapalat" w:cs="Sylfaen"/>
                <w:sz w:val="20"/>
                <w:szCs w:val="20"/>
                <w:lang w:val="ru-RU"/>
              </w:rPr>
              <w:t xml:space="preserve">10. </w:t>
            </w:r>
            <w:r w:rsidRPr="0069073C">
              <w:rPr>
                <w:rFonts w:ascii="GHEA Grapalat" w:hAnsi="GHEA Grapalat" w:cs="Sylfaen"/>
                <w:sz w:val="20"/>
                <w:szCs w:val="20"/>
              </w:rPr>
              <w:t xml:space="preserve"> Շահառուի ՀԾՀ</w:t>
            </w:r>
            <w:r w:rsidRPr="0069073C">
              <w:rPr>
                <w:rFonts w:ascii="GHEA Grapalat" w:hAnsi="GHEA Grapalat" w:cs="Sylfaen"/>
                <w:sz w:val="20"/>
                <w:szCs w:val="20"/>
                <w:lang w:val="ru-RU"/>
              </w:rPr>
              <w:t xml:space="preserve"> (</w:t>
            </w:r>
            <w:r w:rsidRPr="0069073C">
              <w:rPr>
                <w:rFonts w:ascii="GHEA Grapalat" w:hAnsi="GHEA Grapalat" w:cs="Sylfaen"/>
                <w:sz w:val="20"/>
                <w:szCs w:val="20"/>
                <w:lang w:val="hy-AM"/>
              </w:rPr>
              <w:t>չի լրացվում</w:t>
            </w:r>
            <w:r w:rsidRPr="0069073C">
              <w:rPr>
                <w:rFonts w:ascii="GHEA Grapalat" w:hAnsi="GHEA Grapalat" w:cs="Sylfaen"/>
                <w:sz w:val="20"/>
                <w:szCs w:val="20"/>
                <w:lang w:val="ru-RU"/>
              </w:rPr>
              <w:t>)</w:t>
            </w:r>
          </w:p>
        </w:tc>
      </w:tr>
      <w:tr w:rsidR="00A9664F" w:rsidTr="0069073C">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A9664F" w:rsidRPr="0069073C" w:rsidRDefault="00A9664F" w:rsidP="00A9664F">
            <w:pPr>
              <w:rPr>
                <w:rFonts w:ascii="GHEA Grapalat" w:hAnsi="GHEA Grapalat" w:cs="Arial"/>
                <w:sz w:val="20"/>
                <w:szCs w:val="20"/>
              </w:rPr>
            </w:pPr>
            <w:r w:rsidRPr="0069073C">
              <w:rPr>
                <w:rFonts w:ascii="GHEA Grapalat" w:hAnsi="GHEA Grapalat" w:cs="Sylfaen"/>
                <w:sz w:val="20"/>
                <w:szCs w:val="20"/>
                <w:lang w:val="hy-AM"/>
              </w:rPr>
              <w:t>11</w:t>
            </w:r>
            <w:r w:rsidRPr="0069073C">
              <w:rPr>
                <w:rFonts w:ascii="GHEA Grapalat" w:hAnsi="GHEA Grapalat" w:cs="Sylfaen"/>
                <w:sz w:val="20"/>
                <w:szCs w:val="20"/>
              </w:rPr>
              <w:t>. ՇահառուիՀՎՀՀ</w:t>
            </w:r>
            <w:r w:rsidRPr="00A9664F">
              <w:rPr>
                <w:rFonts w:ascii="GHEA Grapalat" w:hAnsi="GHEA Grapalat" w:cs="Arial"/>
                <w:sz w:val="20"/>
                <w:szCs w:val="20"/>
              </w:rPr>
              <w:t xml:space="preserve">` </w:t>
            </w:r>
            <w:r w:rsidRPr="00A9664F">
              <w:rPr>
                <w:rFonts w:ascii="GHEA Grapalat" w:hAnsi="GHEA Grapalat"/>
                <w:sz w:val="20"/>
              </w:rPr>
              <w:t xml:space="preserve"> </w:t>
            </w:r>
            <w:r w:rsidR="00C7197B">
              <w:rPr>
                <w:rFonts w:ascii="GHEA Grapalat" w:hAnsi="GHEA Grapalat" w:cs="Arial"/>
                <w:sz w:val="20"/>
                <w:szCs w:val="20"/>
              </w:rPr>
              <w:t>04113346</w:t>
            </w:r>
          </w:p>
        </w:tc>
      </w:tr>
      <w:tr w:rsidR="00A9664F" w:rsidTr="0069073C">
        <w:trPr>
          <w:trHeight w:val="19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A9664F" w:rsidRPr="0069073C" w:rsidRDefault="00A9664F" w:rsidP="00A9664F">
            <w:pPr>
              <w:rPr>
                <w:rFonts w:ascii="GHEA Grapalat" w:hAnsi="GHEA Grapalat" w:cs="Arial"/>
                <w:sz w:val="20"/>
                <w:szCs w:val="20"/>
              </w:rPr>
            </w:pPr>
            <w:r w:rsidRPr="0069073C">
              <w:rPr>
                <w:rFonts w:ascii="GHEA Grapalat" w:hAnsi="GHEA Grapalat" w:cs="Sylfaen"/>
                <w:sz w:val="20"/>
                <w:szCs w:val="20"/>
              </w:rPr>
              <w:t>1</w:t>
            </w:r>
            <w:r w:rsidRPr="0069073C">
              <w:rPr>
                <w:rFonts w:ascii="GHEA Grapalat" w:hAnsi="GHEA Grapalat" w:cs="Sylfaen"/>
                <w:sz w:val="20"/>
                <w:szCs w:val="20"/>
                <w:lang w:val="hy-AM"/>
              </w:rPr>
              <w:t>2</w:t>
            </w:r>
            <w:r w:rsidRPr="0069073C">
              <w:rPr>
                <w:rFonts w:ascii="GHEA Grapalat" w:hAnsi="GHEA Grapalat" w:cs="Sylfaen"/>
                <w:sz w:val="20"/>
                <w:szCs w:val="20"/>
              </w:rPr>
              <w:t>.Շահառուի</w:t>
            </w:r>
            <w:r w:rsidRPr="0069073C">
              <w:rPr>
                <w:rFonts w:ascii="GHEA Grapalat" w:hAnsi="GHEA Grapalat" w:cs="Sylfaen"/>
                <w:sz w:val="20"/>
                <w:szCs w:val="20"/>
                <w:lang w:val="hy-AM"/>
              </w:rPr>
              <w:t>ն սպասարկող Ֆինանսական կազմակերպություն</w:t>
            </w:r>
            <w:r w:rsidRPr="0069073C">
              <w:rPr>
                <w:rFonts w:ascii="GHEA Grapalat" w:hAnsi="GHEA Grapalat" w:cs="Sylfaen"/>
                <w:sz w:val="20"/>
                <w:szCs w:val="20"/>
              </w:rPr>
              <w:t xml:space="preserve"> (բանկ)</w:t>
            </w:r>
            <w:r w:rsidRPr="0069073C">
              <w:rPr>
                <w:rFonts w:ascii="GHEA Grapalat" w:hAnsi="GHEA Grapalat" w:cs="Arial"/>
                <w:sz w:val="20"/>
                <w:szCs w:val="20"/>
              </w:rPr>
              <w:t>` `</w:t>
            </w:r>
            <w:r w:rsidRPr="0069073C">
              <w:rPr>
                <w:rFonts w:ascii="GHEA Grapalat" w:hAnsi="GHEA Grapalat"/>
                <w:sz w:val="20"/>
                <w:szCs w:val="20"/>
                <w:shd w:val="clear" w:color="auto" w:fill="FFFFFF"/>
              </w:rPr>
              <w:t>«</w:t>
            </w:r>
            <w:r w:rsidR="00C7197B">
              <w:rPr>
                <w:rFonts w:ascii="GHEA Grapalat" w:hAnsi="GHEA Grapalat" w:cs="Arial"/>
                <w:sz w:val="20"/>
                <w:szCs w:val="20"/>
              </w:rPr>
              <w:t xml:space="preserve"> Հայբիզնես բանկ ,,ՓԲԸ</w:t>
            </w:r>
          </w:p>
        </w:tc>
      </w:tr>
      <w:tr w:rsidR="00A9664F" w:rsidTr="0069073C">
        <w:trPr>
          <w:trHeight w:val="127"/>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A9664F" w:rsidRPr="0069073C" w:rsidRDefault="00A9664F" w:rsidP="00A9664F">
            <w:pPr>
              <w:rPr>
                <w:rFonts w:ascii="GHEA Grapalat" w:hAnsi="GHEA Grapalat" w:cs="Arial"/>
                <w:sz w:val="20"/>
                <w:szCs w:val="20"/>
              </w:rPr>
            </w:pPr>
            <w:r w:rsidRPr="0069073C">
              <w:rPr>
                <w:rFonts w:ascii="GHEA Grapalat" w:hAnsi="GHEA Grapalat" w:cs="Sylfaen"/>
                <w:sz w:val="20"/>
                <w:szCs w:val="20"/>
              </w:rPr>
              <w:t>1</w:t>
            </w:r>
            <w:r w:rsidRPr="0069073C">
              <w:rPr>
                <w:rFonts w:ascii="GHEA Grapalat" w:hAnsi="GHEA Grapalat" w:cs="Sylfaen"/>
                <w:sz w:val="20"/>
                <w:szCs w:val="20"/>
                <w:lang w:val="hy-AM"/>
              </w:rPr>
              <w:t>3</w:t>
            </w:r>
            <w:r w:rsidRPr="0069073C">
              <w:rPr>
                <w:rFonts w:ascii="GHEA Grapalat" w:hAnsi="GHEA Grapalat" w:cs="Sylfaen"/>
                <w:sz w:val="20"/>
                <w:szCs w:val="20"/>
              </w:rPr>
              <w:t>.Շահառուիհաշվիհամարը</w:t>
            </w:r>
            <w:r w:rsidRPr="0069073C">
              <w:rPr>
                <w:rFonts w:ascii="GHEA Grapalat" w:hAnsi="GHEA Grapalat" w:cs="Arial"/>
                <w:sz w:val="20"/>
                <w:szCs w:val="20"/>
              </w:rPr>
              <w:t xml:space="preserve"> (</w:t>
            </w:r>
            <w:r w:rsidRPr="0069073C">
              <w:rPr>
                <w:rFonts w:ascii="GHEA Grapalat" w:hAnsi="GHEA Grapalat" w:cs="Sylfaen"/>
                <w:sz w:val="20"/>
                <w:szCs w:val="20"/>
              </w:rPr>
              <w:t>հշ</w:t>
            </w:r>
            <w:r w:rsidRPr="0069073C">
              <w:rPr>
                <w:rFonts w:ascii="GHEA Grapalat" w:hAnsi="GHEA Grapalat" w:cs="Arial"/>
                <w:sz w:val="20"/>
                <w:szCs w:val="20"/>
              </w:rPr>
              <w:t>.N</w:t>
            </w:r>
            <w:r w:rsidRPr="00A9664F">
              <w:rPr>
                <w:rFonts w:ascii="GHEA Grapalat" w:hAnsi="GHEA Grapalat" w:cs="Arial"/>
                <w:sz w:val="20"/>
                <w:szCs w:val="20"/>
              </w:rPr>
              <w:t xml:space="preserve">)  </w:t>
            </w:r>
            <w:r w:rsidR="007A2ADC" w:rsidRPr="002E4AEF">
              <w:rPr>
                <w:rFonts w:ascii="GHEA Grapalat" w:eastAsia="Calibri" w:hAnsi="GHEA Grapalat"/>
                <w:sz w:val="20"/>
                <w:szCs w:val="20"/>
              </w:rPr>
              <w:t>1150007814230100</w:t>
            </w:r>
          </w:p>
        </w:tc>
      </w:tr>
      <w:tr w:rsidR="006E5207" w:rsidTr="0069073C">
        <w:trPr>
          <w:trHeight w:val="117"/>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Default="006E5207">
            <w:pPr>
              <w:rPr>
                <w:rFonts w:ascii="GHEA Grapalat" w:hAnsi="GHEA Grapalat" w:cs="Arial"/>
                <w:sz w:val="20"/>
                <w:szCs w:val="20"/>
              </w:rPr>
            </w:pPr>
            <w:r>
              <w:rPr>
                <w:rFonts w:ascii="GHEA Grapalat" w:hAnsi="GHEA Grapalat" w:cs="Sylfaen"/>
                <w:sz w:val="20"/>
                <w:szCs w:val="20"/>
              </w:rPr>
              <w:t>1</w:t>
            </w:r>
            <w:r>
              <w:rPr>
                <w:rFonts w:ascii="GHEA Grapalat" w:hAnsi="GHEA Grapalat" w:cs="Sylfaen"/>
                <w:sz w:val="20"/>
                <w:szCs w:val="20"/>
                <w:lang w:val="hy-AM"/>
              </w:rPr>
              <w:t>4</w:t>
            </w:r>
            <w:r>
              <w:rPr>
                <w:rFonts w:ascii="GHEA Grapalat" w:hAnsi="GHEA Grapalat" w:cs="Sylfaen"/>
                <w:sz w:val="20"/>
                <w:szCs w:val="20"/>
              </w:rPr>
              <w:t>.Գումարը</w:t>
            </w:r>
            <w:r>
              <w:rPr>
                <w:rFonts w:ascii="GHEA Grapalat" w:hAnsi="GHEA Grapalat" w:cs="Arial"/>
                <w:sz w:val="20"/>
                <w:szCs w:val="20"/>
                <w:lang w:val="ru-RU"/>
              </w:rPr>
              <w:t>(</w:t>
            </w:r>
            <w:r>
              <w:rPr>
                <w:rFonts w:ascii="GHEA Grapalat" w:hAnsi="GHEA Grapalat" w:cs="Sylfaen"/>
                <w:sz w:val="20"/>
                <w:szCs w:val="20"/>
              </w:rPr>
              <w:t>թվերովևբառերով</w:t>
            </w:r>
            <w:r>
              <w:rPr>
                <w:rFonts w:ascii="GHEA Grapalat" w:hAnsi="GHEA Grapalat" w:cs="Sylfaen"/>
                <w:sz w:val="20"/>
                <w:szCs w:val="20"/>
                <w:lang w:val="ru-RU"/>
              </w:rPr>
              <w:t>)</w:t>
            </w:r>
            <w:r>
              <w:rPr>
                <w:rFonts w:ascii="GHEA Grapalat" w:hAnsi="GHEA Grapalat" w:cs="Arial"/>
                <w:sz w:val="20"/>
                <w:szCs w:val="20"/>
              </w:rPr>
              <w:t>`</w:t>
            </w:r>
          </w:p>
        </w:tc>
      </w:tr>
      <w:tr w:rsidR="006E5207" w:rsidTr="006E520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Pr="00521ECD" w:rsidRDefault="006E5207">
            <w:pPr>
              <w:rPr>
                <w:rFonts w:ascii="GHEA Grapalat" w:hAnsi="GHEA Grapalat" w:cs="Sylfaen"/>
                <w:sz w:val="20"/>
                <w:szCs w:val="20"/>
              </w:rPr>
            </w:pPr>
            <w:r w:rsidRPr="00521ECD">
              <w:rPr>
                <w:rFonts w:ascii="GHEA Grapalat" w:hAnsi="GHEA Grapalat" w:cs="Sylfaen"/>
                <w:sz w:val="20"/>
                <w:szCs w:val="20"/>
              </w:rPr>
              <w:t xml:space="preserve">15. </w:t>
            </w:r>
            <w:r>
              <w:rPr>
                <w:rFonts w:ascii="GHEA Grapalat" w:hAnsi="GHEA Grapalat" w:cs="Sylfaen"/>
                <w:sz w:val="20"/>
                <w:szCs w:val="20"/>
                <w:lang w:val="hy-AM"/>
              </w:rPr>
              <w:t xml:space="preserve">Ակցեպտավորված գումարը՝ </w:t>
            </w:r>
            <w:r w:rsidRPr="00521ECD">
              <w:rPr>
                <w:rFonts w:ascii="GHEA Grapalat" w:hAnsi="GHEA Grapalat" w:cs="Sylfaen"/>
                <w:sz w:val="20"/>
                <w:szCs w:val="20"/>
              </w:rPr>
              <w:t xml:space="preserve"> (</w:t>
            </w:r>
            <w:r>
              <w:rPr>
                <w:rFonts w:ascii="GHEA Grapalat" w:hAnsi="GHEA Grapalat" w:cs="Sylfaen"/>
                <w:sz w:val="20"/>
                <w:szCs w:val="20"/>
              </w:rPr>
              <w:t>թվերովևբառերով</w:t>
            </w:r>
            <w:r w:rsidRPr="00521ECD">
              <w:rPr>
                <w:rFonts w:ascii="GHEA Grapalat" w:hAnsi="GHEA Grapalat" w:cs="Sylfaen"/>
                <w:sz w:val="20"/>
                <w:szCs w:val="20"/>
              </w:rPr>
              <w:t>)(</w:t>
            </w:r>
            <w:r>
              <w:rPr>
                <w:rFonts w:ascii="GHEA Grapalat" w:hAnsi="GHEA Grapalat" w:cs="Sylfaen"/>
                <w:sz w:val="20"/>
                <w:szCs w:val="20"/>
                <w:lang w:val="hy-AM"/>
              </w:rPr>
              <w:t>նախատեսված է նշված գումարի մասնակի ակցեպտի համար, որը չի կիրառվում</w:t>
            </w:r>
            <w:r w:rsidRPr="00521ECD">
              <w:rPr>
                <w:rFonts w:ascii="GHEA Grapalat" w:hAnsi="GHEA Grapalat" w:cs="Sylfaen"/>
                <w:sz w:val="20"/>
                <w:szCs w:val="20"/>
              </w:rPr>
              <w:t>)</w:t>
            </w:r>
          </w:p>
        </w:tc>
      </w:tr>
      <w:tr w:rsidR="006E5207" w:rsidTr="0069073C">
        <w:trPr>
          <w:trHeight w:val="99"/>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Default="006E5207">
            <w:pPr>
              <w:rPr>
                <w:rFonts w:ascii="GHEA Grapalat" w:hAnsi="GHEA Grapalat" w:cs="Arial"/>
                <w:sz w:val="20"/>
                <w:szCs w:val="20"/>
              </w:rPr>
            </w:pPr>
            <w:r>
              <w:rPr>
                <w:rFonts w:ascii="GHEA Grapalat" w:hAnsi="GHEA Grapalat" w:cs="Sylfaen"/>
                <w:sz w:val="20"/>
                <w:szCs w:val="20"/>
              </w:rPr>
              <w:t>1</w:t>
            </w:r>
            <w:r>
              <w:rPr>
                <w:rFonts w:ascii="GHEA Grapalat" w:hAnsi="GHEA Grapalat" w:cs="Sylfaen"/>
                <w:sz w:val="20"/>
                <w:szCs w:val="20"/>
                <w:lang w:val="ru-RU"/>
              </w:rPr>
              <w:t>6</w:t>
            </w:r>
            <w:r>
              <w:rPr>
                <w:rFonts w:ascii="GHEA Grapalat" w:hAnsi="GHEA Grapalat" w:cs="Sylfaen"/>
                <w:sz w:val="20"/>
                <w:szCs w:val="20"/>
              </w:rPr>
              <w:t>.Արժույթը</w:t>
            </w:r>
            <w:r>
              <w:rPr>
                <w:rFonts w:ascii="GHEA Grapalat" w:hAnsi="GHEA Grapalat" w:cs="Arial"/>
                <w:sz w:val="20"/>
                <w:szCs w:val="20"/>
              </w:rPr>
              <w:t xml:space="preserve"> (</w:t>
            </w:r>
            <w:r>
              <w:rPr>
                <w:rFonts w:ascii="GHEA Grapalat" w:hAnsi="GHEA Grapalat" w:cs="Sylfaen"/>
                <w:sz w:val="20"/>
                <w:szCs w:val="20"/>
              </w:rPr>
              <w:t>բառերովևկոդով</w:t>
            </w:r>
            <w:r>
              <w:rPr>
                <w:rFonts w:ascii="GHEA Grapalat" w:hAnsi="GHEA Grapalat" w:cs="Arial"/>
                <w:sz w:val="20"/>
                <w:szCs w:val="20"/>
              </w:rPr>
              <w:t>)`</w:t>
            </w:r>
          </w:p>
        </w:tc>
      </w:tr>
      <w:tr w:rsidR="006E5207" w:rsidTr="0069073C">
        <w:trPr>
          <w:trHeight w:val="10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Default="006E5207" w:rsidP="00E013F8">
            <w:pPr>
              <w:rPr>
                <w:rFonts w:ascii="GHEA Grapalat" w:hAnsi="GHEA Grapalat" w:cs="Arial"/>
                <w:sz w:val="20"/>
                <w:szCs w:val="20"/>
                <w:lang w:val="hy-AM"/>
              </w:rPr>
            </w:pPr>
            <w:r w:rsidRPr="00521ECD">
              <w:rPr>
                <w:rFonts w:ascii="GHEA Grapalat" w:hAnsi="GHEA Grapalat" w:cs="Sylfaen"/>
                <w:sz w:val="20"/>
                <w:szCs w:val="20"/>
              </w:rPr>
              <w:t>1</w:t>
            </w:r>
            <w:r>
              <w:rPr>
                <w:rFonts w:ascii="GHEA Grapalat" w:hAnsi="GHEA Grapalat" w:cs="Sylfaen"/>
                <w:sz w:val="20"/>
                <w:szCs w:val="20"/>
                <w:lang w:val="hy-AM"/>
              </w:rPr>
              <w:t>7</w:t>
            </w:r>
            <w:r w:rsidRPr="00521ECD">
              <w:rPr>
                <w:rFonts w:ascii="GHEA Grapalat" w:hAnsi="GHEA Grapalat" w:cs="Sylfaen"/>
                <w:sz w:val="20"/>
                <w:szCs w:val="20"/>
              </w:rPr>
              <w:t>.</w:t>
            </w:r>
            <w:r>
              <w:rPr>
                <w:rFonts w:ascii="GHEA Grapalat" w:hAnsi="GHEA Grapalat" w:cs="Sylfaen"/>
                <w:sz w:val="20"/>
                <w:szCs w:val="20"/>
              </w:rPr>
              <w:t>Գործարքի</w:t>
            </w:r>
            <w:r w:rsidRPr="00521ECD">
              <w:rPr>
                <w:rFonts w:ascii="GHEA Grapalat" w:hAnsi="GHEA Grapalat" w:cs="Arial"/>
                <w:sz w:val="20"/>
                <w:szCs w:val="20"/>
              </w:rPr>
              <w:t xml:space="preserve"> (</w:t>
            </w:r>
            <w:r>
              <w:rPr>
                <w:rFonts w:ascii="GHEA Grapalat" w:hAnsi="GHEA Grapalat" w:cs="Sylfaen"/>
                <w:sz w:val="20"/>
                <w:szCs w:val="20"/>
              </w:rPr>
              <w:t>վճարման</w:t>
            </w:r>
            <w:r w:rsidRPr="00521ECD">
              <w:rPr>
                <w:rFonts w:ascii="GHEA Grapalat" w:hAnsi="GHEA Grapalat" w:cs="Arial"/>
                <w:sz w:val="20"/>
                <w:szCs w:val="20"/>
              </w:rPr>
              <w:t xml:space="preserve">) </w:t>
            </w:r>
            <w:r>
              <w:rPr>
                <w:rFonts w:ascii="GHEA Grapalat" w:hAnsi="GHEA Grapalat" w:cs="Sylfaen"/>
                <w:sz w:val="20"/>
                <w:szCs w:val="20"/>
              </w:rPr>
              <w:t>նպատակը</w:t>
            </w:r>
            <w:r w:rsidRPr="00521ECD">
              <w:rPr>
                <w:rFonts w:ascii="GHEA Grapalat" w:hAnsi="GHEA Grapalat" w:cs="Arial"/>
                <w:sz w:val="20"/>
                <w:szCs w:val="20"/>
              </w:rPr>
              <w:t>`</w:t>
            </w:r>
            <w:r w:rsidRPr="00521ECD">
              <w:rPr>
                <w:rFonts w:ascii="GHEA Grapalat" w:hAnsi="GHEA Grapalat" w:cs="Sylfaen"/>
                <w:bCs/>
                <w:i/>
                <w:sz w:val="20"/>
                <w:szCs w:val="20"/>
              </w:rPr>
              <w:t>(</w:t>
            </w:r>
            <w:r w:rsidR="00E013F8">
              <w:rPr>
                <w:rFonts w:ascii="GHEA Grapalat" w:hAnsi="GHEA Grapalat" w:cs="Sylfaen"/>
                <w:bCs/>
                <w:i/>
                <w:sz w:val="20"/>
                <w:szCs w:val="20"/>
              </w:rPr>
              <w:t xml:space="preserve">Պայմանագրի </w:t>
            </w:r>
            <w:r>
              <w:rPr>
                <w:rFonts w:ascii="GHEA Grapalat" w:hAnsi="GHEA Grapalat" w:cs="Sylfaen"/>
                <w:bCs/>
                <w:i/>
                <w:sz w:val="20"/>
                <w:szCs w:val="20"/>
              </w:rPr>
              <w:t>ապահովմ</w:t>
            </w:r>
            <w:r>
              <w:rPr>
                <w:rFonts w:ascii="GHEA Grapalat" w:hAnsi="GHEA Grapalat" w:cs="Sylfaen"/>
                <w:bCs/>
                <w:i/>
                <w:sz w:val="20"/>
                <w:szCs w:val="20"/>
                <w:lang w:val="hy-AM"/>
              </w:rPr>
              <w:t>ան համար</w:t>
            </w:r>
            <w:r w:rsidRPr="00521ECD">
              <w:rPr>
                <w:rFonts w:ascii="GHEA Grapalat" w:hAnsi="GHEA Grapalat" w:cs="Sylfaen"/>
                <w:bCs/>
                <w:i/>
                <w:sz w:val="20"/>
                <w:szCs w:val="20"/>
              </w:rPr>
              <w:t>)</w:t>
            </w:r>
          </w:p>
        </w:tc>
      </w:tr>
      <w:tr w:rsidR="006E5207" w:rsidTr="006E5207">
        <w:trPr>
          <w:trHeight w:val="424"/>
        </w:trPr>
        <w:tc>
          <w:tcPr>
            <w:tcW w:w="10980" w:type="dxa"/>
            <w:gridSpan w:val="2"/>
            <w:tcBorders>
              <w:top w:val="single" w:sz="4" w:space="0" w:color="auto"/>
              <w:left w:val="single" w:sz="4" w:space="0" w:color="auto"/>
              <w:bottom w:val="nil"/>
              <w:right w:val="single" w:sz="4" w:space="0" w:color="000000"/>
            </w:tcBorders>
            <w:noWrap/>
            <w:vAlign w:val="bottom"/>
          </w:tcPr>
          <w:p w:rsidR="006E5207" w:rsidRPr="0069073C" w:rsidRDefault="006E5207">
            <w:pPr>
              <w:rPr>
                <w:rFonts w:ascii="GHEA Grapalat" w:hAnsi="GHEA Grapalat" w:cs="Arial"/>
                <w:sz w:val="20"/>
                <w:szCs w:val="20"/>
              </w:rPr>
            </w:pPr>
            <w:r w:rsidRPr="00521ECD">
              <w:rPr>
                <w:rFonts w:ascii="GHEA Grapalat" w:hAnsi="GHEA Grapalat" w:cs="Sylfaen"/>
                <w:sz w:val="20"/>
                <w:szCs w:val="20"/>
              </w:rPr>
              <w:t>1</w:t>
            </w:r>
            <w:r>
              <w:rPr>
                <w:rFonts w:ascii="GHEA Grapalat" w:hAnsi="GHEA Grapalat" w:cs="Sylfaen"/>
                <w:sz w:val="20"/>
                <w:szCs w:val="20"/>
                <w:lang w:val="hy-AM"/>
              </w:rPr>
              <w:t>8</w:t>
            </w:r>
            <w:r w:rsidRPr="00521ECD">
              <w:rPr>
                <w:rFonts w:ascii="GHEA Grapalat" w:hAnsi="GHEA Grapalat" w:cs="Sylfaen"/>
                <w:sz w:val="20"/>
                <w:szCs w:val="20"/>
              </w:rPr>
              <w:t xml:space="preserve">. </w:t>
            </w:r>
            <w:r>
              <w:rPr>
                <w:rFonts w:ascii="GHEA Grapalat" w:hAnsi="GHEA Grapalat" w:cs="Sylfaen"/>
                <w:sz w:val="20"/>
                <w:szCs w:val="20"/>
                <w:lang w:val="hy-AM"/>
              </w:rPr>
              <w:t xml:space="preserve">Վճարման կատարման հիմքերը՝ </w:t>
            </w:r>
            <w:r w:rsidRPr="00521ECD">
              <w:rPr>
                <w:rFonts w:ascii="GHEA Grapalat" w:hAnsi="GHEA Grapalat" w:cs="Sylfaen"/>
                <w:sz w:val="20"/>
                <w:szCs w:val="20"/>
              </w:rPr>
              <w:t>(</w:t>
            </w:r>
            <w:r>
              <w:rPr>
                <w:rFonts w:ascii="GHEA Grapalat" w:hAnsi="GHEA Grapalat" w:cs="Sylfaen"/>
                <w:sz w:val="20"/>
                <w:szCs w:val="20"/>
                <w:lang w:val="hy-AM"/>
              </w:rPr>
              <w:t>Փաստաթղթերի</w:t>
            </w:r>
            <w:r>
              <w:rPr>
                <w:rFonts w:ascii="GHEA Grapalat" w:hAnsi="GHEA Grapalat" w:cs="Arial"/>
                <w:sz w:val="20"/>
                <w:szCs w:val="20"/>
                <w:lang w:val="hy-AM"/>
              </w:rPr>
              <w:t xml:space="preserve"> անվանումը</w:t>
            </w:r>
            <w:r w:rsidRPr="00521ECD">
              <w:rPr>
                <w:rFonts w:ascii="GHEA Grapalat" w:hAnsi="GHEA Grapalat" w:cs="Arial"/>
                <w:sz w:val="20"/>
                <w:szCs w:val="20"/>
              </w:rPr>
              <w:t>,</w:t>
            </w:r>
            <w:r>
              <w:rPr>
                <w:rFonts w:ascii="GHEA Grapalat" w:hAnsi="GHEA Grapalat" w:cs="Arial"/>
                <w:sz w:val="20"/>
                <w:szCs w:val="20"/>
                <w:lang w:val="hy-AM"/>
              </w:rPr>
              <w:t xml:space="preserve"> այդ թվում՝ տուժանքի մասին համաձայնագիրը, </w:t>
            </w:r>
            <w:r>
              <w:rPr>
                <w:rFonts w:ascii="GHEA Grapalat" w:hAnsi="GHEA Grapalat" w:cs="Sylfaen"/>
                <w:sz w:val="20"/>
                <w:szCs w:val="20"/>
                <w:lang w:val="hy-AM"/>
              </w:rPr>
              <w:t>դրանցհամարները</w:t>
            </w:r>
            <w:r>
              <w:rPr>
                <w:rFonts w:ascii="GHEA Grapalat" w:hAnsi="GHEA Grapalat" w:cs="Arial"/>
                <w:sz w:val="20"/>
                <w:szCs w:val="20"/>
                <w:lang w:val="hy-AM"/>
              </w:rPr>
              <w:t xml:space="preserve">, </w:t>
            </w:r>
            <w:r>
              <w:rPr>
                <w:rFonts w:ascii="GHEA Grapalat" w:hAnsi="GHEA Grapalat" w:cs="Sylfaen"/>
                <w:sz w:val="20"/>
                <w:szCs w:val="20"/>
                <w:lang w:val="hy-AM"/>
              </w:rPr>
              <w:t>պ</w:t>
            </w:r>
            <w:r>
              <w:rPr>
                <w:rFonts w:ascii="GHEA Grapalat" w:hAnsi="GHEA Grapalat" w:cs="Sylfaen"/>
                <w:sz w:val="20"/>
                <w:szCs w:val="20"/>
              </w:rPr>
              <w:t>այմանագրիծածկագիրը</w:t>
            </w:r>
            <w:r>
              <w:rPr>
                <w:rFonts w:ascii="GHEA Grapalat" w:hAnsi="GHEA Grapalat" w:cs="Arial"/>
                <w:sz w:val="20"/>
                <w:szCs w:val="20"/>
                <w:lang w:val="hy-AM"/>
              </w:rPr>
              <w:t xml:space="preserve"> որի հիման վրա կատարվում է  գանձումը</w:t>
            </w:r>
            <w:r w:rsidRPr="00521ECD">
              <w:rPr>
                <w:rFonts w:ascii="GHEA Grapalat" w:hAnsi="GHEA Grapalat" w:cs="Arial"/>
                <w:sz w:val="20"/>
                <w:szCs w:val="20"/>
              </w:rPr>
              <w:t>)</w:t>
            </w:r>
            <w:r w:rsidRPr="00521ECD">
              <w:rPr>
                <w:rFonts w:ascii="GHEA Grapalat" w:hAnsi="GHEA Grapalat" w:cs="Sylfaen"/>
                <w:sz w:val="20"/>
                <w:szCs w:val="20"/>
              </w:rPr>
              <w:t>`</w:t>
            </w:r>
          </w:p>
        </w:tc>
      </w:tr>
      <w:tr w:rsidR="006E5207" w:rsidTr="0069073C">
        <w:trPr>
          <w:trHeight w:val="80"/>
        </w:trPr>
        <w:tc>
          <w:tcPr>
            <w:tcW w:w="10980" w:type="dxa"/>
            <w:gridSpan w:val="2"/>
            <w:tcBorders>
              <w:top w:val="nil"/>
              <w:left w:val="single" w:sz="4" w:space="0" w:color="auto"/>
              <w:bottom w:val="single" w:sz="4" w:space="0" w:color="auto"/>
              <w:right w:val="single" w:sz="4" w:space="0" w:color="000000"/>
            </w:tcBorders>
            <w:noWrap/>
            <w:vAlign w:val="bottom"/>
          </w:tcPr>
          <w:p w:rsidR="006E5207" w:rsidRPr="00E013F8" w:rsidRDefault="006E5207">
            <w:pPr>
              <w:rPr>
                <w:rFonts w:ascii="GHEA Grapalat" w:hAnsi="GHEA Grapalat" w:cs="Arial"/>
                <w:sz w:val="20"/>
                <w:szCs w:val="20"/>
              </w:rPr>
            </w:pPr>
          </w:p>
        </w:tc>
      </w:tr>
      <w:tr w:rsidR="006E5207" w:rsidTr="0069073C">
        <w:trPr>
          <w:trHeight w:val="147"/>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E5207" w:rsidRPr="0069073C" w:rsidRDefault="006E5207">
            <w:pPr>
              <w:rPr>
                <w:rFonts w:ascii="GHEA Grapalat" w:hAnsi="GHEA Grapalat" w:cs="Sylfaen"/>
                <w:sz w:val="20"/>
                <w:szCs w:val="20"/>
                <w:lang w:val="ru-RU"/>
              </w:rPr>
            </w:pPr>
            <w:r>
              <w:rPr>
                <w:rFonts w:ascii="GHEA Grapalat" w:hAnsi="GHEA Grapalat" w:cs="Sylfaen"/>
                <w:sz w:val="20"/>
                <w:szCs w:val="20"/>
                <w:lang w:val="hy-AM"/>
              </w:rPr>
              <w:t xml:space="preserve">19. Վճարման պայմանները՝                        </w:t>
            </w:r>
            <w:r w:rsidR="0069073C">
              <w:rPr>
                <w:rFonts w:ascii="GHEA Grapalat" w:hAnsi="GHEA Grapalat" w:cs="Sylfaen"/>
                <w:sz w:val="20"/>
                <w:szCs w:val="20"/>
                <w:lang w:val="hy-AM"/>
              </w:rPr>
              <w:t>&lt;ակցեպտավորված վճարում&gt;</w:t>
            </w:r>
          </w:p>
        </w:tc>
      </w:tr>
      <w:tr w:rsidR="006E5207" w:rsidTr="0069073C">
        <w:trPr>
          <w:trHeight w:val="15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E5207" w:rsidRPr="0069073C" w:rsidRDefault="006E5207">
            <w:pPr>
              <w:rPr>
                <w:rFonts w:ascii="GHEA Grapalat" w:hAnsi="GHEA Grapalat" w:cs="Sylfaen"/>
                <w:sz w:val="20"/>
                <w:szCs w:val="20"/>
                <w:lang w:val="ru-RU"/>
              </w:rPr>
            </w:pPr>
            <w:r>
              <w:rPr>
                <w:rFonts w:ascii="GHEA Grapalat" w:hAnsi="GHEA Grapalat" w:cs="Sylfaen"/>
                <w:sz w:val="20"/>
                <w:szCs w:val="20"/>
                <w:lang w:val="hy-AM"/>
              </w:rPr>
              <w:t xml:space="preserve">20. Առդիր էջերի քանակը՝    </w:t>
            </w:r>
            <w:r>
              <w:rPr>
                <w:rFonts w:ascii="GHEA Grapalat" w:hAnsi="GHEA Grapalat" w:cs="Arial"/>
                <w:sz w:val="20"/>
                <w:szCs w:val="20"/>
              </w:rPr>
              <w:t xml:space="preserve">--- </w:t>
            </w:r>
            <w:r w:rsidR="0069073C">
              <w:rPr>
                <w:rFonts w:ascii="GHEA Grapalat" w:hAnsi="GHEA Grapalat" w:cs="Sylfaen"/>
                <w:sz w:val="20"/>
                <w:szCs w:val="20"/>
              </w:rPr>
              <w:t>էջ</w:t>
            </w:r>
          </w:p>
        </w:tc>
      </w:tr>
      <w:tr w:rsidR="006E5207" w:rsidTr="006E5207">
        <w:trPr>
          <w:trHeight w:val="2194"/>
        </w:trPr>
        <w:tc>
          <w:tcPr>
            <w:tcW w:w="5616" w:type="dxa"/>
            <w:tcBorders>
              <w:top w:val="nil"/>
              <w:left w:val="single" w:sz="4" w:space="0" w:color="auto"/>
              <w:bottom w:val="single" w:sz="4" w:space="0" w:color="auto"/>
              <w:right w:val="single" w:sz="4" w:space="0" w:color="auto"/>
            </w:tcBorders>
            <w:noWrap/>
            <w:vAlign w:val="bottom"/>
          </w:tcPr>
          <w:p w:rsidR="006E5207" w:rsidRPr="00521ECD" w:rsidRDefault="006E5207">
            <w:pPr>
              <w:rPr>
                <w:rFonts w:ascii="GHEA Grapalat" w:hAnsi="GHEA Grapalat" w:cs="Sylfaen"/>
                <w:sz w:val="20"/>
                <w:szCs w:val="20"/>
              </w:rPr>
            </w:pPr>
            <w:r>
              <w:rPr>
                <w:rFonts w:ascii="Courier New" w:hAnsi="Courier New" w:cs="Courier New"/>
                <w:sz w:val="20"/>
                <w:szCs w:val="20"/>
              </w:rPr>
              <w:t> </w:t>
            </w:r>
            <w:r>
              <w:rPr>
                <w:rFonts w:ascii="GHEA Grapalat" w:hAnsi="GHEA Grapalat" w:cs="Arial"/>
                <w:sz w:val="20"/>
                <w:szCs w:val="20"/>
                <w:lang w:val="hy-AM"/>
              </w:rPr>
              <w:t>22</w:t>
            </w:r>
            <w:r w:rsidRPr="00521ECD">
              <w:rPr>
                <w:rFonts w:ascii="GHEA Grapalat" w:hAnsi="GHEA Grapalat" w:cs="Arial"/>
                <w:sz w:val="20"/>
                <w:szCs w:val="20"/>
              </w:rPr>
              <w:t>.</w:t>
            </w:r>
            <w:r>
              <w:rPr>
                <w:rFonts w:ascii="GHEA Grapalat" w:hAnsi="GHEA Grapalat" w:cs="Sylfaen"/>
                <w:sz w:val="20"/>
                <w:szCs w:val="20"/>
              </w:rPr>
              <w:t>ա</w:t>
            </w:r>
            <w:r w:rsidRPr="00521ECD">
              <w:rPr>
                <w:rFonts w:ascii="GHEA Grapalat" w:hAnsi="GHEA Grapalat" w:cs="Sylfaen"/>
                <w:sz w:val="20"/>
                <w:szCs w:val="20"/>
              </w:rPr>
              <w:t xml:space="preserve">. </w:t>
            </w:r>
            <w:r>
              <w:rPr>
                <w:rFonts w:ascii="GHEA Grapalat" w:hAnsi="GHEA Grapalat" w:cs="Sylfaen"/>
                <w:sz w:val="20"/>
                <w:szCs w:val="20"/>
              </w:rPr>
              <w:t>Շահառուիստորագրությունները</w:t>
            </w:r>
          </w:p>
          <w:p w:rsidR="006E5207" w:rsidRPr="00521ECD" w:rsidRDefault="006E5207">
            <w:pPr>
              <w:rPr>
                <w:rFonts w:ascii="GHEA Grapalat" w:hAnsi="GHEA Grapalat" w:cs="Sylfaen"/>
                <w:sz w:val="20"/>
                <w:szCs w:val="20"/>
              </w:rPr>
            </w:pPr>
          </w:p>
          <w:p w:rsidR="006E5207" w:rsidRPr="00521ECD" w:rsidRDefault="006E5207">
            <w:pPr>
              <w:jc w:val="right"/>
              <w:rPr>
                <w:rFonts w:ascii="GHEA Grapalat" w:hAnsi="GHEA Grapalat" w:cs="Tahoma"/>
                <w:color w:val="000000"/>
                <w:sz w:val="20"/>
                <w:szCs w:val="20"/>
              </w:rPr>
            </w:pPr>
            <w:r w:rsidRPr="00521ECD">
              <w:rPr>
                <w:rFonts w:ascii="GHEA Grapalat" w:hAnsi="GHEA Grapalat" w:cs="Tahoma"/>
                <w:color w:val="000000"/>
                <w:sz w:val="20"/>
                <w:szCs w:val="20"/>
              </w:rPr>
              <w:t>/____________________/</w:t>
            </w:r>
          </w:p>
          <w:p w:rsidR="006E5207" w:rsidRPr="00FA1819" w:rsidRDefault="006E5207">
            <w:pPr>
              <w:rPr>
                <w:rFonts w:ascii="GHEA Grapalat" w:hAnsi="GHEA Grapalat" w:cs="Sylfaen"/>
                <w:sz w:val="20"/>
                <w:szCs w:val="20"/>
              </w:rPr>
            </w:pPr>
          </w:p>
          <w:p w:rsidR="006E5207" w:rsidRPr="00521ECD" w:rsidRDefault="006E5207">
            <w:pPr>
              <w:jc w:val="right"/>
              <w:rPr>
                <w:rFonts w:ascii="GHEA Grapalat" w:hAnsi="GHEA Grapalat" w:cs="Sylfaen"/>
                <w:sz w:val="20"/>
                <w:szCs w:val="20"/>
              </w:rPr>
            </w:pPr>
            <w:r w:rsidRPr="00521ECD">
              <w:rPr>
                <w:rFonts w:ascii="GHEA Grapalat" w:hAnsi="GHEA Grapalat" w:cs="Tahoma"/>
                <w:color w:val="000000"/>
                <w:sz w:val="20"/>
                <w:szCs w:val="20"/>
              </w:rPr>
              <w:t>/____________________/</w:t>
            </w:r>
          </w:p>
          <w:p w:rsidR="006E5207" w:rsidRPr="00521ECD" w:rsidRDefault="006E5207">
            <w:pPr>
              <w:rPr>
                <w:rFonts w:ascii="GHEA Grapalat" w:hAnsi="GHEA Grapalat" w:cs="Sylfaen"/>
                <w:sz w:val="20"/>
                <w:szCs w:val="20"/>
              </w:rPr>
            </w:pPr>
          </w:p>
          <w:p w:rsidR="006E5207" w:rsidRPr="00521ECD" w:rsidRDefault="006E5207">
            <w:pPr>
              <w:rPr>
                <w:rFonts w:ascii="GHEA Grapalat" w:hAnsi="GHEA Grapalat" w:cs="Sylfaen"/>
                <w:sz w:val="20"/>
                <w:szCs w:val="20"/>
              </w:rPr>
            </w:pPr>
            <w:r>
              <w:rPr>
                <w:rFonts w:ascii="GHEA Grapalat" w:hAnsi="GHEA Grapalat" w:cs="Sylfaen"/>
                <w:sz w:val="20"/>
                <w:szCs w:val="20"/>
                <w:lang w:val="hy-AM"/>
              </w:rPr>
              <w:t>22</w:t>
            </w:r>
            <w:r w:rsidRPr="00521ECD">
              <w:rPr>
                <w:rFonts w:ascii="GHEA Grapalat" w:hAnsi="GHEA Grapalat" w:cs="Sylfaen"/>
                <w:sz w:val="20"/>
                <w:szCs w:val="20"/>
              </w:rPr>
              <w:t>.</w:t>
            </w:r>
            <w:r>
              <w:rPr>
                <w:rFonts w:ascii="GHEA Grapalat" w:hAnsi="GHEA Grapalat" w:cs="Sylfaen"/>
                <w:sz w:val="20"/>
                <w:szCs w:val="20"/>
              </w:rPr>
              <w:t>բ</w:t>
            </w:r>
            <w:r w:rsidRPr="00521ECD">
              <w:rPr>
                <w:rFonts w:ascii="GHEA Grapalat" w:hAnsi="GHEA Grapalat" w:cs="Sylfaen"/>
                <w:sz w:val="20"/>
                <w:szCs w:val="20"/>
              </w:rPr>
              <w:t>.</w:t>
            </w:r>
          </w:p>
          <w:p w:rsidR="006E5207" w:rsidRPr="00521ECD" w:rsidRDefault="006E5207">
            <w:pPr>
              <w:rPr>
                <w:rFonts w:ascii="GHEA Grapalat" w:hAnsi="GHEA Grapalat" w:cs="Sylfaen"/>
                <w:sz w:val="20"/>
                <w:szCs w:val="20"/>
              </w:rPr>
            </w:pPr>
            <w:r>
              <w:rPr>
                <w:rFonts w:ascii="GHEA Grapalat" w:hAnsi="GHEA Grapalat" w:cs="Sylfaen"/>
                <w:sz w:val="20"/>
                <w:szCs w:val="20"/>
              </w:rPr>
              <w:t>Կ</w:t>
            </w:r>
            <w:r w:rsidRPr="00521ECD">
              <w:rPr>
                <w:rFonts w:ascii="GHEA Grapalat" w:hAnsi="GHEA Grapalat" w:cs="Sylfaen"/>
                <w:sz w:val="20"/>
                <w:szCs w:val="20"/>
              </w:rPr>
              <w:t>.</w:t>
            </w:r>
            <w:r>
              <w:rPr>
                <w:rFonts w:ascii="GHEA Grapalat" w:hAnsi="GHEA Grapalat" w:cs="Sylfaen"/>
                <w:sz w:val="20"/>
                <w:szCs w:val="20"/>
              </w:rPr>
              <w:t>Տ</w:t>
            </w:r>
            <w:r w:rsidRPr="00521ECD">
              <w:rPr>
                <w:rFonts w:ascii="GHEA Grapalat" w:hAnsi="GHEA Grapalat" w:cs="Sylfaen"/>
                <w:sz w:val="20"/>
                <w:szCs w:val="20"/>
              </w:rPr>
              <w:t>.</w:t>
            </w:r>
          </w:p>
          <w:p w:rsidR="006E5207" w:rsidRPr="00521ECD" w:rsidRDefault="006E5207">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6E5207" w:rsidRPr="00521ECD" w:rsidRDefault="006E5207">
            <w:pPr>
              <w:rPr>
                <w:rFonts w:ascii="GHEA Grapalat" w:hAnsi="GHEA Grapalat" w:cs="Sylfaen"/>
                <w:sz w:val="20"/>
                <w:szCs w:val="20"/>
              </w:rPr>
            </w:pPr>
            <w:r>
              <w:rPr>
                <w:rFonts w:ascii="GHEA Grapalat" w:hAnsi="GHEA Grapalat" w:cs="Arial"/>
                <w:sz w:val="20"/>
                <w:szCs w:val="20"/>
                <w:lang w:val="hy-AM"/>
              </w:rPr>
              <w:t>2</w:t>
            </w:r>
            <w:r w:rsidRPr="00521ECD">
              <w:rPr>
                <w:rFonts w:ascii="GHEA Grapalat" w:hAnsi="GHEA Grapalat" w:cs="Arial"/>
                <w:sz w:val="20"/>
                <w:szCs w:val="20"/>
              </w:rPr>
              <w:t>1.</w:t>
            </w:r>
            <w:r>
              <w:rPr>
                <w:rFonts w:ascii="GHEA Grapalat" w:hAnsi="GHEA Grapalat" w:cs="Sylfaen"/>
                <w:sz w:val="20"/>
                <w:szCs w:val="20"/>
              </w:rPr>
              <w:t>ա</w:t>
            </w:r>
            <w:r w:rsidRPr="00521ECD">
              <w:rPr>
                <w:rFonts w:ascii="GHEA Grapalat" w:hAnsi="GHEA Grapalat" w:cs="Sylfaen"/>
                <w:sz w:val="20"/>
                <w:szCs w:val="20"/>
              </w:rPr>
              <w:t xml:space="preserve">. </w:t>
            </w:r>
            <w:r>
              <w:rPr>
                <w:rFonts w:ascii="Courier New" w:hAnsi="Courier New" w:cs="Courier New"/>
                <w:sz w:val="20"/>
                <w:szCs w:val="20"/>
              </w:rPr>
              <w:t> </w:t>
            </w:r>
            <w:r>
              <w:rPr>
                <w:rFonts w:ascii="GHEA Grapalat" w:hAnsi="GHEA Grapalat" w:cs="Sylfaen"/>
                <w:sz w:val="20"/>
                <w:szCs w:val="20"/>
              </w:rPr>
              <w:t>Վճարողիստորագրությունները</w:t>
            </w:r>
            <w:r w:rsidRPr="00521ECD">
              <w:rPr>
                <w:rFonts w:ascii="GHEA Grapalat" w:hAnsi="GHEA Grapalat" w:cs="Sylfaen"/>
                <w:sz w:val="20"/>
                <w:szCs w:val="20"/>
              </w:rPr>
              <w:t>`</w:t>
            </w:r>
          </w:p>
          <w:p w:rsidR="006E5207" w:rsidRPr="00521ECD" w:rsidRDefault="006E5207">
            <w:pPr>
              <w:jc w:val="right"/>
              <w:rPr>
                <w:rFonts w:ascii="GHEA Grapalat" w:hAnsi="GHEA Grapalat" w:cs="Sylfaen"/>
                <w:sz w:val="20"/>
                <w:szCs w:val="20"/>
              </w:rPr>
            </w:pPr>
          </w:p>
          <w:p w:rsidR="006E5207" w:rsidRPr="00521ECD" w:rsidRDefault="006E5207">
            <w:pPr>
              <w:rPr>
                <w:rFonts w:ascii="GHEA Grapalat" w:hAnsi="GHEA Grapalat" w:cs="Sylfaen"/>
                <w:sz w:val="20"/>
                <w:szCs w:val="20"/>
              </w:rPr>
            </w:pPr>
            <w:r w:rsidRPr="00521ECD">
              <w:rPr>
                <w:rFonts w:ascii="GHEA Grapalat" w:hAnsi="GHEA Grapalat" w:cs="Tahoma"/>
                <w:color w:val="000000"/>
                <w:sz w:val="20"/>
                <w:szCs w:val="20"/>
              </w:rPr>
              <w:t xml:space="preserve">                                               /____________________/</w:t>
            </w:r>
          </w:p>
          <w:p w:rsidR="006E5207" w:rsidRPr="00521ECD" w:rsidRDefault="006E5207">
            <w:pPr>
              <w:jc w:val="right"/>
              <w:rPr>
                <w:rFonts w:ascii="GHEA Grapalat" w:hAnsi="GHEA Grapalat" w:cs="Tahoma"/>
                <w:color w:val="000000"/>
                <w:sz w:val="20"/>
                <w:szCs w:val="20"/>
              </w:rPr>
            </w:pPr>
          </w:p>
          <w:p w:rsidR="006E5207" w:rsidRPr="00521ECD" w:rsidRDefault="006E5207">
            <w:pPr>
              <w:jc w:val="right"/>
              <w:rPr>
                <w:rFonts w:ascii="GHEA Grapalat" w:hAnsi="GHEA Grapalat" w:cs="Tahoma"/>
                <w:color w:val="000000"/>
                <w:sz w:val="20"/>
                <w:szCs w:val="20"/>
              </w:rPr>
            </w:pPr>
          </w:p>
          <w:p w:rsidR="006E5207" w:rsidRPr="00521ECD" w:rsidRDefault="006E5207">
            <w:pPr>
              <w:jc w:val="right"/>
              <w:rPr>
                <w:rFonts w:ascii="GHEA Grapalat" w:hAnsi="GHEA Grapalat" w:cs="Sylfaen"/>
                <w:sz w:val="20"/>
                <w:szCs w:val="20"/>
              </w:rPr>
            </w:pPr>
            <w:r w:rsidRPr="00521ECD">
              <w:rPr>
                <w:rFonts w:ascii="GHEA Grapalat" w:hAnsi="GHEA Grapalat" w:cs="Tahoma"/>
                <w:color w:val="000000"/>
                <w:sz w:val="20"/>
                <w:szCs w:val="20"/>
              </w:rPr>
              <w:t>/____________________/</w:t>
            </w:r>
          </w:p>
          <w:p w:rsidR="006E5207" w:rsidRPr="00521ECD" w:rsidRDefault="006E5207">
            <w:pPr>
              <w:jc w:val="right"/>
              <w:rPr>
                <w:rFonts w:ascii="GHEA Grapalat" w:hAnsi="GHEA Grapalat" w:cs="Sylfaen"/>
                <w:sz w:val="20"/>
                <w:szCs w:val="20"/>
              </w:rPr>
            </w:pPr>
          </w:p>
          <w:p w:rsidR="006E5207" w:rsidRPr="00521ECD" w:rsidRDefault="006E5207">
            <w:pPr>
              <w:jc w:val="right"/>
              <w:rPr>
                <w:rFonts w:ascii="GHEA Grapalat" w:hAnsi="GHEA Grapalat" w:cs="Sylfaen"/>
                <w:sz w:val="20"/>
                <w:szCs w:val="20"/>
              </w:rPr>
            </w:pPr>
            <w:r>
              <w:rPr>
                <w:rFonts w:ascii="GHEA Grapalat" w:hAnsi="GHEA Grapalat" w:cs="Sylfaen"/>
                <w:sz w:val="20"/>
                <w:szCs w:val="20"/>
                <w:lang w:val="hy-AM"/>
              </w:rPr>
              <w:t>2</w:t>
            </w:r>
            <w:r w:rsidRPr="00521ECD">
              <w:rPr>
                <w:rFonts w:ascii="GHEA Grapalat" w:hAnsi="GHEA Grapalat" w:cs="Sylfaen"/>
                <w:sz w:val="20"/>
                <w:szCs w:val="20"/>
              </w:rPr>
              <w:t>1.</w:t>
            </w:r>
            <w:r>
              <w:rPr>
                <w:rFonts w:ascii="GHEA Grapalat" w:hAnsi="GHEA Grapalat" w:cs="Sylfaen"/>
                <w:sz w:val="20"/>
                <w:szCs w:val="20"/>
              </w:rPr>
              <w:t>բ</w:t>
            </w:r>
            <w:r w:rsidRPr="00521ECD">
              <w:rPr>
                <w:rFonts w:ascii="GHEA Grapalat" w:hAnsi="GHEA Grapalat" w:cs="Sylfaen"/>
                <w:sz w:val="20"/>
                <w:szCs w:val="20"/>
              </w:rPr>
              <w:t xml:space="preserve">.                                                                    </w:t>
            </w:r>
            <w:r>
              <w:rPr>
                <w:rFonts w:ascii="GHEA Grapalat" w:hAnsi="GHEA Grapalat" w:cs="Sylfaen"/>
                <w:sz w:val="20"/>
                <w:szCs w:val="20"/>
              </w:rPr>
              <w:t>Կ</w:t>
            </w:r>
            <w:r w:rsidRPr="00521ECD">
              <w:rPr>
                <w:rFonts w:ascii="GHEA Grapalat" w:hAnsi="GHEA Grapalat" w:cs="Sylfaen"/>
                <w:sz w:val="20"/>
                <w:szCs w:val="20"/>
              </w:rPr>
              <w:t>.</w:t>
            </w:r>
            <w:r>
              <w:rPr>
                <w:rFonts w:ascii="GHEA Grapalat" w:hAnsi="GHEA Grapalat" w:cs="Sylfaen"/>
                <w:sz w:val="20"/>
                <w:szCs w:val="20"/>
              </w:rPr>
              <w:t>Տ</w:t>
            </w:r>
            <w:r w:rsidRPr="00521ECD">
              <w:rPr>
                <w:rFonts w:ascii="GHEA Grapalat" w:hAnsi="GHEA Grapalat" w:cs="Sylfaen"/>
                <w:sz w:val="20"/>
                <w:szCs w:val="20"/>
              </w:rPr>
              <w:t>.</w:t>
            </w:r>
          </w:p>
          <w:p w:rsidR="006E5207" w:rsidRPr="00521ECD" w:rsidRDefault="006E5207">
            <w:pPr>
              <w:jc w:val="right"/>
              <w:rPr>
                <w:rFonts w:ascii="GHEA Grapalat" w:hAnsi="GHEA Grapalat" w:cs="Sylfaen"/>
                <w:sz w:val="20"/>
                <w:szCs w:val="20"/>
              </w:rPr>
            </w:pPr>
          </w:p>
        </w:tc>
      </w:tr>
      <w:tr w:rsidR="006E5207" w:rsidTr="006E5207">
        <w:trPr>
          <w:trHeight w:val="2058"/>
        </w:trPr>
        <w:tc>
          <w:tcPr>
            <w:tcW w:w="5616" w:type="dxa"/>
            <w:tcBorders>
              <w:top w:val="single" w:sz="4" w:space="0" w:color="auto"/>
              <w:left w:val="single" w:sz="4" w:space="0" w:color="auto"/>
              <w:bottom w:val="nil"/>
              <w:right w:val="single" w:sz="4" w:space="0" w:color="auto"/>
            </w:tcBorders>
            <w:noWrap/>
            <w:vAlign w:val="bottom"/>
          </w:tcPr>
          <w:p w:rsidR="006E5207" w:rsidRPr="00521ECD" w:rsidRDefault="006E5207">
            <w:pPr>
              <w:rPr>
                <w:rFonts w:ascii="GHEA Grapalat" w:hAnsi="GHEA Grapalat" w:cs="Tahoma"/>
                <w:color w:val="000000"/>
                <w:sz w:val="20"/>
                <w:szCs w:val="20"/>
              </w:rPr>
            </w:pPr>
            <w:r w:rsidRPr="00521ECD">
              <w:rPr>
                <w:rFonts w:ascii="GHEA Grapalat" w:hAnsi="GHEA Grapalat" w:cs="Tahoma"/>
                <w:color w:val="000000"/>
                <w:sz w:val="20"/>
                <w:szCs w:val="20"/>
              </w:rPr>
              <w:t>2</w:t>
            </w:r>
            <w:r>
              <w:rPr>
                <w:rFonts w:ascii="GHEA Grapalat" w:hAnsi="GHEA Grapalat" w:cs="Tahoma"/>
                <w:color w:val="000000"/>
                <w:sz w:val="20"/>
                <w:szCs w:val="20"/>
                <w:lang w:val="hy-AM"/>
              </w:rPr>
              <w:t>4</w:t>
            </w:r>
            <w:r w:rsidRPr="00521ECD">
              <w:rPr>
                <w:rFonts w:ascii="GHEA Grapalat" w:hAnsi="GHEA Grapalat" w:cs="Tahoma"/>
                <w:color w:val="000000"/>
                <w:sz w:val="20"/>
                <w:szCs w:val="20"/>
              </w:rPr>
              <w:t>.</w:t>
            </w:r>
            <w:r>
              <w:rPr>
                <w:rFonts w:ascii="GHEA Grapalat" w:hAnsi="GHEA Grapalat" w:cs="Tahoma"/>
                <w:color w:val="000000"/>
                <w:sz w:val="20"/>
                <w:szCs w:val="20"/>
              </w:rPr>
              <w:t>ա</w:t>
            </w:r>
            <w:r w:rsidRPr="00521ECD">
              <w:rPr>
                <w:rFonts w:ascii="GHEA Grapalat" w:hAnsi="GHEA Grapalat" w:cs="Tahoma"/>
                <w:color w:val="000000"/>
                <w:sz w:val="20"/>
                <w:szCs w:val="20"/>
              </w:rPr>
              <w:t xml:space="preserve">.   </w:t>
            </w:r>
            <w:r>
              <w:rPr>
                <w:rFonts w:ascii="GHEA Grapalat" w:hAnsi="GHEA Grapalat" w:cs="Tahoma"/>
                <w:color w:val="000000"/>
                <w:sz w:val="20"/>
                <w:szCs w:val="20"/>
                <w:lang w:val="hy-AM"/>
              </w:rPr>
              <w:t>Շահառուին  սպասարկող ֆինանսական կազմակերպություն</w:t>
            </w:r>
          </w:p>
          <w:p w:rsidR="006E5207" w:rsidRDefault="006E5207">
            <w:pPr>
              <w:rPr>
                <w:rFonts w:ascii="GHEA Grapalat" w:hAnsi="GHEA Grapalat" w:cs="Tahoma"/>
                <w:color w:val="000000"/>
                <w:sz w:val="20"/>
                <w:szCs w:val="20"/>
                <w:lang w:val="hy-AM"/>
              </w:rPr>
            </w:pPr>
          </w:p>
          <w:p w:rsidR="006E5207" w:rsidRPr="00521ECD" w:rsidRDefault="006E5207">
            <w:pPr>
              <w:rPr>
                <w:rFonts w:ascii="GHEA Grapalat" w:hAnsi="GHEA Grapalat" w:cs="Tahoma"/>
                <w:color w:val="000000"/>
                <w:sz w:val="20"/>
                <w:szCs w:val="20"/>
              </w:rPr>
            </w:pPr>
            <w:r w:rsidRPr="00521ECD">
              <w:rPr>
                <w:rFonts w:ascii="GHEA Grapalat" w:hAnsi="GHEA Grapalat" w:cs="Tahoma"/>
                <w:color w:val="000000"/>
                <w:sz w:val="20"/>
                <w:szCs w:val="20"/>
              </w:rPr>
              <w:t xml:space="preserve">   /____________________/</w:t>
            </w:r>
          </w:p>
          <w:p w:rsidR="006E5207" w:rsidRPr="00521ECD" w:rsidRDefault="006E5207">
            <w:pPr>
              <w:rPr>
                <w:rFonts w:ascii="GHEA Grapalat" w:hAnsi="GHEA Grapalat" w:cs="Sylfaen"/>
                <w:sz w:val="20"/>
                <w:szCs w:val="20"/>
              </w:rPr>
            </w:pPr>
          </w:p>
          <w:p w:rsidR="006E5207" w:rsidRDefault="006E5207">
            <w:pPr>
              <w:rPr>
                <w:rFonts w:ascii="GHEA Grapalat" w:hAnsi="GHEA Grapalat" w:cs="Sylfaen"/>
                <w:sz w:val="20"/>
                <w:szCs w:val="20"/>
              </w:rPr>
            </w:pPr>
            <w:r>
              <w:rPr>
                <w:rFonts w:ascii="GHEA Grapalat" w:hAnsi="GHEA Grapalat" w:cs="Sylfaen"/>
                <w:sz w:val="20"/>
                <w:szCs w:val="20"/>
              </w:rPr>
              <w:t>/ստորագրություն/</w:t>
            </w:r>
          </w:p>
          <w:p w:rsidR="006E5207" w:rsidRDefault="006E5207">
            <w:pPr>
              <w:rPr>
                <w:rFonts w:ascii="GHEA Grapalat" w:hAnsi="GHEA Grapalat" w:cs="Tahoma"/>
                <w:color w:val="000000"/>
                <w:sz w:val="20"/>
                <w:szCs w:val="20"/>
              </w:rPr>
            </w:pPr>
          </w:p>
          <w:p w:rsidR="006E5207" w:rsidRDefault="006E5207">
            <w:pPr>
              <w:rPr>
                <w:rFonts w:ascii="GHEA Grapalat" w:hAnsi="GHEA Grapalat" w:cs="Arial"/>
                <w:sz w:val="20"/>
                <w:szCs w:val="20"/>
              </w:rPr>
            </w:pPr>
          </w:p>
        </w:tc>
        <w:tc>
          <w:tcPr>
            <w:tcW w:w="5364" w:type="dxa"/>
            <w:tcBorders>
              <w:top w:val="single" w:sz="4" w:space="0" w:color="auto"/>
              <w:left w:val="nil"/>
              <w:bottom w:val="nil"/>
              <w:right w:val="single" w:sz="4" w:space="0" w:color="auto"/>
            </w:tcBorders>
            <w:noWrap/>
            <w:vAlign w:val="bottom"/>
          </w:tcPr>
          <w:p w:rsidR="006E5207" w:rsidRDefault="006E5207">
            <w:pPr>
              <w:rPr>
                <w:rFonts w:ascii="GHEA Grapalat" w:hAnsi="GHEA Grapalat" w:cs="Tahoma"/>
                <w:color w:val="000000"/>
                <w:sz w:val="20"/>
                <w:szCs w:val="20"/>
              </w:rPr>
            </w:pPr>
            <w:r>
              <w:rPr>
                <w:rFonts w:ascii="GHEA Grapalat" w:hAnsi="GHEA Grapalat" w:cs="Tahoma"/>
                <w:color w:val="000000"/>
                <w:sz w:val="20"/>
                <w:szCs w:val="20"/>
              </w:rPr>
              <w:t>2</w:t>
            </w:r>
            <w:r>
              <w:rPr>
                <w:rFonts w:ascii="GHEA Grapalat" w:hAnsi="GHEA Grapalat" w:cs="Tahoma"/>
                <w:color w:val="000000"/>
                <w:sz w:val="20"/>
                <w:szCs w:val="20"/>
                <w:lang w:val="hy-AM"/>
              </w:rPr>
              <w:t>3</w:t>
            </w:r>
            <w:r>
              <w:rPr>
                <w:rFonts w:ascii="GHEA Grapalat" w:hAnsi="GHEA Grapalat" w:cs="Tahoma"/>
                <w:color w:val="000000"/>
                <w:sz w:val="20"/>
                <w:szCs w:val="20"/>
              </w:rPr>
              <w:t xml:space="preserve">.ա.   </w:t>
            </w:r>
            <w:r>
              <w:rPr>
                <w:rFonts w:ascii="GHEA Grapalat" w:hAnsi="GHEA Grapalat" w:cs="Tahoma"/>
                <w:color w:val="000000"/>
                <w:sz w:val="20"/>
                <w:szCs w:val="20"/>
                <w:lang w:val="hy-AM"/>
              </w:rPr>
              <w:t>Վճարողին  սպասարկող ֆինանսական կազմակերպություն</w:t>
            </w:r>
          </w:p>
          <w:p w:rsidR="006E5207" w:rsidRDefault="006E5207">
            <w:pPr>
              <w:jc w:val="right"/>
              <w:rPr>
                <w:rFonts w:ascii="GHEA Grapalat" w:hAnsi="GHEA Grapalat" w:cs="Tahoma"/>
                <w:color w:val="000000"/>
                <w:sz w:val="20"/>
                <w:szCs w:val="20"/>
              </w:rPr>
            </w:pPr>
          </w:p>
          <w:p w:rsidR="006E5207" w:rsidRDefault="006E5207">
            <w:pPr>
              <w:jc w:val="right"/>
              <w:rPr>
                <w:rFonts w:ascii="GHEA Grapalat" w:hAnsi="GHEA Grapalat" w:cs="Tahoma"/>
                <w:color w:val="000000"/>
                <w:sz w:val="20"/>
                <w:szCs w:val="20"/>
              </w:rPr>
            </w:pPr>
          </w:p>
          <w:p w:rsidR="006E5207" w:rsidRDefault="006E5207">
            <w:pPr>
              <w:jc w:val="right"/>
              <w:rPr>
                <w:rFonts w:ascii="GHEA Grapalat" w:hAnsi="GHEA Grapalat" w:cs="Tahoma"/>
                <w:color w:val="000000"/>
                <w:sz w:val="20"/>
                <w:szCs w:val="20"/>
              </w:rPr>
            </w:pPr>
            <w:r>
              <w:rPr>
                <w:rFonts w:ascii="GHEA Grapalat" w:hAnsi="GHEA Grapalat" w:cs="Tahoma"/>
                <w:color w:val="000000"/>
                <w:sz w:val="20"/>
                <w:szCs w:val="20"/>
              </w:rPr>
              <w:t>/____________________/</w:t>
            </w:r>
          </w:p>
          <w:p w:rsidR="006E5207" w:rsidRDefault="006E5207">
            <w:pPr>
              <w:jc w:val="center"/>
              <w:rPr>
                <w:rFonts w:ascii="GHEA Grapalat" w:hAnsi="GHEA Grapalat" w:cs="Sylfaen"/>
                <w:sz w:val="20"/>
                <w:szCs w:val="20"/>
              </w:rPr>
            </w:pPr>
            <w:r>
              <w:rPr>
                <w:rFonts w:ascii="GHEA Grapalat" w:hAnsi="GHEA Grapalat" w:cs="Sylfaen"/>
                <w:sz w:val="20"/>
                <w:szCs w:val="20"/>
              </w:rPr>
              <w:t>/ստորագրություն/</w:t>
            </w:r>
          </w:p>
          <w:p w:rsidR="006E5207" w:rsidRDefault="006E5207">
            <w:pPr>
              <w:jc w:val="right"/>
              <w:rPr>
                <w:rFonts w:ascii="GHEA Grapalat" w:hAnsi="GHEA Grapalat" w:cs="Arial"/>
                <w:sz w:val="20"/>
                <w:szCs w:val="20"/>
                <w:lang w:val="hy-AM"/>
              </w:rPr>
            </w:pPr>
          </w:p>
        </w:tc>
      </w:tr>
      <w:tr w:rsidR="006E5207" w:rsidRPr="006E5207" w:rsidTr="006E5207">
        <w:trPr>
          <w:trHeight w:val="2194"/>
        </w:trPr>
        <w:tc>
          <w:tcPr>
            <w:tcW w:w="5616" w:type="dxa"/>
            <w:tcBorders>
              <w:top w:val="nil"/>
              <w:left w:val="single" w:sz="4" w:space="0" w:color="auto"/>
              <w:bottom w:val="single" w:sz="4" w:space="0" w:color="auto"/>
              <w:right w:val="single" w:sz="4" w:space="0" w:color="auto"/>
            </w:tcBorders>
            <w:noWrap/>
            <w:vAlign w:val="bottom"/>
          </w:tcPr>
          <w:p w:rsidR="006E5207" w:rsidRDefault="006E5207">
            <w:pPr>
              <w:rPr>
                <w:rFonts w:ascii="GHEA Grapalat" w:hAnsi="GHEA Grapalat" w:cs="Sylfaen"/>
                <w:sz w:val="20"/>
                <w:szCs w:val="20"/>
              </w:rPr>
            </w:pPr>
            <w:r>
              <w:rPr>
                <w:rFonts w:ascii="GHEA Grapalat" w:hAnsi="GHEA Grapalat" w:cs="Sylfaen"/>
                <w:sz w:val="20"/>
                <w:szCs w:val="20"/>
              </w:rPr>
              <w:t>24.բ.                                                       Կ.Տ.</w:t>
            </w:r>
          </w:p>
          <w:p w:rsidR="006E5207" w:rsidRDefault="006E5207">
            <w:pPr>
              <w:rPr>
                <w:rFonts w:ascii="GHEA Grapalat" w:hAnsi="GHEA Grapalat" w:cs="Sylfaen"/>
                <w:sz w:val="20"/>
                <w:szCs w:val="20"/>
              </w:rPr>
            </w:pPr>
          </w:p>
          <w:p w:rsidR="006E5207" w:rsidRDefault="006E5207">
            <w:pPr>
              <w:rPr>
                <w:rFonts w:ascii="GHEA Grapalat" w:hAnsi="GHEA Grapalat" w:cs="Sylfaen"/>
                <w:sz w:val="20"/>
                <w:szCs w:val="20"/>
              </w:rPr>
            </w:pPr>
          </w:p>
          <w:p w:rsidR="006E5207" w:rsidRDefault="006E5207">
            <w:pPr>
              <w:rPr>
                <w:rFonts w:ascii="GHEA Grapalat" w:hAnsi="GHEA Grapalat" w:cs="Sylfaen"/>
                <w:sz w:val="20"/>
                <w:szCs w:val="20"/>
              </w:rPr>
            </w:pPr>
            <w:r>
              <w:rPr>
                <w:rFonts w:ascii="GHEA Grapalat" w:hAnsi="GHEA Grapalat" w:cs="Sylfaen"/>
                <w:sz w:val="20"/>
                <w:szCs w:val="20"/>
              </w:rPr>
              <w:t>2</w:t>
            </w:r>
            <w:r>
              <w:rPr>
                <w:rFonts w:ascii="GHEA Grapalat" w:hAnsi="GHEA Grapalat" w:cs="Sylfaen"/>
                <w:sz w:val="20"/>
                <w:szCs w:val="20"/>
                <w:lang w:val="hy-AM"/>
              </w:rPr>
              <w:t>4</w:t>
            </w:r>
            <w:r>
              <w:rPr>
                <w:rFonts w:ascii="GHEA Grapalat" w:hAnsi="GHEA Grapalat" w:cs="Sylfaen"/>
                <w:sz w:val="20"/>
                <w:szCs w:val="20"/>
              </w:rPr>
              <w:t>.</w:t>
            </w:r>
            <w:r>
              <w:rPr>
                <w:rFonts w:ascii="GHEA Grapalat" w:hAnsi="GHEA Grapalat" w:cs="Sylfaen"/>
                <w:sz w:val="20"/>
                <w:szCs w:val="20"/>
                <w:lang w:val="hy-AM"/>
              </w:rPr>
              <w:t>գ</w:t>
            </w:r>
            <w:r>
              <w:rPr>
                <w:rFonts w:ascii="GHEA Grapalat" w:hAnsi="GHEA Grapalat" w:cs="Tahoma"/>
                <w:color w:val="000000"/>
                <w:sz w:val="20"/>
                <w:szCs w:val="20"/>
              </w:rPr>
              <w:t xml:space="preserve">                                                 "___" </w:t>
            </w:r>
            <w:r>
              <w:rPr>
                <w:rFonts w:ascii="GHEA Grapalat" w:hAnsi="GHEA Grapalat" w:cs="Sylfaen"/>
                <w:color w:val="000000"/>
                <w:sz w:val="20"/>
                <w:szCs w:val="20"/>
              </w:rPr>
              <w:t xml:space="preserve">___ </w:t>
            </w:r>
            <w:r>
              <w:rPr>
                <w:rFonts w:ascii="GHEA Grapalat" w:hAnsi="GHEA Grapalat" w:cs="Tahoma"/>
                <w:color w:val="000000"/>
                <w:sz w:val="20"/>
                <w:szCs w:val="20"/>
              </w:rPr>
              <w:t xml:space="preserve">20___ </w:t>
            </w:r>
            <w:r>
              <w:rPr>
                <w:rFonts w:ascii="GHEA Grapalat" w:hAnsi="GHEA Grapalat" w:cs="Sylfaen"/>
                <w:color w:val="000000"/>
                <w:sz w:val="20"/>
                <w:szCs w:val="20"/>
              </w:rPr>
              <w:t>թ.</w:t>
            </w:r>
          </w:p>
          <w:p w:rsidR="006E5207" w:rsidRDefault="006E5207">
            <w:pPr>
              <w:rPr>
                <w:rFonts w:ascii="GHEA Grapalat" w:hAnsi="GHEA Grapalat" w:cs="Sylfaen"/>
                <w:sz w:val="20"/>
                <w:szCs w:val="20"/>
              </w:rPr>
            </w:pPr>
          </w:p>
          <w:p w:rsidR="006E5207" w:rsidRDefault="006E5207">
            <w:pPr>
              <w:rPr>
                <w:rFonts w:ascii="GHEA Grapalat" w:hAnsi="GHEA Grapalat" w:cs="Sylfaen"/>
                <w:sz w:val="20"/>
                <w:szCs w:val="20"/>
              </w:rPr>
            </w:pPr>
          </w:p>
          <w:p w:rsidR="006E5207" w:rsidRDefault="006E5207">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6E5207" w:rsidRDefault="006E5207">
            <w:pPr>
              <w:rPr>
                <w:rFonts w:ascii="GHEA Grapalat" w:hAnsi="GHEA Grapalat" w:cs="Sylfaen"/>
                <w:sz w:val="20"/>
                <w:szCs w:val="20"/>
              </w:rPr>
            </w:pPr>
            <w:r>
              <w:rPr>
                <w:rFonts w:ascii="GHEA Grapalat" w:hAnsi="GHEA Grapalat" w:cs="Sylfaen"/>
                <w:sz w:val="20"/>
                <w:szCs w:val="20"/>
              </w:rPr>
              <w:t xml:space="preserve">23.բ.                                                                 Կ.Տ.    </w:t>
            </w:r>
          </w:p>
          <w:p w:rsidR="006E5207" w:rsidRDefault="006E5207">
            <w:pPr>
              <w:rPr>
                <w:rFonts w:ascii="GHEA Grapalat" w:hAnsi="GHEA Grapalat" w:cs="Sylfaen"/>
                <w:sz w:val="20"/>
                <w:szCs w:val="20"/>
              </w:rPr>
            </w:pPr>
          </w:p>
          <w:p w:rsidR="006E5207" w:rsidRDefault="006E5207">
            <w:pPr>
              <w:rPr>
                <w:rFonts w:ascii="GHEA Grapalat" w:hAnsi="GHEA Grapalat" w:cs="Sylfaen"/>
                <w:sz w:val="20"/>
                <w:szCs w:val="20"/>
              </w:rPr>
            </w:pPr>
          </w:p>
          <w:p w:rsidR="006E5207" w:rsidRDefault="006E5207">
            <w:pPr>
              <w:rPr>
                <w:rFonts w:ascii="GHEA Grapalat" w:hAnsi="GHEA Grapalat" w:cs="Sylfaen"/>
                <w:color w:val="000000"/>
                <w:sz w:val="20"/>
                <w:szCs w:val="20"/>
              </w:rPr>
            </w:pPr>
            <w:r>
              <w:rPr>
                <w:rFonts w:ascii="GHEA Grapalat" w:hAnsi="GHEA Grapalat" w:cs="Sylfaen"/>
                <w:sz w:val="20"/>
                <w:szCs w:val="20"/>
              </w:rPr>
              <w:t>23.</w:t>
            </w:r>
            <w:r>
              <w:rPr>
                <w:rFonts w:ascii="GHEA Grapalat" w:hAnsi="GHEA Grapalat" w:cs="Sylfaen"/>
                <w:sz w:val="20"/>
                <w:szCs w:val="20"/>
                <w:lang w:val="hy-AM"/>
              </w:rPr>
              <w:t>գ</w:t>
            </w:r>
            <w:r>
              <w:rPr>
                <w:rFonts w:ascii="GHEA Grapalat" w:hAnsi="GHEA Grapalat" w:cs="Sylfaen"/>
                <w:sz w:val="20"/>
                <w:szCs w:val="20"/>
              </w:rPr>
              <w:t xml:space="preserve">.Կատարման ամսաթիվը`           </w:t>
            </w:r>
            <w:r>
              <w:rPr>
                <w:rFonts w:ascii="GHEA Grapalat" w:hAnsi="GHEA Grapalat" w:cs="Tahoma"/>
                <w:color w:val="000000"/>
                <w:sz w:val="20"/>
                <w:szCs w:val="20"/>
              </w:rPr>
              <w:t xml:space="preserve">"___" </w:t>
            </w:r>
            <w:r>
              <w:rPr>
                <w:rFonts w:ascii="GHEA Grapalat" w:hAnsi="GHEA Grapalat" w:cs="Sylfaen"/>
                <w:color w:val="000000"/>
                <w:sz w:val="20"/>
                <w:szCs w:val="20"/>
              </w:rPr>
              <w:t xml:space="preserve">___ </w:t>
            </w:r>
            <w:r>
              <w:rPr>
                <w:rFonts w:ascii="GHEA Grapalat" w:hAnsi="GHEA Grapalat" w:cs="Tahoma"/>
                <w:color w:val="000000"/>
                <w:sz w:val="20"/>
                <w:szCs w:val="20"/>
              </w:rPr>
              <w:t>20___</w:t>
            </w:r>
            <w:r>
              <w:rPr>
                <w:rFonts w:ascii="GHEA Grapalat" w:hAnsi="GHEA Grapalat" w:cs="Sylfaen"/>
                <w:color w:val="000000"/>
                <w:sz w:val="20"/>
                <w:szCs w:val="20"/>
              </w:rPr>
              <w:t>թ.</w:t>
            </w:r>
          </w:p>
          <w:p w:rsidR="006E5207" w:rsidRDefault="006E5207">
            <w:pPr>
              <w:rPr>
                <w:rFonts w:ascii="GHEA Grapalat" w:hAnsi="GHEA Grapalat" w:cs="Sylfaen"/>
                <w:color w:val="000000"/>
                <w:sz w:val="20"/>
                <w:szCs w:val="20"/>
              </w:rPr>
            </w:pPr>
          </w:p>
          <w:p w:rsidR="006E5207" w:rsidRDefault="006E5207">
            <w:pPr>
              <w:rPr>
                <w:rFonts w:ascii="GHEA Grapalat" w:hAnsi="GHEA Grapalat" w:cs="Sylfaen"/>
                <w:sz w:val="20"/>
                <w:szCs w:val="20"/>
              </w:rPr>
            </w:pPr>
          </w:p>
          <w:p w:rsidR="006E5207" w:rsidRDefault="006E5207">
            <w:pPr>
              <w:jc w:val="right"/>
              <w:rPr>
                <w:rFonts w:ascii="GHEA Grapalat" w:hAnsi="GHEA Grapalat" w:cs="Arial"/>
                <w:sz w:val="20"/>
                <w:szCs w:val="20"/>
              </w:rPr>
            </w:pPr>
          </w:p>
        </w:tc>
      </w:tr>
    </w:tbl>
    <w:p w:rsidR="006E5207" w:rsidRDefault="006E5207" w:rsidP="006E5207">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6E5207" w:rsidRDefault="006E5207" w:rsidP="006E5207">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6E5207" w:rsidRDefault="006E5207" w:rsidP="006E5207">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6E5207" w:rsidRDefault="006E5207" w:rsidP="006E5207">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6E5207" w:rsidRDefault="006E5207" w:rsidP="006E5207">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6E5207" w:rsidRDefault="006E5207" w:rsidP="006E5207">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E5207" w:rsidRDefault="006E5207" w:rsidP="006E5207">
      <w:pPr>
        <w:jc w:val="center"/>
        <w:rPr>
          <w:rFonts w:ascii="GHEA Grapalat" w:hAnsi="GHEA Grapalat"/>
          <w:b/>
          <w:sz w:val="22"/>
          <w:szCs w:val="22"/>
          <w:lang w:val="nl-NL"/>
        </w:rPr>
      </w:pPr>
      <w:r>
        <w:rPr>
          <w:rFonts w:ascii="GHEA Grapalat" w:hAnsi="GHEA Grapalat"/>
          <w:b/>
          <w:lang w:val="hy-AM"/>
        </w:rPr>
        <w:br w:type="page"/>
      </w:r>
      <w:r>
        <w:rPr>
          <w:rFonts w:ascii="GHEA Grapalat" w:hAnsi="GHEA Grapalat"/>
          <w:b/>
          <w:sz w:val="22"/>
          <w:szCs w:val="22"/>
          <w:lang w:val="hy-AM"/>
        </w:rPr>
        <w:lastRenderedPageBreak/>
        <w:t>Վճարման</w:t>
      </w:r>
      <w:r w:rsidR="00CE09F8" w:rsidRPr="00CE09F8">
        <w:rPr>
          <w:rFonts w:ascii="GHEA Grapalat" w:hAnsi="GHEA Grapalat"/>
          <w:b/>
          <w:sz w:val="22"/>
          <w:szCs w:val="22"/>
          <w:lang w:val="hy-AM"/>
        </w:rPr>
        <w:t xml:space="preserve"> </w:t>
      </w:r>
      <w:r>
        <w:rPr>
          <w:rFonts w:ascii="GHEA Grapalat" w:hAnsi="GHEA Grapalat"/>
          <w:b/>
          <w:sz w:val="22"/>
          <w:szCs w:val="22"/>
          <w:lang w:val="hy-AM"/>
        </w:rPr>
        <w:t>պահանջագրի</w:t>
      </w:r>
      <w:r w:rsidR="00CE09F8" w:rsidRPr="00CE09F8">
        <w:rPr>
          <w:rFonts w:ascii="GHEA Grapalat" w:hAnsi="GHEA Grapalat"/>
          <w:b/>
          <w:sz w:val="22"/>
          <w:szCs w:val="22"/>
          <w:lang w:val="hy-AM"/>
        </w:rPr>
        <w:t xml:space="preserve"> </w:t>
      </w:r>
      <w:r>
        <w:rPr>
          <w:rFonts w:ascii="GHEA Grapalat" w:hAnsi="GHEA Grapalat"/>
          <w:b/>
          <w:sz w:val="22"/>
          <w:szCs w:val="22"/>
          <w:lang w:val="hy-AM"/>
        </w:rPr>
        <w:t>պարտադիր</w:t>
      </w:r>
      <w:r w:rsidR="00CE09F8" w:rsidRPr="00CE09F8">
        <w:rPr>
          <w:rFonts w:ascii="GHEA Grapalat" w:hAnsi="GHEA Grapalat"/>
          <w:b/>
          <w:sz w:val="22"/>
          <w:szCs w:val="22"/>
          <w:lang w:val="hy-AM"/>
        </w:rPr>
        <w:t xml:space="preserve"> </w:t>
      </w:r>
      <w:r>
        <w:rPr>
          <w:rFonts w:ascii="GHEA Grapalat" w:hAnsi="GHEA Grapalat"/>
          <w:b/>
          <w:sz w:val="22"/>
          <w:szCs w:val="22"/>
          <w:lang w:val="hy-AM"/>
        </w:rPr>
        <w:t>վավերապայմանները</w:t>
      </w:r>
      <w:r w:rsidR="00CE09F8" w:rsidRPr="00CE09F8">
        <w:rPr>
          <w:rFonts w:ascii="GHEA Grapalat" w:hAnsi="GHEA Grapalat"/>
          <w:b/>
          <w:sz w:val="22"/>
          <w:szCs w:val="22"/>
          <w:lang w:val="hy-AM"/>
        </w:rPr>
        <w:t xml:space="preserve"> </w:t>
      </w:r>
      <w:r>
        <w:rPr>
          <w:rFonts w:ascii="GHEA Grapalat" w:hAnsi="GHEA Grapalat"/>
          <w:b/>
          <w:sz w:val="22"/>
          <w:szCs w:val="22"/>
          <w:lang w:val="hy-AM"/>
        </w:rPr>
        <w:t>և</w:t>
      </w:r>
      <w:r w:rsidR="00CE09F8" w:rsidRPr="00CE09F8">
        <w:rPr>
          <w:rFonts w:ascii="GHEA Grapalat" w:hAnsi="GHEA Grapalat"/>
          <w:b/>
          <w:sz w:val="22"/>
          <w:szCs w:val="22"/>
          <w:lang w:val="hy-AM"/>
        </w:rPr>
        <w:t xml:space="preserve"> </w:t>
      </w:r>
      <w:r>
        <w:rPr>
          <w:rFonts w:ascii="GHEA Grapalat" w:hAnsi="GHEA Grapalat"/>
          <w:b/>
          <w:sz w:val="22"/>
          <w:szCs w:val="22"/>
          <w:lang w:val="hy-AM"/>
        </w:rPr>
        <w:t>լրացման</w:t>
      </w:r>
      <w:r w:rsidR="00CE09F8" w:rsidRPr="00CE09F8">
        <w:rPr>
          <w:rFonts w:ascii="GHEA Grapalat" w:hAnsi="GHEA Grapalat"/>
          <w:b/>
          <w:sz w:val="22"/>
          <w:szCs w:val="22"/>
          <w:lang w:val="hy-AM"/>
        </w:rPr>
        <w:t xml:space="preserve"> </w:t>
      </w:r>
      <w:r>
        <w:rPr>
          <w:rFonts w:ascii="GHEA Grapalat" w:hAnsi="GHEA Grapalat"/>
          <w:b/>
          <w:sz w:val="22"/>
          <w:szCs w:val="22"/>
          <w:lang w:val="hy-AM"/>
        </w:rPr>
        <w:t>ուղեցույցը</w:t>
      </w:r>
    </w:p>
    <w:p w:rsidR="006E5207" w:rsidRDefault="006E5207" w:rsidP="006E5207">
      <w:pPr>
        <w:jc w:val="center"/>
        <w:rPr>
          <w:rFonts w:ascii="GHEA Grapalat" w:hAnsi="GHEA Grapalat"/>
          <w:b/>
          <w:sz w:val="22"/>
          <w:szCs w:val="22"/>
          <w:lang w:val="nl-NL"/>
        </w:rPr>
      </w:pPr>
    </w:p>
    <w:tbl>
      <w:tblPr>
        <w:tblW w:w="10695"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1"/>
        <w:gridCol w:w="1937"/>
        <w:gridCol w:w="2049"/>
        <w:gridCol w:w="3349"/>
        <w:gridCol w:w="2639"/>
      </w:tblGrid>
      <w:tr w:rsidR="006E5207"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both"/>
              <w:rPr>
                <w:rFonts w:ascii="GHEA Grapalat" w:hAnsi="GHEA Grapalat"/>
                <w:sz w:val="20"/>
                <w:szCs w:val="20"/>
              </w:rPr>
            </w:pPr>
            <w:r>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b/>
                <w:sz w:val="20"/>
                <w:szCs w:val="20"/>
              </w:rPr>
            </w:pPr>
            <w:r>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b/>
                <w:sz w:val="20"/>
                <w:szCs w:val="20"/>
              </w:rPr>
            </w:pPr>
            <w:r>
              <w:rPr>
                <w:rFonts w:ascii="GHEA Grapalat" w:hAnsi="GHEA Grapalat"/>
                <w:b/>
                <w:sz w:val="20"/>
                <w:szCs w:val="20"/>
              </w:rPr>
              <w:t>Նշված դաշտի/</w:t>
            </w:r>
          </w:p>
          <w:p w:rsidR="006E5207" w:rsidRDefault="006E5207">
            <w:pPr>
              <w:jc w:val="center"/>
              <w:rPr>
                <w:rFonts w:ascii="GHEA Grapalat" w:hAnsi="GHEA Grapalat"/>
                <w:b/>
                <w:sz w:val="20"/>
                <w:szCs w:val="20"/>
              </w:rPr>
            </w:pPr>
            <w:r>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b/>
                <w:sz w:val="20"/>
                <w:szCs w:val="20"/>
                <w:lang w:val="hy-AM"/>
              </w:rPr>
            </w:pPr>
            <w:r>
              <w:rPr>
                <w:rFonts w:ascii="GHEA Grapalat" w:hAnsi="GHEA Grapalat"/>
                <w:b/>
                <w:sz w:val="20"/>
                <w:szCs w:val="20"/>
              </w:rPr>
              <w:t>Վավերապայմանի լրացման պահանջը</w:t>
            </w:r>
          </w:p>
          <w:p w:rsidR="006E5207" w:rsidRDefault="006E5207">
            <w:pPr>
              <w:jc w:val="center"/>
              <w:rPr>
                <w:rFonts w:ascii="GHEA Grapalat" w:hAnsi="GHEA Grapalat"/>
                <w:b/>
                <w:sz w:val="20"/>
                <w:szCs w:val="20"/>
              </w:rPr>
            </w:pPr>
            <w:r>
              <w:rPr>
                <w:rFonts w:ascii="GHEA Grapalat" w:hAnsi="GHEA Grapalat"/>
                <w:b/>
                <w:sz w:val="20"/>
                <w:szCs w:val="20"/>
              </w:rPr>
              <w:t>(</w:t>
            </w:r>
            <w:r>
              <w:rPr>
                <w:rFonts w:ascii="GHEA Grapalat" w:hAnsi="GHEA Grapalat"/>
                <w:b/>
                <w:sz w:val="20"/>
                <w:szCs w:val="20"/>
                <w:lang w:val="hy-AM"/>
              </w:rPr>
              <w:t>գնումների գործընթացի հետ կապված</w:t>
            </w:r>
            <w:r>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ind w:left="-588" w:firstLine="588"/>
              <w:jc w:val="center"/>
              <w:rPr>
                <w:rFonts w:ascii="GHEA Grapalat" w:hAnsi="GHEA Grapalat"/>
                <w:b/>
                <w:sz w:val="20"/>
                <w:szCs w:val="20"/>
              </w:rPr>
            </w:pPr>
            <w:r>
              <w:rPr>
                <w:rFonts w:ascii="GHEA Grapalat" w:hAnsi="GHEA Grapalat"/>
                <w:b/>
                <w:sz w:val="20"/>
                <w:szCs w:val="20"/>
              </w:rPr>
              <w:t>Վավերապայմանը</w:t>
            </w:r>
          </w:p>
          <w:p w:rsidR="006E5207" w:rsidRDefault="006E5207">
            <w:pPr>
              <w:ind w:left="-588" w:firstLine="588"/>
              <w:jc w:val="center"/>
              <w:rPr>
                <w:rFonts w:ascii="GHEA Grapalat" w:hAnsi="GHEA Grapalat"/>
                <w:b/>
                <w:sz w:val="20"/>
                <w:szCs w:val="20"/>
              </w:rPr>
            </w:pPr>
            <w:r>
              <w:rPr>
                <w:rFonts w:ascii="GHEA Grapalat" w:hAnsi="GHEA Grapalat"/>
                <w:b/>
                <w:sz w:val="20"/>
                <w:szCs w:val="20"/>
              </w:rPr>
              <w:t xml:space="preserve">լրացնող կողմը` </w:t>
            </w:r>
          </w:p>
          <w:p w:rsidR="006E5207" w:rsidRDefault="006E5207">
            <w:pPr>
              <w:ind w:left="-588" w:firstLine="588"/>
              <w:jc w:val="center"/>
              <w:rPr>
                <w:rFonts w:ascii="GHEA Grapalat" w:hAnsi="GHEA Grapalat"/>
                <w:b/>
                <w:sz w:val="20"/>
                <w:szCs w:val="20"/>
              </w:rPr>
            </w:pPr>
            <w:r>
              <w:rPr>
                <w:rFonts w:ascii="GHEA Grapalat" w:hAnsi="GHEA Grapalat"/>
                <w:b/>
                <w:sz w:val="20"/>
                <w:szCs w:val="20"/>
              </w:rPr>
              <w:t>շահառուն կամ վճարողը</w:t>
            </w:r>
          </w:p>
          <w:p w:rsidR="006E5207" w:rsidRDefault="006E5207">
            <w:pPr>
              <w:ind w:left="-588" w:firstLine="588"/>
              <w:jc w:val="center"/>
              <w:rPr>
                <w:rFonts w:ascii="GHEA Grapalat" w:hAnsi="GHEA Grapalat"/>
                <w:b/>
                <w:sz w:val="20"/>
                <w:szCs w:val="20"/>
              </w:rPr>
            </w:pPr>
            <w:r>
              <w:rPr>
                <w:rFonts w:ascii="GHEA Grapalat" w:hAnsi="GHEA Grapalat"/>
                <w:b/>
                <w:sz w:val="20"/>
                <w:szCs w:val="20"/>
              </w:rPr>
              <w:t>(</w:t>
            </w:r>
            <w:r>
              <w:rPr>
                <w:rFonts w:ascii="GHEA Grapalat" w:hAnsi="GHEA Grapalat"/>
                <w:b/>
                <w:sz w:val="20"/>
                <w:szCs w:val="20"/>
                <w:lang w:val="hy-AM"/>
              </w:rPr>
              <w:t>գնումների գործընթացի հետ կապված</w:t>
            </w:r>
            <w:r>
              <w:rPr>
                <w:rFonts w:ascii="GHEA Grapalat" w:hAnsi="GHEA Grapalat"/>
                <w:b/>
                <w:sz w:val="20"/>
                <w:szCs w:val="20"/>
              </w:rPr>
              <w:t>)</w:t>
            </w:r>
          </w:p>
        </w:tc>
      </w:tr>
      <w:tr w:rsidR="006E5207"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b/>
                <w:sz w:val="20"/>
                <w:szCs w:val="20"/>
              </w:rPr>
            </w:pPr>
            <w:r>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b/>
                <w:sz w:val="20"/>
                <w:szCs w:val="20"/>
              </w:rPr>
            </w:pPr>
            <w:r>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b/>
                <w:sz w:val="20"/>
                <w:szCs w:val="20"/>
              </w:rPr>
            </w:pPr>
            <w:r>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b/>
                <w:sz w:val="20"/>
                <w:szCs w:val="20"/>
              </w:rPr>
            </w:pPr>
            <w:r>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b/>
                <w:sz w:val="20"/>
                <w:szCs w:val="20"/>
              </w:rPr>
            </w:pPr>
            <w:r>
              <w:rPr>
                <w:rFonts w:ascii="GHEA Grapalat" w:hAnsi="GHEA Grapalat"/>
                <w:b/>
                <w:sz w:val="20"/>
                <w:szCs w:val="20"/>
              </w:rPr>
              <w:t>5</w:t>
            </w:r>
          </w:p>
        </w:tc>
      </w:tr>
      <w:tr w:rsidR="006E5207" w:rsidRPr="006E5207"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lang w:val="hy-AM"/>
              </w:rPr>
            </w:pPr>
            <w:r>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lang w:val="hy-AM"/>
              </w:rPr>
            </w:pPr>
            <w:r>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lang w:val="hy-AM"/>
              </w:rPr>
            </w:pPr>
            <w:r>
              <w:rPr>
                <w:rFonts w:ascii="GHEA Grapalat" w:hAnsi="GHEA Grapalat"/>
                <w:sz w:val="20"/>
                <w:szCs w:val="20"/>
                <w:lang w:val="hy-AM"/>
              </w:rPr>
              <w:t>Փաստաթղթի վրա նախապես լրացված է &lt;Վճարման պահանջագիր&gt;</w:t>
            </w:r>
          </w:p>
        </w:tc>
      </w:tr>
      <w:tr w:rsidR="006E5207" w:rsidRPr="006E5207" w:rsidTr="006E5207">
        <w:tc>
          <w:tcPr>
            <w:tcW w:w="720" w:type="dxa"/>
            <w:tcBorders>
              <w:top w:val="single" w:sz="4" w:space="0" w:color="auto"/>
              <w:left w:val="single" w:sz="4" w:space="0" w:color="auto"/>
              <w:bottom w:val="single" w:sz="4" w:space="0" w:color="auto"/>
              <w:right w:val="single" w:sz="4" w:space="0" w:color="auto"/>
            </w:tcBorders>
          </w:tcPr>
          <w:p w:rsidR="006E5207" w:rsidRDefault="006E5207">
            <w:pPr>
              <w:pStyle w:val="ListParagraph"/>
              <w:numPr>
                <w:ilvl w:val="0"/>
                <w:numId w:val="21"/>
              </w:numPr>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both"/>
              <w:rPr>
                <w:rFonts w:ascii="GHEA Grapalat" w:hAnsi="GHEA Grapalat"/>
                <w:sz w:val="20"/>
                <w:szCs w:val="20"/>
              </w:rPr>
            </w:pPr>
            <w:r>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լրացվում է շահառուի կողմից` վճարողի բանկին վճարման պահանջագիրը ներկայացնելիս</w:t>
            </w:r>
          </w:p>
        </w:tc>
      </w:tr>
      <w:tr w:rsidR="006E5207" w:rsidRPr="006E5207" w:rsidTr="006E5207">
        <w:tc>
          <w:tcPr>
            <w:tcW w:w="720" w:type="dxa"/>
            <w:tcBorders>
              <w:top w:val="single" w:sz="4" w:space="0" w:color="auto"/>
              <w:left w:val="single" w:sz="4" w:space="0" w:color="auto"/>
              <w:bottom w:val="single" w:sz="4" w:space="0" w:color="auto"/>
              <w:right w:val="single" w:sz="4" w:space="0" w:color="auto"/>
            </w:tcBorders>
          </w:tcPr>
          <w:p w:rsidR="006E5207" w:rsidRDefault="006E5207">
            <w:pPr>
              <w:pStyle w:val="ListParagraph"/>
              <w:numPr>
                <w:ilvl w:val="0"/>
                <w:numId w:val="21"/>
              </w:numPr>
              <w:ind w:hanging="436"/>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both"/>
              <w:rPr>
                <w:rFonts w:ascii="GHEA Grapalat" w:hAnsi="GHEA Grapalat"/>
                <w:sz w:val="20"/>
                <w:szCs w:val="20"/>
              </w:rPr>
            </w:pPr>
            <w:r>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E5207" w:rsidRDefault="006E5207">
            <w:pPr>
              <w:jc w:val="center"/>
              <w:rPr>
                <w:rFonts w:ascii="GHEA Grapalat" w:hAnsi="GHEA Grapalat"/>
                <w:sz w:val="20"/>
                <w:szCs w:val="20"/>
              </w:rPr>
            </w:pPr>
            <w:r>
              <w:rPr>
                <w:rFonts w:ascii="GHEA Grapalat" w:hAnsi="GHEA Grapalat"/>
                <w:sz w:val="20"/>
                <w:szCs w:val="20"/>
              </w:rPr>
              <w:t>պարտադիր</w:t>
            </w:r>
          </w:p>
          <w:p w:rsidR="006E5207" w:rsidRDefault="006E5207">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ind w:left="132" w:hanging="132"/>
              <w:jc w:val="center"/>
              <w:rPr>
                <w:rFonts w:ascii="GHEA Grapalat" w:hAnsi="GHEA Grapalat"/>
                <w:sz w:val="20"/>
                <w:szCs w:val="20"/>
                <w:lang w:val="hy-AM"/>
              </w:rPr>
            </w:pPr>
            <w:r>
              <w:rPr>
                <w:rFonts w:ascii="GHEA Grapalat" w:hAnsi="GHEA Grapalat"/>
                <w:sz w:val="20"/>
                <w:szCs w:val="20"/>
              </w:rPr>
              <w:t>լրացվում է շահառուի կողմից` վճարողի բանկին վճարման պահանջագրի ներկայացման օրը</w:t>
            </w:r>
            <w:r>
              <w:rPr>
                <w:rFonts w:ascii="GHEA Grapalat" w:hAnsi="GHEA Grapalat"/>
                <w:sz w:val="20"/>
                <w:szCs w:val="20"/>
                <w:lang w:val="hy-AM"/>
              </w:rPr>
              <w:t xml:space="preserve">: </w:t>
            </w:r>
          </w:p>
        </w:tc>
      </w:tr>
      <w:tr w:rsidR="006E5207" w:rsidTr="006E5207">
        <w:tc>
          <w:tcPr>
            <w:tcW w:w="720" w:type="dxa"/>
            <w:tcBorders>
              <w:top w:val="single" w:sz="4" w:space="0" w:color="auto"/>
              <w:left w:val="single" w:sz="4" w:space="0" w:color="auto"/>
              <w:bottom w:val="single" w:sz="4" w:space="0" w:color="auto"/>
              <w:right w:val="single" w:sz="4" w:space="0" w:color="auto"/>
            </w:tcBorders>
          </w:tcPr>
          <w:p w:rsidR="006E5207" w:rsidRDefault="006E5207">
            <w:pPr>
              <w:pStyle w:val="ListParagraph"/>
              <w:numPr>
                <w:ilvl w:val="0"/>
                <w:numId w:val="21"/>
              </w:numPr>
              <w:ind w:hanging="436"/>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both"/>
              <w:rPr>
                <w:rFonts w:ascii="GHEA Grapalat" w:hAnsi="GHEA Grapalat"/>
                <w:sz w:val="20"/>
                <w:szCs w:val="20"/>
              </w:rPr>
            </w:pPr>
            <w:r>
              <w:rPr>
                <w:rFonts w:ascii="GHEA Grapalat" w:hAnsi="GHEA Grapalat" w:cs="Sylfaen"/>
                <w:sz w:val="20"/>
                <w:szCs w:val="20"/>
                <w:lang w:val="hy-AM"/>
              </w:rPr>
              <w:t>Վճարողի անվանումը</w:t>
            </w:r>
            <w:r>
              <w:rPr>
                <w:rFonts w:ascii="GHEA Grapalat" w:hAnsi="GHEA Grapalat" w:cs="Sylfaen"/>
                <w:sz w:val="20"/>
                <w:szCs w:val="20"/>
              </w:rPr>
              <w:t>,</w:t>
            </w:r>
            <w:r>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p w:rsidR="006E5207" w:rsidRDefault="006E5207">
            <w:pPr>
              <w:jc w:val="center"/>
              <w:rPr>
                <w:rFonts w:ascii="GHEA Grapalat" w:hAnsi="GHEA Grapalat"/>
                <w:sz w:val="20"/>
                <w:szCs w:val="20"/>
              </w:rPr>
            </w:pPr>
            <w:r>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ind w:left="252" w:hanging="252"/>
              <w:jc w:val="center"/>
              <w:rPr>
                <w:rFonts w:ascii="GHEA Grapalat" w:hAnsi="GHEA Grapalat"/>
                <w:sz w:val="20"/>
                <w:szCs w:val="20"/>
              </w:rPr>
            </w:pPr>
            <w:r>
              <w:rPr>
                <w:rFonts w:ascii="GHEA Grapalat" w:hAnsi="GHEA Grapalat"/>
                <w:sz w:val="20"/>
                <w:szCs w:val="20"/>
              </w:rPr>
              <w:t>լրացվում է վճարողի կողմից</w:t>
            </w:r>
          </w:p>
        </w:tc>
      </w:tr>
      <w:tr w:rsidR="006E5207"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լրացվում է վճարողի կողմից</w:t>
            </w:r>
          </w:p>
        </w:tc>
      </w:tr>
      <w:tr w:rsidR="006E5207"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p w:rsidR="006E5207" w:rsidRDefault="006E5207">
            <w:pPr>
              <w:jc w:val="center"/>
              <w:rPr>
                <w:rFonts w:ascii="GHEA Grapalat" w:hAnsi="GHEA Grapalat"/>
                <w:sz w:val="20"/>
                <w:szCs w:val="20"/>
              </w:rPr>
            </w:pPr>
            <w:r>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լրացվում է վճարողի կողմից</w:t>
            </w:r>
          </w:p>
        </w:tc>
      </w:tr>
      <w:tr w:rsidR="006E5207"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ոչ պարտադիր</w:t>
            </w:r>
          </w:p>
          <w:p w:rsidR="006E5207" w:rsidRDefault="006E5207">
            <w:pPr>
              <w:jc w:val="center"/>
              <w:rPr>
                <w:rFonts w:ascii="GHEA Grapalat" w:hAnsi="GHEA Grapalat"/>
                <w:sz w:val="20"/>
                <w:szCs w:val="20"/>
              </w:rPr>
            </w:pPr>
            <w:r>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լրացվում է վճարողի կողմից</w:t>
            </w:r>
          </w:p>
        </w:tc>
      </w:tr>
      <w:tr w:rsidR="006E5207"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ոչ պարտադիր</w:t>
            </w:r>
          </w:p>
          <w:p w:rsidR="006E5207" w:rsidRDefault="006E5207">
            <w:pPr>
              <w:jc w:val="center"/>
              <w:rPr>
                <w:rFonts w:ascii="GHEA Grapalat" w:hAnsi="GHEA Grapalat"/>
                <w:sz w:val="20"/>
                <w:szCs w:val="20"/>
              </w:rPr>
            </w:pPr>
            <w:r>
              <w:rPr>
                <w:rFonts w:ascii="GHEA Grapalat" w:hAnsi="GHEA Grapalat"/>
                <w:sz w:val="20"/>
                <w:szCs w:val="20"/>
              </w:rPr>
              <w:t xml:space="preserve">լրացվում է Հայաստանի Հանրապետության նորմատիվ իրավական ակտերով սահմանված դեպքերում, երբ վճարողը հանդիսանում է </w:t>
            </w:r>
            <w:r>
              <w:rPr>
                <w:rFonts w:ascii="GHEA Grapalat" w:hAnsi="GHEA Grapalat"/>
                <w:sz w:val="20"/>
                <w:szCs w:val="20"/>
              </w:rPr>
              <w:lastRenderedPageBreak/>
              <w:t>ֆիզիկական անձ</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lastRenderedPageBreak/>
              <w:t>լրացվում է վճարողի կողմից</w:t>
            </w:r>
          </w:p>
        </w:tc>
      </w:tr>
      <w:tr w:rsidR="006E5207" w:rsidRPr="006E5207"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շահառու</w:t>
            </w:r>
            <w:r>
              <w:rPr>
                <w:rFonts w:ascii="GHEA Grapalat" w:hAnsi="GHEA Grapalat" w:cs="Sylfaen"/>
                <w:sz w:val="20"/>
                <w:szCs w:val="20"/>
                <w:lang w:val="hy-AM"/>
              </w:rPr>
              <w:t>ի  անվանումը</w:t>
            </w:r>
            <w:r>
              <w:rPr>
                <w:rFonts w:ascii="GHEA Grapalat" w:hAnsi="GHEA Grapalat" w:cs="Sylfaen"/>
                <w:sz w:val="20"/>
                <w:szCs w:val="20"/>
              </w:rPr>
              <w:t>,</w:t>
            </w:r>
            <w:r>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p w:rsidR="006E5207" w:rsidRDefault="006E5207">
            <w:pPr>
              <w:jc w:val="center"/>
              <w:rPr>
                <w:rFonts w:ascii="GHEA Grapalat" w:hAnsi="GHEA Grapalat"/>
                <w:sz w:val="20"/>
                <w:szCs w:val="20"/>
              </w:rPr>
            </w:pPr>
            <w:r>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նախապես լրացվում է շահառուի կողմից` հրավերով</w:t>
            </w:r>
          </w:p>
        </w:tc>
      </w:tr>
      <w:tr w:rsidR="006E5207"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lang w:val="hy-AM"/>
              </w:rPr>
            </w:pPr>
            <w:r>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շահառուի Հ</w:t>
            </w:r>
            <w:r>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ոչ պարտադիր</w:t>
            </w:r>
          </w:p>
          <w:p w:rsidR="006E5207" w:rsidRDefault="006E5207">
            <w:pPr>
              <w:jc w:val="center"/>
              <w:rPr>
                <w:rFonts w:ascii="GHEA Grapalat" w:hAnsi="GHEA Grapalat"/>
                <w:sz w:val="20"/>
                <w:szCs w:val="20"/>
              </w:rPr>
            </w:pPr>
            <w:r>
              <w:rPr>
                <w:rFonts w:ascii="GHEA Grapalat" w:hAnsi="GHEA Grapalat" w:cs="Sylfaen"/>
                <w:sz w:val="20"/>
                <w:szCs w:val="20"/>
              </w:rPr>
              <w:t xml:space="preserve"> (</w:t>
            </w:r>
            <w:r>
              <w:rPr>
                <w:rFonts w:ascii="GHEA Grapalat" w:hAnsi="GHEA Grapalat" w:cs="Sylfaen"/>
                <w:sz w:val="20"/>
                <w:szCs w:val="20"/>
                <w:lang w:val="hy-AM"/>
              </w:rPr>
              <w:t>գնումների հետ կապված գործընթացում չի լրացվում</w:t>
            </w:r>
            <w:r>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cs="Sylfaen"/>
                <w:sz w:val="20"/>
                <w:szCs w:val="20"/>
                <w:lang w:val="ru-RU"/>
              </w:rPr>
              <w:t>(</w:t>
            </w:r>
            <w:r>
              <w:rPr>
                <w:rFonts w:ascii="GHEA Grapalat" w:hAnsi="GHEA Grapalat" w:cs="Sylfaen"/>
                <w:sz w:val="20"/>
                <w:szCs w:val="20"/>
                <w:lang w:val="hy-AM"/>
              </w:rPr>
              <w:t>չի լրացվում</w:t>
            </w:r>
            <w:r>
              <w:rPr>
                <w:rFonts w:ascii="GHEA Grapalat" w:hAnsi="GHEA Grapalat" w:cs="Sylfaen"/>
                <w:sz w:val="20"/>
                <w:szCs w:val="20"/>
                <w:lang w:val="ru-RU"/>
              </w:rPr>
              <w:t>)</w:t>
            </w:r>
          </w:p>
        </w:tc>
      </w:tr>
      <w:tr w:rsidR="006E5207" w:rsidRPr="006E5207"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ոչ պարտադիր</w:t>
            </w:r>
          </w:p>
          <w:p w:rsidR="006E5207" w:rsidRDefault="006E5207">
            <w:pPr>
              <w:jc w:val="center"/>
              <w:rPr>
                <w:rFonts w:ascii="GHEA Grapalat" w:hAnsi="GHEA Grapalat"/>
                <w:sz w:val="20"/>
                <w:szCs w:val="20"/>
              </w:rPr>
            </w:pPr>
            <w:r>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նախապես լրացվում է շահառուի կողմից` հրավերով</w:t>
            </w:r>
          </w:p>
        </w:tc>
      </w:tr>
      <w:tr w:rsidR="006E5207" w:rsidRPr="006E5207"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նախապես լրացվում է շահառուի կողմից` հրավերով</w:t>
            </w:r>
          </w:p>
        </w:tc>
      </w:tr>
      <w:tr w:rsidR="006E5207" w:rsidRPr="006E5207"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p w:rsidR="006E5207" w:rsidRDefault="006E5207">
            <w:pPr>
              <w:jc w:val="center"/>
              <w:rPr>
                <w:rFonts w:ascii="GHEA Grapalat" w:hAnsi="GHEA Grapalat"/>
                <w:sz w:val="20"/>
                <w:szCs w:val="20"/>
              </w:rPr>
            </w:pPr>
            <w:r>
              <w:rPr>
                <w:rFonts w:ascii="GHEA Grapalat" w:hAnsi="GHEA Grapalat"/>
                <w:sz w:val="20"/>
                <w:szCs w:val="20"/>
              </w:rPr>
              <w:t>լրացվում է շահառուի այն բանկային (</w:t>
            </w:r>
            <w:r>
              <w:rPr>
                <w:rFonts w:ascii="GHEA Grapalat" w:hAnsi="GHEA Grapalat"/>
                <w:sz w:val="20"/>
                <w:szCs w:val="20"/>
                <w:lang w:val="hy-AM"/>
              </w:rPr>
              <w:t>գանձապետական</w:t>
            </w:r>
            <w:r>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նախապես լրացվում է շահառուի կողմից` հրավերով</w:t>
            </w:r>
          </w:p>
        </w:tc>
      </w:tr>
      <w:tr w:rsidR="006E5207"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p w:rsidR="006E5207" w:rsidRDefault="006E5207">
            <w:pPr>
              <w:jc w:val="center"/>
              <w:rPr>
                <w:rFonts w:ascii="GHEA Grapalat" w:hAnsi="GHEA Grapalat"/>
                <w:sz w:val="20"/>
                <w:szCs w:val="20"/>
              </w:rPr>
            </w:pPr>
            <w:r>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lang w:val="hy-AM"/>
              </w:rPr>
            </w:pPr>
            <w:r>
              <w:rPr>
                <w:rFonts w:ascii="GHEA Grapalat" w:hAnsi="GHEA Grapalat"/>
                <w:sz w:val="20"/>
                <w:szCs w:val="20"/>
              </w:rPr>
              <w:t>լրացվում է վճարողի կողմից</w:t>
            </w:r>
          </w:p>
        </w:tc>
      </w:tr>
      <w:tr w:rsidR="006E5207" w:rsidRPr="00DF57F2"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lang w:val="hy-AM"/>
              </w:rPr>
            </w:pPr>
            <w:r>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lang w:val="hy-AM"/>
              </w:rPr>
            </w:pPr>
            <w:r>
              <w:rPr>
                <w:rFonts w:ascii="GHEA Grapalat" w:hAnsi="GHEA Grapalat" w:cs="Sylfaen"/>
                <w:sz w:val="20"/>
                <w:szCs w:val="20"/>
                <w:lang w:val="hy-AM"/>
              </w:rPr>
              <w:t xml:space="preserve">Ակցեպտավորված գումարը՝  (թվերովևբառերով)  </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lang w:val="hy-AM"/>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lang w:val="hy-AM"/>
              </w:rPr>
            </w:pPr>
            <w:r>
              <w:rPr>
                <w:rFonts w:ascii="GHEA Grapalat" w:hAnsi="GHEA Grapalat"/>
                <w:sz w:val="20"/>
                <w:szCs w:val="20"/>
                <w:lang w:val="hy-AM"/>
              </w:rPr>
              <w:t>ոչ պարտադիր</w:t>
            </w:r>
          </w:p>
          <w:p w:rsidR="006E5207" w:rsidRDefault="006E5207">
            <w:pPr>
              <w:jc w:val="center"/>
              <w:rPr>
                <w:rFonts w:ascii="GHEA Grapalat" w:hAnsi="GHEA Grapalat"/>
                <w:sz w:val="20"/>
                <w:szCs w:val="20"/>
                <w:lang w:val="hy-AM"/>
              </w:rPr>
            </w:pPr>
            <w:r>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lang w:val="hy-AM"/>
              </w:rPr>
            </w:pPr>
            <w:r>
              <w:rPr>
                <w:rFonts w:ascii="GHEA Grapalat" w:hAnsi="GHEA Grapalat" w:cs="Sylfaen"/>
                <w:sz w:val="20"/>
                <w:szCs w:val="20"/>
                <w:lang w:val="hy-AM"/>
              </w:rPr>
              <w:t>(չի լրացվում եւ չի կիրառվում)</w:t>
            </w:r>
          </w:p>
        </w:tc>
      </w:tr>
      <w:tr w:rsidR="006E5207"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lang w:val="hy-AM"/>
              </w:rPr>
            </w:pPr>
            <w:r>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լրացվում է վճարողի կողմից</w:t>
            </w:r>
          </w:p>
        </w:tc>
      </w:tr>
      <w:tr w:rsidR="006E5207" w:rsidRPr="00DF57F2"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lang w:val="hy-AM"/>
              </w:rPr>
            </w:pPr>
            <w:r>
              <w:rPr>
                <w:rFonts w:ascii="GHEA Grapalat" w:hAnsi="GHEA Grapalat"/>
                <w:sz w:val="20"/>
                <w:szCs w:val="20"/>
              </w:rPr>
              <w:t xml:space="preserve">Պարտադիր </w:t>
            </w:r>
            <w:r>
              <w:rPr>
                <w:rFonts w:ascii="GHEA Grapalat" w:hAnsi="GHEA Grapalat"/>
                <w:sz w:val="20"/>
                <w:szCs w:val="20"/>
                <w:lang w:val="hy-AM"/>
              </w:rPr>
              <w:t xml:space="preserve">լրացվում է </w:t>
            </w:r>
            <w:r>
              <w:rPr>
                <w:rFonts w:ascii="GHEA Grapalat" w:hAnsi="GHEA Grapalat"/>
                <w:sz w:val="20"/>
                <w:szCs w:val="20"/>
              </w:rPr>
              <w:t>«</w:t>
            </w:r>
            <w:r>
              <w:rPr>
                <w:rFonts w:ascii="GHEA Grapalat" w:hAnsi="GHEA Grapalat"/>
                <w:sz w:val="20"/>
                <w:szCs w:val="20"/>
                <w:lang w:val="hy-AM"/>
              </w:rPr>
              <w:t>պայմանագրի կատարման ապահովման համար</w:t>
            </w:r>
            <w:r>
              <w:rPr>
                <w:rFonts w:ascii="GHEA Grapalat" w:hAnsi="GHEA Grapalat"/>
                <w:sz w:val="20"/>
                <w:szCs w:val="20"/>
              </w:rPr>
              <w:t>»</w:t>
            </w:r>
            <w:r>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lang w:val="hy-AM"/>
              </w:rPr>
            </w:pPr>
            <w:r>
              <w:rPr>
                <w:rFonts w:ascii="GHEA Grapalat" w:hAnsi="GHEA Grapalat"/>
                <w:sz w:val="20"/>
                <w:szCs w:val="20"/>
                <w:lang w:val="hy-AM"/>
              </w:rPr>
              <w:t>նախապես լրացվում է շահառուի կողմից` հրավերով</w:t>
            </w:r>
          </w:p>
        </w:tc>
      </w:tr>
      <w:tr w:rsidR="006E5207"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p w:rsidR="006E5207" w:rsidRDefault="006E5207">
            <w:pPr>
              <w:jc w:val="center"/>
              <w:rPr>
                <w:rFonts w:ascii="GHEA Grapalat" w:hAnsi="GHEA Grapalat"/>
                <w:sz w:val="20"/>
                <w:szCs w:val="20"/>
              </w:rPr>
            </w:pPr>
            <w:r>
              <w:rPr>
                <w:rFonts w:ascii="GHEA Grapalat" w:hAnsi="GHEA Grapalat"/>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Pr>
                <w:rFonts w:ascii="GHEA Grapalat" w:hAnsi="GHEA Grapalat"/>
                <w:sz w:val="20"/>
                <w:szCs w:val="20"/>
                <w:lang w:val="hy-AM"/>
              </w:rPr>
              <w:t>,</w:t>
            </w:r>
            <w:r>
              <w:rPr>
                <w:rFonts w:ascii="GHEA Grapalat" w:hAnsi="GHEA Grapalat"/>
                <w:sz w:val="20"/>
                <w:szCs w:val="20"/>
              </w:rPr>
              <w:t xml:space="preserve"> գնման ընթացակարգի ծածկագիրը</w:t>
            </w:r>
            <w:r>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lang w:val="hy-AM"/>
              </w:rPr>
            </w:pPr>
            <w:r>
              <w:rPr>
                <w:rFonts w:ascii="GHEA Grapalat" w:hAnsi="GHEA Grapalat"/>
                <w:sz w:val="20"/>
                <w:szCs w:val="20"/>
              </w:rPr>
              <w:t xml:space="preserve">լրացվում է </w:t>
            </w:r>
            <w:r>
              <w:rPr>
                <w:rFonts w:ascii="GHEA Grapalat" w:hAnsi="GHEA Grapalat"/>
                <w:sz w:val="20"/>
                <w:szCs w:val="20"/>
                <w:lang w:val="hy-AM"/>
              </w:rPr>
              <w:t>շահառու</w:t>
            </w:r>
            <w:r>
              <w:rPr>
                <w:rFonts w:ascii="GHEA Grapalat" w:hAnsi="GHEA Grapalat"/>
                <w:sz w:val="20"/>
                <w:szCs w:val="20"/>
              </w:rPr>
              <w:t>ի կողմից</w:t>
            </w:r>
          </w:p>
        </w:tc>
      </w:tr>
      <w:tr w:rsidR="006E5207" w:rsidRPr="00DF57F2"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lang w:val="hy-AM"/>
              </w:rPr>
            </w:pPr>
            <w:r>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cs="Sylfaen"/>
                <w:sz w:val="20"/>
                <w:szCs w:val="20"/>
                <w:lang w:val="hy-AM"/>
              </w:rPr>
            </w:pPr>
            <w:r>
              <w:rPr>
                <w:rFonts w:ascii="GHEA Grapalat" w:hAnsi="GHEA Grapalat"/>
                <w:sz w:val="20"/>
                <w:szCs w:val="20"/>
              </w:rPr>
              <w:t>պարտադիր</w:t>
            </w:r>
          </w:p>
          <w:p w:rsidR="006E5207" w:rsidRDefault="006E5207">
            <w:pPr>
              <w:jc w:val="center"/>
              <w:rPr>
                <w:rFonts w:ascii="GHEA Grapalat" w:hAnsi="GHEA Grapalat" w:cs="Sylfaen"/>
                <w:sz w:val="20"/>
                <w:szCs w:val="20"/>
                <w:lang w:val="hy-AM"/>
              </w:rPr>
            </w:pPr>
            <w:r>
              <w:rPr>
                <w:rFonts w:ascii="GHEA Grapalat" w:hAnsi="GHEA Grapalat" w:cs="Sylfaen"/>
                <w:sz w:val="20"/>
                <w:szCs w:val="20"/>
                <w:lang w:val="hy-AM"/>
              </w:rPr>
              <w:t xml:space="preserve">լրացվում է &lt;ակցեպտավորված վճարում&gt; բառերը, </w:t>
            </w:r>
          </w:p>
          <w:p w:rsidR="006E5207" w:rsidRDefault="006E5207">
            <w:pPr>
              <w:jc w:val="center"/>
              <w:rPr>
                <w:rFonts w:ascii="GHEA Grapalat" w:hAnsi="GHEA Grapalat"/>
                <w:sz w:val="20"/>
                <w:szCs w:val="20"/>
                <w:lang w:val="hy-AM"/>
              </w:rPr>
            </w:pPr>
            <w:r>
              <w:rPr>
                <w:rFonts w:ascii="GHEA Grapalat" w:hAnsi="GHEA Grapalat" w:cs="Sylfaen"/>
                <w:sz w:val="20"/>
                <w:szCs w:val="20"/>
                <w:lang w:val="hy-AM"/>
              </w:rPr>
              <w:lastRenderedPageBreak/>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lang w:val="hy-AM"/>
              </w:rPr>
            </w:pPr>
            <w:r>
              <w:rPr>
                <w:rFonts w:ascii="GHEA Grapalat" w:hAnsi="GHEA Grapalat"/>
                <w:sz w:val="20"/>
                <w:szCs w:val="20"/>
                <w:lang w:val="hy-AM"/>
              </w:rPr>
              <w:lastRenderedPageBreak/>
              <w:t xml:space="preserve">նախապես լրացվում է շահառուի կողմից </w:t>
            </w:r>
          </w:p>
        </w:tc>
      </w:tr>
      <w:tr w:rsidR="006E5207"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lang w:val="hy-AM"/>
              </w:rPr>
            </w:pPr>
            <w:r>
              <w:rPr>
                <w:rFonts w:ascii="GHEA Grapalat" w:hAnsi="GHEA Grapalat"/>
                <w:sz w:val="20"/>
                <w:szCs w:val="20"/>
                <w:lang w:val="hy-AM"/>
              </w:rPr>
              <w:lastRenderedPageBreak/>
              <w:t>20.</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ոչ պարտադիր</w:t>
            </w:r>
          </w:p>
          <w:p w:rsidR="006E5207" w:rsidRDefault="006E5207">
            <w:pPr>
              <w:jc w:val="center"/>
              <w:rPr>
                <w:rFonts w:ascii="GHEA Grapalat" w:hAnsi="GHEA Grapalat"/>
                <w:sz w:val="20"/>
                <w:szCs w:val="20"/>
              </w:rPr>
            </w:pPr>
            <w:r>
              <w:rPr>
                <w:rFonts w:ascii="GHEA Grapalat" w:hAnsi="GHEA Grapalat"/>
                <w:sz w:val="20"/>
                <w:szCs w:val="20"/>
              </w:rPr>
              <w:t>լրացվում է պահանջագրին կից ներկայացված փաստաթղթերի էջերի քանակը, որոնք պետք է տրամադրվեն վճարողին(</w:t>
            </w:r>
            <w:r>
              <w:rPr>
                <w:rFonts w:ascii="GHEA Grapalat" w:hAnsi="GHEA Grapalat"/>
                <w:sz w:val="20"/>
                <w:szCs w:val="20"/>
                <w:lang w:val="hy-AM"/>
              </w:rPr>
              <w:t>վճարողի բանկին</w:t>
            </w:r>
            <w:r>
              <w:rPr>
                <w:rFonts w:ascii="GHEA Grapalat" w:hAnsi="GHEA Grapalat"/>
                <w:sz w:val="20"/>
                <w:szCs w:val="20"/>
              </w:rPr>
              <w:t>)</w:t>
            </w:r>
          </w:p>
          <w:p w:rsidR="006E5207" w:rsidRDefault="006E5207">
            <w:pPr>
              <w:jc w:val="center"/>
              <w:rPr>
                <w:rFonts w:ascii="GHEA Grapalat" w:hAnsi="GHEA Grapalat"/>
                <w:sz w:val="20"/>
                <w:szCs w:val="20"/>
              </w:rPr>
            </w:pPr>
            <w:r>
              <w:rPr>
                <w:rFonts w:ascii="GHEA Grapalat" w:hAnsi="GHEA Grapalat"/>
                <w:sz w:val="20"/>
                <w:szCs w:val="20"/>
                <w:lang w:val="hy-AM"/>
              </w:rPr>
              <w:t>Եթ ե լրացվել է &lt;</w:t>
            </w:r>
            <w:r>
              <w:rPr>
                <w:rFonts w:ascii="GHEA Grapalat" w:hAnsi="GHEA Grapalat" w:cs="Sylfaen"/>
                <w:sz w:val="20"/>
                <w:szCs w:val="20"/>
                <w:lang w:val="hy-AM"/>
              </w:rPr>
              <w:t>Վճարման կատարման հիմքեր&gt; դաշտը ապա այս տվյալը պարտադիր լրացվում է</w:t>
            </w:r>
            <w:r>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լրացվում է շահառուիկողմից</w:t>
            </w:r>
          </w:p>
        </w:tc>
      </w:tr>
      <w:tr w:rsidR="006E5207" w:rsidRPr="00DF57F2"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lang w:val="hy-AM"/>
              </w:rPr>
              <w:t>2</w:t>
            </w:r>
            <w:r>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E5207" w:rsidRDefault="006E5207">
            <w:pPr>
              <w:jc w:val="center"/>
              <w:rPr>
                <w:rFonts w:ascii="GHEA Grapalat" w:hAnsi="GHEA Grapalat"/>
                <w:sz w:val="20"/>
                <w:szCs w:val="20"/>
              </w:rPr>
            </w:pPr>
            <w:r>
              <w:rPr>
                <w:rFonts w:ascii="GHEA Grapalat" w:hAnsi="GHEA Grapalat"/>
                <w:sz w:val="20"/>
                <w:szCs w:val="20"/>
              </w:rPr>
              <w:t>պարտադիր</w:t>
            </w:r>
          </w:p>
          <w:p w:rsidR="006E5207" w:rsidRDefault="006E5207">
            <w:pPr>
              <w:jc w:val="center"/>
              <w:rPr>
                <w:rFonts w:ascii="GHEA Grapalat" w:hAnsi="GHEA Grapalat"/>
                <w:sz w:val="20"/>
                <w:szCs w:val="20"/>
                <w:lang w:val="hy-AM"/>
              </w:rPr>
            </w:pPr>
            <w:r>
              <w:rPr>
                <w:rFonts w:ascii="GHEA Grapalat" w:hAnsi="GHEA Grapalat"/>
                <w:sz w:val="20"/>
                <w:szCs w:val="20"/>
              </w:rPr>
              <w:t>այս դաշտը լրացվում</w:t>
            </w:r>
            <w:r>
              <w:rPr>
                <w:rFonts w:ascii="GHEA Grapalat" w:hAnsi="GHEA Grapalat"/>
                <w:sz w:val="20"/>
                <w:szCs w:val="20"/>
                <w:lang w:val="hy-AM"/>
              </w:rPr>
              <w:t xml:space="preserve"> է վճարողի կողմից պահանջագրի ներկայացման դեպքում: Ընդ որում</w:t>
            </w:r>
            <w:r>
              <w:rPr>
                <w:rFonts w:ascii="GHEA Grapalat" w:hAnsi="GHEA Grapalat"/>
                <w:sz w:val="20"/>
                <w:szCs w:val="20"/>
              </w:rPr>
              <w:t xml:space="preserve"> եթե </w:t>
            </w:r>
            <w:r>
              <w:rPr>
                <w:rFonts w:ascii="GHEA Grapalat" w:hAnsi="GHEA Grapalat" w:cs="Sylfaen"/>
                <w:sz w:val="20"/>
                <w:szCs w:val="20"/>
                <w:lang w:val="hy-AM"/>
              </w:rPr>
              <w:t xml:space="preserve">Վճարման պայմաններ դաշտում </w:t>
            </w:r>
            <w:r>
              <w:rPr>
                <w:rFonts w:ascii="GHEA Grapalat" w:hAnsi="GHEA Grapalat"/>
                <w:sz w:val="20"/>
                <w:szCs w:val="20"/>
                <w:lang w:val="hy-AM"/>
              </w:rPr>
              <w:t>նշված է &lt;ակցեպտավորված վճարում&gt; ապա</w:t>
            </w:r>
            <w:r>
              <w:rPr>
                <w:rFonts w:ascii="GHEA Grapalat" w:hAnsi="GHEA Grapalat"/>
                <w:sz w:val="20"/>
                <w:szCs w:val="20"/>
              </w:rPr>
              <w:t>վճարող</w:t>
            </w:r>
            <w:r>
              <w:rPr>
                <w:rFonts w:ascii="GHEA Grapalat" w:hAnsi="GHEA Grapalat"/>
                <w:sz w:val="20"/>
                <w:szCs w:val="20"/>
                <w:lang w:val="hy-AM"/>
              </w:rPr>
              <w:t xml:space="preserve">ը ստորագրելով՝ </w:t>
            </w:r>
            <w:r>
              <w:rPr>
                <w:rFonts w:ascii="GHEA Grapalat" w:hAnsi="GHEA Grapalat" w:cs="Sylfaen"/>
                <w:sz w:val="20"/>
                <w:szCs w:val="20"/>
                <w:lang w:val="hy-AM"/>
              </w:rPr>
              <w:t xml:space="preserve">նախապես </w:t>
            </w:r>
            <w:r>
              <w:rPr>
                <w:rFonts w:ascii="GHEA Grapalat" w:hAnsi="GHEA Grapalat"/>
                <w:sz w:val="20"/>
                <w:szCs w:val="20"/>
                <w:lang w:val="hy-AM"/>
              </w:rPr>
              <w:t>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6E5207" w:rsidRDefault="006E5207">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6E5207" w:rsidRDefault="006E5207">
            <w:pPr>
              <w:jc w:val="center"/>
              <w:rPr>
                <w:rFonts w:ascii="GHEA Grapalat" w:hAnsi="GHEA Grapalat"/>
                <w:sz w:val="20"/>
                <w:szCs w:val="20"/>
                <w:lang w:val="hy-AM"/>
              </w:rPr>
            </w:pPr>
            <w:r>
              <w:rPr>
                <w:rFonts w:ascii="GHEA Grapalat" w:hAnsi="GHEA Grapalat"/>
                <w:sz w:val="20"/>
                <w:szCs w:val="20"/>
                <w:lang w:val="hy-AM"/>
              </w:rPr>
              <w:t xml:space="preserve">ստորագրվում է վճարողի կողմից կամ </w:t>
            </w:r>
          </w:p>
          <w:p w:rsidR="006E5207" w:rsidRDefault="006E5207">
            <w:pPr>
              <w:jc w:val="center"/>
              <w:rPr>
                <w:rFonts w:ascii="GHEA Grapalat" w:hAnsi="GHEA Grapalat"/>
                <w:sz w:val="20"/>
                <w:szCs w:val="20"/>
                <w:lang w:val="hy-AM"/>
              </w:rPr>
            </w:pPr>
            <w:r>
              <w:rPr>
                <w:rFonts w:ascii="GHEA Grapalat" w:hAnsi="GHEA Grapalat"/>
                <w:sz w:val="20"/>
                <w:szCs w:val="20"/>
                <w:lang w:val="hy-AM"/>
              </w:rPr>
              <w:t>դրվում է վճարողի էլեկտրոնային ստորագրությունը</w:t>
            </w:r>
          </w:p>
          <w:p w:rsidR="006E5207" w:rsidRDefault="006E5207">
            <w:pPr>
              <w:jc w:val="center"/>
              <w:rPr>
                <w:rFonts w:ascii="GHEA Grapalat" w:hAnsi="GHEA Grapalat"/>
                <w:sz w:val="20"/>
                <w:szCs w:val="20"/>
                <w:lang w:val="hy-AM"/>
              </w:rPr>
            </w:pPr>
          </w:p>
        </w:tc>
      </w:tr>
      <w:tr w:rsidR="006E5207" w:rsidRPr="00DF57F2" w:rsidTr="006E5207">
        <w:tc>
          <w:tcPr>
            <w:tcW w:w="720" w:type="dxa"/>
            <w:tcBorders>
              <w:top w:val="single" w:sz="4" w:space="0" w:color="auto"/>
              <w:left w:val="single" w:sz="4" w:space="0" w:color="auto"/>
              <w:bottom w:val="single" w:sz="4" w:space="0" w:color="auto"/>
              <w:right w:val="single" w:sz="4" w:space="0" w:color="auto"/>
            </w:tcBorders>
            <w:vAlign w:val="center"/>
            <w:hideMark/>
          </w:tcPr>
          <w:p w:rsidR="006E5207" w:rsidRDefault="006E5207">
            <w:pPr>
              <w:rPr>
                <w:rFonts w:ascii="GHEA Grapalat" w:hAnsi="GHEA Grapalat"/>
                <w:sz w:val="20"/>
                <w:szCs w:val="20"/>
              </w:rPr>
            </w:pPr>
            <w:r>
              <w:rPr>
                <w:rFonts w:ascii="GHEA Grapalat" w:hAnsi="GHEA Grapalat"/>
                <w:sz w:val="20"/>
                <w:szCs w:val="20"/>
                <w:lang w:val="hy-AM"/>
              </w:rPr>
              <w:t>2</w:t>
            </w:r>
            <w:r>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 xml:space="preserve">պարտադիր` </w:t>
            </w:r>
          </w:p>
          <w:p w:rsidR="006E5207" w:rsidRDefault="006E5207">
            <w:pPr>
              <w:jc w:val="center"/>
              <w:rPr>
                <w:rFonts w:ascii="GHEA Grapalat" w:hAnsi="GHEA Grapalat"/>
                <w:sz w:val="20"/>
                <w:szCs w:val="20"/>
                <w:lang w:val="hy-AM"/>
              </w:rPr>
            </w:pPr>
            <w:r>
              <w:rPr>
                <w:rFonts w:ascii="GHEA Grapalat" w:hAnsi="GHEA Grapalat"/>
                <w:sz w:val="20"/>
                <w:szCs w:val="20"/>
              </w:rPr>
              <w:t>կնիքի առկայության դեպքում</w:t>
            </w:r>
            <w:r>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lang w:val="hy-AM"/>
              </w:rPr>
            </w:pPr>
            <w:r>
              <w:rPr>
                <w:rFonts w:ascii="GHEA Grapalat" w:hAnsi="GHEA Grapalat"/>
                <w:sz w:val="20"/>
                <w:szCs w:val="20"/>
                <w:lang w:val="hy-AM"/>
              </w:rPr>
              <w:t xml:space="preserve">կնքվում է վճարողի կողմից </w:t>
            </w:r>
          </w:p>
          <w:p w:rsidR="006E5207" w:rsidRDefault="006E5207">
            <w:pPr>
              <w:jc w:val="center"/>
              <w:rPr>
                <w:rFonts w:ascii="GHEA Grapalat" w:hAnsi="GHEA Grapalat"/>
                <w:sz w:val="20"/>
                <w:szCs w:val="20"/>
                <w:lang w:val="hy-AM"/>
              </w:rPr>
            </w:pPr>
            <w:r>
              <w:rPr>
                <w:rFonts w:ascii="GHEA Grapalat" w:hAnsi="GHEA Grapalat"/>
                <w:sz w:val="20"/>
                <w:szCs w:val="20"/>
                <w:lang w:val="hy-AM"/>
              </w:rPr>
              <w:t>թղթային եղանակով ներկայացնելիս</w:t>
            </w:r>
          </w:p>
        </w:tc>
      </w:tr>
      <w:tr w:rsidR="006E5207"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lang w:val="hy-AM"/>
              </w:rPr>
              <w:t>22</w:t>
            </w:r>
            <w:r>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r>
              <w:rPr>
                <w:rFonts w:ascii="GHEA Grapalat" w:hAnsi="GHEA Grapalat"/>
                <w:sz w:val="20"/>
                <w:szCs w:val="20"/>
                <w:lang w:val="hy-AM"/>
              </w:rPr>
              <w:t>՝</w:t>
            </w:r>
          </w:p>
          <w:p w:rsidR="006E5207" w:rsidRDefault="006E5207">
            <w:pPr>
              <w:jc w:val="center"/>
              <w:rPr>
                <w:rFonts w:ascii="GHEA Grapalat" w:hAnsi="GHEA Grapalat"/>
                <w:sz w:val="20"/>
                <w:szCs w:val="20"/>
              </w:rPr>
            </w:pPr>
            <w:r>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ստորագրվում է շահառուի կողմից</w:t>
            </w:r>
          </w:p>
        </w:tc>
      </w:tr>
      <w:tr w:rsidR="006E5207" w:rsidRPr="006E5207" w:rsidTr="006E5207">
        <w:tc>
          <w:tcPr>
            <w:tcW w:w="720" w:type="dxa"/>
            <w:tcBorders>
              <w:top w:val="single" w:sz="4" w:space="0" w:color="auto"/>
              <w:left w:val="single" w:sz="4" w:space="0" w:color="auto"/>
              <w:bottom w:val="single" w:sz="4" w:space="0" w:color="auto"/>
              <w:right w:val="single" w:sz="4" w:space="0" w:color="auto"/>
            </w:tcBorders>
            <w:vAlign w:val="center"/>
            <w:hideMark/>
          </w:tcPr>
          <w:p w:rsidR="006E5207" w:rsidRDefault="006E5207">
            <w:pPr>
              <w:rPr>
                <w:rFonts w:ascii="GHEA Grapalat" w:hAnsi="GHEA Grapalat"/>
                <w:sz w:val="20"/>
                <w:szCs w:val="20"/>
              </w:rPr>
            </w:pPr>
            <w:r>
              <w:rPr>
                <w:rFonts w:ascii="GHEA Grapalat" w:hAnsi="GHEA Grapalat"/>
                <w:sz w:val="20"/>
                <w:szCs w:val="20"/>
                <w:lang w:val="hy-AM"/>
              </w:rPr>
              <w:t>22</w:t>
            </w:r>
            <w:r>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 xml:space="preserve">պարտադիր` </w:t>
            </w:r>
          </w:p>
          <w:p w:rsidR="006E5207" w:rsidRDefault="006E5207">
            <w:pPr>
              <w:jc w:val="center"/>
              <w:rPr>
                <w:rFonts w:ascii="GHEA Grapalat" w:hAnsi="GHEA Grapalat"/>
                <w:sz w:val="20"/>
                <w:szCs w:val="20"/>
              </w:rPr>
            </w:pPr>
            <w:r>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lang w:val="hy-AM"/>
              </w:rPr>
            </w:pPr>
            <w:r>
              <w:rPr>
                <w:rFonts w:ascii="GHEA Grapalat" w:hAnsi="GHEA Grapalat"/>
                <w:sz w:val="20"/>
                <w:szCs w:val="20"/>
              </w:rPr>
              <w:t>կնքվում է շահառուի կողմից</w:t>
            </w:r>
          </w:p>
          <w:p w:rsidR="006E5207" w:rsidRDefault="006E5207">
            <w:pPr>
              <w:jc w:val="center"/>
              <w:rPr>
                <w:rFonts w:ascii="GHEA Grapalat" w:hAnsi="GHEA Grapalat"/>
                <w:sz w:val="20"/>
                <w:szCs w:val="20"/>
                <w:lang w:val="hy-AM"/>
              </w:rPr>
            </w:pPr>
            <w:r>
              <w:rPr>
                <w:rFonts w:ascii="GHEA Grapalat" w:hAnsi="GHEA Grapalat"/>
                <w:sz w:val="20"/>
                <w:szCs w:val="20"/>
                <w:lang w:val="hy-AM"/>
              </w:rPr>
              <w:t>թղթային եղանակով բանկ ներկայացնելիս</w:t>
            </w:r>
          </w:p>
        </w:tc>
      </w:tr>
      <w:tr w:rsidR="006E5207" w:rsidRPr="006E5207"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2</w:t>
            </w:r>
            <w:r>
              <w:rPr>
                <w:rFonts w:ascii="GHEA Grapalat" w:hAnsi="GHEA Grapalat"/>
                <w:sz w:val="20"/>
                <w:szCs w:val="20"/>
                <w:lang w:val="hy-AM"/>
              </w:rPr>
              <w:t>3</w:t>
            </w:r>
            <w:r>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p w:rsidR="006E5207" w:rsidRDefault="006E5207">
            <w:pPr>
              <w:jc w:val="center"/>
              <w:rPr>
                <w:rFonts w:ascii="GHEA Grapalat" w:hAnsi="GHEA Grapalat"/>
                <w:sz w:val="20"/>
                <w:szCs w:val="20"/>
              </w:rPr>
            </w:pPr>
            <w:r>
              <w:rPr>
                <w:rFonts w:ascii="GHEA Grapalat" w:hAnsi="GHEA Grapalat"/>
                <w:sz w:val="20"/>
                <w:szCs w:val="20"/>
              </w:rPr>
              <w:t>վճարման պահանջագիրը վճարողին սպասարկող ֆինանսական կազմակերպության</w:t>
            </w:r>
            <w:r>
              <w:rPr>
                <w:rFonts w:ascii="GHEA Grapalat" w:hAnsi="GHEA Grapalat"/>
                <w:sz w:val="20"/>
                <w:szCs w:val="20"/>
                <w:lang w:val="hy-AM"/>
              </w:rPr>
              <w:t>ը</w:t>
            </w:r>
            <w:r>
              <w:rPr>
                <w:rFonts w:ascii="GHEA Grapalat" w:hAnsi="GHEA Grapalat"/>
                <w:sz w:val="20"/>
                <w:szCs w:val="20"/>
              </w:rPr>
              <w:t xml:space="preserve"> թղթային եղանակով ներկայաց</w:t>
            </w:r>
            <w:r>
              <w:rPr>
                <w:rFonts w:ascii="GHEA Grapalat" w:hAnsi="GHEA Grapalat"/>
                <w:sz w:val="20"/>
                <w:szCs w:val="20"/>
                <w:lang w:val="hy-AM"/>
              </w:rPr>
              <w:t>ված լի</w:t>
            </w:r>
            <w:r>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E5207" w:rsidRDefault="006E5207">
            <w:pPr>
              <w:jc w:val="center"/>
              <w:rPr>
                <w:rFonts w:ascii="GHEA Grapalat" w:hAnsi="GHEA Grapalat"/>
                <w:sz w:val="20"/>
                <w:szCs w:val="20"/>
              </w:rPr>
            </w:pPr>
          </w:p>
        </w:tc>
      </w:tr>
      <w:tr w:rsidR="006E5207" w:rsidRPr="006E5207" w:rsidTr="006E5207">
        <w:tc>
          <w:tcPr>
            <w:tcW w:w="720" w:type="dxa"/>
            <w:tcBorders>
              <w:top w:val="single" w:sz="4" w:space="0" w:color="auto"/>
              <w:left w:val="single" w:sz="4" w:space="0" w:color="auto"/>
              <w:bottom w:val="single" w:sz="4" w:space="0" w:color="auto"/>
              <w:right w:val="single" w:sz="4" w:space="0" w:color="auto"/>
            </w:tcBorders>
            <w:vAlign w:val="center"/>
            <w:hideMark/>
          </w:tcPr>
          <w:p w:rsidR="006E5207" w:rsidRDefault="006E5207">
            <w:pPr>
              <w:rPr>
                <w:rFonts w:ascii="GHEA Grapalat" w:hAnsi="GHEA Grapalat"/>
                <w:sz w:val="20"/>
                <w:szCs w:val="20"/>
              </w:rPr>
            </w:pPr>
            <w:r>
              <w:rPr>
                <w:rFonts w:ascii="GHEA Grapalat" w:hAnsi="GHEA Grapalat"/>
                <w:sz w:val="20"/>
                <w:szCs w:val="20"/>
              </w:rPr>
              <w:t>2</w:t>
            </w:r>
            <w:r>
              <w:rPr>
                <w:rFonts w:ascii="GHEA Grapalat" w:hAnsi="GHEA Grapalat"/>
                <w:sz w:val="20"/>
                <w:szCs w:val="20"/>
                <w:lang w:val="hy-AM"/>
              </w:rPr>
              <w:t>3</w:t>
            </w:r>
            <w:r>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 xml:space="preserve">վճարողին սպասարկող ֆինանսական կազմակերպության (մասնաճյուղի) </w:t>
            </w:r>
            <w:r>
              <w:rPr>
                <w:rFonts w:ascii="GHEA Grapalat" w:hAnsi="GHEA Grapalat"/>
                <w:sz w:val="20"/>
                <w:szCs w:val="20"/>
                <w:lang w:val="hy-AM"/>
              </w:rPr>
              <w:t>դրոշմա</w:t>
            </w:r>
            <w:r>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p w:rsidR="006E5207" w:rsidRDefault="006E5207">
            <w:pPr>
              <w:jc w:val="center"/>
              <w:rPr>
                <w:rFonts w:ascii="GHEA Grapalat" w:hAnsi="GHEA Grapalat"/>
                <w:sz w:val="20"/>
                <w:szCs w:val="20"/>
              </w:rPr>
            </w:pPr>
            <w:r>
              <w:rPr>
                <w:rFonts w:ascii="GHEA Grapalat" w:hAnsi="GHEA Grapalat"/>
                <w:sz w:val="20"/>
                <w:szCs w:val="20"/>
              </w:rPr>
              <w:t>վճարման պահանջագիրը վճարողին սպասարկող ֆինանսական կազմակերպության</w:t>
            </w:r>
            <w:r>
              <w:rPr>
                <w:rFonts w:ascii="GHEA Grapalat" w:hAnsi="GHEA Grapalat"/>
                <w:sz w:val="20"/>
                <w:szCs w:val="20"/>
                <w:lang w:val="hy-AM"/>
              </w:rPr>
              <w:t>ը</w:t>
            </w:r>
            <w:r>
              <w:rPr>
                <w:rFonts w:ascii="GHEA Grapalat" w:hAnsi="GHEA Grapalat"/>
                <w:sz w:val="20"/>
                <w:szCs w:val="20"/>
              </w:rPr>
              <w:t xml:space="preserve"> թղթային եղանակով ներկայաց</w:t>
            </w:r>
            <w:r>
              <w:rPr>
                <w:rFonts w:ascii="GHEA Grapalat" w:hAnsi="GHEA Grapalat"/>
                <w:sz w:val="20"/>
                <w:szCs w:val="20"/>
                <w:lang w:val="hy-AM"/>
              </w:rPr>
              <w:t>ված լի</w:t>
            </w:r>
            <w:r>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E5207" w:rsidRDefault="006E5207">
            <w:pPr>
              <w:jc w:val="center"/>
              <w:rPr>
                <w:rFonts w:ascii="GHEA Grapalat" w:hAnsi="GHEA Grapalat"/>
                <w:sz w:val="20"/>
                <w:szCs w:val="20"/>
              </w:rPr>
            </w:pPr>
          </w:p>
        </w:tc>
      </w:tr>
      <w:tr w:rsidR="006E5207" w:rsidRPr="006E5207"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lang w:val="hy-AM"/>
              </w:rPr>
            </w:pPr>
            <w:r>
              <w:rPr>
                <w:rFonts w:ascii="GHEA Grapalat" w:hAnsi="GHEA Grapalat"/>
                <w:sz w:val="20"/>
                <w:szCs w:val="20"/>
              </w:rPr>
              <w:t>2</w:t>
            </w:r>
            <w:r>
              <w:rPr>
                <w:rFonts w:ascii="GHEA Grapalat" w:hAnsi="GHEA Grapalat"/>
                <w:sz w:val="20"/>
                <w:szCs w:val="20"/>
                <w:lang w:val="hy-AM"/>
              </w:rPr>
              <w:t>3</w:t>
            </w:r>
            <w:r>
              <w:rPr>
                <w:rFonts w:ascii="GHEA Grapalat" w:hAnsi="GHEA Grapalat"/>
                <w:sz w:val="20"/>
                <w:szCs w:val="20"/>
              </w:rPr>
              <w:t>.</w:t>
            </w:r>
            <w:r>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lang w:val="hy-AM"/>
              </w:rPr>
            </w:pPr>
            <w:r>
              <w:rPr>
                <w:rFonts w:ascii="GHEA Grapalat" w:hAnsi="GHEA Grapalat"/>
                <w:sz w:val="20"/>
                <w:szCs w:val="20"/>
                <w:lang w:val="hy-AM"/>
              </w:rPr>
              <w:t xml:space="preserve">վճարողին սպասարկող ֆինանսական </w:t>
            </w:r>
            <w:r>
              <w:rPr>
                <w:rFonts w:ascii="GHEA Grapalat" w:hAnsi="GHEA Grapalat"/>
                <w:sz w:val="20"/>
                <w:szCs w:val="20"/>
                <w:lang w:val="hy-AM"/>
              </w:rPr>
              <w:lastRenderedPageBreak/>
              <w:t>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p w:rsidR="006E5207" w:rsidRDefault="006E5207">
            <w:pPr>
              <w:jc w:val="center"/>
              <w:rPr>
                <w:rFonts w:ascii="GHEA Grapalat" w:hAnsi="GHEA Grapalat"/>
                <w:sz w:val="20"/>
                <w:szCs w:val="20"/>
              </w:rPr>
            </w:pPr>
            <w:r>
              <w:rPr>
                <w:rFonts w:ascii="GHEA Grapalat" w:hAnsi="GHEA Grapalat"/>
                <w:sz w:val="20"/>
                <w:szCs w:val="20"/>
              </w:rPr>
              <w:t xml:space="preserve">վճարողին սպասարկող ֆինանսական </w:t>
            </w:r>
            <w:r>
              <w:rPr>
                <w:rFonts w:ascii="GHEA Grapalat" w:hAnsi="GHEA Grapalat"/>
                <w:sz w:val="20"/>
                <w:szCs w:val="20"/>
              </w:rPr>
              <w:lastRenderedPageBreak/>
              <w:t>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6E5207" w:rsidRDefault="006E5207">
            <w:pPr>
              <w:jc w:val="center"/>
              <w:rPr>
                <w:rFonts w:ascii="GHEA Grapalat" w:hAnsi="GHEA Grapalat"/>
                <w:sz w:val="20"/>
                <w:szCs w:val="20"/>
              </w:rPr>
            </w:pPr>
          </w:p>
        </w:tc>
      </w:tr>
      <w:tr w:rsidR="006E5207" w:rsidRPr="006E5207"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lastRenderedPageBreak/>
              <w:t>2</w:t>
            </w:r>
            <w:r>
              <w:rPr>
                <w:rFonts w:ascii="GHEA Grapalat" w:hAnsi="GHEA Grapalat"/>
                <w:sz w:val="20"/>
                <w:szCs w:val="20"/>
                <w:lang w:val="hy-AM"/>
              </w:rPr>
              <w:t>4</w:t>
            </w:r>
            <w:r>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ոչ պարտադիր</w:t>
            </w:r>
          </w:p>
          <w:p w:rsidR="006E5207" w:rsidRDefault="006E5207">
            <w:pPr>
              <w:jc w:val="center"/>
              <w:rPr>
                <w:rFonts w:ascii="GHEA Grapalat" w:hAnsi="GHEA Grapalat"/>
                <w:sz w:val="20"/>
                <w:szCs w:val="20"/>
              </w:rPr>
            </w:pPr>
            <w:r>
              <w:rPr>
                <w:rFonts w:ascii="GHEA Grapalat" w:hAnsi="GHEA Grapalat"/>
                <w:sz w:val="20"/>
                <w:szCs w:val="20"/>
                <w:lang w:val="hy-AM"/>
              </w:rPr>
              <w:t xml:space="preserve">լրացվում է </w:t>
            </w:r>
            <w:r>
              <w:rPr>
                <w:rFonts w:ascii="GHEA Grapalat" w:hAnsi="GHEA Grapalat"/>
                <w:sz w:val="20"/>
                <w:szCs w:val="20"/>
              </w:rPr>
              <w:t>վճարման պահանջագիրը շահառուին սպասարկող ֆինանսական կազմակերպության</w:t>
            </w:r>
            <w:r>
              <w:rPr>
                <w:rFonts w:ascii="GHEA Grapalat" w:hAnsi="GHEA Grapalat"/>
                <w:sz w:val="20"/>
                <w:szCs w:val="20"/>
                <w:lang w:val="hy-AM"/>
              </w:rPr>
              <w:t xml:space="preserve">ը </w:t>
            </w:r>
            <w:r>
              <w:rPr>
                <w:rFonts w:ascii="GHEA Grapalat" w:hAnsi="GHEA Grapalat"/>
                <w:sz w:val="20"/>
                <w:szCs w:val="20"/>
              </w:rPr>
              <w:t xml:space="preserve"> ներկայաց</w:t>
            </w:r>
            <w:r>
              <w:rPr>
                <w:rFonts w:ascii="GHEA Grapalat" w:hAnsi="GHEA Grapalat"/>
                <w:sz w:val="20"/>
                <w:szCs w:val="20"/>
                <w:lang w:val="hy-AM"/>
              </w:rPr>
              <w:t>վ</w:t>
            </w:r>
            <w:r>
              <w:rPr>
                <w:rFonts w:ascii="GHEA Grapalat" w:hAnsi="GHEA Grapalat"/>
                <w:sz w:val="20"/>
                <w:szCs w:val="20"/>
              </w:rPr>
              <w:t>ելու դեպքում</w:t>
            </w:r>
            <w:r>
              <w:rPr>
                <w:rFonts w:ascii="GHEA Grapalat" w:hAnsi="GHEA Grapalat"/>
                <w:sz w:val="20"/>
                <w:szCs w:val="20"/>
                <w:lang w:val="hy-AM"/>
              </w:rPr>
              <w:t xml:space="preserve">, որտեղ   </w:t>
            </w:r>
            <w:r>
              <w:rPr>
                <w:rFonts w:ascii="GHEA Grapalat" w:hAnsi="GHEA Grapalat"/>
                <w:sz w:val="20"/>
                <w:szCs w:val="20"/>
              </w:rPr>
              <w:t xml:space="preserve">աշխատակցի ստորագրությունը </w:t>
            </w:r>
            <w:r>
              <w:rPr>
                <w:rFonts w:ascii="GHEA Grapalat" w:hAnsi="GHEA Grapalat"/>
                <w:sz w:val="20"/>
                <w:szCs w:val="20"/>
                <w:lang w:val="hy-AM"/>
              </w:rPr>
              <w:t xml:space="preserve">դրվում է </w:t>
            </w:r>
            <w:r>
              <w:rPr>
                <w:rFonts w:ascii="GHEA Grapalat" w:hAnsi="GHEA Grapalat"/>
                <w:sz w:val="20"/>
                <w:szCs w:val="20"/>
              </w:rPr>
              <w:t>թղթային եղանակով ներկայաց</w:t>
            </w:r>
            <w:r>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E5207" w:rsidRDefault="006E5207">
            <w:pPr>
              <w:jc w:val="center"/>
              <w:rPr>
                <w:rFonts w:ascii="GHEA Grapalat" w:hAnsi="GHEA Grapalat"/>
                <w:sz w:val="20"/>
                <w:szCs w:val="20"/>
              </w:rPr>
            </w:pPr>
          </w:p>
        </w:tc>
      </w:tr>
      <w:tr w:rsidR="006E5207" w:rsidRPr="006E5207"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2</w:t>
            </w:r>
            <w:r>
              <w:rPr>
                <w:rFonts w:ascii="GHEA Grapalat" w:hAnsi="GHEA Grapalat"/>
                <w:sz w:val="20"/>
                <w:szCs w:val="20"/>
                <w:lang w:val="hy-AM"/>
              </w:rPr>
              <w:t>4</w:t>
            </w:r>
            <w:r>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 xml:space="preserve">շահառռւին սպասարկող ֆինանսական կազմակերպության (մասնաճյուղի) </w:t>
            </w:r>
            <w:r>
              <w:rPr>
                <w:rFonts w:ascii="GHEA Grapalat" w:hAnsi="GHEA Grapalat"/>
                <w:sz w:val="20"/>
                <w:szCs w:val="20"/>
                <w:lang w:val="hy-AM"/>
              </w:rPr>
              <w:t>դրոշմա</w:t>
            </w:r>
            <w:r>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lang w:val="hy-AM"/>
              </w:rPr>
              <w:t xml:space="preserve">ոչ </w:t>
            </w:r>
            <w:r>
              <w:rPr>
                <w:rFonts w:ascii="GHEA Grapalat" w:hAnsi="GHEA Grapalat"/>
                <w:sz w:val="20"/>
                <w:szCs w:val="20"/>
              </w:rPr>
              <w:t>պարտադիր</w:t>
            </w:r>
          </w:p>
          <w:p w:rsidR="006E5207" w:rsidRDefault="006E5207">
            <w:pPr>
              <w:jc w:val="center"/>
              <w:rPr>
                <w:rFonts w:ascii="GHEA Grapalat" w:hAnsi="GHEA Grapalat"/>
                <w:sz w:val="20"/>
                <w:szCs w:val="20"/>
              </w:rPr>
            </w:pPr>
            <w:r>
              <w:rPr>
                <w:rFonts w:ascii="GHEA Grapalat" w:hAnsi="GHEA Grapalat"/>
                <w:sz w:val="20"/>
                <w:szCs w:val="20"/>
                <w:lang w:val="hy-AM"/>
              </w:rPr>
              <w:t xml:space="preserve">լրացվում է </w:t>
            </w:r>
            <w:r>
              <w:rPr>
                <w:rFonts w:ascii="GHEA Grapalat" w:hAnsi="GHEA Grapalat"/>
                <w:sz w:val="20"/>
                <w:szCs w:val="20"/>
              </w:rPr>
              <w:t xml:space="preserve">վճարման պահանջագիրը </w:t>
            </w:r>
            <w:r>
              <w:rPr>
                <w:rFonts w:ascii="GHEA Grapalat" w:hAnsi="GHEA Grapalat"/>
                <w:sz w:val="20"/>
                <w:szCs w:val="20"/>
                <w:lang w:val="hy-AM"/>
              </w:rPr>
              <w:t xml:space="preserve">վերջինիս </w:t>
            </w:r>
            <w:r>
              <w:rPr>
                <w:rFonts w:ascii="GHEA Grapalat" w:hAnsi="GHEA Grapalat"/>
                <w:sz w:val="20"/>
                <w:szCs w:val="20"/>
              </w:rPr>
              <w:t>ներկայաց</w:t>
            </w:r>
            <w:r>
              <w:rPr>
                <w:rFonts w:ascii="GHEA Grapalat" w:hAnsi="GHEA Grapalat"/>
                <w:sz w:val="20"/>
                <w:szCs w:val="20"/>
                <w:lang w:val="hy-AM"/>
              </w:rPr>
              <w:t>վ</w:t>
            </w:r>
            <w:r>
              <w:rPr>
                <w:rFonts w:ascii="GHEA Grapalat" w:hAnsi="GHEA Grapalat"/>
                <w:sz w:val="20"/>
                <w:szCs w:val="20"/>
              </w:rPr>
              <w:t>ելու դեպքում</w:t>
            </w:r>
            <w:r>
              <w:rPr>
                <w:rFonts w:ascii="GHEA Grapalat" w:hAnsi="GHEA Grapalat"/>
                <w:sz w:val="20"/>
                <w:szCs w:val="20"/>
                <w:lang w:val="hy-AM"/>
              </w:rPr>
              <w:t xml:space="preserve">, որտեղ   դրոշմակնիքը դրվում է </w:t>
            </w:r>
            <w:r>
              <w:rPr>
                <w:rFonts w:ascii="GHEA Grapalat" w:hAnsi="GHEA Grapalat"/>
                <w:sz w:val="20"/>
                <w:szCs w:val="20"/>
              </w:rPr>
              <w:t>թղթային եղանակով ներկայաց</w:t>
            </w:r>
            <w:r>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E5207" w:rsidRDefault="006E5207">
            <w:pPr>
              <w:jc w:val="center"/>
              <w:rPr>
                <w:rFonts w:ascii="GHEA Grapalat" w:hAnsi="GHEA Grapalat"/>
                <w:sz w:val="20"/>
                <w:szCs w:val="20"/>
              </w:rPr>
            </w:pPr>
          </w:p>
        </w:tc>
      </w:tr>
      <w:tr w:rsidR="006E5207" w:rsidRPr="006E5207"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2</w:t>
            </w:r>
            <w:r>
              <w:rPr>
                <w:rFonts w:ascii="GHEA Grapalat" w:hAnsi="GHEA Grapalat"/>
                <w:sz w:val="20"/>
                <w:szCs w:val="20"/>
                <w:lang w:val="hy-AM"/>
              </w:rPr>
              <w:t>4</w:t>
            </w:r>
            <w:r>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lang w:val="hy-AM"/>
              </w:rPr>
              <w:t xml:space="preserve">ոչ </w:t>
            </w:r>
            <w:r>
              <w:rPr>
                <w:rFonts w:ascii="GHEA Grapalat" w:hAnsi="GHEA Grapalat"/>
                <w:sz w:val="20"/>
                <w:szCs w:val="20"/>
              </w:rPr>
              <w:t>պարտադիր</w:t>
            </w:r>
          </w:p>
          <w:p w:rsidR="006E5207" w:rsidRDefault="006E5207">
            <w:pPr>
              <w:jc w:val="center"/>
              <w:rPr>
                <w:rFonts w:ascii="GHEA Grapalat" w:hAnsi="GHEA Grapalat"/>
                <w:sz w:val="20"/>
                <w:szCs w:val="20"/>
              </w:rPr>
            </w:pPr>
            <w:r>
              <w:rPr>
                <w:rFonts w:ascii="GHEA Grapalat" w:hAnsi="GHEA Grapalat"/>
                <w:sz w:val="20"/>
                <w:szCs w:val="20"/>
                <w:lang w:val="hy-AM"/>
              </w:rPr>
              <w:t xml:space="preserve">լրացվում է </w:t>
            </w:r>
            <w:r>
              <w:rPr>
                <w:rFonts w:ascii="GHEA Grapalat" w:hAnsi="GHEA Grapalat"/>
                <w:sz w:val="20"/>
                <w:szCs w:val="20"/>
              </w:rPr>
              <w:t xml:space="preserve">վճարման պահանջագիրը </w:t>
            </w:r>
            <w:r>
              <w:rPr>
                <w:rFonts w:ascii="GHEA Grapalat" w:hAnsi="GHEA Grapalat"/>
                <w:sz w:val="20"/>
                <w:szCs w:val="20"/>
                <w:lang w:val="hy-AM"/>
              </w:rPr>
              <w:t xml:space="preserve">վերջինիս </w:t>
            </w:r>
            <w:r>
              <w:rPr>
                <w:rFonts w:ascii="GHEA Grapalat" w:hAnsi="GHEA Grapalat"/>
                <w:sz w:val="20"/>
                <w:szCs w:val="20"/>
              </w:rPr>
              <w:t>ներկայաց</w:t>
            </w:r>
            <w:r>
              <w:rPr>
                <w:rFonts w:ascii="GHEA Grapalat" w:hAnsi="GHEA Grapalat"/>
                <w:sz w:val="20"/>
                <w:szCs w:val="20"/>
                <w:lang w:val="hy-AM"/>
              </w:rPr>
              <w:t>վ</w:t>
            </w:r>
            <w:r>
              <w:rPr>
                <w:rFonts w:ascii="GHEA Grapalat" w:hAnsi="GHEA Grapalat"/>
                <w:sz w:val="20"/>
                <w:szCs w:val="20"/>
              </w:rPr>
              <w:t>ելու դեպքում</w:t>
            </w:r>
            <w:r>
              <w:rPr>
                <w:rFonts w:ascii="GHEA Grapalat" w:hAnsi="GHEA Grapalat"/>
                <w:sz w:val="20"/>
                <w:szCs w:val="20"/>
                <w:lang w:val="hy-AM"/>
              </w:rPr>
              <w:t xml:space="preserve">,   որտեղ   սույն տվյալները դրվում են </w:t>
            </w:r>
            <w:r>
              <w:rPr>
                <w:rFonts w:ascii="GHEA Grapalat" w:hAnsi="GHEA Grapalat"/>
                <w:sz w:val="20"/>
                <w:szCs w:val="20"/>
              </w:rPr>
              <w:t>թղթային եղանակով ներկայաց</w:t>
            </w:r>
            <w:r>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E5207" w:rsidRDefault="006E5207">
            <w:pPr>
              <w:jc w:val="center"/>
              <w:rPr>
                <w:rFonts w:ascii="GHEA Grapalat" w:hAnsi="GHEA Grapalat"/>
                <w:sz w:val="20"/>
                <w:szCs w:val="20"/>
              </w:rPr>
            </w:pPr>
          </w:p>
        </w:tc>
      </w:tr>
    </w:tbl>
    <w:p w:rsidR="006E5207" w:rsidRDefault="006E5207" w:rsidP="006E5207">
      <w:pPr>
        <w:pStyle w:val="BodyTextIndent"/>
        <w:spacing w:after="0"/>
        <w:ind w:firstLine="720"/>
        <w:jc w:val="right"/>
        <w:rPr>
          <w:rFonts w:ascii="GHEA Grapalat" w:hAnsi="GHEA Grapalat" w:cs="Sylfaen"/>
          <w:sz w:val="20"/>
          <w:szCs w:val="20"/>
          <w:lang w:val="en-US"/>
        </w:rPr>
      </w:pPr>
    </w:p>
    <w:p w:rsidR="006E5207" w:rsidRDefault="006E5207" w:rsidP="006E5207">
      <w:pPr>
        <w:pStyle w:val="BodyTextIndent"/>
        <w:spacing w:after="0"/>
        <w:ind w:firstLine="720"/>
        <w:jc w:val="right"/>
        <w:rPr>
          <w:rFonts w:ascii="GHEA Grapalat" w:hAnsi="GHEA Grapalat" w:cs="Sylfaen"/>
          <w:sz w:val="20"/>
        </w:rPr>
      </w:pPr>
    </w:p>
    <w:p w:rsidR="006E5207" w:rsidRDefault="006E5207" w:rsidP="006E5207">
      <w:pPr>
        <w:pStyle w:val="BodyTextIndent"/>
        <w:spacing w:after="0"/>
        <w:ind w:firstLine="720"/>
        <w:jc w:val="right"/>
        <w:rPr>
          <w:rFonts w:ascii="GHEA Grapalat" w:hAnsi="GHEA Grapalat" w:cs="Sylfaen"/>
          <w:sz w:val="20"/>
        </w:rPr>
      </w:pPr>
    </w:p>
    <w:p w:rsidR="006E5207" w:rsidRDefault="006E5207" w:rsidP="006E5207">
      <w:pPr>
        <w:pStyle w:val="BodyTextIndent"/>
        <w:spacing w:after="0"/>
        <w:ind w:firstLine="720"/>
        <w:jc w:val="right"/>
        <w:rPr>
          <w:rFonts w:ascii="GHEA Grapalat" w:hAnsi="GHEA Grapalat" w:cs="Sylfaen"/>
          <w:sz w:val="20"/>
        </w:rPr>
      </w:pPr>
    </w:p>
    <w:p w:rsidR="006E5207" w:rsidRDefault="006E5207" w:rsidP="006E5207">
      <w:pPr>
        <w:ind w:left="-66"/>
        <w:jc w:val="center"/>
        <w:rPr>
          <w:rFonts w:ascii="GHEA Grapalat" w:hAnsi="GHEA Grapalat" w:cs="Sylfaen"/>
          <w:b/>
          <w:lang w:val="hy-AM"/>
        </w:rPr>
      </w:pPr>
      <w:r>
        <w:rPr>
          <w:rFonts w:ascii="GHEA Grapalat" w:hAnsi="GHEA Grapalat"/>
          <w:b/>
          <w:lang w:val="hy-AM"/>
        </w:rPr>
        <w:br w:type="page"/>
      </w:r>
    </w:p>
    <w:p w:rsidR="006E5207" w:rsidRDefault="006E5207" w:rsidP="006E5207">
      <w:pPr>
        <w:pStyle w:val="BodyTextIndent3"/>
        <w:spacing w:line="240" w:lineRule="auto"/>
        <w:jc w:val="right"/>
        <w:rPr>
          <w:rFonts w:ascii="GHEA Grapalat" w:hAnsi="GHEA Grapalat" w:cs="Sylfaen"/>
          <w:b/>
          <w:lang w:val="hy-AM"/>
        </w:rPr>
      </w:pPr>
      <w:r>
        <w:rPr>
          <w:rFonts w:ascii="GHEA Grapalat" w:hAnsi="GHEA Grapalat" w:cs="Sylfaen"/>
          <w:b/>
          <w:lang w:val="hy-AM"/>
        </w:rPr>
        <w:lastRenderedPageBreak/>
        <w:t>Հավելված 6</w:t>
      </w:r>
    </w:p>
    <w:p w:rsidR="006E5207" w:rsidRPr="00E013F8" w:rsidRDefault="00E013F8" w:rsidP="006E5207">
      <w:pPr>
        <w:pStyle w:val="BodyTextIndent3"/>
        <w:spacing w:line="240" w:lineRule="auto"/>
        <w:jc w:val="right"/>
        <w:rPr>
          <w:rFonts w:ascii="GHEA Grapalat" w:hAnsi="GHEA Grapalat" w:cs="Sylfaen"/>
          <w:lang w:val="hy-AM"/>
        </w:rPr>
      </w:pPr>
      <w:r>
        <w:rPr>
          <w:rFonts w:ascii="GHEA Grapalat" w:hAnsi="GHEA Grapalat"/>
          <w:lang w:val="af-ZA"/>
        </w:rPr>
        <w:t>,,</w:t>
      </w:r>
      <w:r w:rsidR="002603D6">
        <w:rPr>
          <w:rFonts w:ascii="GHEA Grapalat" w:hAnsi="GHEA Grapalat"/>
          <w:lang w:val="af-ZA"/>
        </w:rPr>
        <w:t>ԱՄԶ</w:t>
      </w:r>
      <w:r w:rsidR="00A9664F">
        <w:rPr>
          <w:rFonts w:ascii="GHEA Grapalat" w:hAnsi="GHEA Grapalat"/>
          <w:lang w:val="af-ZA"/>
        </w:rPr>
        <w:t>ՀՄ</w:t>
      </w:r>
      <w:r w:rsidR="002603D6">
        <w:rPr>
          <w:rFonts w:ascii="GHEA Grapalat" w:hAnsi="GHEA Grapalat"/>
          <w:lang w:val="af-ZA"/>
        </w:rPr>
        <w:t>-ԳՀԱՊՁԲ-20</w:t>
      </w:r>
      <w:r w:rsidR="0069073C" w:rsidRPr="0069073C">
        <w:rPr>
          <w:rFonts w:ascii="GHEA Grapalat" w:hAnsi="GHEA Grapalat"/>
          <w:lang w:val="af-ZA"/>
        </w:rPr>
        <w:t>/0</w:t>
      </w:r>
      <w:r w:rsidR="002603D6">
        <w:rPr>
          <w:rFonts w:ascii="GHEA Grapalat" w:hAnsi="GHEA Grapalat"/>
          <w:lang w:val="af-ZA"/>
        </w:rPr>
        <w:t>1</w:t>
      </w:r>
      <w:r>
        <w:rPr>
          <w:rFonts w:ascii="GHEA Grapalat" w:hAnsi="GHEA Grapalat" w:cs="Sylfaen"/>
          <w:b/>
          <w:lang w:val="es-ES"/>
        </w:rPr>
        <w:t xml:space="preserve">,, </w:t>
      </w:r>
      <w:r w:rsidR="006E5207" w:rsidRPr="00E013F8">
        <w:rPr>
          <w:rFonts w:ascii="GHEA Grapalat" w:hAnsi="GHEA Grapalat" w:cs="Sylfaen"/>
          <w:lang w:val="hy-AM"/>
        </w:rPr>
        <w:t>ծածկագրով</w:t>
      </w:r>
    </w:p>
    <w:p w:rsidR="006E5207" w:rsidRPr="00E013F8" w:rsidRDefault="0069073C" w:rsidP="006E5207">
      <w:pPr>
        <w:pStyle w:val="BodyTextIndent3"/>
        <w:spacing w:line="240" w:lineRule="auto"/>
        <w:jc w:val="right"/>
        <w:rPr>
          <w:rFonts w:ascii="GHEA Grapalat" w:hAnsi="GHEA Grapalat" w:cs="Sylfaen"/>
          <w:lang w:val="hy-AM"/>
        </w:rPr>
      </w:pPr>
      <w:r w:rsidRPr="00E013F8">
        <w:rPr>
          <w:rFonts w:ascii="GHEA Grapalat" w:hAnsi="GHEA Grapalat" w:cs="Sylfaen"/>
          <w:lang w:val="hy-AM"/>
        </w:rPr>
        <w:t xml:space="preserve">Գնանշման հարցման </w:t>
      </w:r>
      <w:r w:rsidR="006E5207" w:rsidRPr="00E013F8">
        <w:rPr>
          <w:rFonts w:ascii="GHEA Grapalat" w:hAnsi="GHEA Grapalat" w:cs="Sylfaen"/>
          <w:lang w:val="hy-AM"/>
        </w:rPr>
        <w:t xml:space="preserve"> հրավերի</w:t>
      </w:r>
    </w:p>
    <w:p w:rsidR="006E5207" w:rsidRDefault="006E5207" w:rsidP="006E5207">
      <w:pPr>
        <w:jc w:val="right"/>
        <w:rPr>
          <w:rFonts w:ascii="GHEA Grapalat" w:hAnsi="GHEA Grapalat"/>
          <w:i/>
          <w:sz w:val="20"/>
          <w:lang w:val="hy-AM"/>
        </w:rPr>
      </w:pPr>
    </w:p>
    <w:p w:rsidR="006E5207" w:rsidRDefault="006E5207" w:rsidP="006E5207">
      <w:pPr>
        <w:tabs>
          <w:tab w:val="left" w:pos="2268"/>
        </w:tabs>
        <w:ind w:left="-284" w:firstLine="284"/>
        <w:jc w:val="right"/>
        <w:rPr>
          <w:rFonts w:ascii="GHEA Grapalat" w:hAnsi="GHEA Grapalat"/>
          <w:lang w:val="hy-AM"/>
        </w:rPr>
      </w:pPr>
    </w:p>
    <w:p w:rsidR="006E5207" w:rsidRDefault="00A9664F" w:rsidP="006E5207">
      <w:pPr>
        <w:ind w:left="-142" w:firstLine="142"/>
        <w:jc w:val="center"/>
        <w:rPr>
          <w:rFonts w:ascii="GHEA Grapalat" w:hAnsi="GHEA Grapalat"/>
          <w:b/>
          <w:sz w:val="22"/>
          <w:lang w:val="hy-AM"/>
        </w:rPr>
      </w:pPr>
      <w:r>
        <w:rPr>
          <w:rFonts w:ascii="GHEA Grapalat" w:hAnsi="GHEA Grapalat" w:cs="Sylfaen"/>
          <w:b/>
          <w:sz w:val="22"/>
          <w:lang w:val="hy-AM"/>
        </w:rPr>
        <w:t xml:space="preserve"> ՀՀ ԱՐԱՐԱՏԻ ՄԱՐԶ </w:t>
      </w:r>
      <w:r w:rsidR="00057B39" w:rsidRPr="00057B39">
        <w:rPr>
          <w:rFonts w:ascii="GHEA Grapalat" w:hAnsi="GHEA Grapalat" w:cs="Sylfaen"/>
          <w:b/>
          <w:sz w:val="22"/>
          <w:lang w:val="hy-AM"/>
        </w:rPr>
        <w:t>ԶԱՆԳԱԿԱՏԱՆ</w:t>
      </w:r>
      <w:r w:rsidRPr="00A9664F">
        <w:rPr>
          <w:rFonts w:ascii="GHEA Grapalat" w:hAnsi="GHEA Grapalat" w:cs="Sylfaen"/>
          <w:b/>
          <w:sz w:val="22"/>
          <w:lang w:val="hy-AM"/>
        </w:rPr>
        <w:t xml:space="preserve"> ՄԱՆԿԱՊԱՐՏԵԶ Հ</w:t>
      </w:r>
      <w:r w:rsidR="0069073C" w:rsidRPr="0069073C">
        <w:rPr>
          <w:rFonts w:ascii="GHEA Grapalat" w:hAnsi="GHEA Grapalat" w:cs="Sylfaen"/>
          <w:b/>
          <w:sz w:val="22"/>
          <w:lang w:val="hy-AM"/>
        </w:rPr>
        <w:t>ՈԱԿ-Ի</w:t>
      </w:r>
      <w:r w:rsidR="006E5207">
        <w:rPr>
          <w:rFonts w:ascii="GHEA Grapalat" w:hAnsi="GHEA Grapalat" w:cs="Sylfaen"/>
          <w:b/>
          <w:sz w:val="22"/>
          <w:lang w:val="hy-AM"/>
        </w:rPr>
        <w:t>ԿԱՐԻՔՆԵՐԻՀԱՄԱՐ ԱՊՐԱՆՔԻ ՄԱՏԱԿԱՐԱՐՄԱՆ</w:t>
      </w:r>
    </w:p>
    <w:p w:rsidR="006E5207" w:rsidRDefault="006E5207" w:rsidP="006E5207">
      <w:pPr>
        <w:ind w:left="-142" w:firstLine="142"/>
        <w:jc w:val="center"/>
        <w:rPr>
          <w:rFonts w:ascii="GHEA Grapalat" w:hAnsi="GHEA Grapalat" w:cs="Times Armenian"/>
          <w:b/>
          <w:lang w:val="hy-AM"/>
        </w:rPr>
      </w:pPr>
      <w:r>
        <w:rPr>
          <w:rFonts w:ascii="GHEA Grapalat" w:hAnsi="GHEA Grapalat" w:cs="Sylfaen"/>
          <w:b/>
          <w:sz w:val="22"/>
          <w:lang w:val="hy-AM"/>
        </w:rPr>
        <w:t>ՊԱՅՄԱՆԱԳԻՐ</w:t>
      </w:r>
    </w:p>
    <w:p w:rsidR="006E5207" w:rsidRPr="0069073C" w:rsidRDefault="006E5207" w:rsidP="006E5207">
      <w:pPr>
        <w:ind w:left="-142" w:firstLine="142"/>
        <w:jc w:val="center"/>
        <w:rPr>
          <w:rFonts w:ascii="GHEA Grapalat" w:hAnsi="GHEA Grapalat"/>
          <w:b/>
          <w:sz w:val="22"/>
          <w:szCs w:val="22"/>
          <w:u w:val="single"/>
          <w:lang w:val="hy-AM"/>
        </w:rPr>
      </w:pPr>
      <w:r w:rsidRPr="0069073C">
        <w:rPr>
          <w:rFonts w:ascii="GHEA Grapalat" w:hAnsi="GHEA Grapalat"/>
          <w:b/>
          <w:sz w:val="22"/>
          <w:szCs w:val="22"/>
          <w:lang w:val="hy-AM"/>
        </w:rPr>
        <w:t xml:space="preserve">N </w:t>
      </w:r>
      <w:r w:rsidR="002603D6">
        <w:rPr>
          <w:rFonts w:ascii="GHEA Grapalat" w:hAnsi="GHEA Grapalat"/>
          <w:b/>
          <w:sz w:val="22"/>
          <w:szCs w:val="22"/>
          <w:lang w:val="af-ZA"/>
        </w:rPr>
        <w:t>ԱՄԶ</w:t>
      </w:r>
      <w:r w:rsidR="00A9664F">
        <w:rPr>
          <w:rFonts w:ascii="GHEA Grapalat" w:hAnsi="GHEA Grapalat"/>
          <w:b/>
          <w:sz w:val="22"/>
          <w:szCs w:val="22"/>
          <w:lang w:val="af-ZA"/>
        </w:rPr>
        <w:t>ՀՄ</w:t>
      </w:r>
      <w:r w:rsidR="002603D6">
        <w:rPr>
          <w:rFonts w:ascii="GHEA Grapalat" w:hAnsi="GHEA Grapalat"/>
          <w:b/>
          <w:sz w:val="22"/>
          <w:szCs w:val="22"/>
          <w:lang w:val="af-ZA"/>
        </w:rPr>
        <w:t>-ԳՀԱՊՁԲ-20</w:t>
      </w:r>
      <w:r w:rsidR="0069073C" w:rsidRPr="0069073C">
        <w:rPr>
          <w:rFonts w:ascii="GHEA Grapalat" w:hAnsi="GHEA Grapalat"/>
          <w:b/>
          <w:sz w:val="22"/>
          <w:szCs w:val="22"/>
          <w:lang w:val="af-ZA"/>
        </w:rPr>
        <w:t>/0</w:t>
      </w:r>
      <w:r w:rsidR="002603D6">
        <w:rPr>
          <w:rFonts w:ascii="GHEA Grapalat" w:hAnsi="GHEA Grapalat"/>
          <w:b/>
          <w:sz w:val="22"/>
          <w:szCs w:val="22"/>
          <w:lang w:val="af-ZA"/>
        </w:rPr>
        <w:t>1</w:t>
      </w:r>
    </w:p>
    <w:p w:rsidR="006E5207" w:rsidRDefault="006E5207" w:rsidP="006E5207">
      <w:pPr>
        <w:jc w:val="center"/>
        <w:rPr>
          <w:rFonts w:ascii="GHEA Grapalat" w:hAnsi="GHEA Grapalat" w:cs="Sylfaen"/>
          <w:sz w:val="20"/>
          <w:lang w:val="hy-AM"/>
        </w:rPr>
      </w:pPr>
    </w:p>
    <w:p w:rsidR="006E5207" w:rsidRDefault="00E013F8" w:rsidP="006E5207">
      <w:pPr>
        <w:tabs>
          <w:tab w:val="left" w:pos="720"/>
          <w:tab w:val="left" w:pos="1440"/>
          <w:tab w:val="left" w:pos="8865"/>
        </w:tabs>
        <w:jc w:val="both"/>
        <w:rPr>
          <w:rFonts w:ascii="GHEA Grapalat" w:hAnsi="GHEA Grapalat" w:cs="Sylfaen"/>
          <w:sz w:val="20"/>
          <w:lang w:val="hy-AM"/>
        </w:rPr>
      </w:pPr>
      <w:r>
        <w:rPr>
          <w:rFonts w:ascii="GHEA Grapalat" w:hAnsi="GHEA Grapalat" w:cs="Sylfaen"/>
          <w:sz w:val="20"/>
          <w:lang w:val="hy-AM"/>
        </w:rPr>
        <w:tab/>
      </w:r>
      <w:r w:rsidR="002603D6" w:rsidRPr="002603D6">
        <w:rPr>
          <w:rFonts w:ascii="GHEA Grapalat" w:hAnsi="GHEA Grapalat" w:cs="Sylfaen"/>
          <w:sz w:val="20"/>
          <w:lang w:val="hy-AM"/>
        </w:rPr>
        <w:t>Զանգակատան</w:t>
      </w:r>
      <w:r w:rsidR="00A9664F" w:rsidRPr="00A9664F">
        <w:rPr>
          <w:rFonts w:ascii="GHEA Grapalat" w:hAnsi="GHEA Grapalat" w:cs="Sylfaen"/>
          <w:sz w:val="20"/>
          <w:lang w:val="hy-AM"/>
        </w:rPr>
        <w:t xml:space="preserve"> մանկ</w:t>
      </w:r>
      <w:r w:rsidRPr="00E013F8">
        <w:rPr>
          <w:rFonts w:ascii="GHEA Grapalat" w:hAnsi="GHEA Grapalat" w:cs="Sylfaen"/>
          <w:sz w:val="20"/>
          <w:lang w:val="hy-AM"/>
        </w:rPr>
        <w:t>ապարտեզ</w:t>
      </w:r>
      <w:r w:rsidR="00A9664F" w:rsidRPr="00A9664F">
        <w:rPr>
          <w:rFonts w:ascii="GHEA Grapalat" w:hAnsi="GHEA Grapalat" w:cs="Sylfaen"/>
          <w:sz w:val="20"/>
          <w:lang w:val="hy-AM"/>
        </w:rPr>
        <w:t>.ՀՈԱԿ</w:t>
      </w:r>
      <w:r w:rsidR="00057B39" w:rsidRPr="00133009">
        <w:rPr>
          <w:rFonts w:ascii="GHEA Grapalat" w:hAnsi="GHEA Grapalat" w:cs="Sylfaen"/>
          <w:sz w:val="20"/>
          <w:lang w:val="hy-AM"/>
        </w:rPr>
        <w:t xml:space="preserve"> </w:t>
      </w:r>
      <w:r w:rsidR="006E5207">
        <w:rPr>
          <w:rFonts w:ascii="GHEA Grapalat" w:hAnsi="GHEA Grapalat"/>
          <w:lang w:val="hy-AM"/>
        </w:rPr>
        <w:t>«»</w:t>
      </w:r>
      <w:r w:rsidR="00057B39" w:rsidRPr="00133009">
        <w:rPr>
          <w:rFonts w:ascii="GHEA Grapalat" w:hAnsi="GHEA Grapalat"/>
          <w:lang w:val="hy-AM"/>
        </w:rPr>
        <w:t xml:space="preserve"> </w:t>
      </w:r>
      <w:r w:rsidR="006E5207">
        <w:rPr>
          <w:rFonts w:ascii="GHEA Grapalat" w:hAnsi="GHEA Grapalat"/>
          <w:lang w:val="hy-AM"/>
        </w:rPr>
        <w:t xml:space="preserve"> </w:t>
      </w:r>
      <w:r w:rsidR="006E5207">
        <w:rPr>
          <w:rFonts w:ascii="GHEA Grapalat" w:hAnsi="GHEA Grapalat" w:cs="Sylfaen"/>
          <w:sz w:val="20"/>
          <w:lang w:val="hy-AM"/>
        </w:rPr>
        <w:t>20   թ.</w:t>
      </w:r>
    </w:p>
    <w:p w:rsidR="006E5207" w:rsidRDefault="006E5207" w:rsidP="006E5207">
      <w:pPr>
        <w:tabs>
          <w:tab w:val="left" w:pos="720"/>
          <w:tab w:val="left" w:pos="1440"/>
          <w:tab w:val="left" w:pos="8865"/>
        </w:tabs>
        <w:jc w:val="both"/>
        <w:rPr>
          <w:rFonts w:ascii="GHEA Grapalat" w:hAnsi="GHEA Grapalat" w:cs="Sylfaen"/>
          <w:sz w:val="20"/>
          <w:lang w:val="hy-AM"/>
        </w:rPr>
      </w:pPr>
    </w:p>
    <w:p w:rsidR="0069073C" w:rsidRPr="0069073C" w:rsidRDefault="00A9664F" w:rsidP="0069073C">
      <w:pPr>
        <w:tabs>
          <w:tab w:val="left" w:pos="720"/>
          <w:tab w:val="left" w:pos="1440"/>
          <w:tab w:val="left" w:pos="8865"/>
        </w:tabs>
        <w:jc w:val="both"/>
        <w:rPr>
          <w:rFonts w:ascii="GHEA Grapalat" w:hAnsi="GHEA Grapalat"/>
          <w:sz w:val="20"/>
          <w:szCs w:val="20"/>
          <w:lang w:val="hy-AM"/>
        </w:rPr>
      </w:pPr>
      <w:r>
        <w:rPr>
          <w:rFonts w:ascii="GHEA Grapalat" w:hAnsi="GHEA Grapalat"/>
          <w:sz w:val="20"/>
          <w:szCs w:val="20"/>
          <w:lang w:val="hy-AM"/>
        </w:rPr>
        <w:t>&lt;&lt; ՀՀ Արարատի  մար</w:t>
      </w:r>
      <w:r w:rsidRPr="00A9664F">
        <w:rPr>
          <w:rFonts w:ascii="GHEA Grapalat" w:hAnsi="GHEA Grapalat"/>
          <w:sz w:val="20"/>
          <w:szCs w:val="20"/>
          <w:lang w:val="hy-AM"/>
        </w:rPr>
        <w:t>զ</w:t>
      </w:r>
      <w:r w:rsidR="00E013F8" w:rsidRPr="00E013F8">
        <w:rPr>
          <w:rFonts w:ascii="GHEA Grapalat" w:hAnsi="GHEA Grapalat"/>
          <w:sz w:val="20"/>
          <w:szCs w:val="20"/>
          <w:lang w:val="hy-AM"/>
        </w:rPr>
        <w:t xml:space="preserve">, </w:t>
      </w:r>
      <w:r w:rsidRPr="00A9664F">
        <w:rPr>
          <w:rFonts w:ascii="GHEA Grapalat" w:hAnsi="GHEA Grapalat"/>
          <w:sz w:val="20"/>
          <w:szCs w:val="20"/>
          <w:lang w:val="hy-AM"/>
        </w:rPr>
        <w:t xml:space="preserve"> </w:t>
      </w:r>
      <w:r w:rsidR="002603D6" w:rsidRPr="002603D6">
        <w:rPr>
          <w:rFonts w:ascii="GHEA Grapalat" w:hAnsi="GHEA Grapalat"/>
          <w:sz w:val="20"/>
          <w:szCs w:val="20"/>
          <w:lang w:val="hy-AM"/>
        </w:rPr>
        <w:t>Զանգակատան</w:t>
      </w:r>
      <w:r w:rsidRPr="00A9664F">
        <w:rPr>
          <w:rFonts w:ascii="GHEA Grapalat" w:hAnsi="GHEA Grapalat"/>
          <w:sz w:val="20"/>
          <w:szCs w:val="20"/>
          <w:lang w:val="hy-AM"/>
        </w:rPr>
        <w:t xml:space="preserve"> մանկապարտեզ</w:t>
      </w:r>
      <w:r w:rsidR="0069073C" w:rsidRPr="0069073C">
        <w:rPr>
          <w:rFonts w:ascii="GHEA Grapalat" w:hAnsi="GHEA Grapalat"/>
          <w:sz w:val="20"/>
          <w:szCs w:val="20"/>
          <w:lang w:val="hy-AM"/>
        </w:rPr>
        <w:t>&gt;&gt;</w:t>
      </w:r>
      <w:r>
        <w:rPr>
          <w:rFonts w:ascii="GHEA Grapalat" w:hAnsi="GHEA Grapalat"/>
          <w:sz w:val="20"/>
          <w:szCs w:val="20"/>
          <w:lang w:val="hy-AM"/>
        </w:rPr>
        <w:t xml:space="preserve">ՊՈԱԿ-ը, ի դեմս  տնօրեն  </w:t>
      </w:r>
      <w:r w:rsidR="002603D6" w:rsidRPr="002603D6">
        <w:rPr>
          <w:rFonts w:ascii="GHEA Grapalat" w:hAnsi="GHEA Grapalat"/>
          <w:sz w:val="20"/>
          <w:szCs w:val="20"/>
          <w:lang w:val="hy-AM"/>
        </w:rPr>
        <w:t>Ա.Մաթևոսյանի</w:t>
      </w:r>
      <w:r w:rsidR="0069073C" w:rsidRPr="0069073C">
        <w:rPr>
          <w:rFonts w:ascii="GHEA Grapalat" w:hAnsi="GHEA Grapalat" w:cs="Sylfaen"/>
          <w:sz w:val="20"/>
          <w:szCs w:val="20"/>
          <w:lang w:val="hy-AM" w:eastAsia="ru-RU"/>
        </w:rPr>
        <w:t xml:space="preserve">, </w:t>
      </w:r>
      <w:r w:rsidR="0069073C" w:rsidRPr="0069073C">
        <w:rPr>
          <w:rFonts w:ascii="GHEA Grapalat" w:hAnsi="GHEA Grapalat"/>
          <w:sz w:val="20"/>
          <w:szCs w:val="20"/>
          <w:lang w:val="hy-AM"/>
        </w:rPr>
        <w:t xml:space="preserve">որը գործում է   </w:t>
      </w:r>
      <w:r w:rsidRPr="00A9664F">
        <w:rPr>
          <w:rFonts w:ascii="GHEA Grapalat" w:hAnsi="GHEA Grapalat"/>
          <w:sz w:val="20"/>
          <w:szCs w:val="20"/>
          <w:lang w:val="hy-AM"/>
        </w:rPr>
        <w:t>Հ</w:t>
      </w:r>
      <w:r w:rsidR="0069073C" w:rsidRPr="0069073C">
        <w:rPr>
          <w:rFonts w:ascii="GHEA Grapalat" w:hAnsi="GHEA Grapalat"/>
          <w:sz w:val="20"/>
          <w:szCs w:val="20"/>
          <w:lang w:val="hy-AM"/>
        </w:rPr>
        <w:t>ՈԱԿ -ի կանոնադրության հիման վրա, այսուհետ «Գնորդ», մի կողմի</w:t>
      </w:r>
      <w:r w:rsidR="00E013F8">
        <w:rPr>
          <w:rFonts w:ascii="GHEA Grapalat" w:hAnsi="GHEA Grapalat"/>
          <w:sz w:val="20"/>
          <w:szCs w:val="20"/>
          <w:lang w:val="hy-AM"/>
        </w:rPr>
        <w:t>ց,  և _______</w:t>
      </w:r>
      <w:r w:rsidR="0069073C" w:rsidRPr="0069073C">
        <w:rPr>
          <w:rFonts w:ascii="GHEA Grapalat" w:hAnsi="GHEA Grapalat"/>
          <w:sz w:val="20"/>
          <w:szCs w:val="20"/>
          <w:lang w:val="hy-AM"/>
        </w:rPr>
        <w:t xml:space="preserve">__-ը, ի </w:t>
      </w:r>
      <w:r w:rsidR="00E013F8">
        <w:rPr>
          <w:rFonts w:ascii="GHEA Grapalat" w:hAnsi="GHEA Grapalat"/>
          <w:sz w:val="20"/>
          <w:szCs w:val="20"/>
          <w:lang w:val="hy-AM"/>
        </w:rPr>
        <w:t>դեմս տնօրեն _________</w:t>
      </w:r>
      <w:r w:rsidR="0069073C" w:rsidRPr="0069073C">
        <w:rPr>
          <w:rFonts w:ascii="GHEA Grapalat" w:hAnsi="GHEA Grapalat"/>
          <w:sz w:val="20"/>
          <w:szCs w:val="20"/>
          <w:lang w:val="hy-AM"/>
        </w:rPr>
        <w:t>_-ի, որը գործում է -ի կանոնադրության հիման վրա, այսուհետ «Վաճառող» մյուս կողմից, կնքեցին սույն պայմանագիրը հետևյալի մասին։</w:t>
      </w:r>
    </w:p>
    <w:p w:rsidR="006E5207" w:rsidRDefault="006E5207" w:rsidP="006E5207">
      <w:pPr>
        <w:ind w:firstLine="709"/>
        <w:jc w:val="both"/>
        <w:rPr>
          <w:rFonts w:ascii="GHEA Grapalat" w:hAnsi="GHEA Grapalat"/>
          <w:b/>
          <w:sz w:val="20"/>
          <w:lang w:val="hy-AM"/>
        </w:rPr>
      </w:pPr>
    </w:p>
    <w:p w:rsidR="006E5207" w:rsidRDefault="006E5207" w:rsidP="006E5207">
      <w:pPr>
        <w:ind w:firstLine="709"/>
        <w:jc w:val="center"/>
        <w:rPr>
          <w:rFonts w:ascii="GHEA Grapalat" w:hAnsi="GHEA Grapalat" w:cs="Times Armenian"/>
          <w:b/>
          <w:sz w:val="20"/>
          <w:lang w:val="hy-AM"/>
        </w:rPr>
      </w:pPr>
      <w:r>
        <w:rPr>
          <w:rFonts w:ascii="GHEA Grapalat" w:hAnsi="GHEA Grapalat"/>
          <w:b/>
          <w:sz w:val="20"/>
          <w:lang w:val="hy-AM"/>
        </w:rPr>
        <w:t xml:space="preserve">1. </w:t>
      </w:r>
      <w:r>
        <w:rPr>
          <w:rFonts w:ascii="GHEA Grapalat" w:hAnsi="GHEA Grapalat" w:cs="Sylfaen"/>
          <w:b/>
          <w:sz w:val="20"/>
          <w:lang w:val="hy-AM"/>
        </w:rPr>
        <w:t>ՊԱՅՄԱՆԱԳՐԻԱՌԱՐԿԱՆ</w:t>
      </w:r>
    </w:p>
    <w:p w:rsidR="006E5207" w:rsidRDefault="006E5207" w:rsidP="006E5207">
      <w:pPr>
        <w:ind w:firstLine="709"/>
        <w:jc w:val="center"/>
        <w:rPr>
          <w:rFonts w:ascii="GHEA Grapalat" w:hAnsi="GHEA Grapalat" w:cs="Times Armenian"/>
          <w:b/>
          <w:sz w:val="20"/>
          <w:lang w:val="hy-AM"/>
        </w:rPr>
      </w:pPr>
    </w:p>
    <w:p w:rsidR="006E5207" w:rsidRDefault="006E5207" w:rsidP="0069073C">
      <w:pPr>
        <w:jc w:val="both"/>
        <w:rPr>
          <w:rFonts w:ascii="GHEA Grapalat" w:hAnsi="GHEA Grapalat" w:cs="Times Armenian"/>
          <w:sz w:val="20"/>
          <w:lang w:val="hy-AM"/>
        </w:rPr>
      </w:pPr>
      <w:r>
        <w:rPr>
          <w:rFonts w:ascii="GHEA Grapalat" w:hAnsi="GHEA Grapalat"/>
          <w:sz w:val="20"/>
          <w:lang w:val="hy-AM"/>
        </w:rPr>
        <w:t xml:space="preserve">1.1. </w:t>
      </w:r>
      <w:r>
        <w:rPr>
          <w:rFonts w:ascii="GHEA Grapalat" w:hAnsi="GHEA Grapalat" w:cs="Sylfaen"/>
          <w:sz w:val="20"/>
          <w:lang w:val="hy-AM"/>
        </w:rPr>
        <w:t>Վաճառողը</w:t>
      </w:r>
      <w:r w:rsidR="00736129" w:rsidRPr="00736129">
        <w:rPr>
          <w:rFonts w:ascii="GHEA Grapalat" w:hAnsi="GHEA Grapalat" w:cs="Sylfaen"/>
          <w:sz w:val="20"/>
          <w:lang w:val="hy-AM"/>
        </w:rPr>
        <w:t xml:space="preserve"> </w:t>
      </w:r>
      <w:r>
        <w:rPr>
          <w:rFonts w:ascii="GHEA Grapalat" w:hAnsi="GHEA Grapalat" w:cs="Sylfaen"/>
          <w:sz w:val="20"/>
          <w:lang w:val="hy-AM"/>
        </w:rPr>
        <w:t>պարտավորվում</w:t>
      </w:r>
      <w:r w:rsidR="00736129" w:rsidRPr="00736129">
        <w:rPr>
          <w:rFonts w:ascii="GHEA Grapalat" w:hAnsi="GHEA Grapalat" w:cs="Sylfaen"/>
          <w:sz w:val="20"/>
          <w:lang w:val="hy-AM"/>
        </w:rPr>
        <w:t xml:space="preserve"> </w:t>
      </w:r>
      <w:r>
        <w:rPr>
          <w:rFonts w:ascii="GHEA Grapalat" w:hAnsi="GHEA Grapalat" w:cs="Sylfaen"/>
          <w:sz w:val="20"/>
          <w:lang w:val="hy-AM"/>
        </w:rPr>
        <w:t>է</w:t>
      </w:r>
      <w:r w:rsidR="00736129" w:rsidRPr="00736129">
        <w:rPr>
          <w:rFonts w:ascii="GHEA Grapalat" w:hAnsi="GHEA Grapalat" w:cs="Sylfaen"/>
          <w:sz w:val="20"/>
          <w:lang w:val="hy-AM"/>
        </w:rPr>
        <w:t xml:space="preserve"> </w:t>
      </w:r>
      <w:r>
        <w:rPr>
          <w:rFonts w:ascii="GHEA Grapalat" w:hAnsi="GHEA Grapalat" w:cs="Sylfaen"/>
          <w:sz w:val="20"/>
          <w:lang w:val="hy-AM"/>
        </w:rPr>
        <w:t>սույն</w:t>
      </w:r>
      <w:r w:rsidR="00736129" w:rsidRPr="00736129">
        <w:rPr>
          <w:rFonts w:ascii="GHEA Grapalat" w:hAnsi="GHEA Grapalat" w:cs="Sylfaen"/>
          <w:sz w:val="20"/>
          <w:lang w:val="hy-AM"/>
        </w:rPr>
        <w:t xml:space="preserve"> </w:t>
      </w:r>
      <w:r>
        <w:rPr>
          <w:rFonts w:ascii="GHEA Grapalat" w:hAnsi="GHEA Grapalat" w:cs="Sylfaen"/>
          <w:sz w:val="20"/>
          <w:lang w:val="hy-AM"/>
        </w:rPr>
        <w:t>պայմանա</w:t>
      </w:r>
      <w:r>
        <w:rPr>
          <w:rFonts w:ascii="GHEA Grapalat" w:hAnsi="GHEA Grapalat" w:cs="Times Armenian"/>
          <w:sz w:val="20"/>
          <w:lang w:val="hy-AM"/>
        </w:rPr>
        <w:t>գ</w:t>
      </w:r>
      <w:r>
        <w:rPr>
          <w:rFonts w:ascii="GHEA Grapalat" w:hAnsi="GHEA Grapalat" w:cs="Sylfaen"/>
          <w:sz w:val="20"/>
          <w:lang w:val="hy-AM"/>
        </w:rPr>
        <w:t>րով (այսուհետ</w:t>
      </w:r>
      <w:r>
        <w:rPr>
          <w:rFonts w:ascii="GHEA Grapalat" w:hAnsi="GHEA Grapalat" w:cs="Times Armenian"/>
          <w:sz w:val="20"/>
          <w:lang w:val="hy-AM"/>
        </w:rPr>
        <w:t xml:space="preserve">` </w:t>
      </w:r>
      <w:r>
        <w:rPr>
          <w:rFonts w:ascii="GHEA Grapalat" w:hAnsi="GHEA Grapalat" w:cs="Sylfaen"/>
          <w:sz w:val="20"/>
          <w:lang w:val="hy-AM"/>
        </w:rPr>
        <w:t>պայմանա</w:t>
      </w:r>
      <w:r>
        <w:rPr>
          <w:rFonts w:ascii="GHEA Grapalat" w:hAnsi="GHEA Grapalat" w:cs="Times Armenian"/>
          <w:sz w:val="20"/>
          <w:lang w:val="hy-AM"/>
        </w:rPr>
        <w:t>գ</w:t>
      </w:r>
      <w:r>
        <w:rPr>
          <w:rFonts w:ascii="GHEA Grapalat" w:hAnsi="GHEA Grapalat" w:cs="Sylfaen"/>
          <w:sz w:val="20"/>
          <w:lang w:val="hy-AM"/>
        </w:rPr>
        <w:t>իր) սահմանված</w:t>
      </w:r>
      <w:r w:rsidR="00736129" w:rsidRPr="00736129">
        <w:rPr>
          <w:rFonts w:ascii="GHEA Grapalat" w:hAnsi="GHEA Grapalat" w:cs="Sylfaen"/>
          <w:sz w:val="20"/>
          <w:lang w:val="hy-AM"/>
        </w:rPr>
        <w:t xml:space="preserve"> </w:t>
      </w:r>
      <w:r>
        <w:rPr>
          <w:rFonts w:ascii="GHEA Grapalat" w:hAnsi="GHEA Grapalat" w:cs="Sylfaen"/>
          <w:sz w:val="20"/>
          <w:lang w:val="hy-AM"/>
        </w:rPr>
        <w:t>կար</w:t>
      </w:r>
      <w:r>
        <w:rPr>
          <w:rFonts w:ascii="GHEA Grapalat" w:hAnsi="GHEA Grapalat" w:cs="Times Armenian"/>
          <w:sz w:val="20"/>
          <w:lang w:val="hy-AM"/>
        </w:rPr>
        <w:t>գ</w:t>
      </w:r>
      <w:r>
        <w:rPr>
          <w:rFonts w:ascii="GHEA Grapalat" w:hAnsi="GHEA Grapalat" w:cs="Sylfaen"/>
          <w:sz w:val="20"/>
          <w:lang w:val="hy-AM"/>
        </w:rPr>
        <w:t>ով</w:t>
      </w:r>
      <w:r>
        <w:rPr>
          <w:rFonts w:ascii="GHEA Grapalat" w:hAnsi="GHEA Grapalat" w:cs="Times Armenian"/>
          <w:sz w:val="20"/>
          <w:lang w:val="hy-AM"/>
        </w:rPr>
        <w:t xml:space="preserve">, </w:t>
      </w:r>
      <w:r>
        <w:rPr>
          <w:rFonts w:ascii="GHEA Grapalat" w:hAnsi="GHEA Grapalat" w:cs="Sylfaen"/>
          <w:sz w:val="20"/>
          <w:lang w:val="hy-AM"/>
        </w:rPr>
        <w:t>ծավալներով,</w:t>
      </w:r>
      <w:r>
        <w:rPr>
          <w:rFonts w:ascii="GHEA Grapalat" w:hAnsi="GHEA Grapalat" w:cs="Times Armenian"/>
          <w:sz w:val="20"/>
          <w:lang w:val="hy-AM"/>
        </w:rPr>
        <w:t xml:space="preserve"> ժամկետներում և հասցեով </w:t>
      </w:r>
      <w:r>
        <w:rPr>
          <w:rFonts w:ascii="GHEA Grapalat" w:hAnsi="GHEA Grapalat" w:cs="Sylfaen"/>
          <w:sz w:val="20"/>
          <w:lang w:val="hy-AM"/>
        </w:rPr>
        <w:t>Գնորդին</w:t>
      </w:r>
      <w:r w:rsidR="00736129" w:rsidRPr="00736129">
        <w:rPr>
          <w:rFonts w:ascii="GHEA Grapalat" w:hAnsi="GHEA Grapalat" w:cs="Sylfaen"/>
          <w:sz w:val="20"/>
          <w:lang w:val="hy-AM"/>
        </w:rPr>
        <w:t xml:space="preserve"> </w:t>
      </w:r>
      <w:r>
        <w:rPr>
          <w:rFonts w:ascii="GHEA Grapalat" w:hAnsi="GHEA Grapalat" w:cs="Sylfaen"/>
          <w:sz w:val="20"/>
          <w:lang w:val="hy-AM"/>
        </w:rPr>
        <w:t>մատակարարել</w:t>
      </w:r>
      <w:r>
        <w:rPr>
          <w:rFonts w:ascii="GHEA Grapalat" w:hAnsi="GHEA Grapalat" w:cs="Times Armenian"/>
          <w:sz w:val="20"/>
          <w:lang w:val="hy-AM"/>
        </w:rPr>
        <w:t xml:space="preserve"> պ</w:t>
      </w:r>
      <w:r>
        <w:rPr>
          <w:rFonts w:ascii="GHEA Grapalat" w:hAnsi="GHEA Grapalat" w:cs="Sylfaen"/>
          <w:sz w:val="20"/>
          <w:lang w:val="hy-AM"/>
        </w:rPr>
        <w:t>այմանա</w:t>
      </w:r>
      <w:r>
        <w:rPr>
          <w:rFonts w:ascii="GHEA Grapalat" w:hAnsi="GHEA Grapalat"/>
          <w:sz w:val="20"/>
          <w:lang w:val="hy-AM"/>
        </w:rPr>
        <w:t>գ</w:t>
      </w:r>
      <w:r>
        <w:rPr>
          <w:rFonts w:ascii="GHEA Grapalat" w:hAnsi="GHEA Grapalat" w:cs="Sylfaen"/>
          <w:sz w:val="20"/>
          <w:lang w:val="hy-AM"/>
        </w:rPr>
        <w:t>րի</w:t>
      </w:r>
      <w:r>
        <w:rPr>
          <w:rFonts w:ascii="GHEA Grapalat" w:hAnsi="GHEA Grapalat" w:cs="Times Armenian"/>
          <w:sz w:val="20"/>
          <w:lang w:val="hy-AM"/>
        </w:rPr>
        <w:t xml:space="preserve"> N 1 </w:t>
      </w:r>
      <w:r>
        <w:rPr>
          <w:rFonts w:ascii="GHEA Grapalat" w:hAnsi="GHEA Grapalat" w:cs="Sylfaen"/>
          <w:sz w:val="20"/>
          <w:lang w:val="hy-AM"/>
        </w:rPr>
        <w:t>հավելվածով`</w:t>
      </w:r>
      <w:r w:rsidR="00736129" w:rsidRPr="00736129">
        <w:rPr>
          <w:rFonts w:ascii="GHEA Grapalat" w:hAnsi="GHEA Grapalat" w:cs="Sylfaen"/>
          <w:sz w:val="20"/>
          <w:lang w:val="hy-AM"/>
        </w:rPr>
        <w:t xml:space="preserve"> </w:t>
      </w:r>
      <w:r>
        <w:rPr>
          <w:rFonts w:ascii="GHEA Grapalat" w:hAnsi="GHEA Grapalat" w:cs="Sylfaen"/>
          <w:sz w:val="20"/>
          <w:lang w:val="hy-AM"/>
        </w:rPr>
        <w:t>Տեխնիկական</w:t>
      </w:r>
      <w:r w:rsidR="00736129" w:rsidRPr="00736129">
        <w:rPr>
          <w:rFonts w:ascii="GHEA Grapalat" w:hAnsi="GHEA Grapalat" w:cs="Sylfaen"/>
          <w:sz w:val="20"/>
          <w:lang w:val="hy-AM"/>
        </w:rPr>
        <w:t xml:space="preserve"> </w:t>
      </w:r>
      <w:r>
        <w:rPr>
          <w:rFonts w:ascii="GHEA Grapalat" w:hAnsi="GHEA Grapalat" w:cs="Sylfaen"/>
          <w:sz w:val="20"/>
          <w:lang w:val="hy-AM"/>
        </w:rPr>
        <w:t>բնութա</w:t>
      </w:r>
      <w:r>
        <w:rPr>
          <w:rFonts w:ascii="GHEA Grapalat" w:hAnsi="GHEA Grapalat" w:cs="Times Armenian"/>
          <w:sz w:val="20"/>
          <w:lang w:val="hy-AM"/>
        </w:rPr>
        <w:t>գի</w:t>
      </w:r>
      <w:r>
        <w:rPr>
          <w:rFonts w:ascii="GHEA Grapalat" w:hAnsi="GHEA Grapalat" w:cs="Sylfaen"/>
          <w:sz w:val="20"/>
          <w:lang w:val="hy-AM"/>
        </w:rPr>
        <w:t>ր-գնման-ժամանակացուցով նախատեսված</w:t>
      </w:r>
      <w:r>
        <w:rPr>
          <w:rFonts w:ascii="GHEA Grapalat" w:hAnsi="GHEA Grapalat" w:cs="Times Armenian"/>
          <w:sz w:val="20"/>
          <w:lang w:val="hy-AM"/>
        </w:rPr>
        <w:t xml:space="preserve"> ապրանքը (այսուհետ` ապրանք), </w:t>
      </w:r>
      <w:r>
        <w:rPr>
          <w:rFonts w:ascii="GHEA Grapalat" w:hAnsi="GHEA Grapalat" w:cs="Sylfaen"/>
          <w:sz w:val="20"/>
          <w:lang w:val="hy-AM"/>
        </w:rPr>
        <w:t>իսկ</w:t>
      </w:r>
      <w:r w:rsidR="00736129" w:rsidRPr="00736129">
        <w:rPr>
          <w:rFonts w:ascii="GHEA Grapalat" w:hAnsi="GHEA Grapalat" w:cs="Sylfaen"/>
          <w:sz w:val="20"/>
          <w:lang w:val="hy-AM"/>
        </w:rPr>
        <w:t xml:space="preserve"> </w:t>
      </w:r>
      <w:r>
        <w:rPr>
          <w:rFonts w:ascii="GHEA Grapalat" w:hAnsi="GHEA Grapalat" w:cs="Sylfaen"/>
          <w:sz w:val="20"/>
          <w:lang w:val="hy-AM"/>
        </w:rPr>
        <w:t>Գնորդը</w:t>
      </w:r>
      <w:r w:rsidR="00736129" w:rsidRPr="00736129">
        <w:rPr>
          <w:rFonts w:ascii="GHEA Grapalat" w:hAnsi="GHEA Grapalat" w:cs="Sylfaen"/>
          <w:sz w:val="20"/>
          <w:lang w:val="hy-AM"/>
        </w:rPr>
        <w:t xml:space="preserve"> </w:t>
      </w:r>
      <w:r>
        <w:rPr>
          <w:rFonts w:ascii="GHEA Grapalat" w:hAnsi="GHEA Grapalat" w:cs="Sylfaen"/>
          <w:sz w:val="20"/>
          <w:lang w:val="hy-AM"/>
        </w:rPr>
        <w:t>պարտավորվում</w:t>
      </w:r>
      <w:r w:rsidR="00736129" w:rsidRPr="00736129">
        <w:rPr>
          <w:rFonts w:ascii="GHEA Grapalat" w:hAnsi="GHEA Grapalat" w:cs="Sylfaen"/>
          <w:sz w:val="20"/>
          <w:lang w:val="hy-AM"/>
        </w:rPr>
        <w:t xml:space="preserve"> </w:t>
      </w:r>
      <w:r>
        <w:rPr>
          <w:rFonts w:ascii="GHEA Grapalat" w:hAnsi="GHEA Grapalat" w:cs="Sylfaen"/>
          <w:sz w:val="20"/>
          <w:lang w:val="hy-AM"/>
        </w:rPr>
        <w:t>է</w:t>
      </w:r>
      <w:r w:rsidR="00736129" w:rsidRPr="00736129">
        <w:rPr>
          <w:rFonts w:ascii="GHEA Grapalat" w:hAnsi="GHEA Grapalat" w:cs="Sylfaen"/>
          <w:sz w:val="20"/>
          <w:lang w:val="hy-AM"/>
        </w:rPr>
        <w:t xml:space="preserve"> </w:t>
      </w:r>
      <w:r>
        <w:rPr>
          <w:rFonts w:ascii="GHEA Grapalat" w:hAnsi="GHEA Grapalat" w:cs="Sylfaen"/>
          <w:sz w:val="20"/>
          <w:lang w:val="hy-AM"/>
        </w:rPr>
        <w:t>ընդունել</w:t>
      </w:r>
      <w:r>
        <w:rPr>
          <w:rFonts w:ascii="GHEA Grapalat" w:hAnsi="GHEA Grapalat" w:cs="Times Armenian"/>
          <w:sz w:val="20"/>
          <w:lang w:val="hy-AM"/>
        </w:rPr>
        <w:t xml:space="preserve"> ա</w:t>
      </w:r>
      <w:r>
        <w:rPr>
          <w:rFonts w:ascii="GHEA Grapalat" w:hAnsi="GHEA Grapalat" w:cs="Sylfaen"/>
          <w:sz w:val="20"/>
          <w:lang w:val="hy-AM"/>
        </w:rPr>
        <w:t>պրանքը</w:t>
      </w:r>
      <w:r w:rsidR="00736129" w:rsidRPr="00736129">
        <w:rPr>
          <w:rFonts w:ascii="GHEA Grapalat" w:hAnsi="GHEA Grapalat" w:cs="Sylfaen"/>
          <w:sz w:val="20"/>
          <w:lang w:val="hy-AM"/>
        </w:rPr>
        <w:t xml:space="preserve"> </w:t>
      </w:r>
      <w:r>
        <w:rPr>
          <w:rFonts w:ascii="GHEA Grapalat" w:hAnsi="GHEA Grapalat" w:cs="Sylfaen"/>
          <w:sz w:val="20"/>
          <w:lang w:val="hy-AM"/>
        </w:rPr>
        <w:t>և</w:t>
      </w:r>
      <w:r w:rsidR="00736129" w:rsidRPr="00736129">
        <w:rPr>
          <w:rFonts w:ascii="GHEA Grapalat" w:hAnsi="GHEA Grapalat" w:cs="Sylfaen"/>
          <w:sz w:val="20"/>
          <w:lang w:val="hy-AM"/>
        </w:rPr>
        <w:t xml:space="preserve"> </w:t>
      </w:r>
      <w:r>
        <w:rPr>
          <w:rFonts w:ascii="GHEA Grapalat" w:hAnsi="GHEA Grapalat" w:cs="Sylfaen"/>
          <w:sz w:val="20"/>
          <w:lang w:val="hy-AM"/>
        </w:rPr>
        <w:t>վճարել</w:t>
      </w:r>
      <w:r w:rsidR="00736129" w:rsidRPr="00736129">
        <w:rPr>
          <w:rFonts w:ascii="GHEA Grapalat" w:hAnsi="GHEA Grapalat" w:cs="Sylfaen"/>
          <w:sz w:val="20"/>
          <w:lang w:val="hy-AM"/>
        </w:rPr>
        <w:t xml:space="preserve"> </w:t>
      </w:r>
      <w:r>
        <w:rPr>
          <w:rFonts w:ascii="GHEA Grapalat" w:hAnsi="GHEA Grapalat" w:cs="Sylfaen"/>
          <w:sz w:val="20"/>
          <w:lang w:val="hy-AM"/>
        </w:rPr>
        <w:t>դրա</w:t>
      </w:r>
      <w:r w:rsidR="00736129" w:rsidRPr="00736129">
        <w:rPr>
          <w:rFonts w:ascii="GHEA Grapalat" w:hAnsi="GHEA Grapalat" w:cs="Sylfaen"/>
          <w:sz w:val="20"/>
          <w:lang w:val="hy-AM"/>
        </w:rPr>
        <w:t xml:space="preserve"> </w:t>
      </w:r>
      <w:r>
        <w:rPr>
          <w:rFonts w:ascii="GHEA Grapalat" w:hAnsi="GHEA Grapalat" w:cs="Sylfaen"/>
          <w:sz w:val="20"/>
          <w:lang w:val="hy-AM"/>
        </w:rPr>
        <w:t>համար</w:t>
      </w:r>
      <w:r>
        <w:rPr>
          <w:rFonts w:ascii="GHEA Grapalat" w:hAnsi="GHEA Grapalat" w:cs="Times Armenian"/>
          <w:sz w:val="20"/>
          <w:lang w:val="hy-AM"/>
        </w:rPr>
        <w:t xml:space="preserve">։ </w:t>
      </w:r>
    </w:p>
    <w:p w:rsidR="006E5207" w:rsidRDefault="006E5207" w:rsidP="006E5207">
      <w:pPr>
        <w:ind w:firstLine="709"/>
        <w:jc w:val="both"/>
        <w:rPr>
          <w:rFonts w:ascii="GHEA Grapalat" w:hAnsi="GHEA Grapalat" w:cs="Times Armenian"/>
          <w:sz w:val="20"/>
          <w:lang w:val="hy-AM"/>
        </w:rPr>
      </w:pPr>
    </w:p>
    <w:p w:rsidR="006E5207" w:rsidRDefault="006E5207" w:rsidP="006E5207">
      <w:pPr>
        <w:ind w:firstLine="709"/>
        <w:jc w:val="both"/>
        <w:rPr>
          <w:rFonts w:ascii="GHEA Grapalat" w:hAnsi="GHEA Grapalat"/>
          <w:b/>
          <w:sz w:val="20"/>
          <w:lang w:val="hy-AM"/>
        </w:rPr>
      </w:pPr>
      <w:r>
        <w:rPr>
          <w:rFonts w:ascii="GHEA Grapalat" w:hAnsi="GHEA Grapalat"/>
          <w:sz w:val="20"/>
          <w:lang w:val="hy-AM"/>
        </w:rPr>
        <w:tab/>
      </w:r>
      <w:r>
        <w:rPr>
          <w:rFonts w:ascii="GHEA Grapalat" w:hAnsi="GHEA Grapalat"/>
          <w:b/>
          <w:sz w:val="20"/>
          <w:lang w:val="hy-AM"/>
        </w:rPr>
        <w:t>2. ԿՈՂՄԵՐԻ ԻՐԱՎՈՒՆՔՆԵՐԸ ԵՎ ՊԱՐՏԱԿԱՆՈՒԹՅՈՒՆՆԵՐԸ</w:t>
      </w:r>
    </w:p>
    <w:p w:rsidR="006E5207" w:rsidRDefault="006E5207" w:rsidP="006E5207">
      <w:pPr>
        <w:ind w:firstLine="709"/>
        <w:jc w:val="both"/>
        <w:rPr>
          <w:rFonts w:ascii="GHEA Grapalat" w:hAnsi="GHEA Grapalat"/>
          <w:sz w:val="20"/>
          <w:lang w:val="hy-AM"/>
        </w:rPr>
      </w:pPr>
    </w:p>
    <w:p w:rsidR="006E5207" w:rsidRDefault="006E5207" w:rsidP="00E013F8">
      <w:pPr>
        <w:jc w:val="both"/>
        <w:rPr>
          <w:rFonts w:ascii="GHEA Grapalat" w:hAnsi="GHEA Grapalat"/>
          <w:b/>
          <w:sz w:val="20"/>
          <w:lang w:val="hy-AM"/>
        </w:rPr>
      </w:pPr>
      <w:r>
        <w:rPr>
          <w:rFonts w:ascii="GHEA Grapalat" w:hAnsi="GHEA Grapalat"/>
          <w:b/>
          <w:sz w:val="20"/>
          <w:lang w:val="hy-AM"/>
        </w:rPr>
        <w:t>2.1 Գնորդն իրավունք ունի`</w:t>
      </w:r>
    </w:p>
    <w:p w:rsidR="006E5207" w:rsidRDefault="006E5207" w:rsidP="0069073C">
      <w:pPr>
        <w:jc w:val="both"/>
        <w:rPr>
          <w:rFonts w:ascii="GHEA Grapalat" w:hAnsi="GHEA Grapalat"/>
          <w:sz w:val="20"/>
          <w:lang w:val="hy-AM"/>
        </w:rPr>
      </w:pPr>
      <w:r>
        <w:rPr>
          <w:rFonts w:ascii="GHEA Grapalat" w:hAnsi="GHEA Grapalat"/>
          <w:sz w:val="20"/>
          <w:lang w:val="hy-AM"/>
        </w:rPr>
        <w:t>2.1.1 Ապրանքը պայմանագրով սահմանված ժամկետում Վաճառողի կողմից չմատակարարելու դեպքում հրաժարվել ապրանքից, եթե մատակարարման ժամկետները խախտվել են  օրից ավելի:</w:t>
      </w:r>
    </w:p>
    <w:p w:rsidR="006E5207" w:rsidRDefault="006E5207" w:rsidP="0069073C">
      <w:pPr>
        <w:jc w:val="both"/>
        <w:rPr>
          <w:rFonts w:ascii="GHEA Grapalat" w:hAnsi="GHEA Grapalat"/>
          <w:sz w:val="20"/>
          <w:lang w:val="hy-AM"/>
        </w:rPr>
      </w:pPr>
      <w:r>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rsidR="006E5207" w:rsidRDefault="006E5207" w:rsidP="0069073C">
      <w:pPr>
        <w:jc w:val="both"/>
        <w:rPr>
          <w:rFonts w:ascii="GHEA Grapalat" w:hAnsi="GHEA Grapalat"/>
          <w:sz w:val="20"/>
          <w:lang w:val="hy-AM"/>
        </w:rPr>
      </w:pPr>
      <w:r>
        <w:rPr>
          <w:rFonts w:ascii="GHEA Grapalat" w:hAnsi="GHEA Grapalat"/>
          <w:sz w:val="20"/>
          <w:lang w:val="hy-AM"/>
        </w:rPr>
        <w:t>ա) պահանջել հատուցելու ապրանքի անպատշաճ որակի լինելու պատճառով իր կատարած ծախսերը.</w:t>
      </w:r>
    </w:p>
    <w:p w:rsidR="006E5207" w:rsidRDefault="006E5207" w:rsidP="0069073C">
      <w:pPr>
        <w:jc w:val="both"/>
        <w:rPr>
          <w:rFonts w:ascii="GHEA Grapalat" w:hAnsi="GHEA Grapalat"/>
          <w:sz w:val="20"/>
          <w:lang w:val="hy-AM"/>
        </w:rPr>
      </w:pPr>
      <w:r>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6E5207" w:rsidRDefault="006E5207" w:rsidP="0069073C">
      <w:pPr>
        <w:jc w:val="both"/>
        <w:rPr>
          <w:rFonts w:ascii="GHEA Grapalat" w:hAnsi="GHEA Grapalat"/>
          <w:sz w:val="20"/>
          <w:lang w:val="hy-AM"/>
        </w:rPr>
      </w:pPr>
      <w:r>
        <w:rPr>
          <w:rFonts w:ascii="GHEA Grapalat" w:hAnsi="GHEA Grapalat"/>
          <w:sz w:val="20"/>
          <w:lang w:val="hy-AM"/>
        </w:rPr>
        <w:t>գ) հրաժարվել պայմանագիրը կատարելուց և պահանջել վերադարձնելու ապրանքի համար վճարված գումարը:</w:t>
      </w:r>
    </w:p>
    <w:p w:rsidR="006E5207" w:rsidRDefault="006E5207" w:rsidP="0069073C">
      <w:pPr>
        <w:jc w:val="both"/>
        <w:rPr>
          <w:rFonts w:ascii="GHEA Grapalat" w:hAnsi="GHEA Grapalat"/>
          <w:sz w:val="20"/>
          <w:lang w:val="hy-AM"/>
        </w:rPr>
      </w:pPr>
      <w:r>
        <w:rPr>
          <w:rFonts w:ascii="GHEA Grapalat" w:hAnsi="GHEA Grapalat"/>
          <w:sz w:val="20"/>
          <w:lang w:val="hy-AM"/>
        </w:rPr>
        <w:t xml:space="preserve">2.1.3 Եթե հանձնվել է պայմանագրով որոշվածից պակաս քանակի ապրանք, ապա` </w:t>
      </w:r>
    </w:p>
    <w:p w:rsidR="006E5207" w:rsidRDefault="006E5207" w:rsidP="0069073C">
      <w:pPr>
        <w:jc w:val="both"/>
        <w:rPr>
          <w:rFonts w:ascii="GHEA Grapalat" w:hAnsi="GHEA Grapalat"/>
          <w:sz w:val="20"/>
          <w:lang w:val="hy-AM"/>
        </w:rPr>
      </w:pPr>
      <w:r>
        <w:rPr>
          <w:rFonts w:ascii="GHEA Grapalat" w:hAnsi="GHEA Grapalat"/>
          <w:sz w:val="20"/>
          <w:lang w:val="hy-AM"/>
        </w:rPr>
        <w:t>ա)  պահանջել լրացնելու ապրանքի պակաս հանձնված քանակը,</w:t>
      </w:r>
    </w:p>
    <w:p w:rsidR="006E5207" w:rsidRDefault="006E5207" w:rsidP="0069073C">
      <w:pPr>
        <w:jc w:val="both"/>
        <w:rPr>
          <w:rFonts w:ascii="GHEA Grapalat" w:hAnsi="GHEA Grapalat"/>
          <w:sz w:val="20"/>
          <w:lang w:val="hy-AM"/>
        </w:rPr>
      </w:pPr>
      <w:r>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6E5207" w:rsidRDefault="006E5207" w:rsidP="0069073C">
      <w:pPr>
        <w:jc w:val="both"/>
        <w:rPr>
          <w:rFonts w:ascii="GHEA Grapalat" w:hAnsi="GHEA Grapalat"/>
          <w:sz w:val="20"/>
          <w:lang w:val="hy-AM"/>
        </w:rPr>
      </w:pPr>
      <w:r>
        <w:rPr>
          <w:rFonts w:ascii="GHEA Grapalat" w:hAnsi="GHEA Grapalat"/>
          <w:sz w:val="20"/>
          <w:lang w:val="hy-AM"/>
        </w:rPr>
        <w:t>2.1.4 Եթե հանձնվել է տեսակի պայմանի խախտմամբ ապրանք,  իր ընտրությամբ`</w:t>
      </w:r>
    </w:p>
    <w:p w:rsidR="006E5207" w:rsidRDefault="006E5207" w:rsidP="0069073C">
      <w:pPr>
        <w:jc w:val="both"/>
        <w:rPr>
          <w:rFonts w:ascii="GHEA Grapalat" w:hAnsi="GHEA Grapalat"/>
          <w:sz w:val="20"/>
          <w:lang w:val="hy-AM"/>
        </w:rPr>
      </w:pPr>
      <w:r>
        <w:rPr>
          <w:rFonts w:ascii="GHEA Grapalat" w:hAnsi="GHEA Grapalat"/>
          <w:sz w:val="20"/>
          <w:lang w:val="hy-AM"/>
        </w:rPr>
        <w:t>ա) ընդունել տեսակի վերաբերյալ պայմանին համապատասխանող ապրանքը և հրաժարվել մնացած ապրանքներից.</w:t>
      </w:r>
    </w:p>
    <w:p w:rsidR="006E5207" w:rsidRDefault="006E5207" w:rsidP="0069073C">
      <w:pPr>
        <w:jc w:val="both"/>
        <w:rPr>
          <w:rFonts w:ascii="GHEA Grapalat" w:hAnsi="GHEA Grapalat"/>
          <w:sz w:val="20"/>
          <w:lang w:val="hy-AM"/>
        </w:rPr>
      </w:pPr>
      <w:r>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rsidR="006E5207" w:rsidRDefault="006E5207" w:rsidP="0069073C">
      <w:pPr>
        <w:jc w:val="both"/>
        <w:rPr>
          <w:rFonts w:ascii="GHEA Grapalat" w:hAnsi="GHEA Grapalat"/>
          <w:sz w:val="20"/>
          <w:lang w:val="hy-AM"/>
        </w:rPr>
      </w:pPr>
      <w:r>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6E5207" w:rsidRDefault="006E5207" w:rsidP="0069073C">
      <w:pPr>
        <w:jc w:val="both"/>
        <w:rPr>
          <w:rFonts w:ascii="GHEA Grapalat" w:hAnsi="GHEA Grapalat"/>
          <w:sz w:val="20"/>
          <w:lang w:val="hy-AM"/>
        </w:rPr>
      </w:pPr>
      <w:r>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6E5207" w:rsidRPr="0069073C" w:rsidRDefault="006E5207" w:rsidP="0069073C">
      <w:pPr>
        <w:pStyle w:val="BodyTextIndent3"/>
        <w:spacing w:line="240" w:lineRule="auto"/>
        <w:ind w:firstLine="0"/>
        <w:rPr>
          <w:rFonts w:ascii="GHEA Grapalat" w:hAnsi="GHEA Grapalat" w:cs="Sylfaen"/>
          <w:i/>
          <w:sz w:val="16"/>
          <w:szCs w:val="16"/>
          <w:lang w:val="hy-AM" w:eastAsia="ru-RU"/>
        </w:rPr>
      </w:pPr>
      <w:r>
        <w:rPr>
          <w:rFonts w:ascii="GHEA Grapalat" w:hAnsi="GHEA Grapalat"/>
          <w:lang w:val="hy-AM"/>
        </w:rPr>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6E5207" w:rsidRDefault="006E5207" w:rsidP="0069073C">
      <w:pPr>
        <w:tabs>
          <w:tab w:val="left" w:pos="720"/>
        </w:tabs>
        <w:jc w:val="both"/>
        <w:rPr>
          <w:rFonts w:ascii="GHEA Grapalat" w:hAnsi="GHEA Grapalat"/>
          <w:sz w:val="20"/>
          <w:lang w:val="hy-AM"/>
        </w:rPr>
      </w:pPr>
      <w:r>
        <w:rPr>
          <w:rFonts w:ascii="GHEA Grapalat" w:hAnsi="GHEA Grapalat"/>
          <w:sz w:val="20"/>
          <w:lang w:val="hy-AM"/>
        </w:rPr>
        <w:t>2.1.7 Միակողմանի լուծել պայմանագիրը (լրիվ կամ մասնակի), եթե Վաճառողն էականորեն խախտել է պայմանագիրը.</w:t>
      </w:r>
    </w:p>
    <w:p w:rsidR="006E5207" w:rsidRDefault="006E5207" w:rsidP="0069073C">
      <w:pPr>
        <w:tabs>
          <w:tab w:val="left" w:pos="720"/>
        </w:tabs>
        <w:jc w:val="both"/>
        <w:rPr>
          <w:rFonts w:ascii="GHEA Grapalat" w:hAnsi="GHEA Grapalat"/>
          <w:sz w:val="20"/>
          <w:lang w:val="hy-AM"/>
        </w:rPr>
      </w:pPr>
      <w:r>
        <w:rPr>
          <w:rFonts w:ascii="GHEA Grapalat" w:hAnsi="GHEA Grapalat"/>
          <w:sz w:val="20"/>
          <w:lang w:val="hy-AM"/>
        </w:rPr>
        <w:t>2.1.7.1 Վաճառողի կողմից պայմանագիրը խախտելն էական է համարվում, եթե`</w:t>
      </w:r>
    </w:p>
    <w:p w:rsidR="006E5207" w:rsidRDefault="006E5207" w:rsidP="0069073C">
      <w:pPr>
        <w:tabs>
          <w:tab w:val="left" w:pos="720"/>
        </w:tabs>
        <w:jc w:val="both"/>
        <w:rPr>
          <w:rFonts w:ascii="GHEA Grapalat" w:hAnsi="GHEA Grapalat"/>
          <w:sz w:val="20"/>
          <w:lang w:val="hy-AM"/>
        </w:rPr>
      </w:pPr>
      <w:r>
        <w:rPr>
          <w:rFonts w:ascii="GHEA Grapalat" w:hAnsi="GHEA Grapalat"/>
          <w:sz w:val="20"/>
          <w:lang w:val="hy-AM"/>
        </w:rPr>
        <w:lastRenderedPageBreak/>
        <w:t>ա) մատակարարվել է անպատշաճ որակի ապրանք որը չի կարող փոխարինվել Գնորդի համար ընդունելի ժամկետում.</w:t>
      </w:r>
    </w:p>
    <w:p w:rsidR="006E5207" w:rsidRDefault="006E5207" w:rsidP="0069073C">
      <w:pPr>
        <w:tabs>
          <w:tab w:val="left" w:pos="720"/>
        </w:tabs>
        <w:jc w:val="both"/>
        <w:rPr>
          <w:rFonts w:ascii="GHEA Grapalat" w:hAnsi="GHEA Grapalat"/>
          <w:sz w:val="20"/>
          <w:lang w:val="hy-AM"/>
        </w:rPr>
      </w:pPr>
      <w:r>
        <w:rPr>
          <w:rFonts w:ascii="GHEA Grapalat" w:hAnsi="GHEA Grapalat"/>
          <w:sz w:val="20"/>
          <w:lang w:val="hy-AM"/>
        </w:rPr>
        <w:t>բ) ապրանքի մատակարարման ժամկետները խախտվել են  օրից ավելի,</w:t>
      </w:r>
    </w:p>
    <w:p w:rsidR="006E5207" w:rsidRDefault="006E5207" w:rsidP="0069073C">
      <w:pPr>
        <w:tabs>
          <w:tab w:val="left" w:pos="720"/>
        </w:tabs>
        <w:jc w:val="both"/>
        <w:rPr>
          <w:rFonts w:ascii="GHEA Grapalat" w:hAnsi="GHEA Grapalat"/>
          <w:sz w:val="20"/>
          <w:lang w:val="hy-AM"/>
        </w:rPr>
      </w:pPr>
      <w:r>
        <w:rPr>
          <w:rFonts w:ascii="GHEA Grapalat" w:hAnsi="GHEA Grapalat"/>
          <w:sz w:val="20"/>
          <w:lang w:val="hy-AM"/>
        </w:rPr>
        <w:t>2.1.8 Զննել ապրանքը և հայտնաբերված թերությունների մասին անհապաղ տեղեկացնել Վաճառողին։</w:t>
      </w:r>
    </w:p>
    <w:p w:rsidR="006E5207" w:rsidRDefault="006E5207" w:rsidP="0069073C">
      <w:pPr>
        <w:jc w:val="both"/>
        <w:rPr>
          <w:rFonts w:ascii="GHEA Grapalat" w:hAnsi="GHEA Grapalat"/>
          <w:b/>
          <w:sz w:val="20"/>
          <w:lang w:val="hy-AM"/>
        </w:rPr>
      </w:pPr>
      <w:r>
        <w:rPr>
          <w:rFonts w:ascii="GHEA Grapalat" w:hAnsi="GHEA Grapalat"/>
          <w:b/>
          <w:sz w:val="20"/>
          <w:lang w:val="hy-AM"/>
        </w:rPr>
        <w:t>2.2 Գնորդը պարտավոր է`</w:t>
      </w:r>
    </w:p>
    <w:p w:rsidR="006E5207" w:rsidRDefault="006E5207" w:rsidP="0069073C">
      <w:pPr>
        <w:jc w:val="both"/>
        <w:rPr>
          <w:rFonts w:ascii="GHEA Grapalat" w:hAnsi="GHEA Grapalat"/>
          <w:sz w:val="20"/>
          <w:lang w:val="hy-AM"/>
        </w:rPr>
      </w:pPr>
      <w:r>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rsidR="006E5207" w:rsidRDefault="006E5207" w:rsidP="0069073C">
      <w:pPr>
        <w:jc w:val="both"/>
        <w:rPr>
          <w:rFonts w:ascii="GHEA Grapalat" w:hAnsi="GHEA Grapalat"/>
          <w:sz w:val="20"/>
          <w:lang w:val="hy-AM"/>
        </w:rPr>
      </w:pPr>
      <w:r>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6E5207" w:rsidRDefault="006E5207" w:rsidP="0069073C">
      <w:pPr>
        <w:jc w:val="both"/>
        <w:rPr>
          <w:rFonts w:ascii="GHEA Grapalat" w:hAnsi="GHEA Grapalat"/>
          <w:sz w:val="20"/>
          <w:lang w:val="hy-AM"/>
        </w:rPr>
      </w:pPr>
      <w:r>
        <w:rPr>
          <w:rFonts w:ascii="GHEA Grapalat" w:hAnsi="GHEA Grapalat"/>
          <w:sz w:val="20"/>
          <w:lang w:val="hy-AM"/>
        </w:rPr>
        <w:t>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6E5207" w:rsidRDefault="006E5207" w:rsidP="0069073C">
      <w:pPr>
        <w:jc w:val="both"/>
        <w:rPr>
          <w:rFonts w:ascii="GHEA Grapalat" w:hAnsi="GHEA Grapalat"/>
          <w:sz w:val="20"/>
          <w:lang w:val="hy-AM"/>
        </w:rPr>
      </w:pPr>
      <w:r>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6E5207" w:rsidRPr="0069073C" w:rsidRDefault="006E5207" w:rsidP="0069073C">
      <w:pPr>
        <w:jc w:val="both"/>
        <w:rPr>
          <w:rFonts w:ascii="GHEA Grapalat" w:hAnsi="GHEA Grapalat"/>
          <w:sz w:val="20"/>
          <w:lang w:val="hy-AM"/>
        </w:rPr>
      </w:pPr>
      <w:r>
        <w:rPr>
          <w:rFonts w:ascii="GHEA Grapalat" w:hAnsi="GHEA Grapalat"/>
          <w:sz w:val="20"/>
          <w:lang w:val="hy-AM"/>
        </w:rPr>
        <w:t>2.2.5 Պայմանագրի 2.3.3 կետի համաձայն պայմանագրի լուծումից հետո Վաճառողին հատուցել վերջինիս պատճառված և սահմանված կարգով հիմնավորված վնասները։</w:t>
      </w:r>
    </w:p>
    <w:p w:rsidR="006E5207" w:rsidRDefault="006E5207" w:rsidP="0069073C">
      <w:pPr>
        <w:jc w:val="both"/>
        <w:rPr>
          <w:rFonts w:ascii="GHEA Grapalat" w:hAnsi="GHEA Grapalat"/>
          <w:b/>
          <w:sz w:val="20"/>
          <w:lang w:val="hy-AM"/>
        </w:rPr>
      </w:pPr>
      <w:r>
        <w:rPr>
          <w:rFonts w:ascii="GHEA Grapalat" w:hAnsi="GHEA Grapalat"/>
          <w:b/>
          <w:sz w:val="20"/>
          <w:lang w:val="hy-AM"/>
        </w:rPr>
        <w:t>2.3 Վաճառողն իրավունք ունի`</w:t>
      </w:r>
    </w:p>
    <w:p w:rsidR="006E5207" w:rsidRDefault="006E5207" w:rsidP="0069073C">
      <w:pPr>
        <w:jc w:val="both"/>
        <w:rPr>
          <w:rFonts w:ascii="GHEA Grapalat" w:hAnsi="GHEA Grapalat"/>
          <w:sz w:val="20"/>
          <w:lang w:val="hy-AM"/>
        </w:rPr>
      </w:pPr>
      <w:r>
        <w:rPr>
          <w:rFonts w:ascii="GHEA Grapalat" w:hAnsi="GHEA Grapalat"/>
          <w:sz w:val="20"/>
          <w:lang w:val="hy-AM"/>
        </w:rPr>
        <w:t xml:space="preserve">2.3.1 Գնորդից պահանջել ընդունելու պայմանագրով նախատեսված </w:t>
      </w:r>
      <w:r>
        <w:rPr>
          <w:rFonts w:ascii="GHEA Grapalat" w:hAnsi="GHEA Grapalat" w:cs="Sylfaen"/>
          <w:sz w:val="20"/>
          <w:lang w:val="hy-AM"/>
        </w:rPr>
        <w:t>կար</w:t>
      </w:r>
      <w:r>
        <w:rPr>
          <w:rFonts w:ascii="GHEA Grapalat" w:hAnsi="GHEA Grapalat" w:cs="Times Armenian"/>
          <w:sz w:val="20"/>
          <w:lang w:val="hy-AM"/>
        </w:rPr>
        <w:t>գ</w:t>
      </w:r>
      <w:r>
        <w:rPr>
          <w:rFonts w:ascii="GHEA Grapalat" w:hAnsi="GHEA Grapalat" w:cs="Sylfaen"/>
          <w:sz w:val="20"/>
          <w:lang w:val="hy-AM"/>
        </w:rPr>
        <w:t>ով</w:t>
      </w:r>
      <w:r>
        <w:rPr>
          <w:rFonts w:ascii="GHEA Grapalat" w:hAnsi="GHEA Grapalat" w:cs="Times Armenian"/>
          <w:sz w:val="20"/>
          <w:lang w:val="hy-AM"/>
        </w:rPr>
        <w:t xml:space="preserve">, </w:t>
      </w:r>
      <w:r>
        <w:rPr>
          <w:rFonts w:ascii="GHEA Grapalat" w:hAnsi="GHEA Grapalat" w:cs="Sylfaen"/>
          <w:sz w:val="20"/>
          <w:lang w:val="hy-AM"/>
        </w:rPr>
        <w:t>ծավալներով,</w:t>
      </w:r>
      <w:r>
        <w:rPr>
          <w:rFonts w:ascii="GHEA Grapalat" w:hAnsi="GHEA Grapalat" w:cs="Times Armenian"/>
          <w:sz w:val="20"/>
          <w:lang w:val="hy-AM"/>
        </w:rPr>
        <w:t xml:space="preserve"> ժամկետներում և հասցեով</w:t>
      </w:r>
      <w:r>
        <w:rPr>
          <w:rFonts w:ascii="GHEA Grapalat" w:hAnsi="GHEA Grapalat"/>
          <w:sz w:val="20"/>
          <w:lang w:val="hy-AM"/>
        </w:rPr>
        <w:t xml:space="preserve"> մատակարարված ապրանքը: </w:t>
      </w:r>
    </w:p>
    <w:p w:rsidR="006E5207" w:rsidRDefault="006E5207" w:rsidP="0069073C">
      <w:pPr>
        <w:jc w:val="both"/>
        <w:rPr>
          <w:rFonts w:ascii="GHEA Grapalat" w:hAnsi="GHEA Grapalat"/>
          <w:sz w:val="20"/>
          <w:lang w:val="hy-AM"/>
        </w:rPr>
      </w:pPr>
      <w:r>
        <w:rPr>
          <w:rFonts w:ascii="GHEA Grapalat" w:hAnsi="GHEA Grapalat"/>
          <w:sz w:val="20"/>
          <w:lang w:val="hy-AM"/>
        </w:rPr>
        <w:t xml:space="preserve">2.3.2 Գնորդից պահանջել վճարելու պայմանագրով նախատեսված </w:t>
      </w:r>
      <w:r>
        <w:rPr>
          <w:rFonts w:ascii="GHEA Grapalat" w:hAnsi="GHEA Grapalat" w:cs="Sylfaen"/>
          <w:sz w:val="20"/>
          <w:lang w:val="hy-AM"/>
        </w:rPr>
        <w:t>կար</w:t>
      </w:r>
      <w:r>
        <w:rPr>
          <w:rFonts w:ascii="GHEA Grapalat" w:hAnsi="GHEA Grapalat" w:cs="Times Armenian"/>
          <w:sz w:val="20"/>
          <w:lang w:val="hy-AM"/>
        </w:rPr>
        <w:t>գ</w:t>
      </w:r>
      <w:r>
        <w:rPr>
          <w:rFonts w:ascii="GHEA Grapalat" w:hAnsi="GHEA Grapalat" w:cs="Sylfaen"/>
          <w:sz w:val="20"/>
          <w:lang w:val="hy-AM"/>
        </w:rPr>
        <w:t>ով</w:t>
      </w:r>
      <w:r>
        <w:rPr>
          <w:rFonts w:ascii="GHEA Grapalat" w:hAnsi="GHEA Grapalat" w:cs="Times Armenian"/>
          <w:sz w:val="20"/>
          <w:lang w:val="hy-AM"/>
        </w:rPr>
        <w:t xml:space="preserve">, </w:t>
      </w:r>
      <w:r>
        <w:rPr>
          <w:rFonts w:ascii="GHEA Grapalat" w:hAnsi="GHEA Grapalat" w:cs="Sylfaen"/>
          <w:sz w:val="20"/>
          <w:lang w:val="hy-AM"/>
        </w:rPr>
        <w:t>ծավալներով,</w:t>
      </w:r>
      <w:r>
        <w:rPr>
          <w:rFonts w:ascii="GHEA Grapalat" w:hAnsi="GHEA Grapalat" w:cs="Times Armenian"/>
          <w:sz w:val="20"/>
          <w:lang w:val="hy-AM"/>
        </w:rPr>
        <w:t xml:space="preserve"> ժամկետներում և հասցեով</w:t>
      </w:r>
      <w:r>
        <w:rPr>
          <w:rFonts w:ascii="GHEA Grapalat" w:hAnsi="GHEA Grapalat"/>
          <w:sz w:val="20"/>
          <w:lang w:val="hy-AM"/>
        </w:rPr>
        <w:t xml:space="preserve"> մատակարարված և Գնորդի կողմից ընդունված ապրանքի համար իրեն վճարման ենթակա գումարները:</w:t>
      </w:r>
    </w:p>
    <w:p w:rsidR="006E5207" w:rsidRDefault="006E5207" w:rsidP="0069073C">
      <w:pPr>
        <w:jc w:val="both"/>
        <w:rPr>
          <w:rFonts w:ascii="GHEA Grapalat" w:hAnsi="GHEA Grapalat"/>
          <w:sz w:val="20"/>
          <w:lang w:val="hy-AM"/>
        </w:rPr>
      </w:pPr>
      <w:r>
        <w:rPr>
          <w:rFonts w:ascii="GHEA Grapalat" w:hAnsi="GHEA Grapalat"/>
          <w:sz w:val="20"/>
          <w:lang w:val="hy-AM"/>
        </w:rPr>
        <w:t>2.3.3 Միակողմանի լուծել պայմանագիրը (լրիվ կամ մասնակի), եթե Գնորդն էականորեն խախտել է պայմանագիրը:</w:t>
      </w:r>
    </w:p>
    <w:p w:rsidR="006E5207" w:rsidRDefault="006E5207" w:rsidP="0069073C">
      <w:pPr>
        <w:jc w:val="both"/>
        <w:rPr>
          <w:rFonts w:ascii="GHEA Grapalat" w:hAnsi="GHEA Grapalat"/>
          <w:sz w:val="20"/>
          <w:lang w:val="hy-AM"/>
        </w:rPr>
      </w:pPr>
      <w:r>
        <w:rPr>
          <w:rFonts w:ascii="GHEA Grapalat" w:hAnsi="GHEA Grapalat"/>
          <w:sz w:val="20"/>
          <w:lang w:val="hy-AM"/>
        </w:rPr>
        <w:t>2.3.3.1 Գնորդի կողմից պայմանագիրը խախտելն էական է համարվում, եթե բազմիցս խախտվել են ապրանքի համար վճարելու ժամկետները։</w:t>
      </w:r>
    </w:p>
    <w:p w:rsidR="006E5207" w:rsidRDefault="006E5207" w:rsidP="0069073C">
      <w:pPr>
        <w:jc w:val="both"/>
        <w:rPr>
          <w:rFonts w:ascii="GHEA Grapalat" w:hAnsi="GHEA Grapalat"/>
          <w:sz w:val="20"/>
          <w:lang w:val="hy-AM"/>
        </w:rPr>
      </w:pPr>
      <w:r>
        <w:rPr>
          <w:rFonts w:ascii="GHEA Grapalat" w:hAnsi="GHEA Grapalat"/>
          <w:sz w:val="20"/>
          <w:lang w:val="hy-AM"/>
        </w:rPr>
        <w:t xml:space="preserve">2.3.4 Գնորդի համաձայնությամբ վաղաժամկետ մատակարարել ապրանքը։ </w:t>
      </w:r>
    </w:p>
    <w:p w:rsidR="006E5207" w:rsidRDefault="006E5207" w:rsidP="0069073C">
      <w:pPr>
        <w:jc w:val="both"/>
        <w:rPr>
          <w:rFonts w:ascii="GHEA Grapalat" w:hAnsi="GHEA Grapalat"/>
          <w:b/>
          <w:sz w:val="20"/>
          <w:lang w:val="hy-AM"/>
        </w:rPr>
      </w:pPr>
      <w:r>
        <w:rPr>
          <w:rFonts w:ascii="GHEA Grapalat" w:hAnsi="GHEA Grapalat"/>
          <w:b/>
          <w:sz w:val="20"/>
          <w:lang w:val="hy-AM"/>
        </w:rPr>
        <w:t>2.4 Վաճառողը պարտավոր է`</w:t>
      </w:r>
    </w:p>
    <w:p w:rsidR="006E5207" w:rsidRDefault="006E5207" w:rsidP="0069073C">
      <w:pPr>
        <w:jc w:val="both"/>
        <w:rPr>
          <w:rFonts w:ascii="GHEA Grapalat" w:hAnsi="GHEA Grapalat"/>
          <w:sz w:val="20"/>
          <w:lang w:val="hy-AM"/>
        </w:rPr>
      </w:pPr>
      <w:r>
        <w:rPr>
          <w:rFonts w:ascii="GHEA Grapalat" w:hAnsi="GHEA Grapalat"/>
          <w:sz w:val="20"/>
          <w:lang w:val="hy-AM"/>
        </w:rPr>
        <w:t xml:space="preserve">2.4.1 Գնորդին հանձնել ապրանքը` պայմանագրով նախատեսված կարգով, </w:t>
      </w:r>
      <w:r>
        <w:rPr>
          <w:rFonts w:ascii="GHEA Grapalat" w:hAnsi="GHEA Grapalat" w:cs="Sylfaen"/>
          <w:sz w:val="20"/>
          <w:lang w:val="hy-AM"/>
        </w:rPr>
        <w:t>ծավալներով,</w:t>
      </w:r>
      <w:r>
        <w:rPr>
          <w:rFonts w:ascii="GHEA Grapalat" w:hAnsi="GHEA Grapalat" w:cs="Times Armenian"/>
          <w:sz w:val="20"/>
          <w:lang w:val="hy-AM"/>
        </w:rPr>
        <w:t xml:space="preserve"> ժամկետներում և հասցեով:</w:t>
      </w:r>
    </w:p>
    <w:p w:rsidR="006E5207" w:rsidRDefault="006E5207" w:rsidP="0069073C">
      <w:pPr>
        <w:jc w:val="both"/>
        <w:rPr>
          <w:rFonts w:ascii="GHEA Grapalat" w:hAnsi="GHEA Grapalat"/>
          <w:sz w:val="20"/>
          <w:lang w:val="hy-AM"/>
        </w:rPr>
      </w:pPr>
      <w:r>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rsidR="006E5207" w:rsidRDefault="006E5207" w:rsidP="0069073C">
      <w:pPr>
        <w:jc w:val="both"/>
        <w:rPr>
          <w:rFonts w:ascii="GHEA Grapalat" w:hAnsi="GHEA Grapalat"/>
          <w:sz w:val="20"/>
          <w:lang w:val="hy-AM"/>
        </w:rPr>
      </w:pPr>
      <w:r>
        <w:rPr>
          <w:rFonts w:ascii="GHEA Grapalat" w:hAnsi="GHEA Grapalat"/>
          <w:sz w:val="20"/>
          <w:lang w:val="hy-AM"/>
        </w:rPr>
        <w:t>2.4.3 Գնորդին հանձնել երրորդ անձանց իրավունքներից ազատ ապրանք:</w:t>
      </w:r>
    </w:p>
    <w:p w:rsidR="006E5207" w:rsidRDefault="006E5207" w:rsidP="0069073C">
      <w:pPr>
        <w:jc w:val="both"/>
        <w:rPr>
          <w:rFonts w:ascii="GHEA Grapalat" w:hAnsi="GHEA Grapalat"/>
          <w:sz w:val="20"/>
          <w:lang w:val="hy-AM"/>
        </w:rPr>
      </w:pPr>
      <w:r>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6E5207" w:rsidRDefault="006E5207" w:rsidP="0069073C">
      <w:pPr>
        <w:jc w:val="both"/>
        <w:rPr>
          <w:rFonts w:ascii="GHEA Grapalat" w:hAnsi="GHEA Grapalat"/>
          <w:sz w:val="20"/>
          <w:lang w:val="hy-AM"/>
        </w:rPr>
      </w:pPr>
      <w:r>
        <w:rPr>
          <w:rFonts w:ascii="GHEA Grapalat" w:hAnsi="GHEA Grapalat"/>
          <w:sz w:val="20"/>
          <w:lang w:val="hy-AM"/>
        </w:rPr>
        <w:t>2.4.6 Թերի մատակարարում թույլ տալու դեպքում, պայմանագրով նախատեսված կարգով, լրացնել թերի մատակարարվածը։</w:t>
      </w:r>
    </w:p>
    <w:p w:rsidR="006E5207" w:rsidRDefault="006E5207" w:rsidP="0069073C">
      <w:pPr>
        <w:jc w:val="both"/>
        <w:rPr>
          <w:rFonts w:ascii="GHEA Grapalat" w:hAnsi="GHEA Grapalat"/>
          <w:sz w:val="20"/>
          <w:lang w:val="hy-AM"/>
        </w:rPr>
      </w:pPr>
      <w:r>
        <w:rPr>
          <w:rFonts w:ascii="GHEA Grapalat" w:hAnsi="GHEA Grapalat"/>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6E5207" w:rsidRDefault="006E5207" w:rsidP="0069073C">
      <w:pPr>
        <w:jc w:val="both"/>
        <w:rPr>
          <w:rFonts w:ascii="GHEA Grapalat" w:hAnsi="GHEA Grapalat"/>
          <w:sz w:val="20"/>
          <w:lang w:val="hy-AM"/>
        </w:rPr>
      </w:pPr>
      <w:r>
        <w:rPr>
          <w:rFonts w:ascii="GHEA Grapalat" w:hAnsi="GHEA Grapalat"/>
          <w:sz w:val="20"/>
          <w:lang w:val="hy-AM"/>
        </w:rPr>
        <w:t>2.4.8 Պայմանագրով նախատեսված դեպքերում վճարել պայմանագրի 6.2 և 6.3  կետերով նախատեսված տույժը և տուգանքը։</w:t>
      </w:r>
    </w:p>
    <w:p w:rsidR="006E5207" w:rsidRDefault="006E5207" w:rsidP="0069073C">
      <w:pPr>
        <w:jc w:val="both"/>
        <w:rPr>
          <w:rFonts w:ascii="GHEA Grapalat" w:hAnsi="GHEA Grapalat"/>
          <w:sz w:val="20"/>
          <w:lang w:val="hy-AM"/>
        </w:rPr>
      </w:pPr>
      <w:r>
        <w:rPr>
          <w:rFonts w:ascii="GHEA Grapalat" w:hAnsi="GHEA Grapalat"/>
          <w:sz w:val="20"/>
          <w:lang w:val="hy-AM"/>
        </w:rPr>
        <w:t>2.4.9 Գնորդին հանձնել ապրանքի պատկանելիքները և համապատասխան փաստաթղթերը։</w:t>
      </w:r>
    </w:p>
    <w:p w:rsidR="006E5207" w:rsidRDefault="006E5207" w:rsidP="0069073C">
      <w:pPr>
        <w:jc w:val="both"/>
        <w:rPr>
          <w:rFonts w:ascii="GHEA Grapalat" w:hAnsi="GHEA Grapalat"/>
          <w:sz w:val="20"/>
          <w:lang w:val="hy-AM"/>
        </w:rPr>
      </w:pPr>
      <w:r>
        <w:rPr>
          <w:rFonts w:ascii="GHEA Grapalat" w:hAnsi="GHEA Grapalat"/>
          <w:sz w:val="20"/>
          <w:lang w:val="hy-AM"/>
        </w:rPr>
        <w:t>2.4.10 Պայմանագրի 2.1.7 կետի համաձայն պայմանագրի լուծումից հետո Գնորդին հատուցել վերջինիս պատճառված և սահմանված կարգով հիմնավորված վնասները։</w:t>
      </w:r>
    </w:p>
    <w:p w:rsidR="006E5207" w:rsidRDefault="006E5207" w:rsidP="0069073C">
      <w:pPr>
        <w:jc w:val="both"/>
        <w:rPr>
          <w:rFonts w:ascii="GHEA Grapalat" w:hAnsi="GHEA Grapalat"/>
          <w:sz w:val="20"/>
          <w:lang w:val="hy-AM"/>
        </w:rPr>
      </w:pPr>
      <w:r>
        <w:rPr>
          <w:rFonts w:ascii="GHEA Grapalat" w:hAnsi="GHEA Grapalat"/>
          <w:sz w:val="20"/>
          <w:lang w:val="hy-AM"/>
        </w:rPr>
        <w:t>2.4.11 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6850DE" w:rsidRPr="00FA1819" w:rsidRDefault="006850DE" w:rsidP="006E5207">
      <w:pPr>
        <w:ind w:firstLine="709"/>
        <w:jc w:val="center"/>
        <w:rPr>
          <w:rFonts w:ascii="GHEA Grapalat" w:hAnsi="GHEA Grapalat"/>
          <w:lang w:val="hy-AM"/>
        </w:rPr>
      </w:pPr>
    </w:p>
    <w:p w:rsidR="006E5207" w:rsidRDefault="006E5207" w:rsidP="006E5207">
      <w:pPr>
        <w:ind w:firstLine="709"/>
        <w:jc w:val="center"/>
        <w:rPr>
          <w:rFonts w:ascii="GHEA Grapalat" w:hAnsi="GHEA Grapalat"/>
          <w:b/>
          <w:sz w:val="20"/>
          <w:lang w:val="hy-AM"/>
        </w:rPr>
      </w:pPr>
      <w:r>
        <w:rPr>
          <w:rFonts w:ascii="GHEA Grapalat" w:hAnsi="GHEA Grapalat"/>
          <w:b/>
          <w:sz w:val="20"/>
          <w:lang w:val="hy-AM"/>
        </w:rPr>
        <w:t>3. ՊԱՅՄԱՆԱԳՐԻ ԳԻՆԸ ԵՎ ՎՃԱՐՄԱՆ ԿԱՐԳԸ</w:t>
      </w:r>
    </w:p>
    <w:p w:rsidR="006E5207" w:rsidRDefault="006E5207" w:rsidP="00E013F8">
      <w:pPr>
        <w:jc w:val="both"/>
        <w:rPr>
          <w:rFonts w:ascii="GHEA Grapalat" w:hAnsi="GHEA Grapalat"/>
          <w:sz w:val="20"/>
          <w:lang w:val="hy-AM"/>
        </w:rPr>
      </w:pPr>
      <w:r>
        <w:rPr>
          <w:rFonts w:ascii="GHEA Grapalat" w:hAnsi="GHEA Grapalat"/>
          <w:sz w:val="20"/>
          <w:lang w:val="hy-AM"/>
        </w:rPr>
        <w:t>3.1  Պայմանագրի գինը կազմում է ________________ ՀՀ դրամ, ներառյալ ԱԱՀ-ն:</w:t>
      </w:r>
      <w:r>
        <w:rPr>
          <w:rFonts w:ascii="GHEA Grapalat" w:hAnsi="GHEA Grapalat"/>
          <w:sz w:val="20"/>
          <w:vertAlign w:val="superscript"/>
          <w:lang w:val="hy-AM"/>
        </w:rPr>
        <w:t>17</w:t>
      </w:r>
      <w:r>
        <w:rPr>
          <w:rFonts w:ascii="GHEA Grapalat" w:hAnsi="GHEA Grapalat"/>
          <w:color w:val="FFFFFF"/>
          <w:sz w:val="20"/>
          <w:vertAlign w:val="superscript"/>
          <w:lang w:val="hy-AM"/>
        </w:rPr>
        <w:t>29</w:t>
      </w:r>
      <w:r>
        <w:rPr>
          <w:rStyle w:val="FootnoteReference"/>
          <w:rFonts w:ascii="GHEA Grapalat" w:hAnsi="GHEA Grapalat"/>
          <w:color w:val="FFFFFF"/>
          <w:sz w:val="20"/>
          <w:lang w:val="hy-AM"/>
        </w:rPr>
        <w:footnoteReference w:id="10"/>
      </w:r>
      <w:r>
        <w:rPr>
          <w:rFonts w:ascii="GHEA Grapalat" w:hAnsi="GHEA Grapalat"/>
          <w:sz w:val="20"/>
          <w:lang w:val="hy-AM"/>
        </w:rPr>
        <w:t xml:space="preserve">Պայմանագրի գինը ներառում է պայմանագրի կատարումն ապահովելու նպատակով Վաճառողի կողմից կատարվելիք բոլոր </w:t>
      </w:r>
      <w:r>
        <w:rPr>
          <w:rFonts w:ascii="GHEA Grapalat" w:hAnsi="GHEA Grapalat"/>
          <w:sz w:val="20"/>
          <w:lang w:val="hy-AM"/>
        </w:rPr>
        <w:lastRenderedPageBreak/>
        <w:t>վճարները (ծախսերը), այդ թվում` հարկերը, տուրքերը, փոխադրման, ապահովագրման ծախսերը, պարգևավճարները և ակնկալվող շահույթը։</w:t>
      </w:r>
    </w:p>
    <w:p w:rsidR="006E5207" w:rsidRDefault="006E5207" w:rsidP="006E5207">
      <w:pPr>
        <w:ind w:firstLine="720"/>
        <w:jc w:val="both"/>
        <w:rPr>
          <w:rFonts w:ascii="GHEA Grapalat" w:hAnsi="GHEA Grapalat" w:cs="Sylfaen"/>
          <w:sz w:val="20"/>
          <w:lang w:val="hy-AM"/>
        </w:rPr>
      </w:pPr>
      <w:r>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rsidR="006E5207" w:rsidRDefault="006E5207" w:rsidP="00E013F8">
      <w:pPr>
        <w:jc w:val="both"/>
        <w:rPr>
          <w:rFonts w:ascii="GHEA Grapalat" w:hAnsi="GHEA Grapalat"/>
          <w:sz w:val="20"/>
          <w:lang w:val="hy-AM"/>
        </w:rPr>
      </w:pPr>
      <w:r>
        <w:rPr>
          <w:rFonts w:ascii="GHEA Grapalat" w:hAnsi="GHEA Grapalat" w:cs="Sylfaen"/>
          <w:sz w:val="20"/>
          <w:lang w:val="hy-AM"/>
        </w:rPr>
        <w:t>3.2 Պայմանա</w:t>
      </w:r>
      <w:r>
        <w:rPr>
          <w:rFonts w:ascii="GHEA Grapalat" w:hAnsi="GHEA Grapalat" w:cs="Times Armenian"/>
          <w:sz w:val="20"/>
          <w:lang w:val="hy-AM"/>
        </w:rPr>
        <w:t>գ</w:t>
      </w:r>
      <w:r>
        <w:rPr>
          <w:rFonts w:ascii="GHEA Grapalat" w:hAnsi="GHEA Grapalat" w:cs="Sylfaen"/>
          <w:sz w:val="20"/>
          <w:lang w:val="hy-AM"/>
        </w:rPr>
        <w:t>րի</w:t>
      </w:r>
      <w:r>
        <w:rPr>
          <w:rFonts w:ascii="GHEA Grapalat" w:hAnsi="GHEA Grapalat" w:cs="Times Armenian"/>
          <w:sz w:val="20"/>
          <w:lang w:val="hy-AM"/>
        </w:rPr>
        <w:t xml:space="preserve"> գ</w:t>
      </w:r>
      <w:r>
        <w:rPr>
          <w:rFonts w:ascii="GHEA Grapalat" w:hAnsi="GHEA Grapalat" w:cs="Sylfaen"/>
          <w:sz w:val="20"/>
          <w:lang w:val="hy-AM"/>
        </w:rPr>
        <w:t>նից</w:t>
      </w:r>
      <w:r>
        <w:rPr>
          <w:rFonts w:ascii="GHEA Grapalat" w:hAnsi="GHEA Grapalat" w:cs="Times Armenian"/>
          <w:sz w:val="20"/>
          <w:lang w:val="hy-AM"/>
        </w:rPr>
        <w:t xml:space="preserve">` մինչև </w:t>
      </w:r>
      <w:r>
        <w:rPr>
          <w:rFonts w:ascii="GHEA Grapalat" w:hAnsi="GHEA Grapalat" w:cs="Sylfaen"/>
          <w:sz w:val="20"/>
          <w:lang w:val="hy-AM"/>
        </w:rPr>
        <w:t>ՀՀդրամը</w:t>
      </w:r>
      <w:r>
        <w:rPr>
          <w:rFonts w:ascii="GHEA Grapalat" w:hAnsi="GHEA Grapalat" w:cs="Times Armenian"/>
          <w:sz w:val="20"/>
          <w:lang w:val="hy-AM"/>
        </w:rPr>
        <w:t xml:space="preserve">, </w:t>
      </w:r>
      <w:r>
        <w:rPr>
          <w:rFonts w:ascii="GHEA Grapalat" w:hAnsi="GHEA Grapalat" w:cs="Sylfaen"/>
          <w:sz w:val="20"/>
          <w:lang w:val="hy-AM"/>
        </w:rPr>
        <w:t>Գնորդըփոխանցումէ</w:t>
      </w:r>
      <w:r>
        <w:rPr>
          <w:rFonts w:ascii="GHEA Grapalat" w:hAnsi="GHEA Grapalat" w:cs="Times Armenian"/>
          <w:sz w:val="20"/>
          <w:lang w:val="hy-AM"/>
        </w:rPr>
        <w:t xml:space="preserve"> Վաճառողի </w:t>
      </w:r>
      <w:r>
        <w:rPr>
          <w:rFonts w:ascii="GHEA Grapalat" w:hAnsi="GHEA Grapalat" w:cs="Sylfaen"/>
          <w:sz w:val="20"/>
          <w:lang w:val="hy-AM"/>
        </w:rPr>
        <w:t>բանկայինհաշվին</w:t>
      </w:r>
      <w:r>
        <w:rPr>
          <w:rFonts w:ascii="GHEA Grapalat" w:hAnsi="GHEA Grapalat" w:cs="Times Armenian"/>
          <w:sz w:val="20"/>
          <w:lang w:val="hy-AM"/>
        </w:rPr>
        <w:t xml:space="preserve">` </w:t>
      </w:r>
      <w:r>
        <w:rPr>
          <w:rFonts w:ascii="GHEA Grapalat" w:hAnsi="GHEA Grapalat" w:cs="Sylfaen"/>
          <w:sz w:val="20"/>
          <w:lang w:val="hy-AM"/>
        </w:rPr>
        <w:t>որպեսկանխավճար։ Կանխավճարիմարումնիրականացվումէ</w:t>
      </w:r>
      <w:r>
        <w:rPr>
          <w:rFonts w:ascii="GHEA Grapalat" w:hAnsi="GHEA Grapalat"/>
          <w:sz w:val="20"/>
          <w:lang w:val="hy-AM"/>
        </w:rPr>
        <w:t xml:space="preserve">հանձնման-ընդունման </w:t>
      </w:r>
      <w:r>
        <w:rPr>
          <w:rFonts w:ascii="GHEA Grapalat" w:hAnsi="GHEA Grapalat" w:cs="Sylfaen"/>
          <w:sz w:val="20"/>
          <w:lang w:val="hy-AM"/>
        </w:rPr>
        <w:t>արձանագրություններիհիմանվրակատարվողվճարումներիցնվազեցումներ</w:t>
      </w:r>
      <w:r>
        <w:rPr>
          <w:rFonts w:ascii="GHEA Grapalat" w:hAnsi="GHEA Grapalat" w:cs="Times Armenian"/>
          <w:sz w:val="20"/>
          <w:lang w:val="hy-AM"/>
        </w:rPr>
        <w:t xml:space="preserve"> (</w:t>
      </w:r>
      <w:r>
        <w:rPr>
          <w:rFonts w:ascii="GHEA Grapalat" w:hAnsi="GHEA Grapalat" w:cs="Sylfaen"/>
          <w:sz w:val="20"/>
          <w:lang w:val="hy-AM"/>
        </w:rPr>
        <w:t>պահումներ</w:t>
      </w:r>
      <w:r>
        <w:rPr>
          <w:rFonts w:ascii="GHEA Grapalat" w:hAnsi="GHEA Grapalat" w:cs="Times Armenian"/>
          <w:sz w:val="20"/>
          <w:lang w:val="hy-AM"/>
        </w:rPr>
        <w:t xml:space="preserve">) </w:t>
      </w:r>
      <w:r>
        <w:rPr>
          <w:rFonts w:ascii="GHEA Grapalat" w:hAnsi="GHEA Grapalat" w:cs="Sylfaen"/>
          <w:sz w:val="20"/>
          <w:lang w:val="hy-AM"/>
        </w:rPr>
        <w:t>կատարելուձևով</w:t>
      </w:r>
      <w:r>
        <w:rPr>
          <w:rFonts w:ascii="GHEA Grapalat" w:hAnsi="GHEA Grapalat" w:cs="Times Armenian"/>
          <w:sz w:val="20"/>
          <w:lang w:val="hy-AM"/>
        </w:rPr>
        <w:t>։ Ընդ որում մինչև կանխավճարի ամբողջական մարումը, Գնորդին վճարումներ չեն կատարվում</w:t>
      </w:r>
      <w:r>
        <w:rPr>
          <w:rFonts w:ascii="GHEA Grapalat" w:hAnsi="GHEA Grapalat" w:cs="Sylfaen"/>
          <w:sz w:val="20"/>
          <w:lang w:val="hy-AM"/>
        </w:rPr>
        <w:t>:</w:t>
      </w:r>
      <w:r>
        <w:rPr>
          <w:rFonts w:ascii="GHEA Grapalat" w:hAnsi="GHEA Grapalat" w:cs="Sylfaen"/>
          <w:sz w:val="20"/>
          <w:vertAlign w:val="superscript"/>
          <w:lang w:val="hy-AM"/>
        </w:rPr>
        <w:t>18</w:t>
      </w:r>
      <w:r>
        <w:rPr>
          <w:rFonts w:ascii="GHEA Grapalat" w:hAnsi="GHEA Grapalat" w:cs="Sylfaen"/>
          <w:color w:val="FFFFFF"/>
          <w:sz w:val="20"/>
          <w:vertAlign w:val="superscript"/>
          <w:lang w:val="hy-AM"/>
        </w:rPr>
        <w:t>30</w:t>
      </w:r>
      <w:r>
        <w:rPr>
          <w:rStyle w:val="FootnoteReference"/>
          <w:rFonts w:ascii="GHEA Grapalat" w:hAnsi="GHEA Grapalat" w:cs="Sylfaen"/>
          <w:color w:val="FFFFFF"/>
          <w:sz w:val="20"/>
          <w:lang w:val="hy-AM"/>
        </w:rPr>
        <w:footnoteReference w:id="11"/>
      </w:r>
    </w:p>
    <w:p w:rsidR="006E5207" w:rsidRDefault="006E5207" w:rsidP="00E013F8">
      <w:pPr>
        <w:jc w:val="both"/>
        <w:rPr>
          <w:rFonts w:ascii="GHEA Grapalat" w:hAnsi="GHEA Grapalat"/>
          <w:sz w:val="20"/>
          <w:lang w:val="hy-AM"/>
        </w:rPr>
      </w:pPr>
      <w:r>
        <w:rPr>
          <w:rFonts w:ascii="GHEA Grapalat" w:hAnsi="GHEA Grapalat"/>
          <w:sz w:val="20"/>
          <w:lang w:val="hy-AM"/>
        </w:rPr>
        <w:t xml:space="preserve">3.3 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2) նախատեսված չափերով և ամիներին: Եթե արձանագրությունը կազմվում է տվյալ ամսվա 20-ից հետո և այդ ամսում վճարման ժամանակացույցով նախատեսված են ֆինանսական միջոցներ, ապա վճարումն իրականացվում է մինչև 30 աշխատանքային օրվա ընթացքում, բայց ոչ ուշ, քան մինչև տվյալ տարվա դեկտեմբերի 30-ը: </w:t>
      </w:r>
    </w:p>
    <w:p w:rsidR="006E5207" w:rsidRDefault="006E5207" w:rsidP="006E5207">
      <w:pPr>
        <w:ind w:firstLine="720"/>
        <w:jc w:val="both"/>
        <w:rPr>
          <w:rFonts w:ascii="GHEA Grapalat" w:hAnsi="GHEA Grapalat" w:cs="Sylfaen"/>
          <w:i/>
          <w:sz w:val="20"/>
          <w:u w:val="single"/>
          <w:lang w:val="hy-AM"/>
        </w:rPr>
      </w:pPr>
    </w:p>
    <w:p w:rsidR="006E5207" w:rsidRDefault="006E5207" w:rsidP="006E5207">
      <w:pPr>
        <w:ind w:firstLine="709"/>
        <w:jc w:val="center"/>
        <w:rPr>
          <w:rFonts w:ascii="GHEA Grapalat" w:hAnsi="GHEA Grapalat"/>
          <w:b/>
          <w:sz w:val="20"/>
          <w:lang w:val="hy-AM"/>
        </w:rPr>
      </w:pPr>
      <w:r>
        <w:rPr>
          <w:rFonts w:ascii="GHEA Grapalat" w:hAnsi="GHEA Grapalat"/>
          <w:b/>
          <w:sz w:val="20"/>
          <w:lang w:val="hy-AM"/>
        </w:rPr>
        <w:t>4. ԱՊՐԱՆՔԻ ՈՐԱԿԸ ԵՎ ԵՐԱՇԽԻՔԸ</w:t>
      </w:r>
    </w:p>
    <w:p w:rsidR="00E013F8" w:rsidRPr="004C132A" w:rsidRDefault="00E013F8" w:rsidP="00E013F8">
      <w:pPr>
        <w:jc w:val="both"/>
        <w:rPr>
          <w:rFonts w:ascii="GHEA Grapalat" w:hAnsi="GHEA Grapalat"/>
          <w:sz w:val="20"/>
          <w:lang w:val="hy-AM"/>
        </w:rPr>
      </w:pPr>
    </w:p>
    <w:p w:rsidR="006E5207" w:rsidRDefault="006E5207" w:rsidP="00E013F8">
      <w:pPr>
        <w:jc w:val="both"/>
        <w:rPr>
          <w:rFonts w:ascii="GHEA Grapalat" w:hAnsi="GHEA Grapalat"/>
          <w:sz w:val="20"/>
          <w:lang w:val="hy-AM"/>
        </w:rPr>
      </w:pPr>
      <w:r>
        <w:rPr>
          <w:rFonts w:ascii="GHEA Grapalat" w:hAnsi="GHEA Grapalat"/>
          <w:sz w:val="20"/>
          <w:lang w:val="hy-AM"/>
        </w:rPr>
        <w:t xml:space="preserve">4.1 Վաճառողը երաշխավորում է մատակարարված պպրանքի որակի համապատասխանությունը պետական ստանդարտի պահանջներին։ </w:t>
      </w:r>
    </w:p>
    <w:p w:rsidR="006E5207" w:rsidRDefault="006E5207" w:rsidP="00E013F8">
      <w:pPr>
        <w:jc w:val="both"/>
        <w:rPr>
          <w:rFonts w:ascii="GHEA Grapalat" w:hAnsi="GHEA Grapalat" w:cs="Sylfaen"/>
          <w:sz w:val="20"/>
          <w:lang w:val="pt-BR"/>
        </w:rPr>
      </w:pPr>
      <w:r>
        <w:rPr>
          <w:rFonts w:ascii="GHEA Grapalat" w:hAnsi="GHEA Grapalat" w:cs="Times Armenian"/>
          <w:sz w:val="20"/>
          <w:lang w:val="pt-BR"/>
        </w:rPr>
        <w:t xml:space="preserve">4.2 </w:t>
      </w:r>
      <w:r>
        <w:rPr>
          <w:rFonts w:ascii="GHEA Grapalat" w:hAnsi="GHEA Grapalat" w:cs="Sylfaen"/>
          <w:sz w:val="20"/>
          <w:lang w:val="pt-BR"/>
        </w:rPr>
        <w:t>Հիմնական միջոց հանդիսացող ապրանքների համար երաշխիքային ժամկետ է սահմանվում Գնորդի կողմից ապրանքն ընդունվելու օրվան հաջորդող օրվանից հաշված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GHEA Grapalat" w:hAnsi="GHEA Grapalat" w:cs="Sylfaen"/>
          <w:sz w:val="20"/>
          <w:vertAlign w:val="superscript"/>
          <w:lang w:val="pt-BR"/>
        </w:rPr>
        <w:t>19</w:t>
      </w:r>
      <w:r>
        <w:rPr>
          <w:rFonts w:ascii="GHEA Grapalat" w:hAnsi="GHEA Grapalat" w:cs="Sylfaen"/>
          <w:color w:val="FFFFFF"/>
          <w:sz w:val="20"/>
          <w:vertAlign w:val="superscript"/>
          <w:lang w:val="pt-BR"/>
        </w:rPr>
        <w:t>31</w:t>
      </w:r>
      <w:r>
        <w:rPr>
          <w:rStyle w:val="FootnoteReference"/>
          <w:rFonts w:ascii="GHEA Grapalat" w:hAnsi="GHEA Grapalat" w:cs="Sylfaen"/>
          <w:color w:val="FFFFFF"/>
          <w:sz w:val="20"/>
          <w:lang w:val="pt-BR"/>
        </w:rPr>
        <w:footnoteReference w:id="12"/>
      </w:r>
    </w:p>
    <w:p w:rsidR="006E5207" w:rsidRDefault="006E5207" w:rsidP="006E5207">
      <w:pPr>
        <w:ind w:firstLine="709"/>
        <w:jc w:val="both"/>
        <w:rPr>
          <w:rFonts w:ascii="GHEA Grapalat" w:hAnsi="GHEA Grapalat"/>
          <w:sz w:val="20"/>
          <w:lang w:val="hy-AM"/>
        </w:rPr>
      </w:pPr>
    </w:p>
    <w:p w:rsidR="006E5207" w:rsidRDefault="006E5207" w:rsidP="006E5207">
      <w:pPr>
        <w:ind w:firstLine="709"/>
        <w:jc w:val="center"/>
        <w:rPr>
          <w:rFonts w:ascii="GHEA Grapalat" w:hAnsi="GHEA Grapalat"/>
          <w:b/>
          <w:sz w:val="20"/>
          <w:lang w:val="hy-AM"/>
        </w:rPr>
      </w:pPr>
      <w:r>
        <w:rPr>
          <w:rFonts w:ascii="GHEA Grapalat" w:hAnsi="GHEA Grapalat"/>
          <w:b/>
          <w:sz w:val="20"/>
          <w:lang w:val="hy-AM"/>
        </w:rPr>
        <w:t>5. ԱՊՐԱՆՔԻ ՀԱՆՁՆՈՒՄԸ ԵՎ ԸՆԴՈՒՆՈՒՄԸ</w:t>
      </w:r>
    </w:p>
    <w:p w:rsidR="00E013F8" w:rsidRPr="004C132A" w:rsidRDefault="00E013F8" w:rsidP="00E013F8">
      <w:pPr>
        <w:jc w:val="both"/>
        <w:rPr>
          <w:rFonts w:ascii="GHEA Grapalat" w:hAnsi="GHEA Grapalat"/>
          <w:sz w:val="20"/>
          <w:lang w:val="hy-AM"/>
        </w:rPr>
      </w:pPr>
    </w:p>
    <w:p w:rsidR="006E5207" w:rsidRDefault="006E5207" w:rsidP="00E013F8">
      <w:pPr>
        <w:jc w:val="both"/>
        <w:rPr>
          <w:rFonts w:ascii="GHEA Grapalat" w:hAnsi="GHEA Grapalat" w:cs="Sylfaen"/>
          <w:sz w:val="20"/>
          <w:lang w:val="hy-AM"/>
        </w:rPr>
      </w:pPr>
      <w:r>
        <w:rPr>
          <w:rFonts w:ascii="GHEA Grapalat" w:hAnsi="GHEA Grapalat"/>
          <w:sz w:val="20"/>
          <w:lang w:val="hy-AM"/>
        </w:rPr>
        <w:t xml:space="preserve">5.1 Մատակարարված ապրանքն </w:t>
      </w:r>
      <w:r>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6E5207" w:rsidRDefault="006E5207" w:rsidP="006E5207">
      <w:pPr>
        <w:ind w:firstLine="720"/>
        <w:jc w:val="both"/>
        <w:rPr>
          <w:rFonts w:ascii="GHEA Grapalat" w:hAnsi="GHEA Grapalat" w:cs="Sylfaen"/>
          <w:sz w:val="20"/>
          <w:szCs w:val="20"/>
          <w:lang w:val="hy-AM"/>
        </w:rPr>
      </w:pPr>
      <w:r>
        <w:rPr>
          <w:rFonts w:ascii="GHEA Grapalat" w:hAnsi="GHEA Grapalat" w:cs="Sylfaen"/>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 և հանձնման-ընդունման արձանագրության </w:t>
      </w:r>
      <w:r>
        <w:rPr>
          <w:rFonts w:ascii="GHEA Grapalat" w:hAnsi="GHEA Grapalat" w:cs="Sylfaen"/>
          <w:sz w:val="20"/>
          <w:szCs w:val="20"/>
          <w:u w:val="single"/>
          <w:lang w:val="hy-AM"/>
        </w:rPr>
        <w:tab/>
      </w:r>
      <w:r>
        <w:rPr>
          <w:rFonts w:ascii="GHEA Grapalat" w:hAnsi="GHEA Grapalat" w:cs="Sylfaen"/>
          <w:sz w:val="20"/>
          <w:szCs w:val="20"/>
          <w:u w:val="single"/>
          <w:lang w:val="hy-AM"/>
        </w:rPr>
        <w:tab/>
      </w:r>
      <w:r>
        <w:rPr>
          <w:rFonts w:ascii="GHEA Grapalat" w:hAnsi="GHEA Grapalat" w:cs="Sylfaen"/>
          <w:sz w:val="20"/>
          <w:szCs w:val="20"/>
          <w:lang w:val="hy-AM"/>
        </w:rPr>
        <w:t xml:space="preserve"> օրինակ (հավելված N 3): </w:t>
      </w:r>
    </w:p>
    <w:p w:rsidR="006E5207" w:rsidRDefault="006E5207" w:rsidP="00E013F8">
      <w:pPr>
        <w:jc w:val="both"/>
        <w:rPr>
          <w:rFonts w:ascii="GHEA Grapalat" w:hAnsi="GHEA Grapalat" w:cs="Sylfaen"/>
          <w:sz w:val="20"/>
          <w:lang w:val="hy-AM"/>
        </w:rPr>
      </w:pPr>
      <w:r>
        <w:rPr>
          <w:rFonts w:ascii="GHEA Grapalat" w:hAnsi="GHEA Grapalat" w:cs="Sylfaen"/>
          <w:sz w:val="20"/>
          <w:lang w:val="hy-AM"/>
        </w:rPr>
        <w:t xml:space="preserve">5.2 Հանձնման-ընդունման արձանագրությունը ստորագրվում է, եթե </w:t>
      </w:r>
      <w:r>
        <w:rPr>
          <w:rFonts w:ascii="GHEA Grapalat" w:hAnsi="GHEA Grapalat"/>
          <w:sz w:val="20"/>
          <w:lang w:val="pt-BR"/>
        </w:rPr>
        <w:t xml:space="preserve">մատակարարված ապրանքը </w:t>
      </w:r>
      <w:r>
        <w:rPr>
          <w:rFonts w:ascii="GHEA Grapalat" w:hAnsi="GHEA Grapalat" w:cs="Sylfaen"/>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rsidR="006E5207" w:rsidRDefault="006E5207" w:rsidP="00E013F8">
      <w:pPr>
        <w:jc w:val="both"/>
        <w:rPr>
          <w:rFonts w:ascii="GHEA Grapalat" w:hAnsi="GHEA Grapalat" w:cs="Sylfaen"/>
          <w:sz w:val="20"/>
          <w:lang w:val="hy-AM"/>
        </w:rPr>
      </w:pPr>
      <w:r>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rsidR="006E5207" w:rsidRDefault="006E5207" w:rsidP="00E013F8">
      <w:pPr>
        <w:jc w:val="both"/>
        <w:rPr>
          <w:rFonts w:ascii="GHEA Grapalat" w:hAnsi="GHEA Grapalat" w:cs="Sylfaen"/>
          <w:sz w:val="20"/>
          <w:lang w:val="hy-AM"/>
        </w:rPr>
      </w:pPr>
      <w:r>
        <w:rPr>
          <w:rFonts w:ascii="GHEA Grapalat" w:hAnsi="GHEA Grapalat" w:cs="Sylfaen"/>
          <w:sz w:val="20"/>
          <w:lang w:val="hy-AM"/>
        </w:rPr>
        <w:t>բ) Վաճառողի նկատմամբ կիրառում է պայմանագրով նախատեսված պատասխանատվության միջոցներ։</w:t>
      </w:r>
    </w:p>
    <w:p w:rsidR="006E5207" w:rsidRDefault="006E5207" w:rsidP="00E013F8">
      <w:pPr>
        <w:jc w:val="both"/>
        <w:rPr>
          <w:rFonts w:ascii="GHEA Grapalat" w:hAnsi="GHEA Grapalat"/>
          <w:sz w:val="20"/>
          <w:lang w:val="hy-AM"/>
        </w:rPr>
      </w:pPr>
      <w:r>
        <w:rPr>
          <w:rFonts w:ascii="GHEA Grapalat" w:hAnsi="GHEA Grapalat"/>
          <w:sz w:val="20"/>
          <w:lang w:val="hy-AM"/>
        </w:rPr>
        <w:t xml:space="preserve">5.3 Գնորդը հանձնման-ընդունման արձանագրությունը ստանալու </w:t>
      </w:r>
      <w:r>
        <w:rPr>
          <w:rFonts w:ascii="GHEA Grapalat" w:hAnsi="GHEA Grapalat" w:cs="Sylfaen"/>
          <w:sz w:val="20"/>
          <w:szCs w:val="20"/>
          <w:lang w:val="hy-AM"/>
        </w:rPr>
        <w:t xml:space="preserve">օրվան հաջորդող աշխատանքային օրվանից հաշված  աշխատանքային օրվա ընթացքում </w:t>
      </w:r>
      <w:r>
        <w:rPr>
          <w:rFonts w:ascii="GHEA Grapalat" w:hAnsi="GHEA Grapalat"/>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rsidR="006E5207" w:rsidRDefault="006E5207" w:rsidP="00E013F8">
      <w:pPr>
        <w:jc w:val="both"/>
        <w:rPr>
          <w:rFonts w:ascii="GHEA Grapalat" w:hAnsi="GHEA Grapalat" w:cs="Sylfaen"/>
          <w:sz w:val="20"/>
          <w:lang w:val="hy-AM"/>
        </w:rPr>
      </w:pPr>
      <w:r>
        <w:rPr>
          <w:rFonts w:ascii="GHEA Grapalat" w:hAnsi="GHEA Grapalat"/>
          <w:sz w:val="20"/>
          <w:lang w:val="hy-AM"/>
        </w:rPr>
        <w:t xml:space="preserve">5.4 </w:t>
      </w:r>
      <w:r>
        <w:rPr>
          <w:rFonts w:ascii="GHEA Grapalat" w:hAnsi="GHEA Grapalat" w:cs="Sylfaen"/>
          <w:sz w:val="20"/>
          <w:lang w:val="hy-AM"/>
        </w:rPr>
        <w:t>Եթե պայմանագրի 5.3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5.3 կետով սահման</w:t>
      </w:r>
      <w:r>
        <w:rPr>
          <w:rFonts w:ascii="GHEA Grapalat" w:hAnsi="GHEA Grapalat" w:cs="Sylfaen"/>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Pr>
          <w:rFonts w:ascii="GHEA Grapalat" w:hAnsi="GHEA Grapalat" w:cs="Sylfaen"/>
          <w:sz w:val="20"/>
          <w:lang w:val="hy-AM"/>
        </w:rPr>
        <w:softHyphen/>
        <w:t xml:space="preserve">գրությունը: </w:t>
      </w:r>
    </w:p>
    <w:p w:rsidR="006E5207" w:rsidRDefault="006E5207" w:rsidP="006E5207">
      <w:pPr>
        <w:ind w:firstLine="720"/>
        <w:jc w:val="both"/>
        <w:rPr>
          <w:rFonts w:ascii="GHEA Grapalat" w:hAnsi="GHEA Grapalat" w:cs="Sylfaen"/>
          <w:sz w:val="20"/>
          <w:lang w:val="hy-AM"/>
        </w:rPr>
      </w:pPr>
    </w:p>
    <w:p w:rsidR="006E5207" w:rsidRDefault="006E5207" w:rsidP="006E5207">
      <w:pPr>
        <w:ind w:firstLine="709"/>
        <w:jc w:val="center"/>
        <w:rPr>
          <w:rFonts w:ascii="GHEA Grapalat" w:hAnsi="GHEA Grapalat"/>
          <w:b/>
          <w:sz w:val="20"/>
          <w:lang w:val="hy-AM"/>
        </w:rPr>
      </w:pPr>
      <w:r>
        <w:rPr>
          <w:rFonts w:ascii="GHEA Grapalat" w:hAnsi="GHEA Grapalat"/>
          <w:b/>
          <w:sz w:val="20"/>
          <w:lang w:val="hy-AM"/>
        </w:rPr>
        <w:t>6. ԿՈՂՄԵՐԻ ՊԱՏԱՍԽԱՆԱՏՎՈՒԹՅՈՒՆԸ</w:t>
      </w:r>
    </w:p>
    <w:p w:rsidR="006850DE" w:rsidRPr="00FA1819" w:rsidRDefault="006850DE" w:rsidP="006E5207">
      <w:pPr>
        <w:ind w:firstLine="709"/>
        <w:jc w:val="both"/>
        <w:rPr>
          <w:rFonts w:ascii="GHEA Grapalat" w:hAnsi="GHEA Grapalat"/>
          <w:sz w:val="20"/>
          <w:lang w:val="hy-AM"/>
        </w:rPr>
      </w:pPr>
    </w:p>
    <w:p w:rsidR="006E5207" w:rsidRDefault="006E5207" w:rsidP="00E013F8">
      <w:pPr>
        <w:jc w:val="both"/>
        <w:rPr>
          <w:rFonts w:ascii="GHEA Grapalat" w:hAnsi="GHEA Grapalat"/>
          <w:sz w:val="20"/>
          <w:lang w:val="hy-AM"/>
        </w:rPr>
      </w:pPr>
      <w:r>
        <w:rPr>
          <w:rFonts w:ascii="GHEA Grapalat" w:hAnsi="GHEA Grapalat"/>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rsidR="006E5207" w:rsidRDefault="006E5207" w:rsidP="00E013F8">
      <w:pPr>
        <w:jc w:val="both"/>
        <w:rPr>
          <w:rFonts w:ascii="GHEA Grapalat" w:hAnsi="GHEA Grapalat"/>
          <w:sz w:val="20"/>
          <w:lang w:val="hy-AM"/>
        </w:rPr>
      </w:pPr>
      <w:r>
        <w:rPr>
          <w:rFonts w:ascii="GHEA Grapalat" w:hAnsi="GHEA Grapalat"/>
          <w:sz w:val="20"/>
          <w:lang w:val="hy-AM"/>
        </w:rPr>
        <w:lastRenderedPageBreak/>
        <w:t xml:space="preserve">6.2 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0,05 </w:t>
      </w:r>
      <w:r>
        <w:rPr>
          <w:rFonts w:ascii="GHEA Grapalat" w:hAnsi="GHEA Grapalat" w:cs="Sylfaen"/>
          <w:sz w:val="20"/>
          <w:lang w:val="hy-AM"/>
        </w:rPr>
        <w:t>(զրո ամբողջ հինգ հարյուրերրորդական) տոկոսի</w:t>
      </w:r>
      <w:r>
        <w:rPr>
          <w:rFonts w:ascii="GHEA Grapalat" w:hAnsi="GHEA Grapalat"/>
          <w:sz w:val="20"/>
          <w:lang w:val="hy-AM"/>
        </w:rPr>
        <w:t xml:space="preserve">  չափով։</w:t>
      </w:r>
    </w:p>
    <w:p w:rsidR="006E5207" w:rsidRDefault="006E5207" w:rsidP="00E013F8">
      <w:pPr>
        <w:jc w:val="both"/>
        <w:rPr>
          <w:rFonts w:ascii="GHEA Grapalat" w:hAnsi="GHEA Grapalat"/>
          <w:sz w:val="20"/>
          <w:lang w:val="hy-AM"/>
        </w:rPr>
      </w:pPr>
      <w:r>
        <w:rPr>
          <w:rFonts w:ascii="GHEA Grapalat" w:hAnsi="GHEA Grapalat"/>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Pr>
          <w:rFonts w:ascii="GHEA Grapalat" w:hAnsi="GHEA Grapalat" w:cs="Sylfaen"/>
          <w:sz w:val="20"/>
          <w:lang w:val="hy-AM"/>
        </w:rPr>
        <w:t>(զրո ամբողջ հինգ տասնորդական) տոկոսի</w:t>
      </w:r>
      <w:r>
        <w:rPr>
          <w:rFonts w:ascii="GHEA Grapalat" w:hAnsi="GHEA Grapalat"/>
          <w:sz w:val="20"/>
          <w:lang w:val="hy-AM"/>
        </w:rPr>
        <w:t xml:space="preserve">  չափով:</w:t>
      </w:r>
      <w:r>
        <w:rPr>
          <w:rFonts w:ascii="GHEA Grapalat" w:hAnsi="GHEA Grapalat"/>
          <w:sz w:val="20"/>
          <w:vertAlign w:val="superscript"/>
          <w:lang w:val="hy-AM"/>
        </w:rPr>
        <w:t>20</w:t>
      </w:r>
      <w:r>
        <w:rPr>
          <w:rFonts w:ascii="GHEA Grapalat" w:hAnsi="GHEA Grapalat"/>
          <w:color w:val="FFFFFF"/>
          <w:sz w:val="20"/>
          <w:vertAlign w:val="superscript"/>
          <w:lang w:val="hy-AM"/>
        </w:rPr>
        <w:t>32</w:t>
      </w:r>
      <w:r>
        <w:rPr>
          <w:rStyle w:val="FootnoteReference"/>
          <w:rFonts w:ascii="GHEA Grapalat" w:hAnsi="GHEA Grapalat"/>
          <w:color w:val="FFFFFF"/>
          <w:sz w:val="20"/>
          <w:lang w:val="hy-AM"/>
        </w:rPr>
        <w:footnoteReference w:id="13"/>
      </w:r>
      <w:r>
        <w:rPr>
          <w:rFonts w:ascii="GHEA Grapalat" w:hAnsi="GHEA Grapalat"/>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rsidR="006E5207" w:rsidRDefault="006E5207" w:rsidP="00E013F8">
      <w:pPr>
        <w:jc w:val="both"/>
        <w:rPr>
          <w:rFonts w:ascii="GHEA Grapalat" w:hAnsi="GHEA Grapalat"/>
          <w:sz w:val="20"/>
          <w:lang w:val="hy-AM"/>
        </w:rPr>
      </w:pPr>
      <w:r>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rsidR="006E5207" w:rsidRDefault="006E5207" w:rsidP="00E013F8">
      <w:pPr>
        <w:jc w:val="both"/>
        <w:rPr>
          <w:rFonts w:ascii="GHEA Grapalat" w:hAnsi="GHEA Grapalat"/>
          <w:sz w:val="20"/>
          <w:lang w:val="hy-AM"/>
        </w:rPr>
      </w:pPr>
      <w:r>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0,05 </w:t>
      </w:r>
      <w:r>
        <w:rPr>
          <w:rFonts w:ascii="GHEA Grapalat" w:hAnsi="GHEA Grapalat" w:cs="Sylfaen"/>
          <w:sz w:val="20"/>
          <w:lang w:val="hy-AM"/>
        </w:rPr>
        <w:t>(զրո ամբողջ հինգ հարյուրերրորդական) տոկոսի</w:t>
      </w:r>
      <w:r>
        <w:rPr>
          <w:rFonts w:ascii="GHEA Grapalat" w:hAnsi="GHEA Grapalat"/>
          <w:sz w:val="20"/>
          <w:lang w:val="hy-AM"/>
        </w:rPr>
        <w:t xml:space="preserve">  չափով։</w:t>
      </w:r>
    </w:p>
    <w:p w:rsidR="006E5207" w:rsidRDefault="006E5207" w:rsidP="00E013F8">
      <w:pPr>
        <w:jc w:val="both"/>
        <w:rPr>
          <w:rFonts w:ascii="GHEA Grapalat" w:hAnsi="GHEA Grapalat"/>
          <w:sz w:val="20"/>
          <w:lang w:val="hy-AM"/>
        </w:rPr>
      </w:pPr>
      <w:r>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6E5207" w:rsidRDefault="006E5207" w:rsidP="00E013F8">
      <w:pPr>
        <w:jc w:val="both"/>
        <w:rPr>
          <w:rFonts w:ascii="GHEA Grapalat" w:hAnsi="GHEA Grapalat"/>
          <w:sz w:val="20"/>
          <w:lang w:val="hy-AM"/>
        </w:rPr>
      </w:pPr>
      <w:r>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rsidR="006E5207" w:rsidRDefault="006E5207" w:rsidP="006E5207">
      <w:pPr>
        <w:ind w:firstLine="709"/>
        <w:jc w:val="both"/>
        <w:rPr>
          <w:rFonts w:ascii="GHEA Grapalat" w:hAnsi="GHEA Grapalat"/>
          <w:sz w:val="20"/>
          <w:lang w:val="hy-AM"/>
        </w:rPr>
      </w:pPr>
    </w:p>
    <w:p w:rsidR="006E5207" w:rsidRDefault="006E5207" w:rsidP="006E5207">
      <w:pPr>
        <w:ind w:firstLine="709"/>
        <w:jc w:val="center"/>
        <w:rPr>
          <w:rFonts w:ascii="GHEA Grapalat" w:hAnsi="GHEA Grapalat"/>
          <w:b/>
          <w:sz w:val="20"/>
          <w:lang w:val="hy-AM"/>
        </w:rPr>
      </w:pPr>
      <w:r>
        <w:rPr>
          <w:rFonts w:ascii="GHEA Grapalat" w:hAnsi="GHEA Grapalat"/>
          <w:b/>
          <w:sz w:val="20"/>
          <w:lang w:val="hy-AM"/>
        </w:rPr>
        <w:t>7. ԱՆՀԱՂԹԱՀԱՐԵԼԻ ՈՒԺԻ ԱԶԴԵՑՈՒԹՅՈՒՆԸ (ՖՈՐՍ-ՄԱԺՈՐ)</w:t>
      </w:r>
    </w:p>
    <w:p w:rsidR="006E5207" w:rsidRDefault="006E5207" w:rsidP="006E5207">
      <w:pPr>
        <w:ind w:firstLine="709"/>
        <w:jc w:val="center"/>
        <w:rPr>
          <w:rFonts w:ascii="GHEA Grapalat" w:hAnsi="GHEA Grapalat"/>
          <w:b/>
          <w:sz w:val="20"/>
          <w:lang w:val="hy-AM"/>
        </w:rPr>
      </w:pPr>
    </w:p>
    <w:p w:rsidR="006E5207" w:rsidRDefault="006E5207" w:rsidP="006E5207">
      <w:pPr>
        <w:ind w:firstLine="709"/>
        <w:jc w:val="both"/>
        <w:rPr>
          <w:rFonts w:ascii="GHEA Grapalat" w:hAnsi="GHEA Grapalat"/>
          <w:sz w:val="20"/>
          <w:lang w:val="hy-AM"/>
        </w:rPr>
      </w:pPr>
      <w:r>
        <w:rPr>
          <w:rFonts w:ascii="GHEA Grapalat" w:hAnsi="GHEA Grapalat"/>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6E5207" w:rsidRPr="00FA1819" w:rsidRDefault="006E5207" w:rsidP="006850DE">
      <w:pPr>
        <w:jc w:val="both"/>
        <w:rPr>
          <w:rFonts w:ascii="GHEA Grapalat" w:hAnsi="GHEA Grapalat"/>
          <w:sz w:val="20"/>
          <w:lang w:val="hy-AM"/>
        </w:rPr>
      </w:pPr>
    </w:p>
    <w:p w:rsidR="006E5207" w:rsidRDefault="006E5207" w:rsidP="006E5207">
      <w:pPr>
        <w:ind w:firstLine="709"/>
        <w:jc w:val="center"/>
        <w:rPr>
          <w:rFonts w:ascii="GHEA Grapalat" w:hAnsi="GHEA Grapalat"/>
          <w:b/>
          <w:sz w:val="20"/>
          <w:lang w:val="hy-AM"/>
        </w:rPr>
      </w:pPr>
      <w:r>
        <w:rPr>
          <w:rFonts w:ascii="GHEA Grapalat" w:hAnsi="GHEA Grapalat"/>
          <w:b/>
          <w:sz w:val="20"/>
          <w:lang w:val="hy-AM"/>
        </w:rPr>
        <w:t>8. ԱՅԼ ՊԱՅՄԱՆՆԵՐ</w:t>
      </w:r>
    </w:p>
    <w:p w:rsidR="006E5207" w:rsidRDefault="006E5207" w:rsidP="006E5207">
      <w:pPr>
        <w:ind w:firstLine="709"/>
        <w:jc w:val="center"/>
        <w:rPr>
          <w:rFonts w:ascii="GHEA Grapalat" w:hAnsi="GHEA Grapalat"/>
          <w:b/>
          <w:sz w:val="20"/>
          <w:lang w:val="hy-AM"/>
        </w:rPr>
      </w:pPr>
    </w:p>
    <w:p w:rsidR="006E5207" w:rsidRDefault="006E5207" w:rsidP="00E013F8">
      <w:pPr>
        <w:tabs>
          <w:tab w:val="left" w:pos="1276"/>
        </w:tabs>
        <w:jc w:val="both"/>
        <w:rPr>
          <w:rFonts w:ascii="GHEA Grapalat" w:hAnsi="GHEA Grapalat" w:cs="Times Armenian"/>
          <w:sz w:val="20"/>
          <w:lang w:val="hy-AM"/>
        </w:rPr>
      </w:pPr>
      <w:r>
        <w:rPr>
          <w:rFonts w:ascii="GHEA Grapalat" w:hAnsi="GHEA Grapalat"/>
          <w:sz w:val="20"/>
          <w:lang w:val="hy-AM"/>
        </w:rPr>
        <w:t xml:space="preserve">8.1 </w:t>
      </w:r>
      <w:r>
        <w:rPr>
          <w:rFonts w:ascii="GHEA Grapalat" w:hAnsi="GHEA Grapalat" w:cs="Sylfaen"/>
          <w:sz w:val="20"/>
          <w:lang w:val="hy-AM"/>
        </w:rPr>
        <w:t>ՊայմանագիրնուժիմեջէմտնումԿողմերիստորագրմանպահից և գործում է մինչևկողմերի` պայմանագրովստանձնածպարտավորություններիողջծավալովկատարումը</w:t>
      </w:r>
      <w:r>
        <w:rPr>
          <w:rFonts w:ascii="GHEA Grapalat" w:hAnsi="GHEA Grapalat" w:cs="Times Armenian"/>
          <w:sz w:val="20"/>
          <w:lang w:val="hy-AM"/>
        </w:rPr>
        <w:t xml:space="preserve">։ </w:t>
      </w:r>
    </w:p>
    <w:p w:rsidR="006E5207" w:rsidRDefault="006E5207" w:rsidP="006E5207">
      <w:pPr>
        <w:tabs>
          <w:tab w:val="left" w:pos="1276"/>
        </w:tabs>
        <w:ind w:firstLine="720"/>
        <w:jc w:val="both"/>
        <w:rPr>
          <w:rFonts w:ascii="GHEA Grapalat" w:hAnsi="GHEA Grapalat" w:cs="Sylfaen"/>
          <w:sz w:val="20"/>
          <w:lang w:val="hy-AM"/>
        </w:rPr>
      </w:pPr>
      <w:r>
        <w:rPr>
          <w:rFonts w:ascii="GHEA Grapalat" w:hAnsi="GHEA Grapalat" w:cs="Sylfaen"/>
          <w:sz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Pr>
          <w:rFonts w:ascii="GHEA Grapalat" w:hAnsi="GHEA Grapalat" w:cs="Sylfaen"/>
          <w:sz w:val="20"/>
          <w:vertAlign w:val="superscript"/>
          <w:lang w:val="hy-AM"/>
        </w:rPr>
        <w:t>21</w:t>
      </w:r>
      <w:r>
        <w:rPr>
          <w:rFonts w:ascii="GHEA Grapalat" w:hAnsi="GHEA Grapalat" w:cs="Sylfaen"/>
          <w:color w:val="FFFFFF"/>
          <w:sz w:val="20"/>
          <w:vertAlign w:val="superscript"/>
          <w:lang w:val="hy-AM"/>
        </w:rPr>
        <w:t>33</w:t>
      </w:r>
      <w:r>
        <w:rPr>
          <w:rStyle w:val="FootnoteReference"/>
          <w:rFonts w:ascii="GHEA Grapalat" w:hAnsi="GHEA Grapalat" w:cs="Sylfaen"/>
          <w:color w:val="FFFFFF"/>
          <w:sz w:val="20"/>
          <w:lang w:val="hy-AM"/>
        </w:rPr>
        <w:footnoteReference w:id="14"/>
      </w:r>
    </w:p>
    <w:p w:rsidR="006E5207" w:rsidRDefault="006E5207" w:rsidP="00E013F8">
      <w:pPr>
        <w:tabs>
          <w:tab w:val="left" w:pos="1276"/>
        </w:tabs>
        <w:jc w:val="both"/>
        <w:rPr>
          <w:rFonts w:ascii="GHEA Grapalat" w:hAnsi="GHEA Grapalat" w:cs="Sylfaen"/>
          <w:sz w:val="20"/>
          <w:lang w:val="hy-AM"/>
        </w:rPr>
      </w:pPr>
      <w:r>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6E5207" w:rsidRDefault="006E5207" w:rsidP="00E013F8">
      <w:pPr>
        <w:shd w:val="clear" w:color="auto" w:fill="FFFFFF"/>
        <w:jc w:val="both"/>
        <w:rPr>
          <w:rFonts w:ascii="GHEA Grapalat" w:hAnsi="GHEA Grapalat"/>
          <w:color w:val="000000"/>
          <w:lang w:val="hy-AM"/>
        </w:rPr>
      </w:pPr>
      <w:r>
        <w:rPr>
          <w:rFonts w:ascii="GHEA Grapalat" w:hAnsi="GHEA Grapalat"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p>
    <w:p w:rsidR="006E5207" w:rsidRDefault="006E5207" w:rsidP="00E013F8">
      <w:pPr>
        <w:tabs>
          <w:tab w:val="left" w:pos="1276"/>
        </w:tabs>
        <w:jc w:val="both"/>
        <w:rPr>
          <w:rFonts w:ascii="GHEA Grapalat" w:hAnsi="GHEA Grapalat" w:cs="Sylfaen"/>
          <w:sz w:val="20"/>
          <w:lang w:val="hy-AM"/>
        </w:rPr>
      </w:pPr>
      <w:r>
        <w:rPr>
          <w:rFonts w:ascii="GHEA Grapalat" w:hAnsi="GHEA Grapalat" w:cs="Sylfaen"/>
          <w:sz w:val="20"/>
          <w:lang w:val="hy-AM"/>
        </w:rPr>
        <w:lastRenderedPageBreak/>
        <w:t>8.4 Պայմանագրի հետ կապված վեճերը ենթակա են քննության Հայաստանի Հանրապետության դատարաններում։</w:t>
      </w:r>
    </w:p>
    <w:p w:rsidR="006E5207" w:rsidRDefault="00E013F8" w:rsidP="00E013F8">
      <w:pPr>
        <w:tabs>
          <w:tab w:val="left" w:pos="1276"/>
        </w:tabs>
        <w:jc w:val="both"/>
        <w:rPr>
          <w:rFonts w:ascii="GHEA Grapalat" w:hAnsi="GHEA Grapalat" w:cs="Sylfaen"/>
          <w:sz w:val="20"/>
          <w:lang w:val="hy-AM"/>
        </w:rPr>
      </w:pPr>
      <w:r>
        <w:rPr>
          <w:rFonts w:ascii="GHEA Grapalat" w:hAnsi="GHEA Grapalat" w:cs="Sylfaen"/>
          <w:sz w:val="20"/>
          <w:lang w:val="hy-AM"/>
        </w:rPr>
        <w:t>8.5</w:t>
      </w:r>
      <w:r w:rsidR="006E5207">
        <w:rPr>
          <w:rFonts w:ascii="GHEA Grapalat" w:hAnsi="GHEA Grapalat" w:cs="Sylfaen"/>
          <w:sz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6E5207" w:rsidRDefault="006E5207" w:rsidP="006E5207">
      <w:pPr>
        <w:tabs>
          <w:tab w:val="left" w:pos="1276"/>
        </w:tabs>
        <w:ind w:firstLine="720"/>
        <w:jc w:val="both"/>
        <w:rPr>
          <w:rFonts w:ascii="GHEA Grapalat" w:hAnsi="GHEA Grapalat" w:cs="Sylfaen"/>
          <w:sz w:val="20"/>
          <w:lang w:val="hy-AM"/>
        </w:rPr>
      </w:pPr>
      <w:r>
        <w:rPr>
          <w:rFonts w:ascii="GHEA Grapalat" w:hAnsi="GHEA Grapalat" w:cs="Sylfaen"/>
          <w:sz w:val="20"/>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p>
    <w:p w:rsidR="006E5207" w:rsidRDefault="006E5207" w:rsidP="006E5207">
      <w:pPr>
        <w:tabs>
          <w:tab w:val="left" w:pos="1276"/>
        </w:tabs>
        <w:ind w:firstLine="720"/>
        <w:jc w:val="both"/>
        <w:rPr>
          <w:rFonts w:ascii="GHEA Grapalat" w:hAnsi="GHEA Grapalat" w:cs="Times Armenian"/>
          <w:sz w:val="20"/>
          <w:lang w:val="hy-AM"/>
        </w:rPr>
      </w:pPr>
      <w:r>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6E5207" w:rsidRDefault="006E5207" w:rsidP="00E013F8">
      <w:pPr>
        <w:tabs>
          <w:tab w:val="left" w:pos="1276"/>
        </w:tabs>
        <w:jc w:val="both"/>
        <w:rPr>
          <w:rFonts w:ascii="GHEA Grapalat" w:hAnsi="GHEA Grapalat"/>
          <w:sz w:val="20"/>
          <w:lang w:val="hy-AM"/>
        </w:rPr>
      </w:pPr>
      <w:r>
        <w:rPr>
          <w:rFonts w:ascii="GHEA Grapalat" w:hAnsi="GHEA Grapalat"/>
          <w:sz w:val="20"/>
          <w:lang w:val="pt-BR"/>
        </w:rPr>
        <w:t>8.6 Եթե պայմանագիրն  իրականացվ</w:t>
      </w:r>
      <w:r>
        <w:rPr>
          <w:rFonts w:ascii="GHEA Grapalat" w:hAnsi="GHEA Grapalat"/>
          <w:sz w:val="20"/>
          <w:lang w:val="hy-AM"/>
        </w:rPr>
        <w:t>ում է</w:t>
      </w:r>
      <w:r>
        <w:rPr>
          <w:rFonts w:ascii="GHEA Grapalat" w:hAnsi="GHEA Grapalat"/>
          <w:sz w:val="20"/>
          <w:lang w:val="pt-BR"/>
        </w:rPr>
        <w:t xml:space="preserve"> գործակալության պայմանագիր կնքելու միջոցով.</w:t>
      </w:r>
    </w:p>
    <w:p w:rsidR="006E5207" w:rsidRDefault="006E5207" w:rsidP="00E013F8">
      <w:pPr>
        <w:tabs>
          <w:tab w:val="left" w:pos="1276"/>
        </w:tabs>
        <w:jc w:val="both"/>
        <w:rPr>
          <w:rFonts w:ascii="GHEA Grapalat" w:hAnsi="GHEA Grapalat"/>
          <w:sz w:val="20"/>
          <w:lang w:val="pt-BR"/>
        </w:rPr>
      </w:pPr>
      <w:r>
        <w:rPr>
          <w:rFonts w:ascii="GHEA Grapalat" w:hAnsi="GHEA Grapalat"/>
          <w:sz w:val="20"/>
          <w:lang w:val="hy-AM"/>
        </w:rPr>
        <w:t>1)</w:t>
      </w:r>
      <w:r>
        <w:rPr>
          <w:rFonts w:ascii="GHEA Grapalat" w:hAnsi="GHEA Grapalat"/>
          <w:sz w:val="20"/>
          <w:lang w:val="pt-BR"/>
        </w:rPr>
        <w:t xml:space="preserve"> Վաճառ</w:t>
      </w:r>
      <w:r>
        <w:rPr>
          <w:rFonts w:ascii="GHEA Grapalat" w:hAnsi="GHEA Grapalat"/>
          <w:sz w:val="20"/>
          <w:lang w:val="hy-AM"/>
        </w:rPr>
        <w:t>ողը</w:t>
      </w:r>
      <w:r>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rsidR="006E5207" w:rsidRDefault="006E5207" w:rsidP="00E013F8">
      <w:pPr>
        <w:tabs>
          <w:tab w:val="left" w:pos="1276"/>
        </w:tabs>
        <w:jc w:val="both"/>
        <w:rPr>
          <w:rFonts w:ascii="GHEA Grapalat" w:hAnsi="GHEA Grapalat"/>
          <w:sz w:val="20"/>
          <w:lang w:val="pt-BR"/>
        </w:rPr>
      </w:pPr>
      <w:r>
        <w:rPr>
          <w:rFonts w:ascii="GHEA Grapalat" w:hAnsi="GHEA Grapalat"/>
          <w:sz w:val="20"/>
          <w:lang w:val="pt-BR"/>
        </w:rPr>
        <w:t>2) պայմանագրի կատարման ընթացքում գործակալի փոփոխման դեպքում Վաճառ</w:t>
      </w:r>
      <w:r>
        <w:rPr>
          <w:rFonts w:ascii="GHEA Grapalat" w:hAnsi="GHEA Grapalat"/>
          <w:sz w:val="20"/>
          <w:lang w:val="hy-AM"/>
        </w:rPr>
        <w:t>ող</w:t>
      </w:r>
      <w:r>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Pr>
          <w:rFonts w:ascii="GHEA Grapalat" w:hAnsi="GHEA Grapalat"/>
          <w:sz w:val="20"/>
          <w:vertAlign w:val="superscript"/>
          <w:lang w:val="pt-BR"/>
        </w:rPr>
        <w:t>22</w:t>
      </w:r>
      <w:r>
        <w:rPr>
          <w:rStyle w:val="FootnoteReference"/>
          <w:rFonts w:ascii="GHEA Grapalat" w:hAnsi="GHEA Grapalat"/>
          <w:color w:val="FFFFFF"/>
          <w:sz w:val="20"/>
          <w:lang w:val="pt-BR"/>
        </w:rPr>
        <w:footnoteReference w:id="15"/>
      </w:r>
    </w:p>
    <w:p w:rsidR="006E5207" w:rsidRDefault="006E5207" w:rsidP="00E013F8">
      <w:pPr>
        <w:tabs>
          <w:tab w:val="left" w:pos="1276"/>
        </w:tabs>
        <w:jc w:val="both"/>
        <w:rPr>
          <w:rFonts w:ascii="GHEA Grapalat" w:hAnsi="GHEA Grapalat"/>
          <w:sz w:val="20"/>
          <w:lang w:val="pt-BR"/>
        </w:rPr>
      </w:pPr>
      <w:r>
        <w:rPr>
          <w:rFonts w:ascii="GHEA Grapalat" w:hAnsi="GHEA Grapalat"/>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Pr>
          <w:rFonts w:ascii="GHEA Grapalat" w:hAnsi="GHEA Grapalat"/>
          <w:sz w:val="20"/>
          <w:vertAlign w:val="superscript"/>
          <w:lang w:val="pt-BR"/>
        </w:rPr>
        <w:t>23</w:t>
      </w:r>
      <w:r>
        <w:rPr>
          <w:rStyle w:val="FootnoteReference"/>
          <w:rFonts w:ascii="GHEA Grapalat" w:hAnsi="GHEA Grapalat"/>
          <w:color w:val="FFFFFF"/>
          <w:sz w:val="20"/>
          <w:lang w:val="pt-BR"/>
        </w:rPr>
        <w:footnoteReference w:id="16"/>
      </w:r>
    </w:p>
    <w:p w:rsidR="006E5207" w:rsidRDefault="006E5207" w:rsidP="00E013F8">
      <w:pPr>
        <w:tabs>
          <w:tab w:val="left" w:pos="1276"/>
        </w:tabs>
        <w:jc w:val="both"/>
        <w:rPr>
          <w:rFonts w:ascii="GHEA Grapalat" w:hAnsi="GHEA Grapalat"/>
          <w:sz w:val="20"/>
          <w:lang w:val="pt-BR"/>
        </w:rPr>
      </w:pPr>
      <w:r>
        <w:rPr>
          <w:rFonts w:ascii="GHEA Grapalat" w:hAnsi="GHEA Grapalat" w:cs="Times Armenian"/>
          <w:sz w:val="20"/>
          <w:lang w:val="pt-BR"/>
        </w:rPr>
        <w:t>8</w:t>
      </w:r>
      <w:r>
        <w:rPr>
          <w:rFonts w:ascii="GHEA Grapalat" w:hAnsi="GHEA Grapalat" w:cs="Times Armenian"/>
          <w:sz w:val="20"/>
          <w:lang w:val="hy-AM"/>
        </w:rPr>
        <w:t>.</w:t>
      </w:r>
      <w:r>
        <w:rPr>
          <w:rFonts w:ascii="GHEA Grapalat" w:hAnsi="GHEA Grapalat" w:cs="Times Armenian"/>
          <w:sz w:val="20"/>
          <w:lang w:val="pt-BR"/>
        </w:rPr>
        <w:t>8</w:t>
      </w:r>
      <w:r>
        <w:rPr>
          <w:rFonts w:ascii="GHEA Grapalat" w:hAnsi="GHEA Grapalat" w:cs="Times Armenian"/>
          <w:sz w:val="20"/>
          <w:lang w:val="hy-AM"/>
        </w:rPr>
        <w:t xml:space="preserve"> Ա</w:t>
      </w:r>
      <w:r>
        <w:rPr>
          <w:rFonts w:ascii="GHEA Grapalat" w:hAnsi="GHEA Grapalat" w:cs="Times Armenian"/>
          <w:sz w:val="20"/>
        </w:rPr>
        <w:t>պր</w:t>
      </w:r>
      <w:r>
        <w:rPr>
          <w:rFonts w:ascii="GHEA Grapalat" w:hAnsi="GHEA Grapalat" w:cs="Times Armenian"/>
          <w:sz w:val="20"/>
          <w:lang w:val="hy-AM"/>
        </w:rPr>
        <w:t xml:space="preserve">անքի </w:t>
      </w:r>
      <w:r>
        <w:rPr>
          <w:rFonts w:ascii="GHEA Grapalat" w:hAnsi="GHEA Grapalat" w:cs="Times Armenian"/>
          <w:sz w:val="20"/>
        </w:rPr>
        <w:t>մատա</w:t>
      </w:r>
      <w:r>
        <w:rPr>
          <w:rFonts w:ascii="GHEA Grapalat" w:hAnsi="GHEA Grapalat" w:cs="Sylfaen"/>
          <w:sz w:val="20"/>
          <w:lang w:val="hy-AM"/>
        </w:rPr>
        <w:t>կա</w:t>
      </w:r>
      <w:r>
        <w:rPr>
          <w:rFonts w:ascii="GHEA Grapalat" w:hAnsi="GHEA Grapalat" w:cs="Sylfaen"/>
          <w:sz w:val="20"/>
        </w:rPr>
        <w:t>ր</w:t>
      </w:r>
      <w:r>
        <w:rPr>
          <w:rFonts w:ascii="GHEA Grapalat" w:hAnsi="GHEA Grapalat" w:cs="Sylfaen"/>
          <w:sz w:val="20"/>
          <w:lang w:val="hy-AM"/>
        </w:rPr>
        <w:t>արման</w:t>
      </w:r>
      <w:r w:rsidR="00A6573D" w:rsidRPr="00A6573D">
        <w:rPr>
          <w:rFonts w:ascii="GHEA Grapalat" w:hAnsi="GHEA Grapalat" w:cs="Sylfaen"/>
          <w:sz w:val="20"/>
          <w:lang w:val="pt-BR"/>
        </w:rPr>
        <w:t xml:space="preserve"> </w:t>
      </w:r>
      <w:r>
        <w:rPr>
          <w:rFonts w:ascii="GHEA Grapalat" w:hAnsi="GHEA Grapalat" w:cs="Sylfaen"/>
          <w:sz w:val="20"/>
          <w:lang w:val="hy-AM"/>
        </w:rPr>
        <w:t>ժամկետը</w:t>
      </w:r>
      <w:r w:rsidR="00A6573D" w:rsidRPr="00A6573D">
        <w:rPr>
          <w:rFonts w:ascii="GHEA Grapalat" w:hAnsi="GHEA Grapalat" w:cs="Sylfaen"/>
          <w:sz w:val="20"/>
          <w:lang w:val="pt-BR"/>
        </w:rPr>
        <w:t xml:space="preserve"> </w:t>
      </w:r>
      <w:r>
        <w:rPr>
          <w:rFonts w:ascii="GHEA Grapalat" w:hAnsi="GHEA Grapalat" w:cs="Sylfaen"/>
          <w:sz w:val="20"/>
          <w:lang w:val="hy-AM"/>
        </w:rPr>
        <w:t>կարող</w:t>
      </w:r>
      <w:r w:rsidR="00A6573D" w:rsidRPr="00A6573D">
        <w:rPr>
          <w:rFonts w:ascii="GHEA Grapalat" w:hAnsi="GHEA Grapalat" w:cs="Sylfaen"/>
          <w:sz w:val="20"/>
          <w:lang w:val="pt-BR"/>
        </w:rPr>
        <w:t xml:space="preserve"> </w:t>
      </w:r>
      <w:r>
        <w:rPr>
          <w:rFonts w:ascii="GHEA Grapalat" w:hAnsi="GHEA Grapalat" w:cs="Sylfaen"/>
          <w:sz w:val="20"/>
          <w:lang w:val="hy-AM"/>
        </w:rPr>
        <w:t>է</w:t>
      </w:r>
      <w:r w:rsidR="00A6573D" w:rsidRPr="00A6573D">
        <w:rPr>
          <w:rFonts w:ascii="GHEA Grapalat" w:hAnsi="GHEA Grapalat" w:cs="Sylfaen"/>
          <w:sz w:val="20"/>
          <w:lang w:val="pt-BR"/>
        </w:rPr>
        <w:t xml:space="preserve"> </w:t>
      </w:r>
      <w:r>
        <w:rPr>
          <w:rFonts w:ascii="GHEA Grapalat" w:hAnsi="GHEA Grapalat" w:cs="Sylfaen"/>
          <w:sz w:val="20"/>
          <w:lang w:val="hy-AM"/>
        </w:rPr>
        <w:t>երկարաձգվել</w:t>
      </w:r>
      <w:r w:rsidR="00A6573D" w:rsidRPr="00A6573D">
        <w:rPr>
          <w:rFonts w:ascii="GHEA Grapalat" w:hAnsi="GHEA Grapalat" w:cs="Sylfaen"/>
          <w:sz w:val="20"/>
          <w:lang w:val="pt-BR"/>
        </w:rPr>
        <w:t xml:space="preserve"> </w:t>
      </w:r>
      <w:r>
        <w:rPr>
          <w:rFonts w:ascii="GHEA Grapalat" w:hAnsi="GHEA Grapalat" w:cs="Sylfaen"/>
          <w:sz w:val="20"/>
          <w:lang w:val="hy-AM"/>
        </w:rPr>
        <w:t>մինչև</w:t>
      </w:r>
      <w:r w:rsidR="00A6573D" w:rsidRPr="00A6573D">
        <w:rPr>
          <w:rFonts w:ascii="GHEA Grapalat" w:hAnsi="GHEA Grapalat" w:cs="Sylfaen"/>
          <w:sz w:val="20"/>
          <w:lang w:val="pt-BR"/>
        </w:rPr>
        <w:t xml:space="preserve"> </w:t>
      </w:r>
      <w:r>
        <w:rPr>
          <w:rFonts w:ascii="GHEA Grapalat" w:hAnsi="GHEA Grapalat" w:cs="Times Armenian"/>
          <w:sz w:val="20"/>
        </w:rPr>
        <w:t>պ</w:t>
      </w:r>
      <w:r>
        <w:rPr>
          <w:rFonts w:ascii="GHEA Grapalat" w:hAnsi="GHEA Grapalat" w:cs="Times Armenian"/>
          <w:sz w:val="20"/>
          <w:lang w:val="hy-AM"/>
        </w:rPr>
        <w:t xml:space="preserve">այմանագրով </w:t>
      </w:r>
      <w:r>
        <w:rPr>
          <w:rFonts w:ascii="GHEA Grapalat" w:hAnsi="GHEA Grapalat" w:cs="Sylfaen"/>
          <w:sz w:val="20"/>
          <w:lang w:val="hy-AM"/>
        </w:rPr>
        <w:t>այդ</w:t>
      </w:r>
      <w:r w:rsidR="00A6573D" w:rsidRPr="00A6573D">
        <w:rPr>
          <w:rFonts w:ascii="GHEA Grapalat" w:hAnsi="GHEA Grapalat" w:cs="Sylfaen"/>
          <w:sz w:val="20"/>
          <w:lang w:val="pt-BR"/>
        </w:rPr>
        <w:t xml:space="preserve"> </w:t>
      </w:r>
      <w:r>
        <w:rPr>
          <w:rFonts w:ascii="GHEA Grapalat" w:hAnsi="GHEA Grapalat" w:cs="Sylfaen"/>
          <w:sz w:val="20"/>
          <w:lang w:val="hy-AM"/>
        </w:rPr>
        <w:t>ժամկետը</w:t>
      </w:r>
      <w:r w:rsidR="00A6573D" w:rsidRPr="00A6573D">
        <w:rPr>
          <w:rFonts w:ascii="GHEA Grapalat" w:hAnsi="GHEA Grapalat" w:cs="Sylfaen"/>
          <w:sz w:val="20"/>
          <w:lang w:val="pt-BR"/>
        </w:rPr>
        <w:t xml:space="preserve"> </w:t>
      </w:r>
      <w:r>
        <w:rPr>
          <w:rFonts w:ascii="GHEA Grapalat" w:hAnsi="GHEA Grapalat" w:cs="Sylfaen"/>
          <w:sz w:val="20"/>
          <w:lang w:val="hy-AM"/>
        </w:rPr>
        <w:t>լրանալը</w:t>
      </w:r>
      <w:r>
        <w:rPr>
          <w:rFonts w:ascii="GHEA Grapalat" w:hAnsi="GHEA Grapalat" w:cs="Sylfaen"/>
          <w:sz w:val="20"/>
          <w:lang w:val="pt-BR"/>
        </w:rPr>
        <w:t>`</w:t>
      </w:r>
      <w:r>
        <w:rPr>
          <w:rFonts w:ascii="GHEA Grapalat" w:hAnsi="GHEA Grapalat" w:cs="Times Armenian"/>
          <w:sz w:val="20"/>
        </w:rPr>
        <w:t>Վաճառողի</w:t>
      </w:r>
      <w:r w:rsidR="00A6573D" w:rsidRPr="00A6573D">
        <w:rPr>
          <w:rFonts w:ascii="GHEA Grapalat" w:hAnsi="GHEA Grapalat" w:cs="Times Armenian"/>
          <w:sz w:val="20"/>
          <w:lang w:val="pt-BR"/>
        </w:rPr>
        <w:t xml:space="preserve"> </w:t>
      </w:r>
      <w:r>
        <w:rPr>
          <w:rFonts w:ascii="GHEA Grapalat" w:hAnsi="GHEA Grapalat" w:cs="Sylfaen"/>
          <w:sz w:val="20"/>
          <w:lang w:val="hy-AM"/>
        </w:rPr>
        <w:t>առաջարկության</w:t>
      </w:r>
      <w:r w:rsidR="00A6573D" w:rsidRPr="00A6573D">
        <w:rPr>
          <w:rFonts w:ascii="GHEA Grapalat" w:hAnsi="GHEA Grapalat" w:cs="Sylfaen"/>
          <w:sz w:val="20"/>
          <w:lang w:val="pt-BR"/>
        </w:rPr>
        <w:t xml:space="preserve"> </w:t>
      </w:r>
      <w:r>
        <w:rPr>
          <w:rFonts w:ascii="GHEA Grapalat" w:hAnsi="GHEA Grapalat" w:cs="Sylfaen"/>
          <w:sz w:val="20"/>
          <w:lang w:val="hy-AM"/>
        </w:rPr>
        <w:t>առկայության</w:t>
      </w:r>
      <w:r w:rsidR="00A6573D" w:rsidRPr="00A6573D">
        <w:rPr>
          <w:rFonts w:ascii="GHEA Grapalat" w:hAnsi="GHEA Grapalat" w:cs="Sylfaen"/>
          <w:sz w:val="20"/>
          <w:lang w:val="pt-BR"/>
        </w:rPr>
        <w:t xml:space="preserve"> </w:t>
      </w:r>
      <w:r>
        <w:rPr>
          <w:rFonts w:ascii="GHEA Grapalat" w:hAnsi="GHEA Grapalat" w:cs="Sylfaen"/>
          <w:sz w:val="20"/>
          <w:lang w:val="hy-AM"/>
        </w:rPr>
        <w:t>դեպքում</w:t>
      </w:r>
      <w:r>
        <w:rPr>
          <w:rFonts w:ascii="GHEA Grapalat" w:hAnsi="GHEA Grapalat" w:cs="Times Armenian"/>
          <w:sz w:val="20"/>
          <w:lang w:val="pt-BR"/>
        </w:rPr>
        <w:t>,</w:t>
      </w:r>
      <w:r>
        <w:rPr>
          <w:rFonts w:ascii="GHEA Grapalat" w:hAnsi="GHEA Grapalat" w:cs="Sylfaen"/>
          <w:sz w:val="20"/>
          <w:lang w:val="hy-AM"/>
        </w:rPr>
        <w:t>պայմանով</w:t>
      </w:r>
      <w:r>
        <w:rPr>
          <w:rFonts w:ascii="GHEA Grapalat" w:hAnsi="GHEA Grapalat" w:cs="Times Armenian"/>
          <w:sz w:val="20"/>
          <w:lang w:val="hy-AM"/>
        </w:rPr>
        <w:t xml:space="preserve">, </w:t>
      </w:r>
      <w:r>
        <w:rPr>
          <w:rFonts w:ascii="GHEA Grapalat" w:hAnsi="GHEA Grapalat" w:cs="Sylfaen"/>
          <w:sz w:val="20"/>
          <w:lang w:val="hy-AM"/>
        </w:rPr>
        <w:t>որ</w:t>
      </w:r>
      <w:r w:rsidR="00A6573D" w:rsidRPr="00A6573D">
        <w:rPr>
          <w:rFonts w:ascii="GHEA Grapalat" w:hAnsi="GHEA Grapalat" w:cs="Sylfaen"/>
          <w:sz w:val="20"/>
          <w:lang w:val="pt-BR"/>
        </w:rPr>
        <w:t xml:space="preserve"> </w:t>
      </w:r>
      <w:r>
        <w:rPr>
          <w:rFonts w:ascii="GHEA Grapalat" w:hAnsi="GHEA Grapalat"/>
          <w:sz w:val="20"/>
        </w:rPr>
        <w:t>Գնորդ</w:t>
      </w:r>
      <w:r>
        <w:rPr>
          <w:rFonts w:ascii="GHEA Grapalat" w:hAnsi="GHEA Grapalat"/>
          <w:sz w:val="20"/>
          <w:lang w:val="hy-AM"/>
        </w:rPr>
        <w:t>ի</w:t>
      </w:r>
      <w:r w:rsidR="00A6573D" w:rsidRPr="00A6573D">
        <w:rPr>
          <w:rFonts w:ascii="GHEA Grapalat" w:hAnsi="GHEA Grapalat"/>
          <w:sz w:val="20"/>
          <w:lang w:val="pt-BR"/>
        </w:rPr>
        <w:t xml:space="preserve"> </w:t>
      </w:r>
      <w:r>
        <w:rPr>
          <w:rFonts w:ascii="GHEA Grapalat" w:hAnsi="GHEA Grapalat" w:cs="Sylfaen"/>
          <w:sz w:val="20"/>
          <w:lang w:val="hy-AM"/>
        </w:rPr>
        <w:t>մոտ</w:t>
      </w:r>
      <w:r w:rsidR="00A6573D" w:rsidRPr="00A6573D">
        <w:rPr>
          <w:rFonts w:ascii="GHEA Grapalat" w:hAnsi="GHEA Grapalat" w:cs="Sylfaen"/>
          <w:sz w:val="20"/>
          <w:lang w:val="pt-BR"/>
        </w:rPr>
        <w:t xml:space="preserve"> </w:t>
      </w:r>
      <w:r>
        <w:rPr>
          <w:rFonts w:ascii="GHEA Grapalat" w:hAnsi="GHEA Grapalat" w:cs="Sylfaen"/>
          <w:sz w:val="20"/>
          <w:lang w:val="hy-AM"/>
        </w:rPr>
        <w:t>չի</w:t>
      </w:r>
      <w:r w:rsidR="00A6573D" w:rsidRPr="00A6573D">
        <w:rPr>
          <w:rFonts w:ascii="GHEA Grapalat" w:hAnsi="GHEA Grapalat" w:cs="Sylfaen"/>
          <w:sz w:val="20"/>
          <w:lang w:val="pt-BR"/>
        </w:rPr>
        <w:t xml:space="preserve"> </w:t>
      </w:r>
      <w:r>
        <w:rPr>
          <w:rFonts w:ascii="GHEA Grapalat" w:hAnsi="GHEA Grapalat" w:cs="Sylfaen"/>
          <w:sz w:val="20"/>
          <w:lang w:val="hy-AM"/>
        </w:rPr>
        <w:t>վերացել</w:t>
      </w:r>
      <w:r w:rsidR="00A6573D" w:rsidRPr="00A6573D">
        <w:rPr>
          <w:rFonts w:ascii="GHEA Grapalat" w:hAnsi="GHEA Grapalat" w:cs="Sylfaen"/>
          <w:sz w:val="20"/>
          <w:lang w:val="pt-BR"/>
        </w:rPr>
        <w:t xml:space="preserve"> </w:t>
      </w:r>
      <w:r>
        <w:rPr>
          <w:rFonts w:ascii="GHEA Grapalat" w:hAnsi="GHEA Grapalat" w:cs="Times Armenian"/>
          <w:sz w:val="20"/>
        </w:rPr>
        <w:t>ապրանքի</w:t>
      </w:r>
      <w:r w:rsidR="00A6573D" w:rsidRPr="00A6573D">
        <w:rPr>
          <w:rFonts w:ascii="GHEA Grapalat" w:hAnsi="GHEA Grapalat" w:cs="Times Armenian"/>
          <w:sz w:val="20"/>
          <w:lang w:val="pt-BR"/>
        </w:rPr>
        <w:t xml:space="preserve"> </w:t>
      </w:r>
      <w:r>
        <w:rPr>
          <w:rFonts w:ascii="GHEA Grapalat" w:hAnsi="GHEA Grapalat" w:cs="Sylfaen"/>
          <w:sz w:val="20"/>
          <w:lang w:val="hy-AM"/>
        </w:rPr>
        <w:t>օգտագործման</w:t>
      </w:r>
      <w:r w:rsidR="00A6573D" w:rsidRPr="00A6573D">
        <w:rPr>
          <w:rFonts w:ascii="GHEA Grapalat" w:hAnsi="GHEA Grapalat" w:cs="Sylfaen"/>
          <w:sz w:val="20"/>
          <w:lang w:val="pt-BR"/>
        </w:rPr>
        <w:t xml:space="preserve"> </w:t>
      </w:r>
      <w:r>
        <w:rPr>
          <w:rFonts w:ascii="GHEA Grapalat" w:hAnsi="GHEA Grapalat" w:cs="Sylfaen"/>
          <w:sz w:val="20"/>
          <w:lang w:val="hy-AM"/>
        </w:rPr>
        <w:t>պահանջը</w:t>
      </w:r>
      <w:r>
        <w:rPr>
          <w:rFonts w:ascii="GHEA Grapalat" w:hAnsi="GHEA Grapalat" w:cs="Sylfaen"/>
          <w:sz w:val="20"/>
          <w:lang w:val="pt-BR"/>
        </w:rPr>
        <w:t xml:space="preserve">, </w:t>
      </w:r>
      <w:r>
        <w:rPr>
          <w:rFonts w:ascii="GHEA Grapalat" w:hAnsi="GHEA Grapalat" w:cs="Sylfaen"/>
          <w:sz w:val="20"/>
        </w:rPr>
        <w:t>իսկ</w:t>
      </w:r>
      <w:r w:rsidR="00A6573D" w:rsidRPr="00A6573D">
        <w:rPr>
          <w:rFonts w:ascii="GHEA Grapalat" w:hAnsi="GHEA Grapalat" w:cs="Sylfaen"/>
          <w:sz w:val="20"/>
          <w:lang w:val="pt-BR"/>
        </w:rPr>
        <w:t xml:space="preserve"> </w:t>
      </w:r>
      <w:r>
        <w:rPr>
          <w:rFonts w:ascii="GHEA Grapalat" w:hAnsi="GHEA Grapalat" w:cs="Sylfaen"/>
          <w:sz w:val="20"/>
        </w:rPr>
        <w:t>Վաճառողի</w:t>
      </w:r>
      <w:r w:rsidR="00A6573D" w:rsidRPr="00A6573D">
        <w:rPr>
          <w:rFonts w:ascii="GHEA Grapalat" w:hAnsi="GHEA Grapalat" w:cs="Sylfaen"/>
          <w:sz w:val="20"/>
          <w:lang w:val="pt-BR"/>
        </w:rPr>
        <w:t xml:space="preserve"> </w:t>
      </w:r>
      <w:r>
        <w:rPr>
          <w:rFonts w:ascii="GHEA Grapalat" w:hAnsi="GHEA Grapalat" w:cs="Sylfaen"/>
          <w:sz w:val="20"/>
        </w:rPr>
        <w:t>առաջարկությունը</w:t>
      </w:r>
      <w:r w:rsidR="00A6573D" w:rsidRPr="00A6573D">
        <w:rPr>
          <w:rFonts w:ascii="GHEA Grapalat" w:hAnsi="GHEA Grapalat" w:cs="Sylfaen"/>
          <w:sz w:val="20"/>
          <w:lang w:val="pt-BR"/>
        </w:rPr>
        <w:t xml:space="preserve"> </w:t>
      </w:r>
      <w:r>
        <w:rPr>
          <w:rFonts w:ascii="GHEA Grapalat" w:hAnsi="GHEA Grapalat" w:cs="Sylfaen"/>
          <w:sz w:val="20"/>
        </w:rPr>
        <w:t>ներկայացվել</w:t>
      </w:r>
      <w:r w:rsidR="00A6573D" w:rsidRPr="00A6573D">
        <w:rPr>
          <w:rFonts w:ascii="GHEA Grapalat" w:hAnsi="GHEA Grapalat" w:cs="Sylfaen"/>
          <w:sz w:val="20"/>
          <w:lang w:val="pt-BR"/>
        </w:rPr>
        <w:t xml:space="preserve"> </w:t>
      </w:r>
      <w:r>
        <w:rPr>
          <w:rFonts w:ascii="GHEA Grapalat" w:hAnsi="GHEA Grapalat" w:cs="Sylfaen"/>
          <w:sz w:val="20"/>
        </w:rPr>
        <w:t>է</w:t>
      </w:r>
      <w:r w:rsidR="00A6573D" w:rsidRPr="00A6573D">
        <w:rPr>
          <w:rFonts w:ascii="GHEA Grapalat" w:hAnsi="GHEA Grapalat" w:cs="Sylfaen"/>
          <w:sz w:val="20"/>
          <w:lang w:val="pt-BR"/>
        </w:rPr>
        <w:t xml:space="preserve"> </w:t>
      </w:r>
      <w:r>
        <w:rPr>
          <w:rFonts w:ascii="GHEA Grapalat" w:hAnsi="GHEA Grapalat" w:cs="Sylfaen"/>
          <w:sz w:val="20"/>
        </w:rPr>
        <w:t>ոչ</w:t>
      </w:r>
      <w:r w:rsidR="00A6573D" w:rsidRPr="00A6573D">
        <w:rPr>
          <w:rFonts w:ascii="GHEA Grapalat" w:hAnsi="GHEA Grapalat" w:cs="Sylfaen"/>
          <w:sz w:val="20"/>
          <w:lang w:val="pt-BR"/>
        </w:rPr>
        <w:t xml:space="preserve"> </w:t>
      </w:r>
      <w:r>
        <w:rPr>
          <w:rFonts w:ascii="GHEA Grapalat" w:hAnsi="GHEA Grapalat" w:cs="Sylfaen"/>
          <w:sz w:val="20"/>
        </w:rPr>
        <w:t>ուշ</w:t>
      </w:r>
      <w:r>
        <w:rPr>
          <w:rFonts w:ascii="GHEA Grapalat" w:hAnsi="GHEA Grapalat" w:cs="Sylfaen"/>
          <w:sz w:val="20"/>
          <w:lang w:val="pt-BR"/>
        </w:rPr>
        <w:t xml:space="preserve">, </w:t>
      </w:r>
      <w:r>
        <w:rPr>
          <w:rFonts w:ascii="GHEA Grapalat" w:hAnsi="GHEA Grapalat" w:cs="Sylfaen"/>
          <w:sz w:val="20"/>
        </w:rPr>
        <w:t>քան</w:t>
      </w:r>
      <w:r w:rsidR="00A6573D" w:rsidRPr="00A6573D">
        <w:rPr>
          <w:rFonts w:ascii="GHEA Grapalat" w:hAnsi="GHEA Grapalat" w:cs="Sylfaen"/>
          <w:sz w:val="20"/>
          <w:lang w:val="pt-BR"/>
        </w:rPr>
        <w:t xml:space="preserve"> </w:t>
      </w:r>
      <w:r>
        <w:rPr>
          <w:rFonts w:ascii="GHEA Grapalat" w:hAnsi="GHEA Grapalat" w:cs="Sylfaen"/>
          <w:sz w:val="20"/>
        </w:rPr>
        <w:t>պայմանագրով</w:t>
      </w:r>
      <w:r w:rsidR="00A6573D" w:rsidRPr="00A6573D">
        <w:rPr>
          <w:rFonts w:ascii="GHEA Grapalat" w:hAnsi="GHEA Grapalat" w:cs="Sylfaen"/>
          <w:sz w:val="20"/>
          <w:lang w:val="pt-BR"/>
        </w:rPr>
        <w:t xml:space="preserve"> </w:t>
      </w:r>
      <w:r w:rsidR="00A6573D">
        <w:rPr>
          <w:rFonts w:ascii="GHEA Grapalat" w:hAnsi="GHEA Grapalat" w:cs="Sylfaen"/>
          <w:sz w:val="20"/>
          <w:lang w:val="pt-BR"/>
        </w:rPr>
        <w:t xml:space="preserve"> </w:t>
      </w:r>
      <w:r>
        <w:rPr>
          <w:rFonts w:ascii="GHEA Grapalat" w:hAnsi="GHEA Grapalat" w:cs="Sylfaen"/>
          <w:sz w:val="20"/>
        </w:rPr>
        <w:t>ի</w:t>
      </w:r>
      <w:r w:rsidR="00A6573D" w:rsidRPr="00A6573D">
        <w:rPr>
          <w:rFonts w:ascii="GHEA Grapalat" w:hAnsi="GHEA Grapalat" w:cs="Sylfaen"/>
          <w:sz w:val="20"/>
          <w:lang w:val="pt-BR"/>
        </w:rPr>
        <w:t xml:space="preserve"> </w:t>
      </w:r>
      <w:r>
        <w:rPr>
          <w:rFonts w:ascii="GHEA Grapalat" w:hAnsi="GHEA Grapalat" w:cs="Sylfaen"/>
          <w:sz w:val="20"/>
        </w:rPr>
        <w:t>սկզբանե</w:t>
      </w:r>
      <w:r w:rsidR="00A6573D" w:rsidRPr="00A6573D">
        <w:rPr>
          <w:rFonts w:ascii="GHEA Grapalat" w:hAnsi="GHEA Grapalat" w:cs="Sylfaen"/>
          <w:sz w:val="20"/>
          <w:lang w:val="pt-BR"/>
        </w:rPr>
        <w:t xml:space="preserve"> </w:t>
      </w:r>
      <w:r>
        <w:rPr>
          <w:rFonts w:ascii="GHEA Grapalat" w:hAnsi="GHEA Grapalat" w:cs="Sylfaen"/>
          <w:sz w:val="20"/>
        </w:rPr>
        <w:t>մատակարարման</w:t>
      </w:r>
      <w:r w:rsidR="00A6573D" w:rsidRPr="00A6573D">
        <w:rPr>
          <w:rFonts w:ascii="GHEA Grapalat" w:hAnsi="GHEA Grapalat" w:cs="Sylfaen"/>
          <w:sz w:val="20"/>
          <w:lang w:val="pt-BR"/>
        </w:rPr>
        <w:t xml:space="preserve"> </w:t>
      </w:r>
      <w:r>
        <w:rPr>
          <w:rFonts w:ascii="GHEA Grapalat" w:hAnsi="GHEA Grapalat" w:cs="Sylfaen"/>
          <w:sz w:val="20"/>
        </w:rPr>
        <w:t>համար</w:t>
      </w:r>
      <w:r w:rsidR="00A6573D" w:rsidRPr="00A6573D">
        <w:rPr>
          <w:rFonts w:ascii="GHEA Grapalat" w:hAnsi="GHEA Grapalat" w:cs="Sylfaen"/>
          <w:sz w:val="20"/>
          <w:lang w:val="pt-BR"/>
        </w:rPr>
        <w:t xml:space="preserve"> </w:t>
      </w:r>
      <w:r>
        <w:rPr>
          <w:rFonts w:ascii="GHEA Grapalat" w:hAnsi="GHEA Grapalat" w:cs="Sylfaen"/>
          <w:sz w:val="20"/>
        </w:rPr>
        <w:t>սահմանված</w:t>
      </w:r>
      <w:r w:rsidR="00A6573D" w:rsidRPr="00A6573D">
        <w:rPr>
          <w:rFonts w:ascii="GHEA Grapalat" w:hAnsi="GHEA Grapalat" w:cs="Sylfaen"/>
          <w:sz w:val="20"/>
          <w:lang w:val="pt-BR"/>
        </w:rPr>
        <w:t xml:space="preserve"> </w:t>
      </w:r>
      <w:r>
        <w:rPr>
          <w:rFonts w:ascii="GHEA Grapalat" w:hAnsi="GHEA Grapalat" w:cs="Sylfaen"/>
          <w:sz w:val="20"/>
        </w:rPr>
        <w:t>ժամկետը</w:t>
      </w:r>
      <w:r w:rsidR="00A6573D" w:rsidRPr="00A6573D">
        <w:rPr>
          <w:rFonts w:ascii="GHEA Grapalat" w:hAnsi="GHEA Grapalat" w:cs="Sylfaen"/>
          <w:sz w:val="20"/>
          <w:lang w:val="pt-BR"/>
        </w:rPr>
        <w:t xml:space="preserve"> </w:t>
      </w:r>
      <w:r>
        <w:rPr>
          <w:rFonts w:ascii="GHEA Grapalat" w:hAnsi="GHEA Grapalat" w:cs="Sylfaen"/>
          <w:sz w:val="20"/>
        </w:rPr>
        <w:t>լրանալուց</w:t>
      </w:r>
      <w:r w:rsidR="00A6573D" w:rsidRPr="00A6573D">
        <w:rPr>
          <w:rFonts w:ascii="GHEA Grapalat" w:hAnsi="GHEA Grapalat" w:cs="Sylfaen"/>
          <w:sz w:val="20"/>
          <w:lang w:val="pt-BR"/>
        </w:rPr>
        <w:t xml:space="preserve"> </w:t>
      </w:r>
      <w:r>
        <w:rPr>
          <w:rFonts w:ascii="GHEA Grapalat" w:hAnsi="GHEA Grapalat" w:cs="Sylfaen"/>
          <w:sz w:val="20"/>
        </w:rPr>
        <w:t>առնվազն</w:t>
      </w:r>
      <w:r>
        <w:rPr>
          <w:rFonts w:ascii="GHEA Grapalat" w:hAnsi="GHEA Grapalat" w:cs="Sylfaen"/>
          <w:sz w:val="20"/>
          <w:lang w:val="pt-BR"/>
        </w:rPr>
        <w:t xml:space="preserve"> 5 </w:t>
      </w:r>
      <w:r>
        <w:rPr>
          <w:rFonts w:ascii="GHEA Grapalat" w:hAnsi="GHEA Grapalat" w:cs="Sylfaen"/>
          <w:sz w:val="20"/>
        </w:rPr>
        <w:t>օրացուցային</w:t>
      </w:r>
      <w:r w:rsidR="00A6573D" w:rsidRPr="00A6573D">
        <w:rPr>
          <w:rFonts w:ascii="GHEA Grapalat" w:hAnsi="GHEA Grapalat" w:cs="Sylfaen"/>
          <w:sz w:val="20"/>
          <w:lang w:val="pt-BR"/>
        </w:rPr>
        <w:t xml:space="preserve"> </w:t>
      </w:r>
      <w:r>
        <w:rPr>
          <w:rFonts w:ascii="GHEA Grapalat" w:hAnsi="GHEA Grapalat" w:cs="Sylfaen"/>
          <w:sz w:val="20"/>
        </w:rPr>
        <w:t>օր</w:t>
      </w:r>
      <w:r w:rsidR="00A6573D" w:rsidRPr="00A6573D">
        <w:rPr>
          <w:rFonts w:ascii="GHEA Grapalat" w:hAnsi="GHEA Grapalat" w:cs="Sylfaen"/>
          <w:sz w:val="20"/>
          <w:lang w:val="pt-BR"/>
        </w:rPr>
        <w:t xml:space="preserve"> </w:t>
      </w:r>
      <w:r>
        <w:rPr>
          <w:rFonts w:ascii="GHEA Grapalat" w:hAnsi="GHEA Grapalat" w:cs="Sylfaen"/>
          <w:sz w:val="20"/>
        </w:rPr>
        <w:t>առաջ</w:t>
      </w:r>
      <w:r>
        <w:rPr>
          <w:rFonts w:ascii="GHEA Grapalat" w:hAnsi="GHEA Grapalat" w:cs="Sylfaen"/>
          <w:sz w:val="20"/>
          <w:lang w:val="pt-BR"/>
        </w:rPr>
        <w:t>: Ընդ որում սույն կետով սահմանված դեպքում ապրա</w:t>
      </w:r>
      <w:r>
        <w:rPr>
          <w:rFonts w:ascii="GHEA Grapalat" w:hAnsi="GHEA Grapalat" w:cs="Times Armenian"/>
          <w:sz w:val="20"/>
          <w:lang w:val="hy-AM"/>
        </w:rPr>
        <w:t xml:space="preserve">նքի </w:t>
      </w:r>
      <w:r>
        <w:rPr>
          <w:rFonts w:ascii="GHEA Grapalat" w:hAnsi="GHEA Grapalat" w:cs="Times Armenian"/>
          <w:sz w:val="20"/>
        </w:rPr>
        <w:t>մատակարա</w:t>
      </w:r>
      <w:r>
        <w:rPr>
          <w:rFonts w:ascii="GHEA Grapalat" w:hAnsi="GHEA Grapalat" w:cs="Sylfaen"/>
          <w:sz w:val="20"/>
          <w:lang w:val="hy-AM"/>
        </w:rPr>
        <w:t>րման</w:t>
      </w:r>
      <w:r w:rsidR="00A6573D" w:rsidRPr="00A6573D">
        <w:rPr>
          <w:rFonts w:ascii="GHEA Grapalat" w:hAnsi="GHEA Grapalat" w:cs="Sylfaen"/>
          <w:sz w:val="20"/>
          <w:lang w:val="pt-BR"/>
        </w:rPr>
        <w:t xml:space="preserve"> </w:t>
      </w:r>
      <w:r>
        <w:rPr>
          <w:rFonts w:ascii="GHEA Grapalat" w:hAnsi="GHEA Grapalat" w:cs="Sylfaen"/>
          <w:sz w:val="20"/>
          <w:lang w:val="hy-AM"/>
        </w:rPr>
        <w:t>ժամկետը</w:t>
      </w:r>
      <w:r w:rsidR="00A6573D" w:rsidRPr="00A6573D">
        <w:rPr>
          <w:rFonts w:ascii="GHEA Grapalat" w:hAnsi="GHEA Grapalat" w:cs="Sylfaen"/>
          <w:sz w:val="20"/>
          <w:lang w:val="pt-BR"/>
        </w:rPr>
        <w:t xml:space="preserve"> </w:t>
      </w:r>
      <w:r>
        <w:rPr>
          <w:rFonts w:ascii="GHEA Grapalat" w:hAnsi="GHEA Grapalat" w:cs="Sylfaen"/>
          <w:sz w:val="20"/>
          <w:lang w:val="hy-AM"/>
        </w:rPr>
        <w:t>կարող</w:t>
      </w:r>
      <w:r w:rsidR="00A6573D" w:rsidRPr="00A6573D">
        <w:rPr>
          <w:rFonts w:ascii="GHEA Grapalat" w:hAnsi="GHEA Grapalat" w:cs="Sylfaen"/>
          <w:sz w:val="20"/>
          <w:lang w:val="pt-BR"/>
        </w:rPr>
        <w:t xml:space="preserve"> </w:t>
      </w:r>
      <w:r>
        <w:rPr>
          <w:rFonts w:ascii="GHEA Grapalat" w:hAnsi="GHEA Grapalat" w:cs="Sylfaen"/>
          <w:sz w:val="20"/>
          <w:lang w:val="hy-AM"/>
        </w:rPr>
        <w:t>է</w:t>
      </w:r>
      <w:r w:rsidR="00A6573D" w:rsidRPr="00A6573D">
        <w:rPr>
          <w:rFonts w:ascii="GHEA Grapalat" w:hAnsi="GHEA Grapalat" w:cs="Sylfaen"/>
          <w:sz w:val="20"/>
          <w:lang w:val="pt-BR"/>
        </w:rPr>
        <w:t xml:space="preserve"> </w:t>
      </w:r>
      <w:r>
        <w:rPr>
          <w:rFonts w:ascii="GHEA Grapalat" w:hAnsi="GHEA Grapalat" w:cs="Sylfaen"/>
          <w:sz w:val="20"/>
          <w:lang w:val="hy-AM"/>
        </w:rPr>
        <w:t>երկարաձգվել</w:t>
      </w:r>
      <w:r w:rsidR="00A6573D" w:rsidRPr="00A6573D">
        <w:rPr>
          <w:rFonts w:ascii="GHEA Grapalat" w:hAnsi="GHEA Grapalat" w:cs="Sylfaen"/>
          <w:sz w:val="20"/>
          <w:lang w:val="pt-BR"/>
        </w:rPr>
        <w:t xml:space="preserve"> </w:t>
      </w:r>
      <w:r>
        <w:rPr>
          <w:rFonts w:ascii="GHEA Grapalat" w:hAnsi="GHEA Grapalat" w:cs="Times Armenian"/>
          <w:sz w:val="20"/>
        </w:rPr>
        <w:t>մեկ</w:t>
      </w:r>
      <w:r w:rsidR="00A6573D" w:rsidRPr="00A6573D">
        <w:rPr>
          <w:rFonts w:ascii="GHEA Grapalat" w:hAnsi="GHEA Grapalat" w:cs="Times Armenian"/>
          <w:sz w:val="20"/>
          <w:lang w:val="pt-BR"/>
        </w:rPr>
        <w:t xml:space="preserve"> </w:t>
      </w:r>
      <w:r>
        <w:rPr>
          <w:rFonts w:ascii="GHEA Grapalat" w:hAnsi="GHEA Grapalat" w:cs="Times Armenian"/>
          <w:sz w:val="20"/>
        </w:rPr>
        <w:t>անգամ</w:t>
      </w:r>
      <w:r w:rsidR="00A6573D" w:rsidRPr="00A6573D">
        <w:rPr>
          <w:rFonts w:ascii="GHEA Grapalat" w:hAnsi="GHEA Grapalat" w:cs="Times Armenian"/>
          <w:sz w:val="20"/>
          <w:lang w:val="pt-BR"/>
        </w:rPr>
        <w:t xml:space="preserve"> </w:t>
      </w:r>
      <w:r>
        <w:rPr>
          <w:rFonts w:ascii="GHEA Grapalat" w:hAnsi="GHEA Grapalat" w:cs="Sylfaen"/>
          <w:sz w:val="20"/>
          <w:lang w:val="hy-AM"/>
        </w:rPr>
        <w:t>մինչև</w:t>
      </w:r>
      <w:r>
        <w:rPr>
          <w:rFonts w:ascii="GHEA Grapalat" w:hAnsi="GHEA Grapalat" w:cs="Sylfaen"/>
          <w:sz w:val="20"/>
          <w:lang w:val="pt-BR"/>
        </w:rPr>
        <w:t xml:space="preserve"> 30 </w:t>
      </w:r>
      <w:r>
        <w:rPr>
          <w:rFonts w:ascii="GHEA Grapalat" w:hAnsi="GHEA Grapalat" w:cs="Sylfaen"/>
          <w:sz w:val="20"/>
        </w:rPr>
        <w:t>օրացուցային</w:t>
      </w:r>
      <w:r w:rsidR="00A6573D" w:rsidRPr="00A6573D">
        <w:rPr>
          <w:rFonts w:ascii="GHEA Grapalat" w:hAnsi="GHEA Grapalat" w:cs="Sylfaen"/>
          <w:sz w:val="20"/>
          <w:lang w:val="pt-BR"/>
        </w:rPr>
        <w:t xml:space="preserve"> </w:t>
      </w:r>
      <w:r>
        <w:rPr>
          <w:rFonts w:ascii="GHEA Grapalat" w:hAnsi="GHEA Grapalat" w:cs="Sylfaen"/>
          <w:sz w:val="20"/>
        </w:rPr>
        <w:t>օրով</w:t>
      </w:r>
      <w:r>
        <w:rPr>
          <w:rFonts w:ascii="GHEA Grapalat" w:hAnsi="GHEA Grapalat" w:cs="Sylfaen"/>
          <w:sz w:val="20"/>
          <w:lang w:val="pt-BR"/>
        </w:rPr>
        <w:t xml:space="preserve">, </w:t>
      </w:r>
      <w:r>
        <w:rPr>
          <w:rFonts w:ascii="GHEA Grapalat" w:hAnsi="GHEA Grapalat" w:cs="Sylfaen"/>
          <w:sz w:val="20"/>
        </w:rPr>
        <w:t>բայց</w:t>
      </w:r>
      <w:r w:rsidR="00A6573D" w:rsidRPr="00A6573D">
        <w:rPr>
          <w:rFonts w:ascii="GHEA Grapalat" w:hAnsi="GHEA Grapalat" w:cs="Sylfaen"/>
          <w:sz w:val="20"/>
          <w:lang w:val="pt-BR"/>
        </w:rPr>
        <w:t xml:space="preserve"> </w:t>
      </w:r>
      <w:r>
        <w:rPr>
          <w:rFonts w:ascii="GHEA Grapalat" w:hAnsi="GHEA Grapalat" w:cs="Sylfaen"/>
          <w:sz w:val="20"/>
        </w:rPr>
        <w:t>ոչ</w:t>
      </w:r>
      <w:r w:rsidR="00A6573D" w:rsidRPr="00A6573D">
        <w:rPr>
          <w:rFonts w:ascii="GHEA Grapalat" w:hAnsi="GHEA Grapalat" w:cs="Sylfaen"/>
          <w:sz w:val="20"/>
          <w:lang w:val="pt-BR"/>
        </w:rPr>
        <w:t xml:space="preserve"> </w:t>
      </w:r>
      <w:r>
        <w:rPr>
          <w:rFonts w:ascii="GHEA Grapalat" w:hAnsi="GHEA Grapalat" w:cs="Sylfaen"/>
          <w:sz w:val="20"/>
        </w:rPr>
        <w:t>ավել</w:t>
      </w:r>
      <w:r w:rsidR="00A6573D" w:rsidRPr="00A6573D">
        <w:rPr>
          <w:rFonts w:ascii="GHEA Grapalat" w:hAnsi="GHEA Grapalat" w:cs="Sylfaen"/>
          <w:sz w:val="20"/>
          <w:lang w:val="pt-BR"/>
        </w:rPr>
        <w:t xml:space="preserve"> </w:t>
      </w:r>
      <w:r>
        <w:rPr>
          <w:rFonts w:ascii="GHEA Grapalat" w:hAnsi="GHEA Grapalat" w:cs="Sylfaen"/>
          <w:sz w:val="20"/>
        </w:rPr>
        <w:t>քան</w:t>
      </w:r>
      <w:r w:rsidR="00A6573D" w:rsidRPr="00A6573D">
        <w:rPr>
          <w:rFonts w:ascii="GHEA Grapalat" w:hAnsi="GHEA Grapalat" w:cs="Sylfaen"/>
          <w:sz w:val="20"/>
          <w:lang w:val="pt-BR"/>
        </w:rPr>
        <w:t xml:space="preserve"> </w:t>
      </w:r>
      <w:r>
        <w:rPr>
          <w:rFonts w:ascii="GHEA Grapalat" w:hAnsi="GHEA Grapalat" w:cs="Sylfaen"/>
          <w:sz w:val="20"/>
        </w:rPr>
        <w:t>պայմանագրով</w:t>
      </w:r>
      <w:r w:rsidR="00A6573D" w:rsidRPr="00A6573D">
        <w:rPr>
          <w:rFonts w:ascii="GHEA Grapalat" w:hAnsi="GHEA Grapalat" w:cs="Sylfaen"/>
          <w:sz w:val="20"/>
          <w:lang w:val="pt-BR"/>
        </w:rPr>
        <w:t xml:space="preserve"> </w:t>
      </w:r>
      <w:r>
        <w:rPr>
          <w:rFonts w:ascii="GHEA Grapalat" w:hAnsi="GHEA Grapalat" w:cs="Sylfaen"/>
          <w:sz w:val="20"/>
        </w:rPr>
        <w:t>սահմանված</w:t>
      </w:r>
      <w:r w:rsidR="00A6573D" w:rsidRPr="00A6573D">
        <w:rPr>
          <w:rFonts w:ascii="GHEA Grapalat" w:hAnsi="GHEA Grapalat" w:cs="Sylfaen"/>
          <w:sz w:val="20"/>
          <w:lang w:val="pt-BR"/>
        </w:rPr>
        <w:t xml:space="preserve"> </w:t>
      </w:r>
      <w:r>
        <w:rPr>
          <w:rFonts w:ascii="GHEA Grapalat" w:hAnsi="GHEA Grapalat" w:cs="Sylfaen"/>
          <w:sz w:val="20"/>
        </w:rPr>
        <w:t>ժամկետն</w:t>
      </w:r>
      <w:r w:rsidR="00A6573D" w:rsidRPr="00A6573D">
        <w:rPr>
          <w:rFonts w:ascii="GHEA Grapalat" w:hAnsi="GHEA Grapalat" w:cs="Sylfaen"/>
          <w:sz w:val="20"/>
          <w:lang w:val="pt-BR"/>
        </w:rPr>
        <w:t xml:space="preserve"> </w:t>
      </w:r>
      <w:r>
        <w:rPr>
          <w:rFonts w:ascii="GHEA Grapalat" w:hAnsi="GHEA Grapalat" w:cs="Sylfaen"/>
          <w:sz w:val="20"/>
        </w:rPr>
        <w:t>է</w:t>
      </w:r>
      <w:r>
        <w:rPr>
          <w:rFonts w:ascii="GHEA Grapalat" w:hAnsi="GHEA Grapalat" w:cs="Sylfaen"/>
          <w:sz w:val="20"/>
          <w:lang w:val="pt-BR"/>
        </w:rPr>
        <w:t>:</w:t>
      </w:r>
    </w:p>
    <w:p w:rsidR="006E5207" w:rsidRDefault="006E5207" w:rsidP="006E5207">
      <w:pPr>
        <w:tabs>
          <w:tab w:val="left" w:pos="720"/>
        </w:tabs>
        <w:jc w:val="both"/>
        <w:rPr>
          <w:rFonts w:ascii="GHEA Grapalat" w:hAnsi="GHEA Grapalat"/>
          <w:sz w:val="20"/>
          <w:lang w:val="hy-AM"/>
        </w:rPr>
      </w:pPr>
      <w:r>
        <w:rPr>
          <w:rFonts w:ascii="GHEA Grapalat" w:hAnsi="GHEA Grapalat"/>
          <w:sz w:val="20"/>
          <w:lang w:val="hy-AM"/>
        </w:rPr>
        <w:t>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6E5207" w:rsidRDefault="006E5207" w:rsidP="006E5207">
      <w:pPr>
        <w:tabs>
          <w:tab w:val="num" w:pos="0"/>
          <w:tab w:val="left" w:pos="720"/>
          <w:tab w:val="num" w:pos="900"/>
        </w:tabs>
        <w:jc w:val="both"/>
        <w:rPr>
          <w:rFonts w:ascii="GHEA Grapalat" w:hAnsi="GHEA Grapalat"/>
          <w:sz w:val="20"/>
          <w:lang w:val="hy-AM"/>
        </w:rPr>
      </w:pPr>
      <w:r>
        <w:rPr>
          <w:rFonts w:ascii="GHEA Grapalat" w:hAnsi="GHEA Grapalat"/>
          <w:sz w:val="20"/>
          <w:lang w:val="hy-AM"/>
        </w:rPr>
        <w:tab/>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13F8" w:rsidRPr="00E013F8" w:rsidRDefault="006E5207" w:rsidP="00E013F8">
      <w:pPr>
        <w:jc w:val="both"/>
        <w:rPr>
          <w:rFonts w:ascii="GHEA Grapalat" w:hAnsi="GHEA Grapalat"/>
          <w:sz w:val="20"/>
          <w:szCs w:val="20"/>
          <w:lang w:val="hy-AM" w:eastAsia="ru-RU"/>
        </w:rPr>
      </w:pPr>
      <w:r>
        <w:rPr>
          <w:rFonts w:ascii="GHEA Grapalat" w:hAnsi="GHEA Grapalat"/>
          <w:sz w:val="20"/>
          <w:lang w:val="hy-AM"/>
        </w:rPr>
        <w:t>8.10 Պ</w:t>
      </w:r>
      <w:r>
        <w:rPr>
          <w:rFonts w:ascii="GHEA Grapalat" w:hAnsi="GHEA Grapalat"/>
          <w:spacing w:val="-4"/>
          <w:sz w:val="20"/>
          <w:szCs w:val="20"/>
          <w:lang w:val="hy-AM" w:eastAsia="ru-RU"/>
        </w:rPr>
        <w:t xml:space="preserve">այմանագիրը չի </w:t>
      </w:r>
      <w:r>
        <w:rPr>
          <w:rFonts w:ascii="GHEA Grapalat" w:hAnsi="GHEA Grapalat"/>
          <w:sz w:val="20"/>
          <w:szCs w:val="20"/>
          <w:lang w:val="hy-AM" w:eastAsia="ru-RU"/>
        </w:rPr>
        <w:t>կարող փոփոխվել կողմերի պարտա</w:t>
      </w:r>
      <w:r>
        <w:rPr>
          <w:rFonts w:ascii="GHEA Grapalat" w:hAnsi="GHEA Grapalat"/>
          <w:sz w:val="20"/>
          <w:szCs w:val="20"/>
          <w:lang w:val="hy-AM" w:eastAsia="ru-RU"/>
        </w:rPr>
        <w:softHyphen/>
        <w:t>վորու</w:t>
      </w:r>
      <w:r>
        <w:rPr>
          <w:rFonts w:ascii="GHEA Grapalat" w:hAnsi="GHEA Grapalat"/>
          <w:sz w:val="20"/>
          <w:szCs w:val="20"/>
          <w:lang w:val="hy-AM" w:eastAsia="ru-RU"/>
        </w:rPr>
        <w:softHyphen/>
        <w:t>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w:t>
      </w:r>
      <w:r w:rsidR="00E013F8">
        <w:rPr>
          <w:rFonts w:ascii="GHEA Grapalat" w:hAnsi="GHEA Grapalat"/>
          <w:sz w:val="20"/>
          <w:szCs w:val="20"/>
          <w:lang w:val="hy-AM" w:eastAsia="ru-RU"/>
        </w:rPr>
        <w:t xml:space="preserve">ական հատկացումների նվազեցումը: </w:t>
      </w:r>
    </w:p>
    <w:p w:rsidR="006E5207" w:rsidRDefault="006E5207" w:rsidP="00E013F8">
      <w:pPr>
        <w:jc w:val="both"/>
        <w:rPr>
          <w:rFonts w:ascii="GHEA Grapalat" w:hAnsi="GHEA Grapalat"/>
          <w:sz w:val="20"/>
          <w:szCs w:val="20"/>
          <w:lang w:val="hy-AM" w:eastAsia="ru-RU"/>
        </w:rPr>
      </w:pPr>
      <w:r>
        <w:rPr>
          <w:rFonts w:ascii="GHEA Grapalat" w:hAnsi="GHEA Grapalat"/>
          <w:sz w:val="20"/>
          <w:szCs w:val="20"/>
          <w:lang w:val="hy-AM" w:eastAsia="ru-RU"/>
        </w:rPr>
        <w:t>8.11 Վաճառողի  կողմից ստանձնած պարտավորությունները չկատա</w:t>
      </w:r>
      <w:r>
        <w:rPr>
          <w:rFonts w:ascii="GHEA Grapalat" w:hAnsi="GHEA Grapalat"/>
          <w:sz w:val="20"/>
          <w:szCs w:val="20"/>
          <w:lang w:val="hy-AM" w:eastAsia="ru-RU"/>
        </w:rPr>
        <w:softHyphen/>
        <w:t xml:space="preserve">րելու կամ ոչ պատշաճ կատարելու հիմքով պայմանագիրն ամբողջությամբ կամ մասնակի միակողմանի լուծելու մասին ծանուցումը Գնորդը հրապարակում է www.procurement.am հասցեով գործող ինտերնետային կայքի «Պայմանագրերը միակողմանի լուծելու մասին ծանուցումներ» 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w:t>
      </w:r>
      <w:bookmarkStart w:id="22" w:name="_Hlk23253914"/>
      <w:r>
        <w:rPr>
          <w:rFonts w:ascii="GHEA Grapalat" w:hAnsi="GHEA Grapalat"/>
          <w:sz w:val="20"/>
          <w:szCs w:val="20"/>
          <w:lang w:val="hy-AM" w:eastAsia="ru-RU"/>
        </w:rPr>
        <w:t>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bookmarkEnd w:id="22"/>
      <w:r>
        <w:rPr>
          <w:rFonts w:ascii="GHEA Grapalat" w:hAnsi="GHEA Grapalat"/>
          <w:sz w:val="20"/>
          <w:szCs w:val="20"/>
          <w:lang w:val="hy-AM" w:eastAsia="ru-RU"/>
        </w:rPr>
        <w:t xml:space="preserve">   8.12</w:t>
      </w:r>
      <w:r>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13F8" w:rsidRPr="00E013F8" w:rsidRDefault="006E5207" w:rsidP="00E013F8">
      <w:pPr>
        <w:jc w:val="both"/>
        <w:rPr>
          <w:rFonts w:ascii="GHEA Grapalat" w:hAnsi="GHEA Grapalat"/>
          <w:sz w:val="20"/>
          <w:szCs w:val="20"/>
          <w:lang w:val="hy-AM" w:eastAsia="ru-RU"/>
        </w:rPr>
      </w:pPr>
      <w:r>
        <w:rPr>
          <w:rFonts w:ascii="GHEA Grapalat" w:hAnsi="GHEA Grapalat"/>
          <w:sz w:val="20"/>
          <w:szCs w:val="20"/>
          <w:lang w:val="hy-AM" w:eastAsia="ru-RU"/>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և N 3.1 հավելվածները, համարվում են պայմանագրի անբաժանելի մասը։</w:t>
      </w:r>
    </w:p>
    <w:p w:rsidR="00E013F8" w:rsidRPr="00CE0E49" w:rsidRDefault="00E013F8" w:rsidP="00E013F8">
      <w:pPr>
        <w:jc w:val="both"/>
        <w:rPr>
          <w:rFonts w:ascii="GHEA Grapalat" w:hAnsi="GHEA Grapalat"/>
          <w:sz w:val="20"/>
          <w:szCs w:val="20"/>
          <w:lang w:val="hy-AM" w:eastAsia="ru-RU"/>
        </w:rPr>
      </w:pPr>
    </w:p>
    <w:p w:rsidR="00E013F8" w:rsidRPr="00CE0E49" w:rsidRDefault="00E013F8" w:rsidP="00E013F8">
      <w:pPr>
        <w:jc w:val="both"/>
        <w:rPr>
          <w:rFonts w:ascii="GHEA Grapalat" w:hAnsi="GHEA Grapalat"/>
          <w:sz w:val="20"/>
          <w:szCs w:val="20"/>
          <w:lang w:val="hy-AM" w:eastAsia="ru-RU"/>
        </w:rPr>
      </w:pPr>
    </w:p>
    <w:p w:rsidR="006E5207" w:rsidRDefault="006E5207" w:rsidP="00E013F8">
      <w:pPr>
        <w:jc w:val="both"/>
        <w:rPr>
          <w:rFonts w:ascii="GHEA Grapalat" w:hAnsi="GHEA Grapalat"/>
          <w:sz w:val="20"/>
          <w:szCs w:val="20"/>
          <w:lang w:val="hy-AM" w:eastAsia="ru-RU"/>
        </w:rPr>
      </w:pPr>
      <w:r>
        <w:rPr>
          <w:rFonts w:ascii="GHEA Grapalat" w:hAnsi="GHEA Grapalat"/>
          <w:sz w:val="20"/>
          <w:szCs w:val="20"/>
          <w:lang w:val="hy-AM" w:eastAsia="ru-RU"/>
        </w:rPr>
        <w:t>8.14 Պայմանագրի հետ կապված հարաբերությունների նկատմամբ կիրառվում է Հայաստանի Հանրապետության իրավունքը։</w:t>
      </w:r>
    </w:p>
    <w:p w:rsidR="006E5207" w:rsidRDefault="006E5207" w:rsidP="00E013F8">
      <w:pPr>
        <w:jc w:val="both"/>
        <w:rPr>
          <w:rFonts w:ascii="GHEA Grapalat" w:hAnsi="GHEA Grapalat"/>
          <w:sz w:val="20"/>
          <w:szCs w:val="20"/>
          <w:lang w:val="hy-AM" w:eastAsia="ru-RU"/>
        </w:rPr>
      </w:pPr>
      <w:r>
        <w:rPr>
          <w:rFonts w:ascii="GHEA Grapalat" w:hAnsi="GHEA Grapalat"/>
          <w:sz w:val="20"/>
          <w:szCs w:val="20"/>
          <w:lang w:val="hy-AM" w:eastAsia="ru-RU"/>
        </w:rPr>
        <w:t xml:space="preserve">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Եթե պայմանագրի կատարման համար հատկացված ֆինանսական միջոցների չափը գերազանցում է գնումների բազային միավորի տասնապատիկը, ապա Գնորդի կողմից համաձայնագիր կկնքվի, եթե Վաճառողի կողմից տուժանքի ձևով ներկայացված որակավորման և պայմանագրի ապահովումները` նախատեսված ֆինանսական միջոցների չափով, փոխարինվում է բանկային երաշխիքով կամ կանխիկ փողով` հաշվի առնելով ՀՀ կառավարության 2017 թվականի մայիսի 4-ի N 526-Ն որոշման N 1 հավելվածի 32-րդ կետի 17-րդ ենթակետի «բ» պարբերության պահանջները: Ընդ որում, Վաճառողը համաձայնագիրը կնքում, </w:t>
      </w:r>
      <w:r w:rsidR="006850DE" w:rsidRPr="006850DE">
        <w:rPr>
          <w:rFonts w:ascii="GHEA Grapalat" w:hAnsi="GHEA Grapalat"/>
          <w:sz w:val="20"/>
          <w:szCs w:val="20"/>
          <w:lang w:val="hy-AM" w:eastAsia="ru-RU"/>
        </w:rPr>
        <w:t xml:space="preserve">և </w:t>
      </w:r>
      <w:r>
        <w:rPr>
          <w:rFonts w:ascii="GHEA Grapalat" w:hAnsi="GHEA Grapalat"/>
          <w:sz w:val="20"/>
          <w:szCs w:val="20"/>
          <w:lang w:val="hy-AM" w:eastAsia="ru-RU"/>
        </w:rPr>
        <w:t>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r>
        <w:rPr>
          <w:rFonts w:ascii="GHEA Grapalat" w:hAnsi="GHEA Grapalat"/>
          <w:sz w:val="20"/>
          <w:szCs w:val="20"/>
          <w:vertAlign w:val="superscript"/>
          <w:lang w:val="hy-AM" w:eastAsia="ru-RU"/>
        </w:rPr>
        <w:t>24</w:t>
      </w:r>
      <w:r>
        <w:rPr>
          <w:rStyle w:val="FootnoteReference"/>
          <w:rFonts w:ascii="GHEA Grapalat" w:hAnsi="GHEA Grapalat"/>
          <w:color w:val="FFFFFF"/>
          <w:sz w:val="20"/>
          <w:szCs w:val="20"/>
          <w:lang w:val="hy-AM" w:eastAsia="ru-RU"/>
        </w:rPr>
        <w:footnoteReference w:id="17"/>
      </w:r>
    </w:p>
    <w:p w:rsidR="006E5207" w:rsidRDefault="006E5207" w:rsidP="006E5207">
      <w:pPr>
        <w:tabs>
          <w:tab w:val="left" w:pos="1276"/>
        </w:tabs>
        <w:ind w:firstLine="720"/>
        <w:jc w:val="both"/>
        <w:rPr>
          <w:rFonts w:ascii="GHEA Grapalat" w:hAnsi="GHEA Grapalat" w:cs="Sylfaen"/>
          <w:sz w:val="20"/>
          <w:u w:val="single"/>
          <w:lang w:val="hy-AM"/>
        </w:rPr>
      </w:pPr>
    </w:p>
    <w:p w:rsidR="006E5207" w:rsidRDefault="006E5207" w:rsidP="006E5207">
      <w:pPr>
        <w:ind w:firstLine="709"/>
        <w:jc w:val="both"/>
        <w:rPr>
          <w:rFonts w:ascii="GHEA Grapalat" w:hAnsi="GHEA Grapalat"/>
          <w:sz w:val="20"/>
          <w:lang w:val="hy-AM"/>
        </w:rPr>
      </w:pPr>
    </w:p>
    <w:p w:rsidR="006E5207" w:rsidRDefault="006E5207" w:rsidP="006E5207">
      <w:pPr>
        <w:ind w:firstLine="709"/>
        <w:jc w:val="both"/>
        <w:rPr>
          <w:rFonts w:ascii="GHEA Grapalat" w:hAnsi="GHEA Grapalat"/>
          <w:b/>
          <w:sz w:val="20"/>
          <w:lang w:val="hy-AM"/>
        </w:rPr>
      </w:pPr>
      <w:r>
        <w:rPr>
          <w:rFonts w:ascii="GHEA Grapalat" w:hAnsi="GHEA Grapalat"/>
          <w:b/>
          <w:sz w:val="20"/>
          <w:lang w:val="hy-AM"/>
        </w:rPr>
        <w:t>10. Կողմերի հասցեները, բանկային վավերապայմանները և ստորագրությունները</w:t>
      </w:r>
    </w:p>
    <w:p w:rsidR="006E5207" w:rsidRDefault="006E5207" w:rsidP="006E5207">
      <w:pPr>
        <w:ind w:firstLine="709"/>
        <w:jc w:val="both"/>
        <w:rPr>
          <w:rFonts w:ascii="GHEA Grapalat" w:hAnsi="GHEA Grapalat"/>
          <w:sz w:val="20"/>
          <w:lang w:val="hy-AM"/>
        </w:rPr>
      </w:pPr>
    </w:p>
    <w:p w:rsidR="006E5207" w:rsidRDefault="006E5207" w:rsidP="006E5207">
      <w:pPr>
        <w:ind w:firstLine="709"/>
        <w:jc w:val="both"/>
        <w:rPr>
          <w:rFonts w:ascii="GHEA Grapalat" w:hAnsi="GHEA Grapalat"/>
          <w:sz w:val="20"/>
          <w:lang w:val="hy-AM"/>
        </w:rPr>
      </w:pPr>
    </w:p>
    <w:p w:rsidR="006E5207" w:rsidRDefault="006E5207" w:rsidP="006E5207">
      <w:pPr>
        <w:ind w:firstLine="709"/>
        <w:jc w:val="both"/>
        <w:rPr>
          <w:rFonts w:ascii="GHEA Grapalat" w:hAnsi="GHEA Grapalat"/>
          <w:sz w:val="20"/>
          <w:lang w:val="hy-AM"/>
        </w:rPr>
      </w:pPr>
    </w:p>
    <w:tbl>
      <w:tblPr>
        <w:tblW w:w="9645" w:type="dxa"/>
        <w:tblInd w:w="409" w:type="dxa"/>
        <w:tblLayout w:type="fixed"/>
        <w:tblLook w:val="04A0"/>
      </w:tblPr>
      <w:tblGrid>
        <w:gridCol w:w="4539"/>
        <w:gridCol w:w="760"/>
        <w:gridCol w:w="4346"/>
      </w:tblGrid>
      <w:tr w:rsidR="006E5207" w:rsidTr="006E5207">
        <w:tc>
          <w:tcPr>
            <w:tcW w:w="4536" w:type="dxa"/>
          </w:tcPr>
          <w:p w:rsidR="006E5207" w:rsidRDefault="006E5207">
            <w:pPr>
              <w:jc w:val="center"/>
              <w:rPr>
                <w:rFonts w:ascii="GHEA Grapalat" w:hAnsi="GHEA Grapalat" w:cs="Sylfaen"/>
                <w:b/>
                <w:bCs/>
                <w:lang w:val="nb-NO"/>
              </w:rPr>
            </w:pPr>
            <w:r>
              <w:rPr>
                <w:rFonts w:ascii="GHEA Grapalat" w:hAnsi="GHEA Grapalat" w:cs="Sylfaen"/>
                <w:b/>
                <w:bCs/>
                <w:lang w:val="nb-NO"/>
              </w:rPr>
              <w:t>ԳՆՈՐԴ</w:t>
            </w:r>
          </w:p>
          <w:p w:rsidR="0069073C" w:rsidRPr="00FA1819" w:rsidRDefault="0069073C" w:rsidP="0069073C">
            <w:pPr>
              <w:spacing w:line="276" w:lineRule="auto"/>
              <w:rPr>
                <w:rFonts w:ascii="Sylfaen" w:hAnsi="Sylfaen" w:cs="Sylfaen"/>
                <w:color w:val="000000"/>
                <w:sz w:val="20"/>
                <w:szCs w:val="20"/>
                <w:lang w:val="hy-AM"/>
              </w:rPr>
            </w:pPr>
          </w:p>
          <w:p w:rsidR="0069073C" w:rsidRPr="0069073C" w:rsidRDefault="0069073C" w:rsidP="00A9664F">
            <w:pPr>
              <w:spacing w:line="276" w:lineRule="auto"/>
              <w:jc w:val="center"/>
              <w:rPr>
                <w:rFonts w:ascii="GHEA Grapalat" w:hAnsi="GHEA Grapalat" w:cs="Sylfaen"/>
                <w:color w:val="000000"/>
                <w:sz w:val="20"/>
                <w:szCs w:val="20"/>
                <w:lang w:val="nb-NO"/>
              </w:rPr>
            </w:pPr>
            <w:r w:rsidRPr="0069073C">
              <w:rPr>
                <w:rFonts w:ascii="GHEA Grapalat" w:hAnsi="GHEA Grapalat" w:cs="Sylfaen"/>
                <w:color w:val="000000"/>
                <w:sz w:val="20"/>
                <w:szCs w:val="20"/>
                <w:lang w:val="hy-AM"/>
              </w:rPr>
              <w:t>&lt;&lt;ՀՀ Արարատի մարզ</w:t>
            </w:r>
            <w:r w:rsidR="00A9664F" w:rsidRPr="00A9664F">
              <w:rPr>
                <w:rFonts w:ascii="GHEA Grapalat" w:hAnsi="GHEA Grapalat" w:cs="Sylfaen"/>
                <w:color w:val="000000"/>
                <w:sz w:val="20"/>
                <w:szCs w:val="20"/>
                <w:lang w:val="hy-AM"/>
              </w:rPr>
              <w:t xml:space="preserve"> </w:t>
            </w:r>
            <w:r w:rsidR="002603D6" w:rsidRPr="002603D6">
              <w:rPr>
                <w:rFonts w:ascii="GHEA Grapalat" w:hAnsi="GHEA Grapalat" w:cs="Sylfaen"/>
                <w:color w:val="000000"/>
                <w:sz w:val="20"/>
                <w:szCs w:val="20"/>
                <w:lang w:val="hy-AM"/>
              </w:rPr>
              <w:t>Զանգակատան</w:t>
            </w:r>
            <w:r w:rsidR="002603D6" w:rsidRPr="00A9664F">
              <w:rPr>
                <w:rFonts w:ascii="GHEA Grapalat" w:hAnsi="GHEA Grapalat" w:cs="Sylfaen"/>
                <w:color w:val="000000"/>
                <w:sz w:val="20"/>
                <w:szCs w:val="20"/>
                <w:lang w:val="hy-AM"/>
              </w:rPr>
              <w:t xml:space="preserve"> համայնք </w:t>
            </w:r>
            <w:r w:rsidR="00A9664F" w:rsidRPr="00A9664F">
              <w:rPr>
                <w:rFonts w:ascii="GHEA Grapalat" w:hAnsi="GHEA Grapalat" w:cs="Sylfaen"/>
                <w:color w:val="000000"/>
                <w:sz w:val="20"/>
                <w:szCs w:val="20"/>
                <w:lang w:val="hy-AM"/>
              </w:rPr>
              <w:t>մանկապարտեզ</w:t>
            </w:r>
            <w:r w:rsidRPr="0069073C">
              <w:rPr>
                <w:rFonts w:ascii="GHEA Grapalat" w:hAnsi="GHEA Grapalat" w:cs="Sylfaen"/>
                <w:color w:val="000000"/>
                <w:sz w:val="20"/>
                <w:szCs w:val="20"/>
                <w:lang w:val="hy-AM"/>
              </w:rPr>
              <w:t>&gt;&gt;</w:t>
            </w:r>
            <w:r w:rsidR="00A9664F" w:rsidRPr="00A9664F">
              <w:rPr>
                <w:rFonts w:ascii="GHEA Grapalat" w:hAnsi="GHEA Grapalat" w:cs="Sylfaen"/>
                <w:color w:val="000000"/>
                <w:sz w:val="20"/>
                <w:szCs w:val="20"/>
                <w:lang w:val="hy-AM"/>
              </w:rPr>
              <w:t>Հ</w:t>
            </w:r>
            <w:r w:rsidRPr="0069073C">
              <w:rPr>
                <w:rFonts w:ascii="GHEA Grapalat" w:hAnsi="GHEA Grapalat" w:cs="Sylfaen"/>
                <w:color w:val="000000"/>
                <w:sz w:val="20"/>
                <w:szCs w:val="20"/>
                <w:lang w:val="hy-AM"/>
              </w:rPr>
              <w:t>ՈԱԿ</w:t>
            </w:r>
          </w:p>
          <w:p w:rsidR="0069073C" w:rsidRPr="00A9664F" w:rsidRDefault="002603D6" w:rsidP="0069073C">
            <w:pPr>
              <w:spacing w:line="276" w:lineRule="auto"/>
              <w:jc w:val="center"/>
              <w:rPr>
                <w:rFonts w:ascii="GHEA Grapalat" w:hAnsi="GHEA Grapalat" w:cs="Sylfaen"/>
                <w:color w:val="000000"/>
                <w:sz w:val="20"/>
                <w:szCs w:val="20"/>
                <w:lang w:val="hy-AM"/>
              </w:rPr>
            </w:pPr>
            <w:r w:rsidRPr="00CB59C2">
              <w:rPr>
                <w:rFonts w:ascii="GHEA Grapalat" w:hAnsi="GHEA Grapalat"/>
                <w:sz w:val="20"/>
                <w:lang w:val="af-ZA"/>
              </w:rPr>
              <w:t>Հրաչ և Սյուզեն Թուֆայանների փողոց  2</w:t>
            </w:r>
          </w:p>
          <w:p w:rsidR="0069073C" w:rsidRPr="002603D6" w:rsidRDefault="00A9664F" w:rsidP="0069073C">
            <w:pPr>
              <w:jc w:val="center"/>
              <w:rPr>
                <w:rFonts w:ascii="GHEA Grapalat" w:hAnsi="GHEA Grapalat" w:cs="Arial"/>
                <w:sz w:val="20"/>
                <w:lang w:val="hy-AM"/>
              </w:rPr>
            </w:pPr>
            <w:r>
              <w:rPr>
                <w:rFonts w:ascii="GHEA Grapalat" w:hAnsi="GHEA Grapalat" w:cs="Arial"/>
                <w:sz w:val="20"/>
                <w:lang w:val="hy-AM"/>
              </w:rPr>
              <w:t>ՀՎՀՀ</w:t>
            </w:r>
            <w:r w:rsidR="002603D6" w:rsidRPr="002603D6">
              <w:rPr>
                <w:rFonts w:ascii="GHEA Grapalat" w:hAnsi="GHEA Grapalat"/>
                <w:sz w:val="20"/>
                <w:lang w:val="hy-AM"/>
              </w:rPr>
              <w:t xml:space="preserve"> </w:t>
            </w:r>
            <w:r w:rsidR="002603D6" w:rsidRPr="002603D6">
              <w:rPr>
                <w:rFonts w:ascii="GHEA Grapalat" w:hAnsi="GHEA Grapalat" w:cs="Arial"/>
                <w:sz w:val="20"/>
                <w:szCs w:val="20"/>
                <w:lang w:val="hy-AM"/>
              </w:rPr>
              <w:t>04113346</w:t>
            </w:r>
          </w:p>
          <w:p w:rsidR="002603D6" w:rsidRPr="002603D6" w:rsidRDefault="002603D6" w:rsidP="0069073C">
            <w:pPr>
              <w:spacing w:line="276" w:lineRule="auto"/>
              <w:jc w:val="center"/>
              <w:rPr>
                <w:rFonts w:ascii="GHEA Grapalat" w:hAnsi="GHEA Grapalat" w:cs="Arial"/>
                <w:sz w:val="20"/>
                <w:szCs w:val="20"/>
                <w:lang w:val="hy-AM"/>
              </w:rPr>
            </w:pPr>
            <w:r w:rsidRPr="002603D6">
              <w:rPr>
                <w:rFonts w:ascii="GHEA Grapalat" w:hAnsi="GHEA Grapalat" w:cs="Arial"/>
                <w:sz w:val="20"/>
                <w:szCs w:val="20"/>
                <w:lang w:val="hy-AM"/>
              </w:rPr>
              <w:t xml:space="preserve">Հայբիզնես բանկ ,,ՓԲԸ </w:t>
            </w:r>
          </w:p>
          <w:p w:rsidR="0069073C" w:rsidRPr="00A9664F" w:rsidRDefault="0069073C" w:rsidP="0069073C">
            <w:pPr>
              <w:spacing w:line="276" w:lineRule="auto"/>
              <w:jc w:val="center"/>
              <w:rPr>
                <w:rFonts w:ascii="GHEA Grapalat" w:hAnsi="GHEA Grapalat"/>
                <w:sz w:val="20"/>
                <w:lang w:val="hy-AM"/>
              </w:rPr>
            </w:pPr>
            <w:r w:rsidRPr="0069073C">
              <w:rPr>
                <w:rFonts w:ascii="GHEA Grapalat" w:hAnsi="GHEA Grapalat"/>
                <w:sz w:val="20"/>
                <w:lang w:val="hy-AM"/>
              </w:rPr>
              <w:t>Հ/Հ-</w:t>
            </w:r>
            <w:r w:rsidR="002603D6" w:rsidRPr="00FE685A">
              <w:rPr>
                <w:rFonts w:ascii="GHEA Grapalat" w:eastAsia="Calibri" w:hAnsi="GHEA Grapalat"/>
                <w:sz w:val="20"/>
                <w:szCs w:val="20"/>
                <w:lang w:val="hy-AM"/>
              </w:rPr>
              <w:t>1150007814230100</w:t>
            </w:r>
          </w:p>
          <w:p w:rsidR="0069073C" w:rsidRPr="0069073C" w:rsidRDefault="0069073C" w:rsidP="0069073C">
            <w:pPr>
              <w:spacing w:line="276" w:lineRule="auto"/>
              <w:rPr>
                <w:rFonts w:ascii="Sylfaen" w:hAnsi="Sylfaen"/>
                <w:sz w:val="20"/>
                <w:lang w:val="hy-AM"/>
              </w:rPr>
            </w:pPr>
          </w:p>
          <w:p w:rsidR="0069073C" w:rsidRPr="0069073C" w:rsidRDefault="0069073C" w:rsidP="0069073C">
            <w:pPr>
              <w:spacing w:line="276" w:lineRule="auto"/>
              <w:rPr>
                <w:rFonts w:ascii="Sylfaen" w:hAnsi="Sylfaen"/>
                <w:color w:val="000000"/>
                <w:sz w:val="20"/>
                <w:szCs w:val="20"/>
                <w:lang w:val="hy-AM"/>
              </w:rPr>
            </w:pPr>
          </w:p>
          <w:p w:rsidR="0069073C" w:rsidRPr="00FE685A" w:rsidRDefault="0069073C" w:rsidP="0069073C">
            <w:pPr>
              <w:jc w:val="center"/>
              <w:rPr>
                <w:rFonts w:ascii="GHEA Grapalat" w:hAnsi="GHEA Grapalat" w:cs="Sylfaen"/>
                <w:sz w:val="20"/>
                <w:szCs w:val="20"/>
                <w:lang w:val="hy-AM"/>
              </w:rPr>
            </w:pPr>
            <w:r w:rsidRPr="0069073C">
              <w:rPr>
                <w:rFonts w:ascii="GHEA Grapalat" w:hAnsi="GHEA Grapalat"/>
                <w:color w:val="000000"/>
                <w:sz w:val="20"/>
                <w:szCs w:val="20"/>
                <w:lang w:val="hy-AM"/>
              </w:rPr>
              <w:t xml:space="preserve">Տնօրեն՝            </w:t>
            </w:r>
            <w:r w:rsidR="002603D6" w:rsidRPr="00FE685A">
              <w:rPr>
                <w:rFonts w:ascii="GHEA Grapalat" w:hAnsi="GHEA Grapalat"/>
                <w:color w:val="000000"/>
                <w:sz w:val="20"/>
                <w:szCs w:val="20"/>
                <w:lang w:val="hy-AM"/>
              </w:rPr>
              <w:t>Ա.Մաթևոսյան</w:t>
            </w:r>
          </w:p>
          <w:p w:rsidR="0069073C" w:rsidRPr="0069073C" w:rsidRDefault="0069073C" w:rsidP="0069073C">
            <w:pPr>
              <w:jc w:val="center"/>
              <w:rPr>
                <w:rFonts w:ascii="GHEA Grapalat" w:hAnsi="GHEA Grapalat"/>
                <w:lang w:val="hy-AM"/>
              </w:rPr>
            </w:pPr>
            <w:r w:rsidRPr="0069073C">
              <w:rPr>
                <w:rFonts w:ascii="GHEA Grapalat" w:hAnsi="GHEA Grapalat"/>
                <w:lang w:val="hy-AM"/>
              </w:rPr>
              <w:t>---------------------------------</w:t>
            </w:r>
          </w:p>
          <w:p w:rsidR="0069073C" w:rsidRPr="0069073C" w:rsidRDefault="0069073C" w:rsidP="0069073C">
            <w:pPr>
              <w:jc w:val="center"/>
              <w:rPr>
                <w:rFonts w:ascii="GHEA Grapalat" w:hAnsi="GHEA Grapalat"/>
                <w:sz w:val="18"/>
                <w:szCs w:val="18"/>
                <w:lang w:val="hy-AM"/>
              </w:rPr>
            </w:pPr>
            <w:r w:rsidRPr="0069073C">
              <w:rPr>
                <w:rFonts w:ascii="GHEA Grapalat" w:hAnsi="GHEA Grapalat"/>
                <w:sz w:val="18"/>
                <w:szCs w:val="18"/>
                <w:lang w:val="hy-AM"/>
              </w:rPr>
              <w:t>/</w:t>
            </w:r>
            <w:r w:rsidRPr="0069073C">
              <w:rPr>
                <w:rFonts w:ascii="GHEA Grapalat" w:hAnsi="GHEA Grapalat" w:cs="Sylfaen"/>
                <w:sz w:val="18"/>
                <w:szCs w:val="18"/>
                <w:lang w:val="hy-AM"/>
              </w:rPr>
              <w:t>ստորագրություն</w:t>
            </w:r>
            <w:r w:rsidRPr="0069073C">
              <w:rPr>
                <w:rFonts w:ascii="GHEA Grapalat" w:hAnsi="GHEA Grapalat"/>
                <w:sz w:val="18"/>
                <w:szCs w:val="18"/>
                <w:lang w:val="hy-AM"/>
              </w:rPr>
              <w:t>/</w:t>
            </w:r>
          </w:p>
          <w:p w:rsidR="006E5207" w:rsidRDefault="0069073C" w:rsidP="0069073C">
            <w:pPr>
              <w:jc w:val="center"/>
              <w:rPr>
                <w:rFonts w:ascii="GHEA Grapalat" w:hAnsi="GHEA Grapalat"/>
                <w:sz w:val="18"/>
                <w:szCs w:val="18"/>
                <w:lang w:val="hy-AM"/>
              </w:rPr>
            </w:pPr>
            <w:r w:rsidRPr="0069073C">
              <w:rPr>
                <w:rFonts w:ascii="GHEA Grapalat" w:hAnsi="GHEA Grapalat" w:cs="Sylfaen"/>
                <w:sz w:val="18"/>
                <w:szCs w:val="18"/>
                <w:lang w:val="hy-AM"/>
              </w:rPr>
              <w:t>Կ</w:t>
            </w:r>
            <w:r w:rsidRPr="0069073C">
              <w:rPr>
                <w:rFonts w:ascii="GHEA Grapalat" w:hAnsi="GHEA Grapalat"/>
                <w:sz w:val="18"/>
                <w:szCs w:val="18"/>
                <w:lang w:val="hy-AM"/>
              </w:rPr>
              <w:t>.</w:t>
            </w:r>
            <w:r w:rsidRPr="0069073C">
              <w:rPr>
                <w:rFonts w:ascii="GHEA Grapalat" w:hAnsi="GHEA Grapalat" w:cs="Sylfaen"/>
                <w:sz w:val="18"/>
                <w:szCs w:val="18"/>
                <w:lang w:val="hy-AM"/>
              </w:rPr>
              <w:t>Տ</w:t>
            </w:r>
          </w:p>
        </w:tc>
        <w:tc>
          <w:tcPr>
            <w:tcW w:w="760" w:type="dxa"/>
          </w:tcPr>
          <w:p w:rsidR="006E5207" w:rsidRDefault="006E5207">
            <w:pPr>
              <w:jc w:val="center"/>
              <w:rPr>
                <w:rFonts w:ascii="GHEA Grapalat" w:hAnsi="GHEA Grapalat"/>
                <w:lang w:val="hy-AM"/>
              </w:rPr>
            </w:pPr>
          </w:p>
        </w:tc>
        <w:tc>
          <w:tcPr>
            <w:tcW w:w="4343" w:type="dxa"/>
          </w:tcPr>
          <w:p w:rsidR="006E5207" w:rsidRDefault="006E5207">
            <w:pPr>
              <w:jc w:val="center"/>
              <w:rPr>
                <w:rFonts w:ascii="GHEA Grapalat" w:hAnsi="GHEA Grapalat" w:cs="Sylfaen"/>
                <w:b/>
                <w:bCs/>
                <w:lang w:val="hy-AM"/>
              </w:rPr>
            </w:pPr>
            <w:r>
              <w:rPr>
                <w:rFonts w:ascii="GHEA Grapalat" w:hAnsi="GHEA Grapalat" w:cs="Sylfaen"/>
                <w:b/>
                <w:bCs/>
                <w:lang w:val="hy-AM"/>
              </w:rPr>
              <w:t>ՎԱՃԱՌՈՂ</w:t>
            </w:r>
          </w:p>
          <w:p w:rsidR="006E5207" w:rsidRDefault="006E5207">
            <w:pPr>
              <w:jc w:val="center"/>
              <w:rPr>
                <w:rFonts w:ascii="GHEA Grapalat" w:hAnsi="GHEA Grapalat"/>
                <w:lang w:val="hy-AM"/>
              </w:rPr>
            </w:pPr>
          </w:p>
          <w:p w:rsidR="006E5207" w:rsidRDefault="006E5207">
            <w:pPr>
              <w:jc w:val="center"/>
              <w:rPr>
                <w:rFonts w:ascii="GHEA Grapalat" w:hAnsi="GHEA Grapalat"/>
                <w:lang w:val="hy-AM"/>
              </w:rPr>
            </w:pPr>
          </w:p>
          <w:p w:rsidR="0069073C" w:rsidRDefault="0069073C">
            <w:pPr>
              <w:jc w:val="center"/>
              <w:rPr>
                <w:rFonts w:ascii="GHEA Grapalat" w:hAnsi="GHEA Grapalat"/>
                <w:lang w:val="ru-RU"/>
              </w:rPr>
            </w:pPr>
          </w:p>
          <w:p w:rsidR="0069073C" w:rsidRDefault="0069073C">
            <w:pPr>
              <w:jc w:val="center"/>
              <w:rPr>
                <w:rFonts w:ascii="GHEA Grapalat" w:hAnsi="GHEA Grapalat"/>
                <w:lang w:val="ru-RU"/>
              </w:rPr>
            </w:pPr>
          </w:p>
          <w:p w:rsidR="0069073C" w:rsidRDefault="0069073C">
            <w:pPr>
              <w:jc w:val="center"/>
              <w:rPr>
                <w:rFonts w:ascii="GHEA Grapalat" w:hAnsi="GHEA Grapalat"/>
                <w:lang w:val="ru-RU"/>
              </w:rPr>
            </w:pPr>
          </w:p>
          <w:p w:rsidR="0069073C" w:rsidRDefault="0069073C">
            <w:pPr>
              <w:jc w:val="center"/>
              <w:rPr>
                <w:rFonts w:ascii="GHEA Grapalat" w:hAnsi="GHEA Grapalat"/>
                <w:lang w:val="ru-RU"/>
              </w:rPr>
            </w:pPr>
          </w:p>
          <w:p w:rsidR="0069073C" w:rsidRDefault="0069073C">
            <w:pPr>
              <w:jc w:val="center"/>
              <w:rPr>
                <w:rFonts w:ascii="GHEA Grapalat" w:hAnsi="GHEA Grapalat"/>
                <w:lang w:val="ru-RU"/>
              </w:rPr>
            </w:pPr>
          </w:p>
          <w:p w:rsidR="0069073C" w:rsidRDefault="0069073C">
            <w:pPr>
              <w:jc w:val="center"/>
              <w:rPr>
                <w:rFonts w:ascii="GHEA Grapalat" w:hAnsi="GHEA Grapalat"/>
                <w:lang w:val="ru-RU"/>
              </w:rPr>
            </w:pPr>
          </w:p>
          <w:p w:rsidR="0069073C" w:rsidRDefault="0069073C">
            <w:pPr>
              <w:jc w:val="center"/>
              <w:rPr>
                <w:rFonts w:ascii="GHEA Grapalat" w:hAnsi="GHEA Grapalat"/>
                <w:lang w:val="ru-RU"/>
              </w:rPr>
            </w:pPr>
          </w:p>
          <w:p w:rsidR="0069073C" w:rsidRDefault="0069073C">
            <w:pPr>
              <w:jc w:val="center"/>
              <w:rPr>
                <w:rFonts w:ascii="GHEA Grapalat" w:hAnsi="GHEA Grapalat"/>
                <w:lang w:val="ru-RU"/>
              </w:rPr>
            </w:pPr>
          </w:p>
          <w:p w:rsidR="006E5207" w:rsidRDefault="006E5207">
            <w:pPr>
              <w:jc w:val="center"/>
              <w:rPr>
                <w:rFonts w:ascii="GHEA Grapalat" w:hAnsi="GHEA Grapalat"/>
                <w:lang w:val="hy-AM"/>
              </w:rPr>
            </w:pPr>
            <w:r>
              <w:rPr>
                <w:rFonts w:ascii="GHEA Grapalat" w:hAnsi="GHEA Grapalat"/>
                <w:lang w:val="hy-AM"/>
              </w:rPr>
              <w:t>---------------------------------</w:t>
            </w:r>
          </w:p>
          <w:p w:rsidR="006E5207" w:rsidRDefault="006E5207">
            <w:pPr>
              <w:jc w:val="center"/>
              <w:rPr>
                <w:rFonts w:ascii="GHEA Grapalat" w:hAnsi="GHEA Grapalat"/>
                <w:sz w:val="18"/>
                <w:szCs w:val="18"/>
              </w:rPr>
            </w:pPr>
            <w:r>
              <w:rPr>
                <w:rFonts w:ascii="GHEA Grapalat" w:hAnsi="GHEA Grapalat"/>
                <w:sz w:val="18"/>
                <w:szCs w:val="18"/>
              </w:rPr>
              <w:t>/</w:t>
            </w:r>
            <w:r>
              <w:rPr>
                <w:rFonts w:ascii="GHEA Grapalat" w:hAnsi="GHEA Grapalat" w:cs="Sylfaen"/>
                <w:sz w:val="18"/>
                <w:szCs w:val="18"/>
                <w:lang w:val="hy-AM"/>
              </w:rPr>
              <w:t>ստորագրություն</w:t>
            </w:r>
            <w:r>
              <w:rPr>
                <w:rFonts w:ascii="GHEA Grapalat" w:hAnsi="GHEA Grapalat"/>
                <w:sz w:val="18"/>
                <w:szCs w:val="18"/>
              </w:rPr>
              <w:t>/</w:t>
            </w:r>
          </w:p>
          <w:p w:rsidR="006E5207" w:rsidRDefault="006E5207">
            <w:pPr>
              <w:jc w:val="center"/>
              <w:rPr>
                <w:rFonts w:ascii="GHEA Grapalat" w:hAnsi="GHEA Grapalat"/>
                <w:lang w:val="hy-AM"/>
              </w:rPr>
            </w:pPr>
            <w:r>
              <w:rPr>
                <w:rFonts w:ascii="GHEA Grapalat" w:hAnsi="GHEA Grapalat" w:cs="Sylfaen"/>
                <w:sz w:val="18"/>
                <w:szCs w:val="18"/>
                <w:lang w:val="hy-AM"/>
              </w:rPr>
              <w:t>Կ</w:t>
            </w:r>
            <w:r>
              <w:rPr>
                <w:rFonts w:ascii="GHEA Grapalat" w:hAnsi="GHEA Grapalat"/>
                <w:sz w:val="18"/>
                <w:szCs w:val="18"/>
                <w:lang w:val="hy-AM"/>
              </w:rPr>
              <w:t>.</w:t>
            </w:r>
            <w:r>
              <w:rPr>
                <w:rFonts w:ascii="GHEA Grapalat" w:hAnsi="GHEA Grapalat" w:cs="Sylfaen"/>
                <w:sz w:val="18"/>
                <w:szCs w:val="18"/>
                <w:lang w:val="hy-AM"/>
              </w:rPr>
              <w:t>Տ</w:t>
            </w:r>
          </w:p>
        </w:tc>
      </w:tr>
    </w:tbl>
    <w:p w:rsidR="006E5207" w:rsidRDefault="006E5207" w:rsidP="006E5207">
      <w:pPr>
        <w:rPr>
          <w:rFonts w:ascii="GHEA Grapalat" w:hAnsi="GHEA Grapalat"/>
          <w:sz w:val="20"/>
          <w:lang w:val="hy-AM"/>
        </w:rPr>
      </w:pPr>
    </w:p>
    <w:p w:rsidR="006E5207" w:rsidRDefault="006E5207" w:rsidP="006E5207">
      <w:pPr>
        <w:ind w:firstLine="720"/>
        <w:jc w:val="both"/>
        <w:rPr>
          <w:rFonts w:ascii="GHEA Grapalat" w:hAnsi="GHEA Grapalat"/>
          <w:sz w:val="20"/>
          <w:lang w:val="hy-AM"/>
        </w:rPr>
      </w:pPr>
      <w:r>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rsidR="006E5207" w:rsidRDefault="006E5207" w:rsidP="006E5207">
      <w:pPr>
        <w:tabs>
          <w:tab w:val="left" w:pos="1276"/>
        </w:tabs>
        <w:ind w:firstLine="720"/>
        <w:jc w:val="both"/>
        <w:rPr>
          <w:rFonts w:ascii="GHEA Grapalat" w:hAnsi="GHEA Grapalat" w:cs="Sylfaen"/>
          <w:sz w:val="20"/>
          <w:u w:val="single"/>
          <w:lang w:val="hy-AM"/>
        </w:rPr>
      </w:pPr>
    </w:p>
    <w:p w:rsidR="006E5207" w:rsidRDefault="006E5207" w:rsidP="006E5207">
      <w:pPr>
        <w:rPr>
          <w:rFonts w:ascii="GHEA Grapalat" w:hAnsi="GHEA Grapalat"/>
          <w:sz w:val="20"/>
          <w:lang w:val="hy-AM"/>
        </w:rPr>
      </w:pPr>
    </w:p>
    <w:p w:rsidR="006E5207" w:rsidRDefault="006E5207" w:rsidP="006E5207">
      <w:pPr>
        <w:rPr>
          <w:rFonts w:ascii="GHEA Grapalat" w:hAnsi="GHEA Grapalat"/>
          <w:sz w:val="20"/>
          <w:lang w:val="hy-AM"/>
        </w:rPr>
      </w:pPr>
    </w:p>
    <w:p w:rsidR="006E5207" w:rsidRDefault="006E5207" w:rsidP="006E5207">
      <w:pPr>
        <w:rPr>
          <w:rFonts w:ascii="GHEA Grapalat" w:hAnsi="GHEA Grapalat"/>
          <w:sz w:val="20"/>
          <w:lang w:val="hy-AM"/>
        </w:rPr>
      </w:pPr>
    </w:p>
    <w:p w:rsidR="006E5207" w:rsidRDefault="006E5207" w:rsidP="006E5207">
      <w:pPr>
        <w:rPr>
          <w:rFonts w:ascii="GHEA Grapalat" w:hAnsi="GHEA Grapalat"/>
          <w:sz w:val="20"/>
          <w:lang w:val="hy-AM"/>
        </w:rPr>
      </w:pPr>
    </w:p>
    <w:p w:rsidR="006E5207" w:rsidRPr="00FA1819" w:rsidRDefault="006E5207" w:rsidP="006E5207">
      <w:pPr>
        <w:rPr>
          <w:rFonts w:ascii="GHEA Grapalat" w:hAnsi="GHEA Grapalat"/>
          <w:sz w:val="20"/>
          <w:lang w:val="hy-AM"/>
        </w:rPr>
        <w:sectPr w:rsidR="006E5207" w:rsidRPr="00FA1819" w:rsidSect="0069073C">
          <w:pgSz w:w="11906" w:h="16838"/>
          <w:pgMar w:top="284" w:right="662" w:bottom="0" w:left="1138" w:header="562" w:footer="562" w:gutter="0"/>
          <w:cols w:space="720"/>
        </w:sectPr>
      </w:pPr>
    </w:p>
    <w:p w:rsidR="00A439B6" w:rsidRPr="00540B62" w:rsidRDefault="00A439B6" w:rsidP="006E5207">
      <w:pPr>
        <w:jc w:val="right"/>
        <w:rPr>
          <w:rFonts w:ascii="GHEA Grapalat" w:hAnsi="GHEA Grapalat"/>
          <w:i/>
          <w:sz w:val="18"/>
          <w:lang w:val="hy-AM"/>
        </w:rPr>
      </w:pPr>
    </w:p>
    <w:p w:rsidR="00A439B6" w:rsidRPr="00540B62" w:rsidRDefault="00A439B6" w:rsidP="006E5207">
      <w:pPr>
        <w:jc w:val="right"/>
        <w:rPr>
          <w:rFonts w:ascii="GHEA Grapalat" w:hAnsi="GHEA Grapalat"/>
          <w:i/>
          <w:sz w:val="18"/>
          <w:lang w:val="hy-AM"/>
        </w:rPr>
      </w:pPr>
    </w:p>
    <w:p w:rsidR="006E5207" w:rsidRDefault="006E5207" w:rsidP="006E5207">
      <w:pPr>
        <w:jc w:val="right"/>
        <w:rPr>
          <w:rFonts w:ascii="GHEA Grapalat" w:hAnsi="GHEA Grapalat"/>
          <w:i/>
          <w:sz w:val="18"/>
          <w:lang w:val="hy-AM"/>
        </w:rPr>
      </w:pPr>
      <w:r>
        <w:rPr>
          <w:rFonts w:ascii="GHEA Grapalat" w:hAnsi="GHEA Grapalat"/>
          <w:i/>
          <w:sz w:val="18"/>
          <w:lang w:val="hy-AM"/>
        </w:rPr>
        <w:t>Հավելված N 1</w:t>
      </w:r>
    </w:p>
    <w:p w:rsidR="006E5207" w:rsidRDefault="006E5207" w:rsidP="006E5207">
      <w:pPr>
        <w:jc w:val="right"/>
        <w:rPr>
          <w:rFonts w:ascii="GHEA Grapalat" w:hAnsi="GHEA Grapalat"/>
          <w:i/>
          <w:sz w:val="18"/>
          <w:lang w:val="hy-AM"/>
        </w:rPr>
      </w:pPr>
      <w:r>
        <w:rPr>
          <w:rFonts w:ascii="GHEA Grapalat" w:hAnsi="GHEA Grapalat"/>
          <w:i/>
          <w:sz w:val="18"/>
          <w:lang w:val="hy-AM"/>
        </w:rPr>
        <w:t xml:space="preserve">«         »              20  թ. կնքված </w:t>
      </w:r>
    </w:p>
    <w:p w:rsidR="006E5207" w:rsidRDefault="006E5207" w:rsidP="006E5207">
      <w:pPr>
        <w:jc w:val="right"/>
        <w:rPr>
          <w:rFonts w:ascii="GHEA Grapalat" w:hAnsi="GHEA Grapalat"/>
          <w:i/>
          <w:sz w:val="18"/>
          <w:lang w:val="hy-AM"/>
        </w:rPr>
      </w:pPr>
      <w:r>
        <w:rPr>
          <w:rFonts w:ascii="GHEA Grapalat" w:hAnsi="GHEA Grapalat"/>
          <w:i/>
          <w:sz w:val="18"/>
          <w:lang w:val="hy-AM"/>
        </w:rPr>
        <w:t xml:space="preserve">                      ծածկագրով պայմանագրի</w:t>
      </w:r>
    </w:p>
    <w:p w:rsidR="006E5207" w:rsidRDefault="006E5207" w:rsidP="006E5207">
      <w:pPr>
        <w:jc w:val="center"/>
        <w:rPr>
          <w:rFonts w:ascii="GHEA Grapalat" w:hAnsi="GHEA Grapalat"/>
          <w:sz w:val="18"/>
          <w:lang w:val="hy-AM"/>
        </w:rPr>
      </w:pPr>
    </w:p>
    <w:p w:rsidR="006E5207" w:rsidRDefault="006E5207" w:rsidP="006E5207">
      <w:pPr>
        <w:jc w:val="center"/>
        <w:rPr>
          <w:rFonts w:ascii="GHEA Grapalat" w:hAnsi="GHEA Grapalat"/>
          <w:sz w:val="20"/>
          <w:lang w:val="hy-AM"/>
        </w:rPr>
      </w:pPr>
    </w:p>
    <w:p w:rsidR="006E5207" w:rsidRDefault="006E5207" w:rsidP="006E5207">
      <w:pPr>
        <w:jc w:val="center"/>
        <w:rPr>
          <w:rFonts w:ascii="GHEA Grapalat" w:hAnsi="GHEA Grapalat"/>
          <w:sz w:val="20"/>
          <w:lang w:val="hy-AM"/>
        </w:rPr>
      </w:pPr>
      <w:r>
        <w:rPr>
          <w:rFonts w:ascii="GHEA Grapalat" w:hAnsi="GHEA Grapalat"/>
          <w:sz w:val="20"/>
          <w:lang w:val="hy-AM"/>
        </w:rPr>
        <w:t>ՏԵԽՆԻԿԱԿԱՆ ԲՆՈՒԹԱԳԻՐ - ԳՆՄԱՆ ԺԱՄԱՆԱԿԱՑՈՒՅՑ*</w:t>
      </w:r>
    </w:p>
    <w:p w:rsidR="006E5207" w:rsidRDefault="006E5207" w:rsidP="006E5207">
      <w:pPr>
        <w:jc w:val="center"/>
        <w:rPr>
          <w:rFonts w:ascii="GHEA Grapalat" w:hAnsi="GHEA Grapalat"/>
          <w:sz w:val="20"/>
          <w:lang w:val="hy-AM"/>
        </w:rPr>
      </w:pPr>
      <w:r>
        <w:rPr>
          <w:rFonts w:ascii="GHEA Grapalat" w:hAnsi="GHEA Grapalat"/>
          <w:sz w:val="20"/>
          <w:lang w:val="hy-AM"/>
        </w:rPr>
        <w:tab/>
      </w:r>
      <w:r>
        <w:rPr>
          <w:rFonts w:ascii="GHEA Grapalat" w:hAnsi="GHEA Grapalat"/>
          <w:sz w:val="20"/>
          <w:lang w:val="hy-AM"/>
        </w:rPr>
        <w:tab/>
      </w:r>
      <w:r>
        <w:rPr>
          <w:rFonts w:ascii="GHEA Grapalat" w:hAnsi="GHEA Grapalat"/>
          <w:sz w:val="20"/>
          <w:lang w:val="hy-AM"/>
        </w:rPr>
        <w:tab/>
      </w:r>
      <w:r>
        <w:rPr>
          <w:rFonts w:ascii="GHEA Grapalat" w:hAnsi="GHEA Grapalat"/>
          <w:sz w:val="20"/>
          <w:lang w:val="hy-AM"/>
        </w:rPr>
        <w:tab/>
      </w:r>
      <w:r>
        <w:rPr>
          <w:rFonts w:ascii="GHEA Grapalat" w:hAnsi="GHEA Grapalat"/>
          <w:sz w:val="20"/>
          <w:lang w:val="hy-AM"/>
        </w:rPr>
        <w:tab/>
      </w:r>
      <w:r>
        <w:rPr>
          <w:rFonts w:ascii="GHEA Grapalat" w:hAnsi="GHEA Grapalat"/>
          <w:sz w:val="20"/>
          <w:lang w:val="hy-AM"/>
        </w:rPr>
        <w:tab/>
      </w:r>
      <w:r>
        <w:rPr>
          <w:rFonts w:ascii="GHEA Grapalat" w:hAnsi="GHEA Grapalat"/>
          <w:sz w:val="20"/>
          <w:lang w:val="hy-AM"/>
        </w:rPr>
        <w:tab/>
      </w:r>
      <w:r>
        <w:rPr>
          <w:rFonts w:ascii="GHEA Grapalat" w:hAnsi="GHEA Grapalat"/>
          <w:sz w:val="20"/>
          <w:lang w:val="hy-AM"/>
        </w:rPr>
        <w:tab/>
      </w:r>
      <w:r>
        <w:rPr>
          <w:rFonts w:ascii="GHEA Grapalat" w:hAnsi="GHEA Grapalat"/>
          <w:sz w:val="20"/>
          <w:lang w:val="hy-AM"/>
        </w:rPr>
        <w:tab/>
      </w:r>
      <w:r>
        <w:rPr>
          <w:rFonts w:ascii="GHEA Grapalat" w:hAnsi="GHEA Grapalat"/>
          <w:sz w:val="20"/>
          <w:lang w:val="hy-AM"/>
        </w:rPr>
        <w:tab/>
      </w:r>
      <w:r>
        <w:rPr>
          <w:rFonts w:ascii="GHEA Grapalat" w:hAnsi="GHEA Grapalat"/>
          <w:sz w:val="20"/>
          <w:lang w:val="hy-AM"/>
        </w:rPr>
        <w:tab/>
        <w:t xml:space="preserve">                                                                ՀՀ դրամ</w:t>
      </w:r>
    </w:p>
    <w:tbl>
      <w:tblPr>
        <w:tblW w:w="0" w:type="auto"/>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33"/>
        <w:gridCol w:w="1405"/>
        <w:gridCol w:w="1499"/>
        <w:gridCol w:w="1248"/>
        <w:gridCol w:w="2350"/>
        <w:gridCol w:w="895"/>
        <w:gridCol w:w="857"/>
        <w:gridCol w:w="775"/>
        <w:gridCol w:w="1134"/>
        <w:gridCol w:w="1134"/>
        <w:gridCol w:w="1275"/>
        <w:gridCol w:w="1518"/>
      </w:tblGrid>
      <w:tr w:rsidR="006E5207" w:rsidTr="005F7428">
        <w:tc>
          <w:tcPr>
            <w:tcW w:w="15423" w:type="dxa"/>
            <w:gridSpan w:val="12"/>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18"/>
              </w:rPr>
            </w:pPr>
            <w:r>
              <w:rPr>
                <w:rFonts w:ascii="GHEA Grapalat" w:hAnsi="GHEA Grapalat"/>
                <w:sz w:val="18"/>
              </w:rPr>
              <w:t>Ապրանքի</w:t>
            </w:r>
          </w:p>
        </w:tc>
      </w:tr>
      <w:tr w:rsidR="006E5207" w:rsidTr="005F7428">
        <w:trPr>
          <w:trHeight w:val="219"/>
        </w:trPr>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6E5207" w:rsidRDefault="006E5207">
            <w:pPr>
              <w:jc w:val="center"/>
              <w:rPr>
                <w:rFonts w:ascii="GHEA Grapalat" w:hAnsi="GHEA Grapalat"/>
                <w:sz w:val="18"/>
              </w:rPr>
            </w:pPr>
            <w:r>
              <w:rPr>
                <w:rFonts w:ascii="GHEA Grapalat" w:hAnsi="GHEA Grapalat"/>
                <w:sz w:val="18"/>
              </w:rPr>
              <w:t>հրավերով նախատեսված չափաբաժնի համարը</w:t>
            </w:r>
          </w:p>
        </w:tc>
        <w:tc>
          <w:tcPr>
            <w:tcW w:w="1405" w:type="dxa"/>
            <w:vMerge w:val="restart"/>
            <w:tcBorders>
              <w:top w:val="single" w:sz="4" w:space="0" w:color="auto"/>
              <w:left w:val="single" w:sz="4" w:space="0" w:color="auto"/>
              <w:bottom w:val="single" w:sz="4" w:space="0" w:color="auto"/>
              <w:right w:val="single" w:sz="4" w:space="0" w:color="auto"/>
            </w:tcBorders>
            <w:vAlign w:val="center"/>
            <w:hideMark/>
          </w:tcPr>
          <w:p w:rsidR="006E5207" w:rsidRDefault="006E5207">
            <w:pPr>
              <w:jc w:val="center"/>
              <w:rPr>
                <w:rFonts w:ascii="GHEA Grapalat" w:hAnsi="GHEA Grapalat"/>
                <w:sz w:val="18"/>
              </w:rPr>
            </w:pPr>
            <w:r>
              <w:rPr>
                <w:rFonts w:ascii="GHEA Grapalat" w:hAnsi="GHEA Grapalat"/>
                <w:sz w:val="18"/>
              </w:rPr>
              <w:t>գնումների պլանով նախատեսված միջանցիկ ծածկագիրը` ըստ ԳՄԱ դասակարգման (CPV)</w:t>
            </w:r>
          </w:p>
        </w:tc>
        <w:tc>
          <w:tcPr>
            <w:tcW w:w="1499" w:type="dxa"/>
            <w:vMerge w:val="restart"/>
            <w:tcBorders>
              <w:top w:val="single" w:sz="4" w:space="0" w:color="auto"/>
              <w:left w:val="single" w:sz="4" w:space="0" w:color="auto"/>
              <w:bottom w:val="single" w:sz="4" w:space="0" w:color="auto"/>
              <w:right w:val="single" w:sz="4" w:space="0" w:color="auto"/>
            </w:tcBorders>
            <w:vAlign w:val="center"/>
            <w:hideMark/>
          </w:tcPr>
          <w:p w:rsidR="006E5207" w:rsidRDefault="006E5207">
            <w:pPr>
              <w:jc w:val="center"/>
              <w:rPr>
                <w:rFonts w:ascii="GHEA Grapalat" w:hAnsi="GHEA Grapalat"/>
                <w:sz w:val="18"/>
              </w:rPr>
            </w:pPr>
            <w:r>
              <w:rPr>
                <w:rFonts w:ascii="GHEA Grapalat" w:hAnsi="GHEA Grapalat"/>
                <w:sz w:val="18"/>
              </w:rPr>
              <w:t xml:space="preserve">անվանումը </w:t>
            </w:r>
          </w:p>
        </w:tc>
        <w:tc>
          <w:tcPr>
            <w:tcW w:w="1248" w:type="dxa"/>
            <w:vMerge w:val="restart"/>
            <w:tcBorders>
              <w:top w:val="single" w:sz="4" w:space="0" w:color="auto"/>
              <w:left w:val="single" w:sz="4" w:space="0" w:color="auto"/>
              <w:bottom w:val="single" w:sz="4" w:space="0" w:color="auto"/>
              <w:right w:val="single" w:sz="4" w:space="0" w:color="auto"/>
            </w:tcBorders>
            <w:vAlign w:val="center"/>
            <w:hideMark/>
          </w:tcPr>
          <w:p w:rsidR="006E5207" w:rsidRDefault="006E5207">
            <w:pPr>
              <w:jc w:val="center"/>
              <w:rPr>
                <w:rFonts w:ascii="GHEA Grapalat" w:hAnsi="GHEA Grapalat"/>
                <w:sz w:val="18"/>
              </w:rPr>
            </w:pPr>
            <w:r>
              <w:rPr>
                <w:rFonts w:ascii="GHEA Grapalat" w:hAnsi="GHEA Grapalat"/>
                <w:sz w:val="18"/>
              </w:rPr>
              <w:t>ապրանքային նշանը, մակիշը և արտադրողի անվանումը **</w:t>
            </w:r>
          </w:p>
        </w:tc>
        <w:tc>
          <w:tcPr>
            <w:tcW w:w="2350" w:type="dxa"/>
            <w:vMerge w:val="restart"/>
            <w:tcBorders>
              <w:top w:val="single" w:sz="4" w:space="0" w:color="auto"/>
              <w:left w:val="single" w:sz="4" w:space="0" w:color="auto"/>
              <w:bottom w:val="single" w:sz="4" w:space="0" w:color="auto"/>
              <w:right w:val="single" w:sz="4" w:space="0" w:color="auto"/>
            </w:tcBorders>
            <w:vAlign w:val="center"/>
            <w:hideMark/>
          </w:tcPr>
          <w:p w:rsidR="006E5207" w:rsidRDefault="006E5207">
            <w:pPr>
              <w:jc w:val="center"/>
              <w:rPr>
                <w:rFonts w:ascii="GHEA Grapalat" w:hAnsi="GHEA Grapalat"/>
                <w:sz w:val="18"/>
              </w:rPr>
            </w:pPr>
            <w:r>
              <w:rPr>
                <w:rFonts w:ascii="GHEA Grapalat" w:hAnsi="GHEA Grapalat"/>
                <w:sz w:val="18"/>
              </w:rPr>
              <w:t>տեխնիկական բնութագիրը</w:t>
            </w:r>
          </w:p>
        </w:tc>
        <w:tc>
          <w:tcPr>
            <w:tcW w:w="895" w:type="dxa"/>
            <w:vMerge w:val="restart"/>
            <w:tcBorders>
              <w:top w:val="single" w:sz="4" w:space="0" w:color="auto"/>
              <w:left w:val="single" w:sz="4" w:space="0" w:color="auto"/>
              <w:bottom w:val="single" w:sz="4" w:space="0" w:color="auto"/>
              <w:right w:val="single" w:sz="4" w:space="0" w:color="auto"/>
            </w:tcBorders>
            <w:vAlign w:val="center"/>
            <w:hideMark/>
          </w:tcPr>
          <w:p w:rsidR="006E5207" w:rsidRDefault="006E5207">
            <w:pPr>
              <w:jc w:val="center"/>
              <w:rPr>
                <w:rFonts w:ascii="GHEA Grapalat" w:hAnsi="GHEA Grapalat"/>
                <w:sz w:val="18"/>
              </w:rPr>
            </w:pPr>
            <w:r>
              <w:rPr>
                <w:rFonts w:ascii="GHEA Grapalat" w:hAnsi="GHEA Grapalat"/>
                <w:sz w:val="18"/>
              </w:rPr>
              <w:t>չափման միավորը</w:t>
            </w:r>
          </w:p>
        </w:tc>
        <w:tc>
          <w:tcPr>
            <w:tcW w:w="857" w:type="dxa"/>
            <w:vMerge w:val="restart"/>
            <w:tcBorders>
              <w:top w:val="single" w:sz="4" w:space="0" w:color="auto"/>
              <w:left w:val="single" w:sz="4" w:space="0" w:color="auto"/>
              <w:bottom w:val="single" w:sz="4" w:space="0" w:color="auto"/>
              <w:right w:val="single" w:sz="4" w:space="0" w:color="auto"/>
            </w:tcBorders>
            <w:vAlign w:val="center"/>
            <w:hideMark/>
          </w:tcPr>
          <w:p w:rsidR="006E5207" w:rsidRDefault="006E5207">
            <w:pPr>
              <w:jc w:val="center"/>
              <w:rPr>
                <w:rFonts w:ascii="GHEA Grapalat" w:hAnsi="GHEA Grapalat"/>
                <w:sz w:val="18"/>
              </w:rPr>
            </w:pPr>
            <w:r>
              <w:rPr>
                <w:rFonts w:ascii="GHEA Grapalat" w:hAnsi="GHEA Grapalat"/>
                <w:sz w:val="18"/>
              </w:rPr>
              <w:t>միավոր գինը/ՀՀ դրամ</w:t>
            </w:r>
          </w:p>
        </w:tc>
        <w:tc>
          <w:tcPr>
            <w:tcW w:w="775" w:type="dxa"/>
            <w:vMerge w:val="restart"/>
            <w:tcBorders>
              <w:top w:val="single" w:sz="4" w:space="0" w:color="auto"/>
              <w:left w:val="single" w:sz="4" w:space="0" w:color="auto"/>
              <w:bottom w:val="single" w:sz="4" w:space="0" w:color="auto"/>
              <w:right w:val="single" w:sz="4" w:space="0" w:color="auto"/>
            </w:tcBorders>
            <w:vAlign w:val="center"/>
            <w:hideMark/>
          </w:tcPr>
          <w:p w:rsidR="006E5207" w:rsidRDefault="006E5207">
            <w:pPr>
              <w:jc w:val="center"/>
              <w:rPr>
                <w:rFonts w:ascii="GHEA Grapalat" w:hAnsi="GHEA Grapalat"/>
                <w:sz w:val="18"/>
              </w:rPr>
            </w:pPr>
            <w:r>
              <w:rPr>
                <w:rFonts w:ascii="GHEA Grapalat" w:hAnsi="GHEA Grapalat"/>
                <w:sz w:val="18"/>
              </w:rPr>
              <w:t>ընդհանուր գինը/ՀՀ դրամ</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6E5207" w:rsidRDefault="006E5207">
            <w:pPr>
              <w:jc w:val="center"/>
              <w:rPr>
                <w:rFonts w:ascii="GHEA Grapalat" w:hAnsi="GHEA Grapalat"/>
                <w:sz w:val="18"/>
              </w:rPr>
            </w:pPr>
            <w:r>
              <w:rPr>
                <w:rFonts w:ascii="GHEA Grapalat" w:hAnsi="GHEA Grapalat"/>
                <w:sz w:val="18"/>
              </w:rPr>
              <w:t>ընդհանուր քանակը</w:t>
            </w:r>
          </w:p>
        </w:tc>
        <w:tc>
          <w:tcPr>
            <w:tcW w:w="3927" w:type="dxa"/>
            <w:gridSpan w:val="3"/>
            <w:tcBorders>
              <w:top w:val="single" w:sz="4" w:space="0" w:color="auto"/>
              <w:left w:val="single" w:sz="4" w:space="0" w:color="auto"/>
              <w:bottom w:val="single" w:sz="4" w:space="0" w:color="auto"/>
              <w:right w:val="single" w:sz="4" w:space="0" w:color="auto"/>
            </w:tcBorders>
            <w:vAlign w:val="center"/>
            <w:hideMark/>
          </w:tcPr>
          <w:p w:rsidR="006E5207" w:rsidRDefault="006E5207">
            <w:pPr>
              <w:jc w:val="center"/>
              <w:rPr>
                <w:rFonts w:ascii="GHEA Grapalat" w:hAnsi="GHEA Grapalat"/>
                <w:sz w:val="18"/>
              </w:rPr>
            </w:pPr>
            <w:r>
              <w:rPr>
                <w:rFonts w:ascii="GHEA Grapalat" w:hAnsi="GHEA Grapalat"/>
                <w:sz w:val="18"/>
              </w:rPr>
              <w:t>մատակարարման</w:t>
            </w:r>
          </w:p>
        </w:tc>
      </w:tr>
      <w:tr w:rsidR="006E5207" w:rsidTr="00A9664F">
        <w:trPr>
          <w:trHeight w:val="445"/>
        </w:trPr>
        <w:tc>
          <w:tcPr>
            <w:tcW w:w="1333" w:type="dxa"/>
            <w:vMerge/>
            <w:tcBorders>
              <w:top w:val="single" w:sz="4" w:space="0" w:color="auto"/>
              <w:left w:val="single" w:sz="4" w:space="0" w:color="auto"/>
              <w:bottom w:val="single" w:sz="4" w:space="0" w:color="auto"/>
              <w:right w:val="single" w:sz="4" w:space="0" w:color="auto"/>
            </w:tcBorders>
            <w:vAlign w:val="center"/>
            <w:hideMark/>
          </w:tcPr>
          <w:p w:rsidR="006E5207" w:rsidRDefault="006E5207">
            <w:pPr>
              <w:rPr>
                <w:rFonts w:ascii="GHEA Grapalat" w:hAnsi="GHEA Grapalat"/>
                <w:sz w:val="18"/>
              </w:rPr>
            </w:pPr>
          </w:p>
        </w:tc>
        <w:tc>
          <w:tcPr>
            <w:tcW w:w="1405" w:type="dxa"/>
            <w:vMerge/>
            <w:tcBorders>
              <w:top w:val="single" w:sz="4" w:space="0" w:color="auto"/>
              <w:left w:val="single" w:sz="4" w:space="0" w:color="auto"/>
              <w:bottom w:val="single" w:sz="4" w:space="0" w:color="auto"/>
              <w:right w:val="single" w:sz="4" w:space="0" w:color="auto"/>
            </w:tcBorders>
            <w:vAlign w:val="center"/>
            <w:hideMark/>
          </w:tcPr>
          <w:p w:rsidR="006E5207" w:rsidRDefault="006E5207">
            <w:pPr>
              <w:rPr>
                <w:rFonts w:ascii="GHEA Grapalat" w:hAnsi="GHEA Grapalat"/>
                <w:sz w:val="18"/>
              </w:rPr>
            </w:pPr>
          </w:p>
        </w:tc>
        <w:tc>
          <w:tcPr>
            <w:tcW w:w="1499" w:type="dxa"/>
            <w:vMerge/>
            <w:tcBorders>
              <w:top w:val="single" w:sz="4" w:space="0" w:color="auto"/>
              <w:left w:val="single" w:sz="4" w:space="0" w:color="auto"/>
              <w:bottom w:val="single" w:sz="4" w:space="0" w:color="auto"/>
              <w:right w:val="single" w:sz="4" w:space="0" w:color="auto"/>
            </w:tcBorders>
            <w:vAlign w:val="center"/>
            <w:hideMark/>
          </w:tcPr>
          <w:p w:rsidR="006E5207" w:rsidRDefault="006E5207">
            <w:pPr>
              <w:rPr>
                <w:rFonts w:ascii="GHEA Grapalat" w:hAnsi="GHEA Grapalat"/>
                <w:sz w:val="18"/>
              </w:rPr>
            </w:pPr>
          </w:p>
        </w:tc>
        <w:tc>
          <w:tcPr>
            <w:tcW w:w="1248" w:type="dxa"/>
            <w:vMerge/>
            <w:tcBorders>
              <w:top w:val="single" w:sz="4" w:space="0" w:color="auto"/>
              <w:left w:val="single" w:sz="4" w:space="0" w:color="auto"/>
              <w:bottom w:val="single" w:sz="4" w:space="0" w:color="auto"/>
              <w:right w:val="single" w:sz="4" w:space="0" w:color="auto"/>
            </w:tcBorders>
            <w:vAlign w:val="center"/>
            <w:hideMark/>
          </w:tcPr>
          <w:p w:rsidR="006E5207" w:rsidRDefault="006E5207">
            <w:pPr>
              <w:rPr>
                <w:rFonts w:ascii="GHEA Grapalat" w:hAnsi="GHEA Grapalat"/>
                <w:sz w:val="18"/>
              </w:rPr>
            </w:pPr>
          </w:p>
        </w:tc>
        <w:tc>
          <w:tcPr>
            <w:tcW w:w="2350" w:type="dxa"/>
            <w:vMerge/>
            <w:tcBorders>
              <w:top w:val="single" w:sz="4" w:space="0" w:color="auto"/>
              <w:left w:val="single" w:sz="4" w:space="0" w:color="auto"/>
              <w:bottom w:val="single" w:sz="4" w:space="0" w:color="auto"/>
              <w:right w:val="single" w:sz="4" w:space="0" w:color="auto"/>
            </w:tcBorders>
            <w:vAlign w:val="center"/>
            <w:hideMark/>
          </w:tcPr>
          <w:p w:rsidR="006E5207" w:rsidRDefault="006E5207">
            <w:pPr>
              <w:rPr>
                <w:rFonts w:ascii="GHEA Grapalat" w:hAnsi="GHEA Grapalat"/>
                <w:sz w:val="18"/>
              </w:rPr>
            </w:pPr>
          </w:p>
        </w:tc>
        <w:tc>
          <w:tcPr>
            <w:tcW w:w="895" w:type="dxa"/>
            <w:vMerge/>
            <w:tcBorders>
              <w:top w:val="single" w:sz="4" w:space="0" w:color="auto"/>
              <w:left w:val="single" w:sz="4" w:space="0" w:color="auto"/>
              <w:bottom w:val="single" w:sz="4" w:space="0" w:color="auto"/>
              <w:right w:val="single" w:sz="4" w:space="0" w:color="auto"/>
            </w:tcBorders>
            <w:vAlign w:val="center"/>
            <w:hideMark/>
          </w:tcPr>
          <w:p w:rsidR="006E5207" w:rsidRDefault="006E5207">
            <w:pPr>
              <w:rPr>
                <w:rFonts w:ascii="GHEA Grapalat" w:hAnsi="GHEA Grapalat"/>
                <w:sz w:val="18"/>
              </w:rPr>
            </w:pPr>
          </w:p>
        </w:tc>
        <w:tc>
          <w:tcPr>
            <w:tcW w:w="857" w:type="dxa"/>
            <w:vMerge/>
            <w:tcBorders>
              <w:top w:val="single" w:sz="4" w:space="0" w:color="auto"/>
              <w:left w:val="single" w:sz="4" w:space="0" w:color="auto"/>
              <w:bottom w:val="single" w:sz="4" w:space="0" w:color="auto"/>
              <w:right w:val="single" w:sz="4" w:space="0" w:color="auto"/>
            </w:tcBorders>
            <w:vAlign w:val="center"/>
            <w:hideMark/>
          </w:tcPr>
          <w:p w:rsidR="006E5207" w:rsidRDefault="006E5207">
            <w:pPr>
              <w:rPr>
                <w:rFonts w:ascii="GHEA Grapalat" w:hAnsi="GHEA Grapalat"/>
                <w:sz w:val="18"/>
              </w:rPr>
            </w:pPr>
          </w:p>
        </w:tc>
        <w:tc>
          <w:tcPr>
            <w:tcW w:w="775" w:type="dxa"/>
            <w:vMerge/>
            <w:tcBorders>
              <w:top w:val="single" w:sz="4" w:space="0" w:color="auto"/>
              <w:left w:val="single" w:sz="4" w:space="0" w:color="auto"/>
              <w:bottom w:val="single" w:sz="4" w:space="0" w:color="auto"/>
              <w:right w:val="single" w:sz="4" w:space="0" w:color="auto"/>
            </w:tcBorders>
            <w:vAlign w:val="center"/>
            <w:hideMark/>
          </w:tcPr>
          <w:p w:rsidR="006E5207" w:rsidRDefault="006E5207">
            <w:pPr>
              <w:rPr>
                <w:rFonts w:ascii="GHEA Grapalat" w:hAnsi="GHEA Grapalat"/>
                <w:sz w:val="18"/>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6E5207" w:rsidRDefault="006E5207">
            <w:pPr>
              <w:rPr>
                <w:rFonts w:ascii="GHEA Grapalat" w:hAnsi="GHEA Grapalat"/>
                <w:sz w:val="18"/>
              </w:rPr>
            </w:pPr>
          </w:p>
        </w:tc>
        <w:tc>
          <w:tcPr>
            <w:tcW w:w="1134" w:type="dxa"/>
            <w:tcBorders>
              <w:top w:val="single" w:sz="4" w:space="0" w:color="auto"/>
              <w:left w:val="single" w:sz="4" w:space="0" w:color="auto"/>
              <w:bottom w:val="single" w:sz="4" w:space="0" w:color="auto"/>
              <w:right w:val="single" w:sz="4" w:space="0" w:color="auto"/>
            </w:tcBorders>
            <w:vAlign w:val="center"/>
            <w:hideMark/>
          </w:tcPr>
          <w:p w:rsidR="006E5207" w:rsidRDefault="006E5207">
            <w:pPr>
              <w:jc w:val="center"/>
              <w:rPr>
                <w:rFonts w:ascii="GHEA Grapalat" w:hAnsi="GHEA Grapalat"/>
                <w:sz w:val="18"/>
              </w:rPr>
            </w:pPr>
            <w:r>
              <w:rPr>
                <w:rFonts w:ascii="GHEA Grapalat" w:hAnsi="GHEA Grapalat"/>
                <w:sz w:val="18"/>
              </w:rPr>
              <w:t>հասցեն</w:t>
            </w:r>
          </w:p>
        </w:tc>
        <w:tc>
          <w:tcPr>
            <w:tcW w:w="1275" w:type="dxa"/>
            <w:tcBorders>
              <w:top w:val="single" w:sz="4" w:space="0" w:color="auto"/>
              <w:left w:val="single" w:sz="4" w:space="0" w:color="auto"/>
              <w:bottom w:val="single" w:sz="4" w:space="0" w:color="auto"/>
              <w:right w:val="single" w:sz="4" w:space="0" w:color="auto"/>
            </w:tcBorders>
            <w:vAlign w:val="center"/>
            <w:hideMark/>
          </w:tcPr>
          <w:p w:rsidR="006E5207" w:rsidRDefault="006E5207">
            <w:pPr>
              <w:jc w:val="center"/>
              <w:rPr>
                <w:rFonts w:ascii="GHEA Grapalat" w:hAnsi="GHEA Grapalat"/>
                <w:sz w:val="18"/>
              </w:rPr>
            </w:pPr>
            <w:r>
              <w:rPr>
                <w:rFonts w:ascii="GHEA Grapalat" w:hAnsi="GHEA Grapalat"/>
                <w:sz w:val="18"/>
              </w:rPr>
              <w:t>ենթակա քանակը</w:t>
            </w:r>
          </w:p>
        </w:tc>
        <w:tc>
          <w:tcPr>
            <w:tcW w:w="1518" w:type="dxa"/>
            <w:tcBorders>
              <w:top w:val="single" w:sz="4" w:space="0" w:color="auto"/>
              <w:left w:val="single" w:sz="4" w:space="0" w:color="auto"/>
              <w:bottom w:val="single" w:sz="4" w:space="0" w:color="auto"/>
              <w:right w:val="single" w:sz="4" w:space="0" w:color="auto"/>
            </w:tcBorders>
            <w:vAlign w:val="center"/>
          </w:tcPr>
          <w:p w:rsidR="006E5207" w:rsidRDefault="006E5207">
            <w:pPr>
              <w:jc w:val="center"/>
              <w:rPr>
                <w:rFonts w:ascii="GHEA Grapalat" w:hAnsi="GHEA Grapalat"/>
                <w:sz w:val="18"/>
              </w:rPr>
            </w:pPr>
            <w:r>
              <w:rPr>
                <w:rFonts w:ascii="GHEA Grapalat" w:hAnsi="GHEA Grapalat"/>
                <w:sz w:val="18"/>
              </w:rPr>
              <w:t>Ժամկետը***</w:t>
            </w:r>
          </w:p>
          <w:p w:rsidR="006E5207" w:rsidRDefault="006E5207">
            <w:pPr>
              <w:jc w:val="center"/>
              <w:rPr>
                <w:rFonts w:ascii="GHEA Grapalat" w:hAnsi="GHEA Grapalat"/>
                <w:sz w:val="18"/>
              </w:rPr>
            </w:pPr>
          </w:p>
        </w:tc>
      </w:tr>
      <w:tr w:rsidR="007B1EEB" w:rsidRPr="002712DC" w:rsidTr="00035759">
        <w:trPr>
          <w:trHeight w:val="445"/>
        </w:trPr>
        <w:tc>
          <w:tcPr>
            <w:tcW w:w="1333" w:type="dxa"/>
            <w:tcBorders>
              <w:top w:val="single" w:sz="4" w:space="0" w:color="auto"/>
              <w:left w:val="single" w:sz="4" w:space="0" w:color="auto"/>
              <w:bottom w:val="single" w:sz="4" w:space="0" w:color="auto"/>
              <w:right w:val="single" w:sz="4" w:space="0" w:color="auto"/>
            </w:tcBorders>
            <w:vAlign w:val="center"/>
            <w:hideMark/>
          </w:tcPr>
          <w:p w:rsidR="007B1EEB" w:rsidRPr="002712DC" w:rsidRDefault="007B1EEB" w:rsidP="00035759">
            <w:pPr>
              <w:jc w:val="center"/>
              <w:rPr>
                <w:rFonts w:ascii="GHEA Grapalat" w:hAnsi="GHEA Grapalat"/>
                <w:sz w:val="20"/>
                <w:szCs w:val="20"/>
              </w:rPr>
            </w:pPr>
            <w:r w:rsidRPr="002712DC">
              <w:rPr>
                <w:rFonts w:ascii="GHEA Grapalat" w:hAnsi="GHEA Grapalat"/>
                <w:sz w:val="20"/>
                <w:szCs w:val="20"/>
              </w:rPr>
              <w:t>1</w:t>
            </w:r>
          </w:p>
        </w:tc>
        <w:tc>
          <w:tcPr>
            <w:tcW w:w="1405" w:type="dxa"/>
            <w:tcBorders>
              <w:top w:val="single" w:sz="4" w:space="0" w:color="auto"/>
              <w:left w:val="single" w:sz="4" w:space="0" w:color="auto"/>
              <w:bottom w:val="single" w:sz="4" w:space="0" w:color="auto"/>
              <w:right w:val="single" w:sz="4" w:space="0" w:color="auto"/>
            </w:tcBorders>
            <w:vAlign w:val="center"/>
            <w:hideMark/>
          </w:tcPr>
          <w:p w:rsidR="007B1EEB" w:rsidRPr="002712DC" w:rsidRDefault="007B1EEB" w:rsidP="00035759">
            <w:pPr>
              <w:jc w:val="center"/>
              <w:rPr>
                <w:rFonts w:ascii="GHEA Grapalat" w:hAnsi="GHEA Grapalat"/>
                <w:sz w:val="20"/>
                <w:szCs w:val="20"/>
              </w:rPr>
            </w:pPr>
            <w:r w:rsidRPr="002712DC">
              <w:rPr>
                <w:rFonts w:ascii="GHEA Grapalat" w:hAnsi="GHEA Grapalat"/>
                <w:sz w:val="20"/>
                <w:szCs w:val="20"/>
              </w:rPr>
              <w:t>15551600</w:t>
            </w:r>
          </w:p>
        </w:tc>
        <w:tc>
          <w:tcPr>
            <w:tcW w:w="1499" w:type="dxa"/>
            <w:tcBorders>
              <w:top w:val="single" w:sz="4" w:space="0" w:color="auto"/>
              <w:left w:val="single" w:sz="4" w:space="0" w:color="auto"/>
              <w:bottom w:val="single" w:sz="4" w:space="0" w:color="auto"/>
              <w:right w:val="single" w:sz="4" w:space="0" w:color="auto"/>
            </w:tcBorders>
            <w:vAlign w:val="center"/>
            <w:hideMark/>
          </w:tcPr>
          <w:p w:rsidR="007B1EEB" w:rsidRPr="002712DC" w:rsidRDefault="007B1EEB" w:rsidP="00035759">
            <w:pPr>
              <w:jc w:val="center"/>
              <w:rPr>
                <w:rFonts w:ascii="GHEA Grapalat" w:hAnsi="GHEA Grapalat" w:cs="Arial"/>
                <w:sz w:val="20"/>
                <w:szCs w:val="20"/>
              </w:rPr>
            </w:pPr>
            <w:r w:rsidRPr="002712DC">
              <w:rPr>
                <w:rFonts w:ascii="GHEA Grapalat" w:hAnsi="GHEA Grapalat" w:cs="Arial"/>
                <w:sz w:val="20"/>
                <w:szCs w:val="20"/>
              </w:rPr>
              <w:t>Մածուն</w:t>
            </w:r>
          </w:p>
        </w:tc>
        <w:tc>
          <w:tcPr>
            <w:tcW w:w="1248" w:type="dxa"/>
            <w:tcBorders>
              <w:top w:val="single" w:sz="4" w:space="0" w:color="auto"/>
              <w:left w:val="single" w:sz="4" w:space="0" w:color="auto"/>
              <w:bottom w:val="single" w:sz="4" w:space="0" w:color="auto"/>
              <w:right w:val="single" w:sz="4" w:space="0" w:color="auto"/>
            </w:tcBorders>
            <w:textDirection w:val="btLr"/>
            <w:vAlign w:val="center"/>
            <w:hideMark/>
          </w:tcPr>
          <w:p w:rsidR="007B1EEB" w:rsidRPr="002712DC" w:rsidRDefault="007B1EEB" w:rsidP="00035759">
            <w:pPr>
              <w:ind w:left="113" w:right="113"/>
              <w:jc w:val="center"/>
              <w:rPr>
                <w:rFonts w:ascii="GHEA Grapalat" w:hAnsi="GHEA Grapalat"/>
                <w:sz w:val="20"/>
                <w:szCs w:val="20"/>
                <w:lang w:val="hy-AM"/>
              </w:rPr>
            </w:pPr>
            <w:r w:rsidRPr="002712DC">
              <w:rPr>
                <w:rFonts w:ascii="GHEA Grapalat" w:hAnsi="GHEA Grapalat"/>
                <w:sz w:val="20"/>
                <w:szCs w:val="20"/>
                <w:lang w:val="hy-AM"/>
              </w:rPr>
              <w:t>ՀՀ կամ համարժեքը</w:t>
            </w:r>
          </w:p>
        </w:tc>
        <w:tc>
          <w:tcPr>
            <w:tcW w:w="2350" w:type="dxa"/>
            <w:tcBorders>
              <w:top w:val="single" w:sz="4" w:space="0" w:color="auto"/>
              <w:left w:val="single" w:sz="4" w:space="0" w:color="auto"/>
              <w:bottom w:val="single" w:sz="4" w:space="0" w:color="auto"/>
              <w:right w:val="single" w:sz="4" w:space="0" w:color="auto"/>
            </w:tcBorders>
            <w:vAlign w:val="center"/>
            <w:hideMark/>
          </w:tcPr>
          <w:p w:rsidR="007B1EEB" w:rsidRPr="002712DC" w:rsidRDefault="007B1EEB" w:rsidP="00035759">
            <w:pPr>
              <w:jc w:val="center"/>
              <w:rPr>
                <w:rFonts w:ascii="GHEA Grapalat" w:hAnsi="GHEA Grapalat"/>
                <w:sz w:val="20"/>
                <w:szCs w:val="20"/>
                <w:lang w:val="hy-AM"/>
              </w:rPr>
            </w:pPr>
            <w:r w:rsidRPr="002712DC">
              <w:rPr>
                <w:rFonts w:ascii="GHEA Grapalat" w:hAnsi="GHEA Grapalat"/>
                <w:sz w:val="20"/>
                <w:szCs w:val="20"/>
                <w:lang w:val="hy-AM"/>
              </w:rPr>
              <w:t>Թարմ կովի կաթից, յուղայնությունը 3%-ից ոչ պակաս, թթվայնությունը 65-1000T,: անվտանգությունը և մակնշումը` ըստ ՀՀ կառավարության 2006թ. դեկտեմբերի 21-ի N 1925-Ն որոշմամբ հաստատված &lt;&lt;Կաթին, կաթնամթերքին և դրանց արտադրությանը ներկայացվող պահանջների տեխնիկական կանոնակարգիե և &lt;&lt;Սննդամթերքի անվտանգության մասին&gt;&gt; ՀՀ օրենքի 8-րդ հոդվածի։</w:t>
            </w:r>
          </w:p>
        </w:tc>
        <w:tc>
          <w:tcPr>
            <w:tcW w:w="895" w:type="dxa"/>
            <w:tcBorders>
              <w:top w:val="single" w:sz="4" w:space="0" w:color="auto"/>
              <w:left w:val="single" w:sz="4" w:space="0" w:color="auto"/>
              <w:bottom w:val="single" w:sz="4" w:space="0" w:color="auto"/>
              <w:right w:val="single" w:sz="4" w:space="0" w:color="auto"/>
            </w:tcBorders>
            <w:vAlign w:val="center"/>
            <w:hideMark/>
          </w:tcPr>
          <w:p w:rsidR="007B1EEB" w:rsidRPr="002712DC" w:rsidRDefault="007B1EEB">
            <w:pPr>
              <w:rPr>
                <w:rFonts w:ascii="GHEA Grapalat" w:hAnsi="GHEA Grapalat"/>
                <w:sz w:val="18"/>
              </w:rPr>
            </w:pPr>
            <w:r w:rsidRPr="002712DC">
              <w:rPr>
                <w:rFonts w:ascii="GHEA Grapalat" w:hAnsi="GHEA Grapalat"/>
                <w:sz w:val="18"/>
              </w:rPr>
              <w:t>տուփ</w:t>
            </w:r>
          </w:p>
        </w:tc>
        <w:tc>
          <w:tcPr>
            <w:tcW w:w="857" w:type="dxa"/>
            <w:tcBorders>
              <w:top w:val="single" w:sz="4" w:space="0" w:color="auto"/>
              <w:left w:val="single" w:sz="4" w:space="0" w:color="auto"/>
              <w:bottom w:val="single" w:sz="4" w:space="0" w:color="auto"/>
              <w:right w:val="single" w:sz="4" w:space="0" w:color="auto"/>
            </w:tcBorders>
            <w:vAlign w:val="center"/>
            <w:hideMark/>
          </w:tcPr>
          <w:p w:rsidR="007B1EEB" w:rsidRPr="002712DC" w:rsidRDefault="007B1EEB">
            <w:pPr>
              <w:rPr>
                <w:rFonts w:ascii="GHEA Grapalat" w:hAnsi="GHEA Grapalat"/>
                <w:sz w:val="18"/>
              </w:rPr>
            </w:pPr>
            <w:r w:rsidRPr="002712DC">
              <w:rPr>
                <w:rFonts w:ascii="GHEA Grapalat" w:hAnsi="GHEA Grapalat"/>
                <w:sz w:val="18"/>
              </w:rPr>
              <w:t>500</w:t>
            </w:r>
          </w:p>
        </w:tc>
        <w:tc>
          <w:tcPr>
            <w:tcW w:w="775" w:type="dxa"/>
            <w:tcBorders>
              <w:top w:val="single" w:sz="4" w:space="0" w:color="auto"/>
              <w:left w:val="single" w:sz="4" w:space="0" w:color="auto"/>
              <w:bottom w:val="single" w:sz="4" w:space="0" w:color="auto"/>
              <w:right w:val="single" w:sz="4" w:space="0" w:color="auto"/>
            </w:tcBorders>
            <w:vAlign w:val="center"/>
            <w:hideMark/>
          </w:tcPr>
          <w:p w:rsidR="007B1EEB" w:rsidRPr="002712DC" w:rsidRDefault="007B1EEB">
            <w:pPr>
              <w:rPr>
                <w:rFonts w:ascii="GHEA Grapalat" w:hAnsi="GHEA Grapalat"/>
                <w:sz w:val="18"/>
                <w:lang w:val="hy-AM"/>
              </w:rPr>
            </w:pPr>
          </w:p>
        </w:tc>
        <w:tc>
          <w:tcPr>
            <w:tcW w:w="1134" w:type="dxa"/>
            <w:tcBorders>
              <w:top w:val="single" w:sz="4" w:space="0" w:color="auto"/>
              <w:left w:val="single" w:sz="4" w:space="0" w:color="auto"/>
              <w:bottom w:val="single" w:sz="4" w:space="0" w:color="auto"/>
              <w:right w:val="single" w:sz="4" w:space="0" w:color="auto"/>
            </w:tcBorders>
            <w:vAlign w:val="center"/>
            <w:hideMark/>
          </w:tcPr>
          <w:p w:rsidR="007B1EEB" w:rsidRPr="002712DC" w:rsidRDefault="007B1EEB">
            <w:pPr>
              <w:rPr>
                <w:rFonts w:ascii="GHEA Grapalat" w:hAnsi="GHEA Grapalat"/>
                <w:sz w:val="18"/>
              </w:rPr>
            </w:pPr>
            <w:r w:rsidRPr="002712DC">
              <w:rPr>
                <w:rFonts w:ascii="GHEA Grapalat" w:hAnsi="GHEA Grapalat"/>
                <w:sz w:val="18"/>
              </w:rPr>
              <w:t>230</w:t>
            </w:r>
          </w:p>
        </w:tc>
        <w:tc>
          <w:tcPr>
            <w:tcW w:w="1134" w:type="dxa"/>
            <w:tcBorders>
              <w:top w:val="single" w:sz="4" w:space="0" w:color="auto"/>
              <w:left w:val="single" w:sz="4" w:space="0" w:color="auto"/>
              <w:bottom w:val="single" w:sz="4" w:space="0" w:color="auto"/>
              <w:right w:val="single" w:sz="4" w:space="0" w:color="auto"/>
            </w:tcBorders>
            <w:vAlign w:val="center"/>
            <w:hideMark/>
          </w:tcPr>
          <w:p w:rsidR="007B1EEB" w:rsidRPr="002712DC" w:rsidRDefault="007B1EEB">
            <w:pPr>
              <w:jc w:val="center"/>
              <w:rPr>
                <w:rFonts w:ascii="GHEA Grapalat" w:hAnsi="GHEA Grapalat"/>
                <w:sz w:val="18"/>
                <w:lang w:val="hy-AM"/>
              </w:rPr>
            </w:pPr>
            <w:r w:rsidRPr="002712DC">
              <w:rPr>
                <w:rFonts w:ascii="GHEA Grapalat" w:hAnsi="GHEA Grapalat"/>
                <w:sz w:val="20"/>
                <w:lang w:val="af-ZA"/>
              </w:rPr>
              <w:t>Գ.Զանգակատուն,Հրաչ և Սյուզեն Թուֆայանների փողոց 2</w:t>
            </w:r>
          </w:p>
        </w:tc>
        <w:tc>
          <w:tcPr>
            <w:tcW w:w="1275" w:type="dxa"/>
            <w:tcBorders>
              <w:top w:val="single" w:sz="4" w:space="0" w:color="auto"/>
              <w:left w:val="single" w:sz="4" w:space="0" w:color="auto"/>
              <w:bottom w:val="single" w:sz="4" w:space="0" w:color="auto"/>
              <w:right w:val="single" w:sz="4" w:space="0" w:color="auto"/>
            </w:tcBorders>
            <w:vAlign w:val="center"/>
            <w:hideMark/>
          </w:tcPr>
          <w:p w:rsidR="007B1EEB" w:rsidRPr="002712DC" w:rsidRDefault="007B1EEB" w:rsidP="00035759">
            <w:pPr>
              <w:rPr>
                <w:rFonts w:ascii="GHEA Grapalat" w:hAnsi="GHEA Grapalat"/>
                <w:sz w:val="18"/>
              </w:rPr>
            </w:pPr>
            <w:r w:rsidRPr="002712DC">
              <w:rPr>
                <w:rFonts w:ascii="GHEA Grapalat" w:hAnsi="GHEA Grapalat"/>
                <w:sz w:val="18"/>
              </w:rPr>
              <w:t>230</w:t>
            </w:r>
          </w:p>
        </w:tc>
        <w:tc>
          <w:tcPr>
            <w:tcW w:w="1518" w:type="dxa"/>
            <w:tcBorders>
              <w:top w:val="single" w:sz="4" w:space="0" w:color="auto"/>
              <w:left w:val="single" w:sz="4" w:space="0" w:color="auto"/>
              <w:bottom w:val="single" w:sz="4" w:space="0" w:color="auto"/>
              <w:right w:val="single" w:sz="4" w:space="0" w:color="auto"/>
            </w:tcBorders>
            <w:vAlign w:val="center"/>
          </w:tcPr>
          <w:p w:rsidR="007B1EEB" w:rsidRPr="002712DC" w:rsidRDefault="00035759">
            <w:pPr>
              <w:jc w:val="center"/>
              <w:rPr>
                <w:rFonts w:ascii="GHEA Grapalat" w:hAnsi="GHEA Grapalat"/>
                <w:sz w:val="18"/>
                <w:lang w:val="hy-AM"/>
              </w:rPr>
            </w:pPr>
            <w:r w:rsidRPr="002712DC">
              <w:rPr>
                <w:rFonts w:ascii="Sylfaen" w:hAnsi="Sylfaen" w:cs="Sylfaen"/>
                <w:sz w:val="20"/>
                <w:szCs w:val="20"/>
              </w:rPr>
              <w:t>Մինչև</w:t>
            </w:r>
            <w:r w:rsidRPr="002712DC">
              <w:rPr>
                <w:sz w:val="20"/>
                <w:szCs w:val="20"/>
              </w:rPr>
              <w:t xml:space="preserve"> 25.12.2020 </w:t>
            </w:r>
            <w:r w:rsidRPr="002712DC">
              <w:rPr>
                <w:rFonts w:ascii="Sylfaen" w:hAnsi="Sylfaen" w:cs="Sylfaen"/>
                <w:sz w:val="20"/>
                <w:szCs w:val="20"/>
              </w:rPr>
              <w:t>շաբաթական</w:t>
            </w:r>
          </w:p>
        </w:tc>
      </w:tr>
      <w:tr w:rsidR="007B1EEB" w:rsidRPr="002712DC" w:rsidTr="00035759">
        <w:trPr>
          <w:trHeight w:val="995"/>
        </w:trPr>
        <w:tc>
          <w:tcPr>
            <w:tcW w:w="1333" w:type="dxa"/>
            <w:tcBorders>
              <w:top w:val="single" w:sz="4" w:space="0" w:color="auto"/>
              <w:left w:val="single" w:sz="4" w:space="0" w:color="auto"/>
              <w:bottom w:val="single" w:sz="4" w:space="0" w:color="auto"/>
              <w:right w:val="single" w:sz="4" w:space="0" w:color="auto"/>
            </w:tcBorders>
            <w:vAlign w:val="center"/>
            <w:hideMark/>
          </w:tcPr>
          <w:p w:rsidR="007B1EEB" w:rsidRPr="002712DC" w:rsidRDefault="0030072E" w:rsidP="00035759">
            <w:pPr>
              <w:jc w:val="center"/>
              <w:rPr>
                <w:rFonts w:ascii="GHEA Grapalat" w:hAnsi="GHEA Grapalat"/>
                <w:sz w:val="20"/>
                <w:szCs w:val="20"/>
              </w:rPr>
            </w:pPr>
            <w:r>
              <w:rPr>
                <w:rFonts w:ascii="GHEA Grapalat" w:hAnsi="GHEA Grapalat"/>
                <w:sz w:val="20"/>
                <w:szCs w:val="20"/>
              </w:rPr>
              <w:lastRenderedPageBreak/>
              <w:t>2</w:t>
            </w:r>
          </w:p>
        </w:tc>
        <w:tc>
          <w:tcPr>
            <w:tcW w:w="1405" w:type="dxa"/>
            <w:tcBorders>
              <w:top w:val="single" w:sz="4" w:space="0" w:color="auto"/>
              <w:left w:val="single" w:sz="4" w:space="0" w:color="auto"/>
              <w:bottom w:val="single" w:sz="4" w:space="0" w:color="auto"/>
              <w:right w:val="single" w:sz="4" w:space="0" w:color="auto"/>
            </w:tcBorders>
            <w:vAlign w:val="center"/>
            <w:hideMark/>
          </w:tcPr>
          <w:p w:rsidR="007B1EEB" w:rsidRPr="002712DC" w:rsidRDefault="007B1EEB" w:rsidP="00035759">
            <w:pPr>
              <w:jc w:val="center"/>
              <w:rPr>
                <w:rFonts w:ascii="GHEA Grapalat" w:hAnsi="GHEA Grapalat"/>
                <w:sz w:val="20"/>
                <w:szCs w:val="20"/>
              </w:rPr>
            </w:pPr>
            <w:r w:rsidRPr="002712DC">
              <w:rPr>
                <w:rFonts w:ascii="GHEA Grapalat" w:hAnsi="GHEA Grapalat"/>
                <w:sz w:val="20"/>
                <w:szCs w:val="20"/>
              </w:rPr>
              <w:t>15512000</w:t>
            </w:r>
          </w:p>
        </w:tc>
        <w:tc>
          <w:tcPr>
            <w:tcW w:w="1499" w:type="dxa"/>
            <w:tcBorders>
              <w:top w:val="single" w:sz="4" w:space="0" w:color="auto"/>
              <w:left w:val="single" w:sz="4" w:space="0" w:color="auto"/>
              <w:bottom w:val="single" w:sz="4" w:space="0" w:color="auto"/>
              <w:right w:val="single" w:sz="4" w:space="0" w:color="auto"/>
            </w:tcBorders>
            <w:vAlign w:val="center"/>
            <w:hideMark/>
          </w:tcPr>
          <w:p w:rsidR="007B1EEB" w:rsidRPr="002712DC" w:rsidRDefault="007B1EEB" w:rsidP="00035759">
            <w:pPr>
              <w:jc w:val="center"/>
              <w:rPr>
                <w:rFonts w:ascii="GHEA Grapalat" w:hAnsi="GHEA Grapalat" w:cs="Arial"/>
                <w:sz w:val="20"/>
                <w:szCs w:val="20"/>
              </w:rPr>
            </w:pPr>
            <w:r w:rsidRPr="002712DC">
              <w:rPr>
                <w:rFonts w:ascii="GHEA Grapalat" w:hAnsi="GHEA Grapalat" w:cs="Arial"/>
                <w:sz w:val="20"/>
                <w:szCs w:val="20"/>
              </w:rPr>
              <w:t>Թթվասեր</w:t>
            </w:r>
          </w:p>
        </w:tc>
        <w:tc>
          <w:tcPr>
            <w:tcW w:w="1248" w:type="dxa"/>
            <w:tcBorders>
              <w:top w:val="single" w:sz="4" w:space="0" w:color="auto"/>
              <w:left w:val="single" w:sz="4" w:space="0" w:color="auto"/>
              <w:bottom w:val="single" w:sz="4" w:space="0" w:color="auto"/>
              <w:right w:val="single" w:sz="4" w:space="0" w:color="auto"/>
            </w:tcBorders>
            <w:textDirection w:val="btLr"/>
            <w:vAlign w:val="center"/>
            <w:hideMark/>
          </w:tcPr>
          <w:p w:rsidR="007B1EEB" w:rsidRPr="002712DC" w:rsidRDefault="007B1EEB" w:rsidP="00035759">
            <w:pPr>
              <w:ind w:left="113" w:right="113"/>
              <w:jc w:val="center"/>
              <w:rPr>
                <w:rFonts w:ascii="GHEA Grapalat" w:hAnsi="GHEA Grapalat"/>
                <w:sz w:val="20"/>
                <w:szCs w:val="20"/>
                <w:lang w:val="hy-AM"/>
              </w:rPr>
            </w:pPr>
            <w:r w:rsidRPr="002712DC">
              <w:rPr>
                <w:rFonts w:ascii="GHEA Grapalat" w:hAnsi="GHEA Grapalat"/>
                <w:sz w:val="20"/>
                <w:szCs w:val="20"/>
                <w:lang w:val="hy-AM"/>
              </w:rPr>
              <w:t>ՀՀ կամ համարժեքը</w:t>
            </w:r>
          </w:p>
        </w:tc>
        <w:tc>
          <w:tcPr>
            <w:tcW w:w="2350" w:type="dxa"/>
            <w:tcBorders>
              <w:top w:val="single" w:sz="4" w:space="0" w:color="auto"/>
              <w:left w:val="single" w:sz="4" w:space="0" w:color="auto"/>
              <w:bottom w:val="single" w:sz="4" w:space="0" w:color="auto"/>
              <w:right w:val="single" w:sz="4" w:space="0" w:color="auto"/>
            </w:tcBorders>
            <w:vAlign w:val="center"/>
            <w:hideMark/>
          </w:tcPr>
          <w:p w:rsidR="007B1EEB" w:rsidRPr="002712DC" w:rsidRDefault="007B1EEB" w:rsidP="00035759">
            <w:pPr>
              <w:jc w:val="center"/>
              <w:rPr>
                <w:rFonts w:ascii="GHEA Grapalat" w:hAnsi="GHEA Grapalat"/>
                <w:sz w:val="20"/>
                <w:szCs w:val="20"/>
                <w:lang w:val="hy-AM"/>
              </w:rPr>
            </w:pPr>
            <w:r w:rsidRPr="002712DC">
              <w:rPr>
                <w:rFonts w:ascii="GHEA Grapalat" w:hAnsi="GHEA Grapalat"/>
                <w:sz w:val="20"/>
                <w:szCs w:val="20"/>
                <w:lang w:val="hy-AM"/>
              </w:rPr>
              <w:t>Թարմ կովի կաթից, 450գ տարայով։ յուղայնությունը` 20 %-ից ոչ պակաս, թթվայնությունը` 65-100 0T, անվտանգությունը և մակնշումը` ըստ ՀՀ կառավարության 2006թ. դեկտեմբերի 21-ի N 1925-Ն որոշմամբ հաստատված &lt;&lt;Կաթին, կաթնամթերքին և դրանց արտադրությանը ներկայացվող պահանջների տեխնիկական կանոնակարգի&gt;&gt; և &lt;&lt;Սննդամթերքի անվտանգության մասին&gt;&gt; ՀՀ օրենքի 8-րդ հոդվածի։</w:t>
            </w:r>
          </w:p>
        </w:tc>
        <w:tc>
          <w:tcPr>
            <w:tcW w:w="895" w:type="dxa"/>
            <w:tcBorders>
              <w:top w:val="single" w:sz="4" w:space="0" w:color="auto"/>
              <w:left w:val="single" w:sz="4" w:space="0" w:color="auto"/>
              <w:bottom w:val="single" w:sz="4" w:space="0" w:color="auto"/>
              <w:right w:val="single" w:sz="4" w:space="0" w:color="auto"/>
            </w:tcBorders>
            <w:vAlign w:val="center"/>
            <w:hideMark/>
          </w:tcPr>
          <w:p w:rsidR="007B1EEB" w:rsidRPr="002712DC" w:rsidRDefault="007B1EEB">
            <w:pPr>
              <w:rPr>
                <w:rFonts w:ascii="GHEA Grapalat" w:hAnsi="GHEA Grapalat"/>
                <w:sz w:val="18"/>
              </w:rPr>
            </w:pPr>
            <w:r w:rsidRPr="002712DC">
              <w:rPr>
                <w:rFonts w:ascii="GHEA Grapalat" w:hAnsi="GHEA Grapalat"/>
                <w:sz w:val="18"/>
              </w:rPr>
              <w:t>կգ</w:t>
            </w:r>
          </w:p>
        </w:tc>
        <w:tc>
          <w:tcPr>
            <w:tcW w:w="857" w:type="dxa"/>
            <w:tcBorders>
              <w:top w:val="single" w:sz="4" w:space="0" w:color="auto"/>
              <w:left w:val="single" w:sz="4" w:space="0" w:color="auto"/>
              <w:bottom w:val="single" w:sz="4" w:space="0" w:color="auto"/>
              <w:right w:val="single" w:sz="4" w:space="0" w:color="auto"/>
            </w:tcBorders>
            <w:vAlign w:val="center"/>
            <w:hideMark/>
          </w:tcPr>
          <w:p w:rsidR="007B1EEB" w:rsidRPr="002712DC" w:rsidRDefault="007B1EEB">
            <w:pPr>
              <w:rPr>
                <w:rFonts w:ascii="GHEA Grapalat" w:hAnsi="GHEA Grapalat"/>
                <w:sz w:val="18"/>
              </w:rPr>
            </w:pPr>
            <w:r w:rsidRPr="002712DC">
              <w:rPr>
                <w:rFonts w:ascii="GHEA Grapalat" w:hAnsi="GHEA Grapalat"/>
                <w:sz w:val="18"/>
              </w:rPr>
              <w:t>1400</w:t>
            </w:r>
          </w:p>
        </w:tc>
        <w:tc>
          <w:tcPr>
            <w:tcW w:w="775" w:type="dxa"/>
            <w:tcBorders>
              <w:top w:val="single" w:sz="4" w:space="0" w:color="auto"/>
              <w:left w:val="single" w:sz="4" w:space="0" w:color="auto"/>
              <w:bottom w:val="single" w:sz="4" w:space="0" w:color="auto"/>
              <w:right w:val="single" w:sz="4" w:space="0" w:color="auto"/>
            </w:tcBorders>
            <w:vAlign w:val="center"/>
            <w:hideMark/>
          </w:tcPr>
          <w:p w:rsidR="007B1EEB" w:rsidRPr="002712DC" w:rsidRDefault="007B1EEB">
            <w:pPr>
              <w:rPr>
                <w:rFonts w:ascii="GHEA Grapalat" w:hAnsi="GHEA Grapalat"/>
                <w:sz w:val="18"/>
                <w:lang w:val="hy-AM"/>
              </w:rPr>
            </w:pPr>
          </w:p>
        </w:tc>
        <w:tc>
          <w:tcPr>
            <w:tcW w:w="1134" w:type="dxa"/>
            <w:tcBorders>
              <w:top w:val="single" w:sz="4" w:space="0" w:color="auto"/>
              <w:left w:val="single" w:sz="4" w:space="0" w:color="auto"/>
              <w:bottom w:val="single" w:sz="4" w:space="0" w:color="auto"/>
              <w:right w:val="single" w:sz="4" w:space="0" w:color="auto"/>
            </w:tcBorders>
            <w:vAlign w:val="center"/>
            <w:hideMark/>
          </w:tcPr>
          <w:p w:rsidR="007B1EEB" w:rsidRPr="002712DC" w:rsidRDefault="007B1EEB">
            <w:pPr>
              <w:rPr>
                <w:rFonts w:ascii="GHEA Grapalat" w:hAnsi="GHEA Grapalat"/>
                <w:sz w:val="18"/>
              </w:rPr>
            </w:pPr>
            <w:r w:rsidRPr="002712DC">
              <w:rPr>
                <w:rFonts w:ascii="GHEA Grapalat" w:hAnsi="GHEA Grapalat"/>
                <w:sz w:val="18"/>
              </w:rPr>
              <w:t>12.74</w:t>
            </w:r>
          </w:p>
        </w:tc>
        <w:tc>
          <w:tcPr>
            <w:tcW w:w="1134" w:type="dxa"/>
            <w:tcBorders>
              <w:top w:val="single" w:sz="4" w:space="0" w:color="auto"/>
              <w:left w:val="single" w:sz="4" w:space="0" w:color="auto"/>
              <w:bottom w:val="single" w:sz="4" w:space="0" w:color="auto"/>
              <w:right w:val="single" w:sz="4" w:space="0" w:color="auto"/>
            </w:tcBorders>
            <w:vAlign w:val="center"/>
            <w:hideMark/>
          </w:tcPr>
          <w:p w:rsidR="007B1EEB" w:rsidRPr="002712DC" w:rsidRDefault="007B1EEB">
            <w:pPr>
              <w:jc w:val="center"/>
              <w:rPr>
                <w:rFonts w:ascii="GHEA Grapalat" w:hAnsi="GHEA Grapalat"/>
                <w:sz w:val="18"/>
                <w:lang w:val="hy-AM"/>
              </w:rPr>
            </w:pPr>
          </w:p>
        </w:tc>
        <w:tc>
          <w:tcPr>
            <w:tcW w:w="1275" w:type="dxa"/>
            <w:tcBorders>
              <w:top w:val="single" w:sz="4" w:space="0" w:color="auto"/>
              <w:left w:val="single" w:sz="4" w:space="0" w:color="auto"/>
              <w:bottom w:val="single" w:sz="4" w:space="0" w:color="auto"/>
              <w:right w:val="single" w:sz="4" w:space="0" w:color="auto"/>
            </w:tcBorders>
            <w:vAlign w:val="center"/>
            <w:hideMark/>
          </w:tcPr>
          <w:p w:rsidR="007B1EEB" w:rsidRPr="002712DC" w:rsidRDefault="007B1EEB" w:rsidP="00035759">
            <w:pPr>
              <w:rPr>
                <w:rFonts w:ascii="GHEA Grapalat" w:hAnsi="GHEA Grapalat"/>
                <w:sz w:val="18"/>
              </w:rPr>
            </w:pPr>
            <w:r w:rsidRPr="002712DC">
              <w:rPr>
                <w:rFonts w:ascii="GHEA Grapalat" w:hAnsi="GHEA Grapalat"/>
                <w:sz w:val="18"/>
              </w:rPr>
              <w:t>12.74</w:t>
            </w:r>
          </w:p>
        </w:tc>
        <w:tc>
          <w:tcPr>
            <w:tcW w:w="1518" w:type="dxa"/>
            <w:tcBorders>
              <w:top w:val="single" w:sz="4" w:space="0" w:color="auto"/>
              <w:left w:val="single" w:sz="4" w:space="0" w:color="auto"/>
              <w:bottom w:val="single" w:sz="4" w:space="0" w:color="auto"/>
              <w:right w:val="single" w:sz="4" w:space="0" w:color="auto"/>
            </w:tcBorders>
            <w:vAlign w:val="center"/>
          </w:tcPr>
          <w:p w:rsidR="007B1EEB" w:rsidRPr="002712DC" w:rsidRDefault="00035759">
            <w:pPr>
              <w:jc w:val="center"/>
              <w:rPr>
                <w:rFonts w:ascii="GHEA Grapalat" w:hAnsi="GHEA Grapalat"/>
                <w:sz w:val="18"/>
                <w:lang w:val="hy-AM"/>
              </w:rPr>
            </w:pPr>
            <w:r w:rsidRPr="002712DC">
              <w:rPr>
                <w:rFonts w:ascii="Sylfaen" w:hAnsi="Sylfaen" w:cs="Sylfaen"/>
                <w:sz w:val="20"/>
                <w:szCs w:val="20"/>
              </w:rPr>
              <w:t>Մինչև</w:t>
            </w:r>
            <w:r w:rsidRPr="002712DC">
              <w:rPr>
                <w:sz w:val="20"/>
                <w:szCs w:val="20"/>
              </w:rPr>
              <w:t xml:space="preserve"> 25.12.2020 </w:t>
            </w:r>
            <w:r w:rsidRPr="002712DC">
              <w:rPr>
                <w:rFonts w:ascii="Sylfaen" w:hAnsi="Sylfaen" w:cs="Sylfaen"/>
                <w:sz w:val="20"/>
                <w:szCs w:val="20"/>
              </w:rPr>
              <w:t>շաբաթական</w:t>
            </w:r>
          </w:p>
        </w:tc>
      </w:tr>
      <w:tr w:rsidR="007B1EEB" w:rsidRPr="002712DC" w:rsidTr="00035759">
        <w:trPr>
          <w:trHeight w:val="445"/>
        </w:trPr>
        <w:tc>
          <w:tcPr>
            <w:tcW w:w="1333" w:type="dxa"/>
            <w:tcBorders>
              <w:top w:val="single" w:sz="4" w:space="0" w:color="auto"/>
              <w:left w:val="single" w:sz="4" w:space="0" w:color="auto"/>
              <w:bottom w:val="single" w:sz="4" w:space="0" w:color="auto"/>
              <w:right w:val="single" w:sz="4" w:space="0" w:color="auto"/>
            </w:tcBorders>
            <w:vAlign w:val="center"/>
            <w:hideMark/>
          </w:tcPr>
          <w:p w:rsidR="007B1EEB" w:rsidRPr="002712DC" w:rsidRDefault="007B1EEB" w:rsidP="00035759">
            <w:pPr>
              <w:jc w:val="center"/>
              <w:rPr>
                <w:rFonts w:ascii="GHEA Grapalat" w:hAnsi="GHEA Grapalat"/>
                <w:sz w:val="20"/>
                <w:szCs w:val="20"/>
              </w:rPr>
            </w:pPr>
            <w:r w:rsidRPr="002712DC">
              <w:rPr>
                <w:rFonts w:ascii="GHEA Grapalat" w:hAnsi="GHEA Grapalat"/>
                <w:sz w:val="20"/>
                <w:szCs w:val="20"/>
              </w:rPr>
              <w:t>3</w:t>
            </w:r>
          </w:p>
        </w:tc>
        <w:tc>
          <w:tcPr>
            <w:tcW w:w="1405" w:type="dxa"/>
            <w:tcBorders>
              <w:top w:val="single" w:sz="4" w:space="0" w:color="auto"/>
              <w:left w:val="single" w:sz="4" w:space="0" w:color="auto"/>
              <w:bottom w:val="single" w:sz="4" w:space="0" w:color="auto"/>
              <w:right w:val="single" w:sz="4" w:space="0" w:color="auto"/>
            </w:tcBorders>
            <w:vAlign w:val="center"/>
            <w:hideMark/>
          </w:tcPr>
          <w:p w:rsidR="007B1EEB" w:rsidRPr="002712DC" w:rsidRDefault="007B1EEB" w:rsidP="00035759">
            <w:pPr>
              <w:jc w:val="center"/>
              <w:rPr>
                <w:rFonts w:ascii="GHEA Grapalat" w:hAnsi="GHEA Grapalat"/>
                <w:sz w:val="20"/>
                <w:szCs w:val="20"/>
              </w:rPr>
            </w:pPr>
            <w:r w:rsidRPr="002712DC">
              <w:rPr>
                <w:rFonts w:ascii="GHEA Grapalat" w:hAnsi="GHEA Grapalat"/>
                <w:sz w:val="20"/>
                <w:szCs w:val="20"/>
              </w:rPr>
              <w:t>15542100</w:t>
            </w:r>
          </w:p>
        </w:tc>
        <w:tc>
          <w:tcPr>
            <w:tcW w:w="1499" w:type="dxa"/>
            <w:tcBorders>
              <w:top w:val="single" w:sz="4" w:space="0" w:color="auto"/>
              <w:left w:val="single" w:sz="4" w:space="0" w:color="auto"/>
              <w:bottom w:val="single" w:sz="4" w:space="0" w:color="auto"/>
              <w:right w:val="single" w:sz="4" w:space="0" w:color="auto"/>
            </w:tcBorders>
            <w:vAlign w:val="center"/>
            <w:hideMark/>
          </w:tcPr>
          <w:p w:rsidR="007B1EEB" w:rsidRPr="002712DC" w:rsidRDefault="007B1EEB" w:rsidP="00035759">
            <w:pPr>
              <w:jc w:val="center"/>
              <w:rPr>
                <w:rFonts w:ascii="GHEA Grapalat" w:hAnsi="GHEA Grapalat" w:cs="Arial"/>
                <w:sz w:val="20"/>
                <w:szCs w:val="20"/>
              </w:rPr>
            </w:pPr>
          </w:p>
          <w:p w:rsidR="007B1EEB" w:rsidRPr="002712DC" w:rsidRDefault="007B1EEB" w:rsidP="00035759">
            <w:pPr>
              <w:jc w:val="center"/>
              <w:rPr>
                <w:rFonts w:ascii="GHEA Grapalat" w:hAnsi="GHEA Grapalat" w:cs="Arial"/>
                <w:sz w:val="20"/>
                <w:szCs w:val="20"/>
              </w:rPr>
            </w:pPr>
            <w:r w:rsidRPr="002712DC">
              <w:rPr>
                <w:rFonts w:ascii="GHEA Grapalat" w:hAnsi="GHEA Grapalat" w:cs="Arial"/>
                <w:sz w:val="20"/>
                <w:szCs w:val="20"/>
              </w:rPr>
              <w:t>Կաթնաշոռ</w:t>
            </w:r>
          </w:p>
        </w:tc>
        <w:tc>
          <w:tcPr>
            <w:tcW w:w="1248" w:type="dxa"/>
            <w:tcBorders>
              <w:top w:val="single" w:sz="4" w:space="0" w:color="auto"/>
              <w:left w:val="single" w:sz="4" w:space="0" w:color="auto"/>
              <w:bottom w:val="single" w:sz="4" w:space="0" w:color="auto"/>
              <w:right w:val="single" w:sz="4" w:space="0" w:color="auto"/>
            </w:tcBorders>
            <w:textDirection w:val="btLr"/>
            <w:vAlign w:val="center"/>
            <w:hideMark/>
          </w:tcPr>
          <w:p w:rsidR="007B1EEB" w:rsidRPr="002712DC" w:rsidRDefault="007B1EEB" w:rsidP="00035759">
            <w:pPr>
              <w:ind w:left="113" w:right="113"/>
              <w:jc w:val="center"/>
              <w:rPr>
                <w:rFonts w:ascii="GHEA Grapalat" w:hAnsi="GHEA Grapalat"/>
                <w:sz w:val="20"/>
                <w:szCs w:val="20"/>
                <w:lang w:val="hy-AM"/>
              </w:rPr>
            </w:pPr>
            <w:r w:rsidRPr="002712DC">
              <w:rPr>
                <w:rFonts w:ascii="GHEA Grapalat" w:hAnsi="GHEA Grapalat"/>
                <w:sz w:val="20"/>
                <w:szCs w:val="20"/>
                <w:lang w:val="hy-AM"/>
              </w:rPr>
              <w:t>ՀՀ կամ համարժեքը</w:t>
            </w:r>
          </w:p>
        </w:tc>
        <w:tc>
          <w:tcPr>
            <w:tcW w:w="2350" w:type="dxa"/>
            <w:tcBorders>
              <w:top w:val="single" w:sz="4" w:space="0" w:color="auto"/>
              <w:left w:val="single" w:sz="4" w:space="0" w:color="auto"/>
              <w:bottom w:val="single" w:sz="4" w:space="0" w:color="auto"/>
              <w:right w:val="single" w:sz="4" w:space="0" w:color="auto"/>
            </w:tcBorders>
            <w:vAlign w:val="center"/>
            <w:hideMark/>
          </w:tcPr>
          <w:p w:rsidR="007B1EEB" w:rsidRPr="002712DC" w:rsidRDefault="007B1EEB" w:rsidP="00035759">
            <w:pPr>
              <w:jc w:val="center"/>
              <w:rPr>
                <w:rFonts w:ascii="GHEA Grapalat" w:hAnsi="GHEA Grapalat"/>
                <w:sz w:val="20"/>
                <w:szCs w:val="20"/>
                <w:lang w:val="hy-AM"/>
              </w:rPr>
            </w:pPr>
            <w:r w:rsidRPr="002712DC">
              <w:rPr>
                <w:rFonts w:ascii="GHEA Grapalat" w:hAnsi="GHEA Grapalat"/>
                <w:sz w:val="20"/>
                <w:szCs w:val="20"/>
                <w:lang w:val="hy-AM"/>
              </w:rPr>
              <w:t xml:space="preserve">Կաթնաշոռ 18 և 9,0% յուղի պարունակությամբ, թթվայնությունը` 210-240 °T, փաթեթավորված սպառողական տարաներով, անվտանգությունը և մակնշումը` ըստ ՀՀ կառավարության 2006թ. դեկտեմբերի 21-ի N1925-Ն որոշմամբ հաստատված “Կաթին, կաթնամթերքին և դրանց արտադրությանը </w:t>
            </w:r>
            <w:r w:rsidRPr="002712DC">
              <w:rPr>
                <w:rFonts w:ascii="GHEA Grapalat" w:hAnsi="GHEA Grapalat"/>
                <w:sz w:val="20"/>
                <w:szCs w:val="20"/>
                <w:lang w:val="hy-AM"/>
              </w:rPr>
              <w:lastRenderedPageBreak/>
              <w:t>ներկայացվող պահանջների տեխնիկական կանոնակարգի” և “Սննդամթերքի անվտանգության մասին” ՀՀ օրենքի 8-րդ հոդվածի։</w:t>
            </w:r>
          </w:p>
          <w:p w:rsidR="007B1EEB" w:rsidRPr="002712DC" w:rsidRDefault="007B1EEB" w:rsidP="00035759">
            <w:pPr>
              <w:jc w:val="center"/>
              <w:rPr>
                <w:rFonts w:ascii="GHEA Grapalat" w:hAnsi="GHEA Grapalat"/>
                <w:sz w:val="20"/>
                <w:szCs w:val="20"/>
                <w:lang w:val="hy-AM"/>
              </w:rPr>
            </w:pPr>
          </w:p>
        </w:tc>
        <w:tc>
          <w:tcPr>
            <w:tcW w:w="895" w:type="dxa"/>
            <w:tcBorders>
              <w:top w:val="single" w:sz="4" w:space="0" w:color="auto"/>
              <w:left w:val="single" w:sz="4" w:space="0" w:color="auto"/>
              <w:bottom w:val="single" w:sz="4" w:space="0" w:color="auto"/>
              <w:right w:val="single" w:sz="4" w:space="0" w:color="auto"/>
            </w:tcBorders>
            <w:vAlign w:val="center"/>
            <w:hideMark/>
          </w:tcPr>
          <w:p w:rsidR="007B1EEB" w:rsidRPr="002712DC" w:rsidRDefault="007B1EEB">
            <w:pPr>
              <w:rPr>
                <w:rFonts w:ascii="GHEA Grapalat" w:hAnsi="GHEA Grapalat"/>
                <w:sz w:val="18"/>
              </w:rPr>
            </w:pPr>
            <w:r w:rsidRPr="002712DC">
              <w:rPr>
                <w:rFonts w:ascii="GHEA Grapalat" w:hAnsi="GHEA Grapalat"/>
                <w:sz w:val="18"/>
              </w:rPr>
              <w:lastRenderedPageBreak/>
              <w:t>կգ</w:t>
            </w:r>
          </w:p>
        </w:tc>
        <w:tc>
          <w:tcPr>
            <w:tcW w:w="857" w:type="dxa"/>
            <w:tcBorders>
              <w:top w:val="single" w:sz="4" w:space="0" w:color="auto"/>
              <w:left w:val="single" w:sz="4" w:space="0" w:color="auto"/>
              <w:bottom w:val="single" w:sz="4" w:space="0" w:color="auto"/>
              <w:right w:val="single" w:sz="4" w:space="0" w:color="auto"/>
            </w:tcBorders>
            <w:vAlign w:val="center"/>
            <w:hideMark/>
          </w:tcPr>
          <w:p w:rsidR="007B1EEB" w:rsidRPr="002712DC" w:rsidRDefault="007B1EEB">
            <w:pPr>
              <w:rPr>
                <w:rFonts w:ascii="GHEA Grapalat" w:hAnsi="GHEA Grapalat"/>
                <w:sz w:val="18"/>
                <w:lang w:val="hy-AM"/>
              </w:rPr>
            </w:pPr>
          </w:p>
        </w:tc>
        <w:tc>
          <w:tcPr>
            <w:tcW w:w="775" w:type="dxa"/>
            <w:tcBorders>
              <w:top w:val="single" w:sz="4" w:space="0" w:color="auto"/>
              <w:left w:val="single" w:sz="4" w:space="0" w:color="auto"/>
              <w:bottom w:val="single" w:sz="4" w:space="0" w:color="auto"/>
              <w:right w:val="single" w:sz="4" w:space="0" w:color="auto"/>
            </w:tcBorders>
            <w:vAlign w:val="center"/>
            <w:hideMark/>
          </w:tcPr>
          <w:p w:rsidR="007B1EEB" w:rsidRPr="002712DC" w:rsidRDefault="007B1EEB">
            <w:pPr>
              <w:rPr>
                <w:rFonts w:ascii="GHEA Grapalat" w:hAnsi="GHEA Grapalat"/>
                <w:sz w:val="18"/>
                <w:lang w:val="hy-AM"/>
              </w:rPr>
            </w:pPr>
          </w:p>
        </w:tc>
        <w:tc>
          <w:tcPr>
            <w:tcW w:w="1134" w:type="dxa"/>
            <w:tcBorders>
              <w:top w:val="single" w:sz="4" w:space="0" w:color="auto"/>
              <w:left w:val="single" w:sz="4" w:space="0" w:color="auto"/>
              <w:bottom w:val="single" w:sz="4" w:space="0" w:color="auto"/>
              <w:right w:val="single" w:sz="4" w:space="0" w:color="auto"/>
            </w:tcBorders>
            <w:vAlign w:val="center"/>
            <w:hideMark/>
          </w:tcPr>
          <w:p w:rsidR="007B1EEB" w:rsidRPr="002712DC" w:rsidRDefault="007B1EEB">
            <w:pPr>
              <w:rPr>
                <w:rFonts w:ascii="GHEA Grapalat" w:hAnsi="GHEA Grapalat"/>
                <w:sz w:val="18"/>
              </w:rPr>
            </w:pPr>
            <w:r w:rsidRPr="002712DC">
              <w:rPr>
                <w:rFonts w:ascii="GHEA Grapalat" w:hAnsi="GHEA Grapalat"/>
                <w:sz w:val="18"/>
              </w:rPr>
              <w:t>51</w:t>
            </w:r>
          </w:p>
        </w:tc>
        <w:tc>
          <w:tcPr>
            <w:tcW w:w="1134" w:type="dxa"/>
            <w:tcBorders>
              <w:top w:val="single" w:sz="4" w:space="0" w:color="auto"/>
              <w:left w:val="single" w:sz="4" w:space="0" w:color="auto"/>
              <w:bottom w:val="single" w:sz="4" w:space="0" w:color="auto"/>
              <w:right w:val="single" w:sz="4" w:space="0" w:color="auto"/>
            </w:tcBorders>
            <w:vAlign w:val="center"/>
            <w:hideMark/>
          </w:tcPr>
          <w:p w:rsidR="007B1EEB" w:rsidRPr="002712DC" w:rsidRDefault="007B1EEB">
            <w:pPr>
              <w:jc w:val="center"/>
              <w:rPr>
                <w:rFonts w:ascii="GHEA Grapalat" w:hAnsi="GHEA Grapalat"/>
                <w:sz w:val="18"/>
                <w:lang w:val="hy-AM"/>
              </w:rPr>
            </w:pPr>
            <w:r w:rsidRPr="002712DC">
              <w:rPr>
                <w:rFonts w:ascii="GHEA Grapalat" w:hAnsi="GHEA Grapalat"/>
                <w:sz w:val="20"/>
                <w:lang w:val="af-ZA"/>
              </w:rPr>
              <w:t>Գ.Զանգակատուն,Հրաչ և Սյուզեն Թուֆայանների փողոց 2</w:t>
            </w:r>
          </w:p>
        </w:tc>
        <w:tc>
          <w:tcPr>
            <w:tcW w:w="1275" w:type="dxa"/>
            <w:tcBorders>
              <w:top w:val="single" w:sz="4" w:space="0" w:color="auto"/>
              <w:left w:val="single" w:sz="4" w:space="0" w:color="auto"/>
              <w:bottom w:val="single" w:sz="4" w:space="0" w:color="auto"/>
              <w:right w:val="single" w:sz="4" w:space="0" w:color="auto"/>
            </w:tcBorders>
            <w:vAlign w:val="center"/>
            <w:hideMark/>
          </w:tcPr>
          <w:p w:rsidR="007B1EEB" w:rsidRPr="002712DC" w:rsidRDefault="007B1EEB" w:rsidP="00035759">
            <w:pPr>
              <w:rPr>
                <w:rFonts w:ascii="GHEA Grapalat" w:hAnsi="GHEA Grapalat"/>
                <w:sz w:val="18"/>
              </w:rPr>
            </w:pPr>
            <w:r w:rsidRPr="002712DC">
              <w:rPr>
                <w:rFonts w:ascii="GHEA Grapalat" w:hAnsi="GHEA Grapalat"/>
                <w:sz w:val="18"/>
              </w:rPr>
              <w:t>51</w:t>
            </w:r>
          </w:p>
        </w:tc>
        <w:tc>
          <w:tcPr>
            <w:tcW w:w="1518" w:type="dxa"/>
            <w:tcBorders>
              <w:top w:val="single" w:sz="4" w:space="0" w:color="auto"/>
              <w:left w:val="single" w:sz="4" w:space="0" w:color="auto"/>
              <w:bottom w:val="single" w:sz="4" w:space="0" w:color="auto"/>
              <w:right w:val="single" w:sz="4" w:space="0" w:color="auto"/>
            </w:tcBorders>
            <w:vAlign w:val="center"/>
          </w:tcPr>
          <w:p w:rsidR="007B1EEB" w:rsidRPr="002712DC" w:rsidRDefault="00035759">
            <w:pPr>
              <w:jc w:val="center"/>
              <w:rPr>
                <w:rFonts w:ascii="GHEA Grapalat" w:hAnsi="GHEA Grapalat"/>
                <w:sz w:val="18"/>
                <w:lang w:val="hy-AM"/>
              </w:rPr>
            </w:pPr>
            <w:r w:rsidRPr="002712DC">
              <w:rPr>
                <w:rFonts w:ascii="Sylfaen" w:hAnsi="Sylfaen" w:cs="Sylfaen"/>
                <w:sz w:val="20"/>
                <w:szCs w:val="20"/>
              </w:rPr>
              <w:t>Մինչև</w:t>
            </w:r>
            <w:r w:rsidRPr="002712DC">
              <w:rPr>
                <w:sz w:val="20"/>
                <w:szCs w:val="20"/>
              </w:rPr>
              <w:t xml:space="preserve"> 25.12.2020 </w:t>
            </w:r>
            <w:r w:rsidRPr="002712DC">
              <w:rPr>
                <w:rFonts w:ascii="Sylfaen" w:hAnsi="Sylfaen" w:cs="Sylfaen"/>
                <w:sz w:val="20"/>
                <w:szCs w:val="20"/>
              </w:rPr>
              <w:t>շաբաթական</w:t>
            </w:r>
          </w:p>
        </w:tc>
      </w:tr>
      <w:tr w:rsidR="007B1EEB" w:rsidRPr="002712DC" w:rsidTr="00035759">
        <w:trPr>
          <w:trHeight w:val="445"/>
        </w:trPr>
        <w:tc>
          <w:tcPr>
            <w:tcW w:w="1333" w:type="dxa"/>
            <w:tcBorders>
              <w:top w:val="single" w:sz="4" w:space="0" w:color="auto"/>
              <w:left w:val="single" w:sz="4" w:space="0" w:color="auto"/>
              <w:bottom w:val="single" w:sz="4" w:space="0" w:color="auto"/>
              <w:right w:val="single" w:sz="4" w:space="0" w:color="auto"/>
            </w:tcBorders>
            <w:vAlign w:val="center"/>
            <w:hideMark/>
          </w:tcPr>
          <w:p w:rsidR="007B1EEB" w:rsidRPr="002712DC" w:rsidRDefault="007B1EEB" w:rsidP="00035759">
            <w:pPr>
              <w:jc w:val="center"/>
              <w:rPr>
                <w:rFonts w:ascii="GHEA Grapalat" w:hAnsi="GHEA Grapalat"/>
                <w:sz w:val="20"/>
                <w:szCs w:val="20"/>
              </w:rPr>
            </w:pPr>
            <w:r w:rsidRPr="002712DC">
              <w:rPr>
                <w:rFonts w:ascii="GHEA Grapalat" w:hAnsi="GHEA Grapalat"/>
                <w:sz w:val="20"/>
                <w:szCs w:val="20"/>
              </w:rPr>
              <w:lastRenderedPageBreak/>
              <w:t>4</w:t>
            </w:r>
          </w:p>
        </w:tc>
        <w:tc>
          <w:tcPr>
            <w:tcW w:w="1405" w:type="dxa"/>
            <w:tcBorders>
              <w:top w:val="single" w:sz="4" w:space="0" w:color="auto"/>
              <w:left w:val="single" w:sz="4" w:space="0" w:color="auto"/>
              <w:bottom w:val="single" w:sz="4" w:space="0" w:color="auto"/>
              <w:right w:val="single" w:sz="4" w:space="0" w:color="auto"/>
            </w:tcBorders>
            <w:vAlign w:val="center"/>
            <w:hideMark/>
          </w:tcPr>
          <w:p w:rsidR="007B1EEB" w:rsidRPr="002712DC" w:rsidRDefault="007B1EEB" w:rsidP="00035759">
            <w:pPr>
              <w:jc w:val="center"/>
              <w:rPr>
                <w:rFonts w:ascii="GHEA Grapalat" w:hAnsi="GHEA Grapalat"/>
                <w:sz w:val="20"/>
                <w:szCs w:val="20"/>
              </w:rPr>
            </w:pPr>
            <w:r w:rsidRPr="002712DC">
              <w:rPr>
                <w:rFonts w:ascii="GHEA Grapalat" w:hAnsi="GHEA Grapalat"/>
                <w:sz w:val="20"/>
                <w:szCs w:val="20"/>
              </w:rPr>
              <w:t>15541200</w:t>
            </w:r>
          </w:p>
        </w:tc>
        <w:tc>
          <w:tcPr>
            <w:tcW w:w="1499" w:type="dxa"/>
            <w:tcBorders>
              <w:top w:val="single" w:sz="4" w:space="0" w:color="auto"/>
              <w:left w:val="single" w:sz="4" w:space="0" w:color="auto"/>
              <w:bottom w:val="single" w:sz="4" w:space="0" w:color="auto"/>
              <w:right w:val="single" w:sz="4" w:space="0" w:color="auto"/>
            </w:tcBorders>
            <w:vAlign w:val="center"/>
            <w:hideMark/>
          </w:tcPr>
          <w:p w:rsidR="007B1EEB" w:rsidRPr="002712DC" w:rsidRDefault="007B1EEB" w:rsidP="00035759">
            <w:pPr>
              <w:jc w:val="center"/>
              <w:rPr>
                <w:rFonts w:ascii="GHEA Grapalat" w:hAnsi="GHEA Grapalat" w:cs="Arial"/>
                <w:sz w:val="20"/>
                <w:szCs w:val="20"/>
              </w:rPr>
            </w:pPr>
            <w:r w:rsidRPr="002712DC">
              <w:rPr>
                <w:rFonts w:ascii="GHEA Grapalat" w:hAnsi="GHEA Grapalat" w:cs="Arial"/>
                <w:sz w:val="20"/>
                <w:szCs w:val="20"/>
              </w:rPr>
              <w:t>Պանիր չանախ</w:t>
            </w:r>
          </w:p>
        </w:tc>
        <w:tc>
          <w:tcPr>
            <w:tcW w:w="1248" w:type="dxa"/>
            <w:tcBorders>
              <w:top w:val="single" w:sz="4" w:space="0" w:color="auto"/>
              <w:left w:val="single" w:sz="4" w:space="0" w:color="auto"/>
              <w:bottom w:val="single" w:sz="4" w:space="0" w:color="auto"/>
              <w:right w:val="single" w:sz="4" w:space="0" w:color="auto"/>
            </w:tcBorders>
            <w:textDirection w:val="btLr"/>
            <w:vAlign w:val="center"/>
            <w:hideMark/>
          </w:tcPr>
          <w:p w:rsidR="007B1EEB" w:rsidRPr="002712DC" w:rsidRDefault="007B1EEB" w:rsidP="00035759">
            <w:pPr>
              <w:ind w:left="113" w:right="113"/>
              <w:rPr>
                <w:rFonts w:ascii="GHEA Grapalat" w:hAnsi="GHEA Grapalat"/>
                <w:sz w:val="20"/>
                <w:szCs w:val="20"/>
              </w:rPr>
            </w:pPr>
            <w:r w:rsidRPr="002712DC">
              <w:rPr>
                <w:rFonts w:ascii="GHEA Grapalat" w:hAnsi="GHEA Grapalat"/>
                <w:sz w:val="20"/>
                <w:szCs w:val="20"/>
                <w:lang w:val="hy-AM"/>
              </w:rPr>
              <w:t>ՀՀ կամ համարժեքը</w:t>
            </w:r>
          </w:p>
        </w:tc>
        <w:tc>
          <w:tcPr>
            <w:tcW w:w="2350" w:type="dxa"/>
            <w:tcBorders>
              <w:top w:val="single" w:sz="4" w:space="0" w:color="auto"/>
              <w:left w:val="single" w:sz="4" w:space="0" w:color="auto"/>
              <w:bottom w:val="single" w:sz="4" w:space="0" w:color="auto"/>
              <w:right w:val="single" w:sz="4" w:space="0" w:color="auto"/>
            </w:tcBorders>
            <w:vAlign w:val="center"/>
            <w:hideMark/>
          </w:tcPr>
          <w:p w:rsidR="007B1EEB" w:rsidRPr="002712DC" w:rsidRDefault="007B1EEB" w:rsidP="00035759">
            <w:pPr>
              <w:jc w:val="center"/>
              <w:rPr>
                <w:rFonts w:ascii="GHEA Grapalat" w:hAnsi="GHEA Grapalat"/>
                <w:sz w:val="20"/>
                <w:szCs w:val="20"/>
                <w:lang w:val="hy-AM"/>
              </w:rPr>
            </w:pPr>
            <w:r w:rsidRPr="002712DC">
              <w:rPr>
                <w:rFonts w:ascii="GHEA Grapalat" w:hAnsi="GHEA Grapalat"/>
                <w:sz w:val="20"/>
                <w:szCs w:val="20"/>
                <w:lang w:val="hy-AM"/>
              </w:rPr>
              <w:t>Սպիտակ աղաջրային պանիր, կովի կաթից, 36-40%  յուղայնությամբ ԳՕՍՏ 7616-85 կամ համարժեք։ Անվտանգությունը և մակնշումը՝ ըստ ՀՀ կառավարության 2006թ. դեկտեմբերի 21-ի N 1925-Ն որոշմամբ հաստատված «Կաթին, կաթնամթերքին և դրանց արտադրությանը ներկայացվող պահանջների տեխնիկական կանոնակարգի» և «Սննդամթերքի անվտանգության մասին» ՀՀ օրենքի 8-րդ հոդվածի:</w:t>
            </w:r>
          </w:p>
        </w:tc>
        <w:tc>
          <w:tcPr>
            <w:tcW w:w="895" w:type="dxa"/>
            <w:tcBorders>
              <w:top w:val="single" w:sz="4" w:space="0" w:color="auto"/>
              <w:left w:val="single" w:sz="4" w:space="0" w:color="auto"/>
              <w:bottom w:val="single" w:sz="4" w:space="0" w:color="auto"/>
              <w:right w:val="single" w:sz="4" w:space="0" w:color="auto"/>
            </w:tcBorders>
            <w:vAlign w:val="center"/>
            <w:hideMark/>
          </w:tcPr>
          <w:p w:rsidR="007B1EEB" w:rsidRPr="002712DC" w:rsidRDefault="007B1EEB">
            <w:pPr>
              <w:rPr>
                <w:rFonts w:ascii="GHEA Grapalat" w:hAnsi="GHEA Grapalat"/>
                <w:sz w:val="18"/>
              </w:rPr>
            </w:pPr>
            <w:r w:rsidRPr="002712DC">
              <w:rPr>
                <w:rFonts w:ascii="GHEA Grapalat" w:hAnsi="GHEA Grapalat"/>
                <w:sz w:val="18"/>
              </w:rPr>
              <w:t>կգ</w:t>
            </w:r>
          </w:p>
        </w:tc>
        <w:tc>
          <w:tcPr>
            <w:tcW w:w="857" w:type="dxa"/>
            <w:tcBorders>
              <w:top w:val="single" w:sz="4" w:space="0" w:color="auto"/>
              <w:left w:val="single" w:sz="4" w:space="0" w:color="auto"/>
              <w:bottom w:val="single" w:sz="4" w:space="0" w:color="auto"/>
              <w:right w:val="single" w:sz="4" w:space="0" w:color="auto"/>
            </w:tcBorders>
            <w:vAlign w:val="center"/>
            <w:hideMark/>
          </w:tcPr>
          <w:p w:rsidR="007B1EEB" w:rsidRPr="002712DC" w:rsidRDefault="007B1EEB">
            <w:pPr>
              <w:rPr>
                <w:rFonts w:ascii="GHEA Grapalat" w:hAnsi="GHEA Grapalat"/>
                <w:sz w:val="18"/>
                <w:lang w:val="hy-AM"/>
              </w:rPr>
            </w:pPr>
          </w:p>
        </w:tc>
        <w:tc>
          <w:tcPr>
            <w:tcW w:w="775" w:type="dxa"/>
            <w:tcBorders>
              <w:top w:val="single" w:sz="4" w:space="0" w:color="auto"/>
              <w:left w:val="single" w:sz="4" w:space="0" w:color="auto"/>
              <w:bottom w:val="single" w:sz="4" w:space="0" w:color="auto"/>
              <w:right w:val="single" w:sz="4" w:space="0" w:color="auto"/>
            </w:tcBorders>
            <w:vAlign w:val="center"/>
            <w:hideMark/>
          </w:tcPr>
          <w:p w:rsidR="007B1EEB" w:rsidRPr="002712DC" w:rsidRDefault="007B1EEB">
            <w:pPr>
              <w:rPr>
                <w:rFonts w:ascii="GHEA Grapalat" w:hAnsi="GHEA Grapalat"/>
                <w:sz w:val="18"/>
                <w:lang w:val="hy-AM"/>
              </w:rPr>
            </w:pPr>
          </w:p>
        </w:tc>
        <w:tc>
          <w:tcPr>
            <w:tcW w:w="1134" w:type="dxa"/>
            <w:tcBorders>
              <w:top w:val="single" w:sz="4" w:space="0" w:color="auto"/>
              <w:left w:val="single" w:sz="4" w:space="0" w:color="auto"/>
              <w:bottom w:val="single" w:sz="4" w:space="0" w:color="auto"/>
              <w:right w:val="single" w:sz="4" w:space="0" w:color="auto"/>
            </w:tcBorders>
            <w:vAlign w:val="center"/>
            <w:hideMark/>
          </w:tcPr>
          <w:p w:rsidR="007B1EEB" w:rsidRPr="002712DC" w:rsidRDefault="007B1EEB">
            <w:pPr>
              <w:rPr>
                <w:rFonts w:ascii="GHEA Grapalat" w:hAnsi="GHEA Grapalat"/>
                <w:sz w:val="18"/>
              </w:rPr>
            </w:pPr>
            <w:r w:rsidRPr="002712DC">
              <w:rPr>
                <w:rFonts w:ascii="GHEA Grapalat" w:hAnsi="GHEA Grapalat"/>
                <w:sz w:val="18"/>
              </w:rPr>
              <w:t>38.35</w:t>
            </w:r>
          </w:p>
        </w:tc>
        <w:tc>
          <w:tcPr>
            <w:tcW w:w="1134" w:type="dxa"/>
            <w:tcBorders>
              <w:top w:val="single" w:sz="4" w:space="0" w:color="auto"/>
              <w:left w:val="single" w:sz="4" w:space="0" w:color="auto"/>
              <w:bottom w:val="single" w:sz="4" w:space="0" w:color="auto"/>
              <w:right w:val="single" w:sz="4" w:space="0" w:color="auto"/>
            </w:tcBorders>
            <w:vAlign w:val="center"/>
            <w:hideMark/>
          </w:tcPr>
          <w:p w:rsidR="007B1EEB" w:rsidRPr="002712DC" w:rsidRDefault="007B1EEB">
            <w:pPr>
              <w:jc w:val="center"/>
              <w:rPr>
                <w:rFonts w:ascii="GHEA Grapalat" w:hAnsi="GHEA Grapalat"/>
                <w:sz w:val="18"/>
                <w:lang w:val="hy-AM"/>
              </w:rPr>
            </w:pPr>
          </w:p>
        </w:tc>
        <w:tc>
          <w:tcPr>
            <w:tcW w:w="1275" w:type="dxa"/>
            <w:tcBorders>
              <w:top w:val="single" w:sz="4" w:space="0" w:color="auto"/>
              <w:left w:val="single" w:sz="4" w:space="0" w:color="auto"/>
              <w:bottom w:val="single" w:sz="4" w:space="0" w:color="auto"/>
              <w:right w:val="single" w:sz="4" w:space="0" w:color="auto"/>
            </w:tcBorders>
            <w:vAlign w:val="center"/>
            <w:hideMark/>
          </w:tcPr>
          <w:p w:rsidR="007B1EEB" w:rsidRPr="002712DC" w:rsidRDefault="007B1EEB" w:rsidP="00035759">
            <w:pPr>
              <w:rPr>
                <w:rFonts w:ascii="GHEA Grapalat" w:hAnsi="GHEA Grapalat"/>
                <w:sz w:val="18"/>
              </w:rPr>
            </w:pPr>
            <w:r w:rsidRPr="002712DC">
              <w:rPr>
                <w:rFonts w:ascii="GHEA Grapalat" w:hAnsi="GHEA Grapalat"/>
                <w:sz w:val="18"/>
              </w:rPr>
              <w:t>38.35</w:t>
            </w:r>
          </w:p>
        </w:tc>
        <w:tc>
          <w:tcPr>
            <w:tcW w:w="1518" w:type="dxa"/>
            <w:tcBorders>
              <w:top w:val="single" w:sz="4" w:space="0" w:color="auto"/>
              <w:left w:val="single" w:sz="4" w:space="0" w:color="auto"/>
              <w:bottom w:val="single" w:sz="4" w:space="0" w:color="auto"/>
              <w:right w:val="single" w:sz="4" w:space="0" w:color="auto"/>
            </w:tcBorders>
            <w:vAlign w:val="center"/>
          </w:tcPr>
          <w:p w:rsidR="007B1EEB" w:rsidRPr="002712DC" w:rsidRDefault="00035759">
            <w:pPr>
              <w:jc w:val="center"/>
              <w:rPr>
                <w:rFonts w:ascii="GHEA Grapalat" w:hAnsi="GHEA Grapalat"/>
                <w:sz w:val="18"/>
                <w:lang w:val="hy-AM"/>
              </w:rPr>
            </w:pPr>
            <w:r w:rsidRPr="002712DC">
              <w:rPr>
                <w:rFonts w:ascii="Sylfaen" w:hAnsi="Sylfaen" w:cs="Sylfaen"/>
                <w:sz w:val="20"/>
                <w:szCs w:val="20"/>
              </w:rPr>
              <w:t>Մինչև</w:t>
            </w:r>
            <w:r w:rsidRPr="002712DC">
              <w:rPr>
                <w:sz w:val="20"/>
                <w:szCs w:val="20"/>
              </w:rPr>
              <w:t xml:space="preserve"> 25.12.2020 </w:t>
            </w:r>
            <w:r w:rsidRPr="002712DC">
              <w:rPr>
                <w:rFonts w:ascii="Sylfaen" w:hAnsi="Sylfaen" w:cs="Sylfaen"/>
                <w:sz w:val="20"/>
                <w:szCs w:val="20"/>
              </w:rPr>
              <w:t>շաբաթական</w:t>
            </w:r>
          </w:p>
        </w:tc>
      </w:tr>
      <w:tr w:rsidR="007B1EEB" w:rsidRPr="002712DC" w:rsidTr="00035759">
        <w:trPr>
          <w:trHeight w:val="445"/>
        </w:trPr>
        <w:tc>
          <w:tcPr>
            <w:tcW w:w="1333" w:type="dxa"/>
            <w:tcBorders>
              <w:top w:val="single" w:sz="4" w:space="0" w:color="auto"/>
              <w:left w:val="single" w:sz="4" w:space="0" w:color="auto"/>
              <w:bottom w:val="single" w:sz="4" w:space="0" w:color="auto"/>
              <w:right w:val="single" w:sz="4" w:space="0" w:color="auto"/>
            </w:tcBorders>
            <w:vAlign w:val="center"/>
            <w:hideMark/>
          </w:tcPr>
          <w:p w:rsidR="007B1EEB" w:rsidRPr="002712DC" w:rsidRDefault="007B1EEB" w:rsidP="00035759">
            <w:pPr>
              <w:jc w:val="center"/>
              <w:rPr>
                <w:rFonts w:ascii="GHEA Grapalat" w:hAnsi="GHEA Grapalat"/>
                <w:sz w:val="20"/>
                <w:szCs w:val="20"/>
              </w:rPr>
            </w:pPr>
            <w:r w:rsidRPr="002712DC">
              <w:rPr>
                <w:rFonts w:ascii="GHEA Grapalat" w:hAnsi="GHEA Grapalat"/>
                <w:sz w:val="20"/>
                <w:szCs w:val="20"/>
              </w:rPr>
              <w:t>5</w:t>
            </w:r>
          </w:p>
        </w:tc>
        <w:tc>
          <w:tcPr>
            <w:tcW w:w="1405" w:type="dxa"/>
            <w:tcBorders>
              <w:top w:val="single" w:sz="4" w:space="0" w:color="auto"/>
              <w:left w:val="single" w:sz="4" w:space="0" w:color="auto"/>
              <w:bottom w:val="single" w:sz="4" w:space="0" w:color="auto"/>
              <w:right w:val="single" w:sz="4" w:space="0" w:color="auto"/>
            </w:tcBorders>
            <w:vAlign w:val="center"/>
            <w:hideMark/>
          </w:tcPr>
          <w:p w:rsidR="007B1EEB" w:rsidRPr="002712DC" w:rsidRDefault="007B1EEB" w:rsidP="00035759">
            <w:pPr>
              <w:jc w:val="center"/>
              <w:rPr>
                <w:rFonts w:ascii="GHEA Grapalat" w:hAnsi="GHEA Grapalat"/>
                <w:sz w:val="20"/>
                <w:szCs w:val="20"/>
              </w:rPr>
            </w:pPr>
            <w:r w:rsidRPr="002712DC">
              <w:rPr>
                <w:rFonts w:ascii="GHEA Grapalat" w:hAnsi="GHEA Grapalat"/>
                <w:sz w:val="20"/>
              </w:rPr>
              <w:t>15511100</w:t>
            </w:r>
          </w:p>
        </w:tc>
        <w:tc>
          <w:tcPr>
            <w:tcW w:w="1499" w:type="dxa"/>
            <w:tcBorders>
              <w:top w:val="single" w:sz="4" w:space="0" w:color="auto"/>
              <w:left w:val="single" w:sz="4" w:space="0" w:color="auto"/>
              <w:bottom w:val="single" w:sz="4" w:space="0" w:color="auto"/>
              <w:right w:val="single" w:sz="4" w:space="0" w:color="auto"/>
            </w:tcBorders>
            <w:vAlign w:val="center"/>
            <w:hideMark/>
          </w:tcPr>
          <w:p w:rsidR="007B1EEB" w:rsidRPr="002712DC" w:rsidRDefault="007B1EEB" w:rsidP="00035759">
            <w:pPr>
              <w:jc w:val="center"/>
              <w:rPr>
                <w:rFonts w:ascii="GHEA Grapalat" w:hAnsi="GHEA Grapalat" w:cs="Arial"/>
                <w:sz w:val="20"/>
                <w:szCs w:val="20"/>
              </w:rPr>
            </w:pPr>
            <w:r w:rsidRPr="002712DC">
              <w:rPr>
                <w:rFonts w:ascii="GHEA Grapalat" w:hAnsi="GHEA Grapalat" w:cs="Arial"/>
                <w:sz w:val="20"/>
                <w:szCs w:val="20"/>
              </w:rPr>
              <w:t>Կաթ</w:t>
            </w:r>
          </w:p>
        </w:tc>
        <w:tc>
          <w:tcPr>
            <w:tcW w:w="1248" w:type="dxa"/>
            <w:tcBorders>
              <w:top w:val="single" w:sz="4" w:space="0" w:color="auto"/>
              <w:left w:val="single" w:sz="4" w:space="0" w:color="auto"/>
              <w:bottom w:val="single" w:sz="4" w:space="0" w:color="auto"/>
              <w:right w:val="single" w:sz="4" w:space="0" w:color="auto"/>
            </w:tcBorders>
            <w:textDirection w:val="btLr"/>
            <w:vAlign w:val="center"/>
            <w:hideMark/>
          </w:tcPr>
          <w:p w:rsidR="007B1EEB" w:rsidRPr="002712DC" w:rsidRDefault="007B1EEB" w:rsidP="00035759">
            <w:pPr>
              <w:ind w:left="113" w:right="113"/>
              <w:jc w:val="center"/>
              <w:rPr>
                <w:rFonts w:ascii="GHEA Grapalat" w:hAnsi="GHEA Grapalat"/>
                <w:sz w:val="20"/>
                <w:szCs w:val="20"/>
                <w:lang w:val="hy-AM"/>
              </w:rPr>
            </w:pPr>
            <w:r w:rsidRPr="002712DC">
              <w:rPr>
                <w:rFonts w:ascii="GHEA Grapalat" w:hAnsi="GHEA Grapalat"/>
                <w:sz w:val="20"/>
                <w:szCs w:val="20"/>
                <w:lang w:val="hy-AM"/>
              </w:rPr>
              <w:t>ՀՀ կամ համարժեքը</w:t>
            </w:r>
          </w:p>
        </w:tc>
        <w:tc>
          <w:tcPr>
            <w:tcW w:w="2350" w:type="dxa"/>
            <w:tcBorders>
              <w:top w:val="single" w:sz="4" w:space="0" w:color="auto"/>
              <w:left w:val="single" w:sz="4" w:space="0" w:color="auto"/>
              <w:bottom w:val="single" w:sz="4" w:space="0" w:color="auto"/>
              <w:right w:val="single" w:sz="4" w:space="0" w:color="auto"/>
            </w:tcBorders>
            <w:vAlign w:val="center"/>
            <w:hideMark/>
          </w:tcPr>
          <w:p w:rsidR="007B1EEB" w:rsidRPr="002712DC" w:rsidRDefault="007B1EEB" w:rsidP="00035759">
            <w:pPr>
              <w:jc w:val="center"/>
              <w:rPr>
                <w:rFonts w:ascii="GHEA Grapalat" w:hAnsi="GHEA Grapalat"/>
                <w:sz w:val="20"/>
                <w:szCs w:val="20"/>
                <w:lang w:val="hy-AM"/>
              </w:rPr>
            </w:pPr>
            <w:r w:rsidRPr="002712DC">
              <w:rPr>
                <w:rFonts w:ascii="GHEA Grapalat" w:hAnsi="GHEA Grapalat"/>
                <w:sz w:val="20"/>
                <w:szCs w:val="20"/>
                <w:lang w:val="hy-AM"/>
              </w:rPr>
              <w:t xml:space="preserve">Պաստերացված կովի կաթ 3%յուղայնությամբ, </w:t>
            </w:r>
          </w:p>
          <w:p w:rsidR="007B1EEB" w:rsidRPr="002712DC" w:rsidRDefault="007B1EEB" w:rsidP="00035759">
            <w:pPr>
              <w:jc w:val="center"/>
              <w:rPr>
                <w:rFonts w:ascii="GHEA Grapalat" w:hAnsi="GHEA Grapalat"/>
                <w:sz w:val="20"/>
                <w:szCs w:val="20"/>
                <w:lang w:val="hy-AM"/>
              </w:rPr>
            </w:pPr>
            <w:r w:rsidRPr="002712DC">
              <w:rPr>
                <w:rFonts w:ascii="GHEA Grapalat" w:hAnsi="GHEA Grapalat"/>
                <w:sz w:val="20"/>
                <w:szCs w:val="20"/>
                <w:lang w:val="hy-AM"/>
              </w:rPr>
              <w:t>թթվայնությունը 16-21 ԳՈՍՏ 13277-79:Անվտանգությունը և մակնշումը Թիվ 2-</w:t>
            </w:r>
          </w:p>
          <w:p w:rsidR="007B1EEB" w:rsidRPr="002712DC" w:rsidRDefault="007B1EEB" w:rsidP="00035759">
            <w:pPr>
              <w:jc w:val="center"/>
              <w:rPr>
                <w:rFonts w:ascii="GHEA Grapalat" w:hAnsi="GHEA Grapalat" w:cs="Arial"/>
                <w:sz w:val="20"/>
                <w:szCs w:val="20"/>
                <w:lang w:val="hy-AM"/>
              </w:rPr>
            </w:pPr>
            <w:r w:rsidRPr="002712DC">
              <w:rPr>
                <w:rFonts w:ascii="GHEA Grapalat" w:hAnsi="GHEA Grapalat"/>
                <w:sz w:val="20"/>
                <w:szCs w:val="20"/>
                <w:lang w:val="hy-AM"/>
              </w:rPr>
              <w:t>111-4,9012003/ՌԴսանպին2,3,2107801/սանիտար</w:t>
            </w:r>
            <w:r w:rsidRPr="002712DC">
              <w:rPr>
                <w:rFonts w:ascii="GHEA Grapalat" w:hAnsi="GHEA Grapalat"/>
                <w:sz w:val="20"/>
                <w:szCs w:val="20"/>
                <w:lang w:val="hy-AM"/>
              </w:rPr>
              <w:lastRenderedPageBreak/>
              <w:t>ահամաճարակային կանոնների և նորմերի և սննդամթերքի անվտանգության մասին ՀՀ օրենքի 9-րդ հոդվածի</w:t>
            </w:r>
          </w:p>
        </w:tc>
        <w:tc>
          <w:tcPr>
            <w:tcW w:w="895" w:type="dxa"/>
            <w:tcBorders>
              <w:top w:val="single" w:sz="4" w:space="0" w:color="auto"/>
              <w:left w:val="single" w:sz="4" w:space="0" w:color="auto"/>
              <w:bottom w:val="single" w:sz="4" w:space="0" w:color="auto"/>
              <w:right w:val="single" w:sz="4" w:space="0" w:color="auto"/>
            </w:tcBorders>
            <w:vAlign w:val="center"/>
            <w:hideMark/>
          </w:tcPr>
          <w:p w:rsidR="007B1EEB" w:rsidRPr="002712DC" w:rsidRDefault="007B1EEB">
            <w:pPr>
              <w:rPr>
                <w:rFonts w:ascii="GHEA Grapalat" w:hAnsi="GHEA Grapalat"/>
                <w:sz w:val="18"/>
              </w:rPr>
            </w:pPr>
            <w:r w:rsidRPr="002712DC">
              <w:rPr>
                <w:rFonts w:ascii="GHEA Grapalat" w:hAnsi="GHEA Grapalat"/>
                <w:sz w:val="18"/>
              </w:rPr>
              <w:lastRenderedPageBreak/>
              <w:t>լ</w:t>
            </w:r>
          </w:p>
        </w:tc>
        <w:tc>
          <w:tcPr>
            <w:tcW w:w="857" w:type="dxa"/>
            <w:tcBorders>
              <w:top w:val="single" w:sz="4" w:space="0" w:color="auto"/>
              <w:left w:val="single" w:sz="4" w:space="0" w:color="auto"/>
              <w:bottom w:val="single" w:sz="4" w:space="0" w:color="auto"/>
              <w:right w:val="single" w:sz="4" w:space="0" w:color="auto"/>
            </w:tcBorders>
            <w:vAlign w:val="center"/>
            <w:hideMark/>
          </w:tcPr>
          <w:p w:rsidR="007B1EEB" w:rsidRPr="002712DC" w:rsidRDefault="007B1EEB">
            <w:pPr>
              <w:rPr>
                <w:rFonts w:ascii="GHEA Grapalat" w:hAnsi="GHEA Grapalat"/>
                <w:sz w:val="18"/>
                <w:lang w:val="hy-AM"/>
              </w:rPr>
            </w:pPr>
          </w:p>
        </w:tc>
        <w:tc>
          <w:tcPr>
            <w:tcW w:w="775" w:type="dxa"/>
            <w:tcBorders>
              <w:top w:val="single" w:sz="4" w:space="0" w:color="auto"/>
              <w:left w:val="single" w:sz="4" w:space="0" w:color="auto"/>
              <w:bottom w:val="single" w:sz="4" w:space="0" w:color="auto"/>
              <w:right w:val="single" w:sz="4" w:space="0" w:color="auto"/>
            </w:tcBorders>
            <w:vAlign w:val="center"/>
            <w:hideMark/>
          </w:tcPr>
          <w:p w:rsidR="007B1EEB" w:rsidRPr="002712DC" w:rsidRDefault="007B1EEB">
            <w:pPr>
              <w:rPr>
                <w:rFonts w:ascii="GHEA Grapalat" w:hAnsi="GHEA Grapalat"/>
                <w:sz w:val="18"/>
                <w:lang w:val="hy-AM"/>
              </w:rPr>
            </w:pPr>
          </w:p>
        </w:tc>
        <w:tc>
          <w:tcPr>
            <w:tcW w:w="1134" w:type="dxa"/>
            <w:tcBorders>
              <w:top w:val="single" w:sz="4" w:space="0" w:color="auto"/>
              <w:left w:val="single" w:sz="4" w:space="0" w:color="auto"/>
              <w:bottom w:val="single" w:sz="4" w:space="0" w:color="auto"/>
              <w:right w:val="single" w:sz="4" w:space="0" w:color="auto"/>
            </w:tcBorders>
            <w:vAlign w:val="center"/>
            <w:hideMark/>
          </w:tcPr>
          <w:p w:rsidR="007B1EEB" w:rsidRPr="002712DC" w:rsidRDefault="007B1EEB">
            <w:pPr>
              <w:rPr>
                <w:rFonts w:ascii="GHEA Grapalat" w:hAnsi="GHEA Grapalat"/>
                <w:sz w:val="18"/>
              </w:rPr>
            </w:pPr>
            <w:r w:rsidRPr="002712DC">
              <w:rPr>
                <w:rFonts w:ascii="GHEA Grapalat" w:hAnsi="GHEA Grapalat"/>
                <w:sz w:val="18"/>
              </w:rPr>
              <w:t>472</w:t>
            </w:r>
          </w:p>
        </w:tc>
        <w:tc>
          <w:tcPr>
            <w:tcW w:w="1134" w:type="dxa"/>
            <w:tcBorders>
              <w:top w:val="single" w:sz="4" w:space="0" w:color="auto"/>
              <w:left w:val="single" w:sz="4" w:space="0" w:color="auto"/>
              <w:bottom w:val="single" w:sz="4" w:space="0" w:color="auto"/>
              <w:right w:val="single" w:sz="4" w:space="0" w:color="auto"/>
            </w:tcBorders>
            <w:vAlign w:val="center"/>
            <w:hideMark/>
          </w:tcPr>
          <w:p w:rsidR="007B1EEB" w:rsidRPr="002712DC" w:rsidRDefault="007B1EEB">
            <w:pPr>
              <w:jc w:val="center"/>
              <w:rPr>
                <w:rFonts w:ascii="GHEA Grapalat" w:hAnsi="GHEA Grapalat"/>
                <w:sz w:val="18"/>
                <w:lang w:val="hy-AM"/>
              </w:rPr>
            </w:pPr>
          </w:p>
        </w:tc>
        <w:tc>
          <w:tcPr>
            <w:tcW w:w="1275" w:type="dxa"/>
            <w:tcBorders>
              <w:top w:val="single" w:sz="4" w:space="0" w:color="auto"/>
              <w:left w:val="single" w:sz="4" w:space="0" w:color="auto"/>
              <w:bottom w:val="single" w:sz="4" w:space="0" w:color="auto"/>
              <w:right w:val="single" w:sz="4" w:space="0" w:color="auto"/>
            </w:tcBorders>
            <w:vAlign w:val="center"/>
            <w:hideMark/>
          </w:tcPr>
          <w:p w:rsidR="007B1EEB" w:rsidRPr="002712DC" w:rsidRDefault="007B1EEB" w:rsidP="00035759">
            <w:pPr>
              <w:rPr>
                <w:rFonts w:ascii="GHEA Grapalat" w:hAnsi="GHEA Grapalat"/>
                <w:sz w:val="18"/>
              </w:rPr>
            </w:pPr>
            <w:r w:rsidRPr="002712DC">
              <w:rPr>
                <w:rFonts w:ascii="GHEA Grapalat" w:hAnsi="GHEA Grapalat"/>
                <w:sz w:val="18"/>
              </w:rPr>
              <w:t>472</w:t>
            </w:r>
          </w:p>
        </w:tc>
        <w:tc>
          <w:tcPr>
            <w:tcW w:w="1518" w:type="dxa"/>
            <w:tcBorders>
              <w:top w:val="single" w:sz="4" w:space="0" w:color="auto"/>
              <w:left w:val="single" w:sz="4" w:space="0" w:color="auto"/>
              <w:bottom w:val="single" w:sz="4" w:space="0" w:color="auto"/>
              <w:right w:val="single" w:sz="4" w:space="0" w:color="auto"/>
            </w:tcBorders>
            <w:vAlign w:val="center"/>
          </w:tcPr>
          <w:p w:rsidR="007B1EEB" w:rsidRPr="002712DC" w:rsidRDefault="00035759">
            <w:pPr>
              <w:jc w:val="center"/>
              <w:rPr>
                <w:rFonts w:ascii="GHEA Grapalat" w:hAnsi="GHEA Grapalat"/>
                <w:sz w:val="18"/>
                <w:lang w:val="hy-AM"/>
              </w:rPr>
            </w:pPr>
            <w:r w:rsidRPr="002712DC">
              <w:rPr>
                <w:rFonts w:ascii="Sylfaen" w:hAnsi="Sylfaen" w:cs="Sylfaen"/>
                <w:sz w:val="20"/>
                <w:szCs w:val="20"/>
              </w:rPr>
              <w:t>Մինչև</w:t>
            </w:r>
            <w:r w:rsidRPr="002712DC">
              <w:rPr>
                <w:sz w:val="20"/>
                <w:szCs w:val="20"/>
              </w:rPr>
              <w:t xml:space="preserve"> 25.12.2020 </w:t>
            </w:r>
            <w:r w:rsidRPr="002712DC">
              <w:rPr>
                <w:rFonts w:ascii="Sylfaen" w:hAnsi="Sylfaen" w:cs="Sylfaen"/>
                <w:sz w:val="20"/>
                <w:szCs w:val="20"/>
              </w:rPr>
              <w:t>շաբաթական</w:t>
            </w:r>
          </w:p>
        </w:tc>
      </w:tr>
      <w:tr w:rsidR="007B1EEB" w:rsidRPr="002712DC" w:rsidTr="00035759">
        <w:trPr>
          <w:trHeight w:val="445"/>
        </w:trPr>
        <w:tc>
          <w:tcPr>
            <w:tcW w:w="1333" w:type="dxa"/>
            <w:tcBorders>
              <w:top w:val="single" w:sz="4" w:space="0" w:color="auto"/>
              <w:left w:val="single" w:sz="4" w:space="0" w:color="auto"/>
              <w:bottom w:val="single" w:sz="4" w:space="0" w:color="auto"/>
              <w:right w:val="single" w:sz="4" w:space="0" w:color="auto"/>
            </w:tcBorders>
            <w:vAlign w:val="center"/>
            <w:hideMark/>
          </w:tcPr>
          <w:p w:rsidR="007B1EEB" w:rsidRPr="002712DC" w:rsidRDefault="007B1EEB" w:rsidP="00035759">
            <w:pPr>
              <w:jc w:val="center"/>
              <w:rPr>
                <w:rFonts w:ascii="GHEA Grapalat" w:hAnsi="GHEA Grapalat"/>
                <w:sz w:val="20"/>
                <w:szCs w:val="20"/>
              </w:rPr>
            </w:pPr>
            <w:r w:rsidRPr="002712DC">
              <w:rPr>
                <w:rFonts w:ascii="GHEA Grapalat" w:hAnsi="GHEA Grapalat"/>
                <w:sz w:val="20"/>
                <w:szCs w:val="20"/>
              </w:rPr>
              <w:lastRenderedPageBreak/>
              <w:t>6</w:t>
            </w:r>
          </w:p>
        </w:tc>
        <w:tc>
          <w:tcPr>
            <w:tcW w:w="1405" w:type="dxa"/>
            <w:tcBorders>
              <w:top w:val="single" w:sz="4" w:space="0" w:color="auto"/>
              <w:left w:val="single" w:sz="4" w:space="0" w:color="auto"/>
              <w:bottom w:val="single" w:sz="4" w:space="0" w:color="auto"/>
              <w:right w:val="single" w:sz="4" w:space="0" w:color="auto"/>
            </w:tcBorders>
            <w:vAlign w:val="center"/>
            <w:hideMark/>
          </w:tcPr>
          <w:p w:rsidR="007B1EEB" w:rsidRPr="002712DC" w:rsidRDefault="007B1EEB" w:rsidP="00035759">
            <w:pPr>
              <w:jc w:val="center"/>
              <w:rPr>
                <w:rFonts w:ascii="GHEA Grapalat" w:hAnsi="GHEA Grapalat"/>
                <w:sz w:val="20"/>
                <w:szCs w:val="20"/>
              </w:rPr>
            </w:pPr>
            <w:r w:rsidRPr="002712DC">
              <w:rPr>
                <w:rFonts w:ascii="GHEA Grapalat" w:hAnsi="GHEA Grapalat"/>
                <w:sz w:val="20"/>
                <w:szCs w:val="20"/>
              </w:rPr>
              <w:t>15851100</w:t>
            </w:r>
          </w:p>
        </w:tc>
        <w:tc>
          <w:tcPr>
            <w:tcW w:w="1499" w:type="dxa"/>
            <w:tcBorders>
              <w:top w:val="single" w:sz="4" w:space="0" w:color="auto"/>
              <w:left w:val="single" w:sz="4" w:space="0" w:color="auto"/>
              <w:bottom w:val="single" w:sz="4" w:space="0" w:color="auto"/>
              <w:right w:val="single" w:sz="4" w:space="0" w:color="auto"/>
            </w:tcBorders>
            <w:vAlign w:val="center"/>
            <w:hideMark/>
          </w:tcPr>
          <w:p w:rsidR="007B1EEB" w:rsidRPr="002712DC" w:rsidRDefault="007B1EEB" w:rsidP="00035759">
            <w:pPr>
              <w:jc w:val="center"/>
              <w:rPr>
                <w:rFonts w:ascii="GHEA Grapalat" w:hAnsi="GHEA Grapalat" w:cs="Arial"/>
                <w:sz w:val="20"/>
                <w:szCs w:val="20"/>
              </w:rPr>
            </w:pPr>
            <w:r w:rsidRPr="002712DC">
              <w:rPr>
                <w:rFonts w:ascii="GHEA Grapalat" w:hAnsi="GHEA Grapalat" w:cs="Arial"/>
                <w:sz w:val="20"/>
                <w:szCs w:val="20"/>
              </w:rPr>
              <w:t>Մակարոնեղեն /վերմիշել/</w:t>
            </w:r>
          </w:p>
        </w:tc>
        <w:tc>
          <w:tcPr>
            <w:tcW w:w="1248" w:type="dxa"/>
            <w:tcBorders>
              <w:top w:val="single" w:sz="4" w:space="0" w:color="auto"/>
              <w:left w:val="single" w:sz="4" w:space="0" w:color="auto"/>
              <w:bottom w:val="single" w:sz="4" w:space="0" w:color="auto"/>
              <w:right w:val="single" w:sz="4" w:space="0" w:color="auto"/>
            </w:tcBorders>
            <w:textDirection w:val="btLr"/>
            <w:vAlign w:val="center"/>
            <w:hideMark/>
          </w:tcPr>
          <w:p w:rsidR="007B1EEB" w:rsidRPr="002712DC" w:rsidRDefault="007B1EEB" w:rsidP="00035759">
            <w:pPr>
              <w:ind w:left="113" w:right="113"/>
              <w:rPr>
                <w:rFonts w:ascii="GHEA Grapalat" w:hAnsi="GHEA Grapalat"/>
                <w:sz w:val="20"/>
                <w:szCs w:val="20"/>
              </w:rPr>
            </w:pPr>
            <w:r w:rsidRPr="002712DC">
              <w:rPr>
                <w:rFonts w:ascii="GHEA Grapalat" w:hAnsi="GHEA Grapalat"/>
                <w:sz w:val="20"/>
                <w:szCs w:val="20"/>
                <w:lang w:val="hy-AM"/>
              </w:rPr>
              <w:t>ՀՀ կամ համարժեքը</w:t>
            </w:r>
          </w:p>
        </w:tc>
        <w:tc>
          <w:tcPr>
            <w:tcW w:w="2350" w:type="dxa"/>
            <w:tcBorders>
              <w:top w:val="single" w:sz="4" w:space="0" w:color="auto"/>
              <w:left w:val="single" w:sz="4" w:space="0" w:color="auto"/>
              <w:bottom w:val="single" w:sz="4" w:space="0" w:color="auto"/>
              <w:right w:val="single" w:sz="4" w:space="0" w:color="auto"/>
            </w:tcBorders>
            <w:vAlign w:val="center"/>
            <w:hideMark/>
          </w:tcPr>
          <w:p w:rsidR="007B1EEB" w:rsidRPr="002712DC" w:rsidRDefault="007B1EEB" w:rsidP="00035759">
            <w:pPr>
              <w:jc w:val="center"/>
              <w:rPr>
                <w:rFonts w:ascii="GHEA Grapalat" w:hAnsi="GHEA Grapalat"/>
                <w:sz w:val="20"/>
                <w:szCs w:val="20"/>
                <w:lang w:val="hy-AM"/>
              </w:rPr>
            </w:pPr>
            <w:r w:rsidRPr="002712DC">
              <w:rPr>
                <w:rFonts w:ascii="GHEA Grapalat" w:hAnsi="GHEA Grapalat"/>
                <w:sz w:val="20"/>
                <w:szCs w:val="20"/>
                <w:lang w:val="hy-AM"/>
              </w:rPr>
              <w:t xml:space="preserve">Սովորական մակարոնեղեն անդրոժ խմորից, կախված ալյուրի տեսակից և որակից` A (պինդ ցորենի ալյուրից), </w:t>
            </w:r>
            <w:r w:rsidRPr="002712DC">
              <w:rPr>
                <w:rFonts w:ascii="GHEA Grapalat" w:hAnsi="GHEA Grapalat" w:cs="Calibri"/>
                <w:sz w:val="20"/>
                <w:szCs w:val="20"/>
                <w:lang w:val="hy-AM"/>
              </w:rPr>
              <w:t>Б</w:t>
            </w:r>
            <w:r w:rsidRPr="002712DC">
              <w:rPr>
                <w:rFonts w:ascii="GHEA Grapalat" w:hAnsi="GHEA Grapalat"/>
                <w:sz w:val="20"/>
                <w:szCs w:val="20"/>
                <w:lang w:val="hy-AM"/>
              </w:rPr>
              <w:t xml:space="preserve"> (</w:t>
            </w:r>
            <w:r w:rsidRPr="002712DC">
              <w:rPr>
                <w:rFonts w:ascii="GHEA Grapalat" w:hAnsi="GHEA Grapalat" w:cs="Arial AMU"/>
                <w:sz w:val="20"/>
                <w:szCs w:val="20"/>
                <w:lang w:val="hy-AM"/>
              </w:rPr>
              <w:t>փափուկապակենմանցորենիալյուրից</w:t>
            </w:r>
            <w:r w:rsidRPr="002712DC">
              <w:rPr>
                <w:rFonts w:ascii="GHEA Grapalat" w:hAnsi="GHEA Grapalat"/>
                <w:sz w:val="20"/>
                <w:szCs w:val="20"/>
                <w:lang w:val="hy-AM"/>
              </w:rPr>
              <w:t>), B (</w:t>
            </w:r>
            <w:r w:rsidRPr="002712DC">
              <w:rPr>
                <w:rFonts w:ascii="GHEA Grapalat" w:hAnsi="GHEA Grapalat" w:cs="Arial AMU"/>
                <w:sz w:val="20"/>
                <w:szCs w:val="20"/>
                <w:lang w:val="hy-AM"/>
              </w:rPr>
              <w:t>հացաթխմանցորենիալյուրից</w:t>
            </w:r>
            <w:r w:rsidRPr="002712DC">
              <w:rPr>
                <w:rFonts w:ascii="GHEA Grapalat" w:hAnsi="GHEA Grapalat"/>
                <w:sz w:val="20"/>
                <w:szCs w:val="20"/>
                <w:lang w:val="hy-AM"/>
              </w:rPr>
              <w:t xml:space="preserve">), </w:t>
            </w:r>
            <w:r w:rsidRPr="002712DC">
              <w:rPr>
                <w:rFonts w:ascii="GHEA Grapalat" w:hAnsi="GHEA Grapalat" w:cs="Arial AMU"/>
                <w:sz w:val="20"/>
                <w:szCs w:val="20"/>
                <w:lang w:val="hy-AM"/>
              </w:rPr>
              <w:t>չափածրարվածևառանցչափածրարման</w:t>
            </w:r>
            <w:r w:rsidRPr="002712DC">
              <w:rPr>
                <w:rFonts w:ascii="GHEA Grapalat" w:hAnsi="GHEA Grapalat"/>
                <w:sz w:val="20"/>
                <w:szCs w:val="20"/>
                <w:lang w:val="hy-AM"/>
              </w:rPr>
              <w:t xml:space="preserve">, </w:t>
            </w:r>
            <w:r w:rsidRPr="002712DC">
              <w:rPr>
                <w:rFonts w:ascii="GHEA Grapalat" w:hAnsi="GHEA Grapalat" w:cs="Arial AMU"/>
                <w:sz w:val="20"/>
                <w:szCs w:val="20"/>
                <w:lang w:val="hy-AM"/>
              </w:rPr>
              <w:t>ԳՕՍՏ</w:t>
            </w:r>
            <w:r w:rsidRPr="002712DC">
              <w:rPr>
                <w:rFonts w:ascii="GHEA Grapalat" w:hAnsi="GHEA Grapalat"/>
                <w:sz w:val="20"/>
                <w:szCs w:val="20"/>
                <w:lang w:val="hy-AM"/>
              </w:rPr>
              <w:t xml:space="preserve"> 875-92 </w:t>
            </w:r>
            <w:r w:rsidRPr="002712DC">
              <w:rPr>
                <w:rFonts w:ascii="GHEA Grapalat" w:hAnsi="GHEA Grapalat" w:cs="Arial AMU"/>
                <w:sz w:val="20"/>
                <w:szCs w:val="20"/>
                <w:lang w:val="hy-AM"/>
              </w:rPr>
              <w:t>կամհամարժեք։Անվտանգությունը՝ըստ</w:t>
            </w:r>
            <w:r w:rsidRPr="002712DC">
              <w:rPr>
                <w:rFonts w:ascii="GHEA Grapalat" w:hAnsi="GHEA Grapalat"/>
                <w:sz w:val="20"/>
                <w:szCs w:val="20"/>
                <w:lang w:val="hy-AM"/>
              </w:rPr>
              <w:t xml:space="preserve"> N 2-III-4.9-01-2010 </w:t>
            </w:r>
            <w:r w:rsidRPr="002712DC">
              <w:rPr>
                <w:rFonts w:ascii="GHEA Grapalat" w:hAnsi="GHEA Grapalat" w:cs="Arial AMU"/>
                <w:sz w:val="20"/>
                <w:szCs w:val="20"/>
                <w:lang w:val="hy-AM"/>
              </w:rPr>
              <w:t>հիգիենիկնորմատիվների</w:t>
            </w:r>
            <w:r w:rsidRPr="002712DC">
              <w:rPr>
                <w:rFonts w:ascii="GHEA Grapalat" w:hAnsi="GHEA Grapalat"/>
                <w:sz w:val="20"/>
                <w:szCs w:val="20"/>
                <w:lang w:val="hy-AM"/>
              </w:rPr>
              <w:t xml:space="preserve">, </w:t>
            </w:r>
            <w:r w:rsidRPr="002712DC">
              <w:rPr>
                <w:rFonts w:ascii="GHEA Grapalat" w:hAnsi="GHEA Grapalat" w:cs="Arial AMU"/>
                <w:sz w:val="20"/>
                <w:szCs w:val="20"/>
                <w:lang w:val="hy-AM"/>
              </w:rPr>
              <w:t>իսկմակնշու</w:t>
            </w:r>
            <w:r w:rsidRPr="002712DC">
              <w:rPr>
                <w:rFonts w:ascii="GHEA Grapalat" w:hAnsi="GHEA Grapalat"/>
                <w:sz w:val="20"/>
                <w:szCs w:val="20"/>
                <w:lang w:val="hy-AM"/>
              </w:rPr>
              <w:t>մը` &lt;&lt;Սննդամթերքի անվտանգության մասին&gt;&gt; ՀՀ օրենքի 8-րդ հոդվածի:</w:t>
            </w:r>
          </w:p>
          <w:p w:rsidR="007B1EEB" w:rsidRPr="002712DC" w:rsidRDefault="007B1EEB" w:rsidP="00035759">
            <w:pPr>
              <w:jc w:val="center"/>
              <w:rPr>
                <w:rFonts w:ascii="GHEA Grapalat" w:hAnsi="GHEA Grapalat"/>
                <w:sz w:val="20"/>
                <w:szCs w:val="20"/>
                <w:lang w:val="hy-AM"/>
              </w:rPr>
            </w:pPr>
          </w:p>
        </w:tc>
        <w:tc>
          <w:tcPr>
            <w:tcW w:w="895" w:type="dxa"/>
            <w:tcBorders>
              <w:top w:val="single" w:sz="4" w:space="0" w:color="auto"/>
              <w:left w:val="single" w:sz="4" w:space="0" w:color="auto"/>
              <w:bottom w:val="single" w:sz="4" w:space="0" w:color="auto"/>
              <w:right w:val="single" w:sz="4" w:space="0" w:color="auto"/>
            </w:tcBorders>
            <w:vAlign w:val="center"/>
            <w:hideMark/>
          </w:tcPr>
          <w:p w:rsidR="007B1EEB" w:rsidRPr="002712DC" w:rsidRDefault="007B1EEB">
            <w:pPr>
              <w:rPr>
                <w:rFonts w:ascii="GHEA Grapalat" w:hAnsi="GHEA Grapalat"/>
                <w:sz w:val="18"/>
              </w:rPr>
            </w:pPr>
            <w:r w:rsidRPr="002712DC">
              <w:rPr>
                <w:rFonts w:ascii="GHEA Grapalat" w:hAnsi="GHEA Grapalat"/>
                <w:sz w:val="18"/>
              </w:rPr>
              <w:t>կգ</w:t>
            </w:r>
          </w:p>
        </w:tc>
        <w:tc>
          <w:tcPr>
            <w:tcW w:w="857" w:type="dxa"/>
            <w:tcBorders>
              <w:top w:val="single" w:sz="4" w:space="0" w:color="auto"/>
              <w:left w:val="single" w:sz="4" w:space="0" w:color="auto"/>
              <w:bottom w:val="single" w:sz="4" w:space="0" w:color="auto"/>
              <w:right w:val="single" w:sz="4" w:space="0" w:color="auto"/>
            </w:tcBorders>
            <w:vAlign w:val="center"/>
            <w:hideMark/>
          </w:tcPr>
          <w:p w:rsidR="007B1EEB" w:rsidRPr="002712DC" w:rsidRDefault="007B1EEB">
            <w:pPr>
              <w:rPr>
                <w:rFonts w:ascii="GHEA Grapalat" w:hAnsi="GHEA Grapalat"/>
                <w:sz w:val="18"/>
                <w:lang w:val="hy-AM"/>
              </w:rPr>
            </w:pPr>
          </w:p>
        </w:tc>
        <w:tc>
          <w:tcPr>
            <w:tcW w:w="775" w:type="dxa"/>
            <w:tcBorders>
              <w:top w:val="single" w:sz="4" w:space="0" w:color="auto"/>
              <w:left w:val="single" w:sz="4" w:space="0" w:color="auto"/>
              <w:bottom w:val="single" w:sz="4" w:space="0" w:color="auto"/>
              <w:right w:val="single" w:sz="4" w:space="0" w:color="auto"/>
            </w:tcBorders>
            <w:vAlign w:val="center"/>
            <w:hideMark/>
          </w:tcPr>
          <w:p w:rsidR="007B1EEB" w:rsidRPr="002712DC" w:rsidRDefault="007B1EEB">
            <w:pPr>
              <w:rPr>
                <w:rFonts w:ascii="GHEA Grapalat" w:hAnsi="GHEA Grapalat"/>
                <w:sz w:val="18"/>
                <w:lang w:val="hy-AM"/>
              </w:rPr>
            </w:pPr>
          </w:p>
        </w:tc>
        <w:tc>
          <w:tcPr>
            <w:tcW w:w="1134" w:type="dxa"/>
            <w:tcBorders>
              <w:top w:val="single" w:sz="4" w:space="0" w:color="auto"/>
              <w:left w:val="single" w:sz="4" w:space="0" w:color="auto"/>
              <w:bottom w:val="single" w:sz="4" w:space="0" w:color="auto"/>
              <w:right w:val="single" w:sz="4" w:space="0" w:color="auto"/>
            </w:tcBorders>
            <w:vAlign w:val="center"/>
            <w:hideMark/>
          </w:tcPr>
          <w:p w:rsidR="007B1EEB" w:rsidRPr="002712DC" w:rsidRDefault="007B1EEB">
            <w:pPr>
              <w:rPr>
                <w:rFonts w:ascii="GHEA Grapalat" w:hAnsi="GHEA Grapalat"/>
                <w:sz w:val="18"/>
              </w:rPr>
            </w:pPr>
            <w:r w:rsidRPr="002712DC">
              <w:rPr>
                <w:rFonts w:ascii="GHEA Grapalat" w:hAnsi="GHEA Grapalat"/>
                <w:sz w:val="18"/>
              </w:rPr>
              <w:t>63.9</w:t>
            </w:r>
          </w:p>
        </w:tc>
        <w:tc>
          <w:tcPr>
            <w:tcW w:w="1134" w:type="dxa"/>
            <w:tcBorders>
              <w:top w:val="single" w:sz="4" w:space="0" w:color="auto"/>
              <w:left w:val="single" w:sz="4" w:space="0" w:color="auto"/>
              <w:bottom w:val="single" w:sz="4" w:space="0" w:color="auto"/>
              <w:right w:val="single" w:sz="4" w:space="0" w:color="auto"/>
            </w:tcBorders>
            <w:vAlign w:val="center"/>
            <w:hideMark/>
          </w:tcPr>
          <w:p w:rsidR="007B1EEB" w:rsidRPr="002712DC" w:rsidRDefault="007B1EEB">
            <w:pPr>
              <w:jc w:val="center"/>
              <w:rPr>
                <w:rFonts w:ascii="GHEA Grapalat" w:hAnsi="GHEA Grapalat"/>
                <w:sz w:val="18"/>
                <w:lang w:val="hy-AM"/>
              </w:rPr>
            </w:pPr>
          </w:p>
        </w:tc>
        <w:tc>
          <w:tcPr>
            <w:tcW w:w="1275" w:type="dxa"/>
            <w:tcBorders>
              <w:top w:val="single" w:sz="4" w:space="0" w:color="auto"/>
              <w:left w:val="single" w:sz="4" w:space="0" w:color="auto"/>
              <w:bottom w:val="single" w:sz="4" w:space="0" w:color="auto"/>
              <w:right w:val="single" w:sz="4" w:space="0" w:color="auto"/>
            </w:tcBorders>
            <w:vAlign w:val="center"/>
            <w:hideMark/>
          </w:tcPr>
          <w:p w:rsidR="007B1EEB" w:rsidRPr="002712DC" w:rsidRDefault="007B1EEB" w:rsidP="00035759">
            <w:pPr>
              <w:rPr>
                <w:rFonts w:ascii="GHEA Grapalat" w:hAnsi="GHEA Grapalat"/>
                <w:sz w:val="18"/>
              </w:rPr>
            </w:pPr>
            <w:r w:rsidRPr="002712DC">
              <w:rPr>
                <w:rFonts w:ascii="GHEA Grapalat" w:hAnsi="GHEA Grapalat"/>
                <w:sz w:val="18"/>
              </w:rPr>
              <w:t>63.9</w:t>
            </w:r>
          </w:p>
        </w:tc>
        <w:tc>
          <w:tcPr>
            <w:tcW w:w="1518" w:type="dxa"/>
            <w:tcBorders>
              <w:top w:val="single" w:sz="4" w:space="0" w:color="auto"/>
              <w:left w:val="single" w:sz="4" w:space="0" w:color="auto"/>
              <w:bottom w:val="single" w:sz="4" w:space="0" w:color="auto"/>
              <w:right w:val="single" w:sz="4" w:space="0" w:color="auto"/>
            </w:tcBorders>
            <w:vAlign w:val="center"/>
          </w:tcPr>
          <w:p w:rsidR="007B1EEB" w:rsidRPr="002712DC" w:rsidRDefault="00035759" w:rsidP="00035759">
            <w:pPr>
              <w:jc w:val="center"/>
              <w:rPr>
                <w:rFonts w:ascii="GHEA Grapalat" w:hAnsi="GHEA Grapalat"/>
                <w:sz w:val="18"/>
                <w:lang w:val="hy-AM"/>
              </w:rPr>
            </w:pPr>
            <w:r w:rsidRPr="002712DC">
              <w:rPr>
                <w:rFonts w:ascii="Sylfaen" w:hAnsi="Sylfaen" w:cs="Sylfaen"/>
                <w:sz w:val="20"/>
                <w:szCs w:val="20"/>
              </w:rPr>
              <w:t>Մինչև</w:t>
            </w:r>
            <w:r w:rsidRPr="002712DC">
              <w:rPr>
                <w:sz w:val="20"/>
                <w:szCs w:val="20"/>
              </w:rPr>
              <w:t xml:space="preserve"> 25.12.2020 </w:t>
            </w:r>
            <w:r w:rsidRPr="002712DC">
              <w:rPr>
                <w:rFonts w:ascii="Sylfaen" w:hAnsi="Sylfaen" w:cs="Sylfaen"/>
                <w:sz w:val="20"/>
                <w:szCs w:val="20"/>
              </w:rPr>
              <w:t>ամսական</w:t>
            </w:r>
          </w:p>
        </w:tc>
      </w:tr>
      <w:tr w:rsidR="007B1EEB" w:rsidRPr="002712DC" w:rsidTr="00035759">
        <w:trPr>
          <w:trHeight w:val="445"/>
        </w:trPr>
        <w:tc>
          <w:tcPr>
            <w:tcW w:w="1333" w:type="dxa"/>
            <w:tcBorders>
              <w:top w:val="single" w:sz="4" w:space="0" w:color="auto"/>
              <w:left w:val="single" w:sz="4" w:space="0" w:color="auto"/>
              <w:bottom w:val="single" w:sz="4" w:space="0" w:color="auto"/>
              <w:right w:val="single" w:sz="4" w:space="0" w:color="auto"/>
            </w:tcBorders>
            <w:vAlign w:val="center"/>
            <w:hideMark/>
          </w:tcPr>
          <w:p w:rsidR="007B1EEB" w:rsidRPr="002712DC" w:rsidRDefault="007B1EEB" w:rsidP="00035759">
            <w:pPr>
              <w:jc w:val="center"/>
              <w:rPr>
                <w:rFonts w:ascii="GHEA Grapalat" w:hAnsi="GHEA Grapalat"/>
                <w:sz w:val="20"/>
                <w:szCs w:val="20"/>
              </w:rPr>
            </w:pPr>
            <w:r w:rsidRPr="002712DC">
              <w:rPr>
                <w:rFonts w:ascii="GHEA Grapalat" w:hAnsi="GHEA Grapalat"/>
                <w:sz w:val="20"/>
                <w:szCs w:val="20"/>
              </w:rPr>
              <w:t>7</w:t>
            </w:r>
          </w:p>
        </w:tc>
        <w:tc>
          <w:tcPr>
            <w:tcW w:w="1405" w:type="dxa"/>
            <w:tcBorders>
              <w:top w:val="single" w:sz="4" w:space="0" w:color="auto"/>
              <w:left w:val="single" w:sz="4" w:space="0" w:color="auto"/>
              <w:bottom w:val="single" w:sz="4" w:space="0" w:color="auto"/>
              <w:right w:val="single" w:sz="4" w:space="0" w:color="auto"/>
            </w:tcBorders>
            <w:vAlign w:val="center"/>
            <w:hideMark/>
          </w:tcPr>
          <w:p w:rsidR="007B1EEB" w:rsidRPr="002712DC" w:rsidRDefault="007B1EEB" w:rsidP="00035759">
            <w:pPr>
              <w:jc w:val="center"/>
              <w:rPr>
                <w:rFonts w:ascii="GHEA Grapalat" w:hAnsi="GHEA Grapalat"/>
                <w:sz w:val="20"/>
                <w:szCs w:val="20"/>
              </w:rPr>
            </w:pPr>
            <w:r w:rsidRPr="002712DC">
              <w:rPr>
                <w:rFonts w:ascii="GHEA Grapalat" w:hAnsi="GHEA Grapalat"/>
                <w:sz w:val="20"/>
                <w:szCs w:val="20"/>
              </w:rPr>
              <w:t>15811120</w:t>
            </w:r>
          </w:p>
        </w:tc>
        <w:tc>
          <w:tcPr>
            <w:tcW w:w="1499" w:type="dxa"/>
            <w:tcBorders>
              <w:top w:val="single" w:sz="4" w:space="0" w:color="auto"/>
              <w:left w:val="single" w:sz="4" w:space="0" w:color="auto"/>
              <w:bottom w:val="single" w:sz="4" w:space="0" w:color="auto"/>
              <w:right w:val="single" w:sz="4" w:space="0" w:color="auto"/>
            </w:tcBorders>
            <w:vAlign w:val="center"/>
            <w:hideMark/>
          </w:tcPr>
          <w:p w:rsidR="007B1EEB" w:rsidRPr="002712DC" w:rsidRDefault="007B1EEB" w:rsidP="00035759">
            <w:pPr>
              <w:jc w:val="center"/>
              <w:rPr>
                <w:rFonts w:ascii="GHEA Grapalat" w:hAnsi="GHEA Grapalat" w:cs="Arial"/>
                <w:sz w:val="20"/>
                <w:szCs w:val="20"/>
              </w:rPr>
            </w:pPr>
            <w:r w:rsidRPr="002712DC">
              <w:rPr>
                <w:rFonts w:ascii="GHEA Grapalat" w:hAnsi="GHEA Grapalat" w:cs="Arial"/>
                <w:sz w:val="20"/>
                <w:szCs w:val="20"/>
              </w:rPr>
              <w:t>Բարձր տեսակի ցորենի ալյուր</w:t>
            </w:r>
          </w:p>
        </w:tc>
        <w:tc>
          <w:tcPr>
            <w:tcW w:w="1248" w:type="dxa"/>
            <w:tcBorders>
              <w:top w:val="single" w:sz="4" w:space="0" w:color="auto"/>
              <w:left w:val="single" w:sz="4" w:space="0" w:color="auto"/>
              <w:bottom w:val="single" w:sz="4" w:space="0" w:color="auto"/>
              <w:right w:val="single" w:sz="4" w:space="0" w:color="auto"/>
            </w:tcBorders>
            <w:textDirection w:val="btLr"/>
            <w:vAlign w:val="center"/>
            <w:hideMark/>
          </w:tcPr>
          <w:p w:rsidR="007B1EEB" w:rsidRPr="002712DC" w:rsidRDefault="007B1EEB" w:rsidP="00035759">
            <w:pPr>
              <w:ind w:left="113" w:right="113"/>
              <w:jc w:val="center"/>
              <w:rPr>
                <w:rFonts w:ascii="GHEA Grapalat" w:hAnsi="GHEA Grapalat"/>
                <w:sz w:val="20"/>
                <w:szCs w:val="20"/>
                <w:lang w:val="hy-AM"/>
              </w:rPr>
            </w:pPr>
            <w:r w:rsidRPr="002712DC">
              <w:rPr>
                <w:rFonts w:ascii="GHEA Grapalat" w:hAnsi="GHEA Grapalat"/>
                <w:sz w:val="20"/>
                <w:szCs w:val="20"/>
                <w:lang w:val="hy-AM"/>
              </w:rPr>
              <w:t>ՀՀ կամ համարժեքը</w:t>
            </w:r>
          </w:p>
        </w:tc>
        <w:tc>
          <w:tcPr>
            <w:tcW w:w="2350" w:type="dxa"/>
            <w:tcBorders>
              <w:top w:val="single" w:sz="4" w:space="0" w:color="auto"/>
              <w:left w:val="single" w:sz="4" w:space="0" w:color="auto"/>
              <w:bottom w:val="single" w:sz="4" w:space="0" w:color="auto"/>
              <w:right w:val="single" w:sz="4" w:space="0" w:color="auto"/>
            </w:tcBorders>
            <w:vAlign w:val="center"/>
            <w:hideMark/>
          </w:tcPr>
          <w:p w:rsidR="007B1EEB" w:rsidRPr="002712DC" w:rsidRDefault="007B1EEB" w:rsidP="00035759">
            <w:pPr>
              <w:jc w:val="center"/>
              <w:rPr>
                <w:rFonts w:ascii="GHEA Grapalat" w:hAnsi="GHEA Grapalat" w:cs="Arial"/>
                <w:sz w:val="20"/>
                <w:szCs w:val="20"/>
                <w:lang w:val="hy-AM"/>
              </w:rPr>
            </w:pPr>
            <w:r w:rsidRPr="002712DC">
              <w:rPr>
                <w:rFonts w:ascii="GHEA Grapalat" w:hAnsi="GHEA Grapalat" w:cs="Arial"/>
                <w:sz w:val="20"/>
                <w:szCs w:val="20"/>
                <w:lang w:val="hy-AM"/>
              </w:rPr>
              <w:t xml:space="preserve">Ցորենի ալյուրին բնորոշ, առանց  կողմնակի համի և հոտի: Առանց թթվության և դառնության, առանց փտահոտի ու բորբոսի: Խոնավության զանգվածային մասը՝ ոչ ավելի 15 %-ից, մետաղամագնիսական խառնուրդները՝ ոչ ավելի 3,0%-ից, մոխրի զանգվածային մասը՝ չոր նյութի 0.55%, հում </w:t>
            </w:r>
            <w:r w:rsidRPr="002712DC">
              <w:rPr>
                <w:rFonts w:ascii="GHEA Grapalat" w:hAnsi="GHEA Grapalat" w:cs="Arial"/>
                <w:sz w:val="20"/>
                <w:szCs w:val="20"/>
                <w:lang w:val="hy-AM"/>
              </w:rPr>
              <w:lastRenderedPageBreak/>
              <w:t>սոսնձանյութի քանակությունը՝ առնվազն 28,0%: ՀՍՏ 280-2007: Անվտանգությունը և մակնշումը  N 2-III-4.9-01-2010 հիգիենիկ նորմատիվների  և “Սննդամթերքի անվտանգության մասին” ՀՀ օրենքի 8-րդ հոդվածի:</w:t>
            </w:r>
          </w:p>
        </w:tc>
        <w:tc>
          <w:tcPr>
            <w:tcW w:w="895" w:type="dxa"/>
            <w:tcBorders>
              <w:top w:val="single" w:sz="4" w:space="0" w:color="auto"/>
              <w:left w:val="single" w:sz="4" w:space="0" w:color="auto"/>
              <w:bottom w:val="single" w:sz="4" w:space="0" w:color="auto"/>
              <w:right w:val="single" w:sz="4" w:space="0" w:color="auto"/>
            </w:tcBorders>
            <w:vAlign w:val="center"/>
            <w:hideMark/>
          </w:tcPr>
          <w:p w:rsidR="007B1EEB" w:rsidRPr="002712DC" w:rsidRDefault="007B1EEB">
            <w:pPr>
              <w:rPr>
                <w:rFonts w:ascii="GHEA Grapalat" w:hAnsi="GHEA Grapalat"/>
                <w:sz w:val="18"/>
              </w:rPr>
            </w:pPr>
            <w:r w:rsidRPr="002712DC">
              <w:rPr>
                <w:rFonts w:ascii="GHEA Grapalat" w:hAnsi="GHEA Grapalat"/>
                <w:sz w:val="18"/>
              </w:rPr>
              <w:lastRenderedPageBreak/>
              <w:t>կգ</w:t>
            </w:r>
          </w:p>
        </w:tc>
        <w:tc>
          <w:tcPr>
            <w:tcW w:w="857" w:type="dxa"/>
            <w:tcBorders>
              <w:top w:val="single" w:sz="4" w:space="0" w:color="auto"/>
              <w:left w:val="single" w:sz="4" w:space="0" w:color="auto"/>
              <w:bottom w:val="single" w:sz="4" w:space="0" w:color="auto"/>
              <w:right w:val="single" w:sz="4" w:space="0" w:color="auto"/>
            </w:tcBorders>
            <w:vAlign w:val="center"/>
            <w:hideMark/>
          </w:tcPr>
          <w:p w:rsidR="007B1EEB" w:rsidRPr="002712DC" w:rsidRDefault="007B1EEB">
            <w:pPr>
              <w:rPr>
                <w:rFonts w:ascii="GHEA Grapalat" w:hAnsi="GHEA Grapalat"/>
                <w:sz w:val="18"/>
                <w:lang w:val="hy-AM"/>
              </w:rPr>
            </w:pPr>
          </w:p>
        </w:tc>
        <w:tc>
          <w:tcPr>
            <w:tcW w:w="775" w:type="dxa"/>
            <w:tcBorders>
              <w:top w:val="single" w:sz="4" w:space="0" w:color="auto"/>
              <w:left w:val="single" w:sz="4" w:space="0" w:color="auto"/>
              <w:bottom w:val="single" w:sz="4" w:space="0" w:color="auto"/>
              <w:right w:val="single" w:sz="4" w:space="0" w:color="auto"/>
            </w:tcBorders>
            <w:vAlign w:val="center"/>
            <w:hideMark/>
          </w:tcPr>
          <w:p w:rsidR="007B1EEB" w:rsidRPr="002712DC" w:rsidRDefault="007B1EEB">
            <w:pPr>
              <w:rPr>
                <w:rFonts w:ascii="GHEA Grapalat" w:hAnsi="GHEA Grapalat"/>
                <w:sz w:val="18"/>
                <w:lang w:val="hy-AM"/>
              </w:rPr>
            </w:pPr>
          </w:p>
        </w:tc>
        <w:tc>
          <w:tcPr>
            <w:tcW w:w="1134" w:type="dxa"/>
            <w:tcBorders>
              <w:top w:val="single" w:sz="4" w:space="0" w:color="auto"/>
              <w:left w:val="single" w:sz="4" w:space="0" w:color="auto"/>
              <w:bottom w:val="single" w:sz="4" w:space="0" w:color="auto"/>
              <w:right w:val="single" w:sz="4" w:space="0" w:color="auto"/>
            </w:tcBorders>
            <w:vAlign w:val="center"/>
            <w:hideMark/>
          </w:tcPr>
          <w:p w:rsidR="007B1EEB" w:rsidRPr="002712DC" w:rsidRDefault="007B1EEB">
            <w:pPr>
              <w:rPr>
                <w:rFonts w:ascii="GHEA Grapalat" w:hAnsi="GHEA Grapalat"/>
                <w:sz w:val="18"/>
              </w:rPr>
            </w:pPr>
            <w:r w:rsidRPr="002712DC">
              <w:rPr>
                <w:rFonts w:ascii="GHEA Grapalat" w:hAnsi="GHEA Grapalat"/>
                <w:sz w:val="18"/>
              </w:rPr>
              <w:t>172.5</w:t>
            </w:r>
          </w:p>
        </w:tc>
        <w:tc>
          <w:tcPr>
            <w:tcW w:w="1134" w:type="dxa"/>
            <w:tcBorders>
              <w:top w:val="single" w:sz="4" w:space="0" w:color="auto"/>
              <w:left w:val="single" w:sz="4" w:space="0" w:color="auto"/>
              <w:bottom w:val="single" w:sz="4" w:space="0" w:color="auto"/>
              <w:right w:val="single" w:sz="4" w:space="0" w:color="auto"/>
            </w:tcBorders>
            <w:vAlign w:val="center"/>
            <w:hideMark/>
          </w:tcPr>
          <w:p w:rsidR="007B1EEB" w:rsidRPr="002712DC" w:rsidRDefault="007B1EEB">
            <w:pPr>
              <w:jc w:val="center"/>
              <w:rPr>
                <w:rFonts w:ascii="GHEA Grapalat" w:hAnsi="GHEA Grapalat"/>
                <w:sz w:val="18"/>
                <w:lang w:val="hy-AM"/>
              </w:rPr>
            </w:pPr>
          </w:p>
        </w:tc>
        <w:tc>
          <w:tcPr>
            <w:tcW w:w="1275" w:type="dxa"/>
            <w:tcBorders>
              <w:top w:val="single" w:sz="4" w:space="0" w:color="auto"/>
              <w:left w:val="single" w:sz="4" w:space="0" w:color="auto"/>
              <w:bottom w:val="single" w:sz="4" w:space="0" w:color="auto"/>
              <w:right w:val="single" w:sz="4" w:space="0" w:color="auto"/>
            </w:tcBorders>
            <w:vAlign w:val="center"/>
            <w:hideMark/>
          </w:tcPr>
          <w:p w:rsidR="007B1EEB" w:rsidRPr="002712DC" w:rsidRDefault="007B1EEB" w:rsidP="00035759">
            <w:pPr>
              <w:rPr>
                <w:rFonts w:ascii="GHEA Grapalat" w:hAnsi="GHEA Grapalat"/>
                <w:sz w:val="18"/>
              </w:rPr>
            </w:pPr>
            <w:r w:rsidRPr="002712DC">
              <w:rPr>
                <w:rFonts w:ascii="GHEA Grapalat" w:hAnsi="GHEA Grapalat"/>
                <w:sz w:val="18"/>
              </w:rPr>
              <w:t>172.5</w:t>
            </w:r>
          </w:p>
        </w:tc>
        <w:tc>
          <w:tcPr>
            <w:tcW w:w="1518" w:type="dxa"/>
            <w:tcBorders>
              <w:top w:val="single" w:sz="4" w:space="0" w:color="auto"/>
              <w:left w:val="single" w:sz="4" w:space="0" w:color="auto"/>
              <w:bottom w:val="single" w:sz="4" w:space="0" w:color="auto"/>
              <w:right w:val="single" w:sz="4" w:space="0" w:color="auto"/>
            </w:tcBorders>
            <w:vAlign w:val="center"/>
          </w:tcPr>
          <w:p w:rsidR="007B1EEB" w:rsidRPr="002712DC" w:rsidRDefault="00035759" w:rsidP="00035759">
            <w:pPr>
              <w:jc w:val="center"/>
              <w:rPr>
                <w:rFonts w:ascii="GHEA Grapalat" w:hAnsi="GHEA Grapalat"/>
                <w:sz w:val="18"/>
                <w:lang w:val="hy-AM"/>
              </w:rPr>
            </w:pPr>
            <w:r w:rsidRPr="002712DC">
              <w:rPr>
                <w:rFonts w:ascii="Sylfaen" w:hAnsi="Sylfaen" w:cs="Sylfaen"/>
                <w:sz w:val="20"/>
                <w:szCs w:val="20"/>
              </w:rPr>
              <w:t>Մինչև</w:t>
            </w:r>
            <w:r w:rsidRPr="002712DC">
              <w:rPr>
                <w:sz w:val="20"/>
                <w:szCs w:val="20"/>
              </w:rPr>
              <w:t xml:space="preserve"> 25.12.2020 </w:t>
            </w:r>
            <w:r w:rsidRPr="002712DC">
              <w:rPr>
                <w:rFonts w:ascii="Sylfaen" w:hAnsi="Sylfaen" w:cs="Sylfaen"/>
                <w:sz w:val="20"/>
                <w:szCs w:val="20"/>
              </w:rPr>
              <w:t>ամսական</w:t>
            </w:r>
          </w:p>
        </w:tc>
      </w:tr>
      <w:tr w:rsidR="007B1EEB" w:rsidRPr="002712DC" w:rsidTr="00035759">
        <w:trPr>
          <w:trHeight w:val="445"/>
        </w:trPr>
        <w:tc>
          <w:tcPr>
            <w:tcW w:w="1333" w:type="dxa"/>
            <w:tcBorders>
              <w:top w:val="single" w:sz="4" w:space="0" w:color="auto"/>
              <w:left w:val="single" w:sz="4" w:space="0" w:color="auto"/>
              <w:bottom w:val="single" w:sz="4" w:space="0" w:color="auto"/>
              <w:right w:val="single" w:sz="4" w:space="0" w:color="auto"/>
            </w:tcBorders>
            <w:vAlign w:val="center"/>
            <w:hideMark/>
          </w:tcPr>
          <w:p w:rsidR="007B1EEB" w:rsidRPr="002712DC" w:rsidRDefault="007B1EEB" w:rsidP="00035759">
            <w:pPr>
              <w:jc w:val="center"/>
              <w:rPr>
                <w:rFonts w:ascii="GHEA Grapalat" w:hAnsi="GHEA Grapalat"/>
                <w:sz w:val="20"/>
                <w:szCs w:val="20"/>
              </w:rPr>
            </w:pPr>
            <w:r w:rsidRPr="002712DC">
              <w:rPr>
                <w:rFonts w:ascii="GHEA Grapalat" w:hAnsi="GHEA Grapalat"/>
                <w:sz w:val="20"/>
                <w:szCs w:val="20"/>
              </w:rPr>
              <w:lastRenderedPageBreak/>
              <w:t>8</w:t>
            </w:r>
          </w:p>
        </w:tc>
        <w:tc>
          <w:tcPr>
            <w:tcW w:w="1405" w:type="dxa"/>
            <w:tcBorders>
              <w:top w:val="single" w:sz="4" w:space="0" w:color="auto"/>
              <w:left w:val="single" w:sz="4" w:space="0" w:color="auto"/>
              <w:bottom w:val="single" w:sz="4" w:space="0" w:color="auto"/>
              <w:right w:val="single" w:sz="4" w:space="0" w:color="auto"/>
            </w:tcBorders>
            <w:vAlign w:val="center"/>
            <w:hideMark/>
          </w:tcPr>
          <w:p w:rsidR="007B1EEB" w:rsidRPr="002712DC" w:rsidRDefault="007B1EEB" w:rsidP="00035759">
            <w:pPr>
              <w:jc w:val="center"/>
              <w:rPr>
                <w:rFonts w:ascii="GHEA Grapalat" w:hAnsi="GHEA Grapalat"/>
                <w:sz w:val="20"/>
                <w:szCs w:val="20"/>
              </w:rPr>
            </w:pPr>
            <w:r w:rsidRPr="002712DC">
              <w:rPr>
                <w:rFonts w:ascii="GHEA Grapalat" w:hAnsi="GHEA Grapalat"/>
                <w:sz w:val="20"/>
                <w:szCs w:val="20"/>
              </w:rPr>
              <w:t>15421100</w:t>
            </w:r>
          </w:p>
        </w:tc>
        <w:tc>
          <w:tcPr>
            <w:tcW w:w="1499" w:type="dxa"/>
            <w:tcBorders>
              <w:top w:val="single" w:sz="4" w:space="0" w:color="auto"/>
              <w:left w:val="single" w:sz="4" w:space="0" w:color="auto"/>
              <w:bottom w:val="single" w:sz="4" w:space="0" w:color="auto"/>
              <w:right w:val="single" w:sz="4" w:space="0" w:color="auto"/>
            </w:tcBorders>
            <w:vAlign w:val="center"/>
            <w:hideMark/>
          </w:tcPr>
          <w:p w:rsidR="007B1EEB" w:rsidRPr="002712DC" w:rsidRDefault="007B1EEB" w:rsidP="00035759">
            <w:pPr>
              <w:jc w:val="center"/>
              <w:rPr>
                <w:rFonts w:ascii="GHEA Grapalat" w:hAnsi="GHEA Grapalat" w:cs="Arial"/>
                <w:sz w:val="20"/>
                <w:szCs w:val="20"/>
              </w:rPr>
            </w:pPr>
            <w:r w:rsidRPr="002712DC">
              <w:rPr>
                <w:rFonts w:ascii="GHEA Grapalat" w:hAnsi="GHEA Grapalat" w:cs="Arial"/>
                <w:sz w:val="20"/>
                <w:szCs w:val="20"/>
              </w:rPr>
              <w:t>Ձեթ</w:t>
            </w:r>
          </w:p>
        </w:tc>
        <w:tc>
          <w:tcPr>
            <w:tcW w:w="1248" w:type="dxa"/>
            <w:tcBorders>
              <w:top w:val="single" w:sz="4" w:space="0" w:color="auto"/>
              <w:left w:val="single" w:sz="4" w:space="0" w:color="auto"/>
              <w:bottom w:val="single" w:sz="4" w:space="0" w:color="auto"/>
              <w:right w:val="single" w:sz="4" w:space="0" w:color="auto"/>
            </w:tcBorders>
            <w:textDirection w:val="btLr"/>
            <w:vAlign w:val="center"/>
            <w:hideMark/>
          </w:tcPr>
          <w:p w:rsidR="007B1EEB" w:rsidRPr="002712DC" w:rsidRDefault="007B1EEB" w:rsidP="00035759">
            <w:pPr>
              <w:ind w:left="113" w:right="113"/>
              <w:jc w:val="center"/>
              <w:rPr>
                <w:rFonts w:ascii="GHEA Grapalat" w:hAnsi="GHEA Grapalat"/>
                <w:sz w:val="20"/>
                <w:szCs w:val="20"/>
                <w:lang w:val="hy-AM"/>
              </w:rPr>
            </w:pPr>
            <w:r w:rsidRPr="002712DC">
              <w:rPr>
                <w:rFonts w:ascii="GHEA Grapalat" w:hAnsi="GHEA Grapalat"/>
                <w:sz w:val="20"/>
                <w:szCs w:val="20"/>
                <w:lang w:val="hy-AM"/>
              </w:rPr>
              <w:t>ՀՀ կամ համարժեքը</w:t>
            </w:r>
          </w:p>
        </w:tc>
        <w:tc>
          <w:tcPr>
            <w:tcW w:w="2350" w:type="dxa"/>
            <w:tcBorders>
              <w:top w:val="single" w:sz="4" w:space="0" w:color="auto"/>
              <w:left w:val="single" w:sz="4" w:space="0" w:color="auto"/>
              <w:bottom w:val="single" w:sz="4" w:space="0" w:color="auto"/>
              <w:right w:val="single" w:sz="4" w:space="0" w:color="auto"/>
            </w:tcBorders>
            <w:vAlign w:val="center"/>
            <w:hideMark/>
          </w:tcPr>
          <w:p w:rsidR="007B1EEB" w:rsidRPr="002712DC" w:rsidRDefault="007B1EEB" w:rsidP="00035759">
            <w:pPr>
              <w:jc w:val="center"/>
              <w:rPr>
                <w:rFonts w:ascii="GHEA Grapalat" w:hAnsi="GHEA Grapalat"/>
                <w:sz w:val="20"/>
                <w:szCs w:val="20"/>
                <w:lang w:val="hy-AM"/>
              </w:rPr>
            </w:pPr>
            <w:r w:rsidRPr="002712DC">
              <w:rPr>
                <w:rFonts w:ascii="GHEA Grapalat" w:hAnsi="GHEA Grapalat"/>
                <w:sz w:val="20"/>
                <w:szCs w:val="20"/>
                <w:lang w:val="hy-AM"/>
              </w:rPr>
              <w:t>Արևածաղկի ձեթ` ռաֆինացված (զտված)։ Պատրաստված արևածաղկի սերմերի լուծամզման և ճզմման եղանակով, բարձր տեսակի, զտված, հոտազերծված, ԳՕՍՏ 1129-93։ Անվտանգությունը՝ N 2-III-4.9-01-2010 հիգիենիկ նորմատիվների, մակնշումը` &lt;&lt;Սննդամթերքի անվտանգության մասին&gt;&gt; ՀՀ օրենքի 8-րդ հոդվածի։</w:t>
            </w:r>
          </w:p>
        </w:tc>
        <w:tc>
          <w:tcPr>
            <w:tcW w:w="895" w:type="dxa"/>
            <w:tcBorders>
              <w:top w:val="single" w:sz="4" w:space="0" w:color="auto"/>
              <w:left w:val="single" w:sz="4" w:space="0" w:color="auto"/>
              <w:bottom w:val="single" w:sz="4" w:space="0" w:color="auto"/>
              <w:right w:val="single" w:sz="4" w:space="0" w:color="auto"/>
            </w:tcBorders>
            <w:vAlign w:val="center"/>
            <w:hideMark/>
          </w:tcPr>
          <w:p w:rsidR="007B1EEB" w:rsidRPr="002712DC" w:rsidRDefault="007B1EEB">
            <w:pPr>
              <w:rPr>
                <w:rFonts w:ascii="GHEA Grapalat" w:hAnsi="GHEA Grapalat"/>
                <w:sz w:val="18"/>
              </w:rPr>
            </w:pPr>
            <w:r w:rsidRPr="002712DC">
              <w:rPr>
                <w:rFonts w:ascii="GHEA Grapalat" w:hAnsi="GHEA Grapalat"/>
                <w:sz w:val="18"/>
              </w:rPr>
              <w:t>լ</w:t>
            </w:r>
          </w:p>
        </w:tc>
        <w:tc>
          <w:tcPr>
            <w:tcW w:w="857" w:type="dxa"/>
            <w:tcBorders>
              <w:top w:val="single" w:sz="4" w:space="0" w:color="auto"/>
              <w:left w:val="single" w:sz="4" w:space="0" w:color="auto"/>
              <w:bottom w:val="single" w:sz="4" w:space="0" w:color="auto"/>
              <w:right w:val="single" w:sz="4" w:space="0" w:color="auto"/>
            </w:tcBorders>
            <w:vAlign w:val="center"/>
            <w:hideMark/>
          </w:tcPr>
          <w:p w:rsidR="007B1EEB" w:rsidRPr="002712DC" w:rsidRDefault="007B1EEB">
            <w:pPr>
              <w:rPr>
                <w:rFonts w:ascii="GHEA Grapalat" w:hAnsi="GHEA Grapalat"/>
                <w:sz w:val="18"/>
                <w:lang w:val="hy-AM"/>
              </w:rPr>
            </w:pPr>
          </w:p>
        </w:tc>
        <w:tc>
          <w:tcPr>
            <w:tcW w:w="775" w:type="dxa"/>
            <w:tcBorders>
              <w:top w:val="single" w:sz="4" w:space="0" w:color="auto"/>
              <w:left w:val="single" w:sz="4" w:space="0" w:color="auto"/>
              <w:bottom w:val="single" w:sz="4" w:space="0" w:color="auto"/>
              <w:right w:val="single" w:sz="4" w:space="0" w:color="auto"/>
            </w:tcBorders>
            <w:vAlign w:val="center"/>
            <w:hideMark/>
          </w:tcPr>
          <w:p w:rsidR="007B1EEB" w:rsidRPr="002712DC" w:rsidRDefault="007B1EEB">
            <w:pPr>
              <w:rPr>
                <w:rFonts w:ascii="GHEA Grapalat" w:hAnsi="GHEA Grapalat"/>
                <w:sz w:val="18"/>
                <w:lang w:val="hy-AM"/>
              </w:rPr>
            </w:pPr>
          </w:p>
        </w:tc>
        <w:tc>
          <w:tcPr>
            <w:tcW w:w="1134" w:type="dxa"/>
            <w:tcBorders>
              <w:top w:val="single" w:sz="4" w:space="0" w:color="auto"/>
              <w:left w:val="single" w:sz="4" w:space="0" w:color="auto"/>
              <w:bottom w:val="single" w:sz="4" w:space="0" w:color="auto"/>
              <w:right w:val="single" w:sz="4" w:space="0" w:color="auto"/>
            </w:tcBorders>
            <w:vAlign w:val="center"/>
            <w:hideMark/>
          </w:tcPr>
          <w:p w:rsidR="007B1EEB" w:rsidRPr="002712DC" w:rsidRDefault="007B1EEB">
            <w:pPr>
              <w:rPr>
                <w:rFonts w:ascii="GHEA Grapalat" w:hAnsi="GHEA Grapalat"/>
                <w:sz w:val="18"/>
              </w:rPr>
            </w:pPr>
            <w:r w:rsidRPr="002712DC">
              <w:rPr>
                <w:rFonts w:ascii="GHEA Grapalat" w:hAnsi="GHEA Grapalat"/>
                <w:sz w:val="18"/>
              </w:rPr>
              <w:t>63.9</w:t>
            </w:r>
          </w:p>
        </w:tc>
        <w:tc>
          <w:tcPr>
            <w:tcW w:w="1134" w:type="dxa"/>
            <w:tcBorders>
              <w:top w:val="single" w:sz="4" w:space="0" w:color="auto"/>
              <w:left w:val="single" w:sz="4" w:space="0" w:color="auto"/>
              <w:bottom w:val="single" w:sz="4" w:space="0" w:color="auto"/>
              <w:right w:val="single" w:sz="4" w:space="0" w:color="auto"/>
            </w:tcBorders>
            <w:vAlign w:val="center"/>
            <w:hideMark/>
          </w:tcPr>
          <w:p w:rsidR="007B1EEB" w:rsidRPr="002712DC" w:rsidRDefault="007B1EEB">
            <w:pPr>
              <w:jc w:val="center"/>
              <w:rPr>
                <w:rFonts w:ascii="GHEA Grapalat" w:hAnsi="GHEA Grapalat"/>
                <w:sz w:val="18"/>
                <w:lang w:val="hy-AM"/>
              </w:rPr>
            </w:pPr>
          </w:p>
        </w:tc>
        <w:tc>
          <w:tcPr>
            <w:tcW w:w="1275" w:type="dxa"/>
            <w:tcBorders>
              <w:top w:val="single" w:sz="4" w:space="0" w:color="auto"/>
              <w:left w:val="single" w:sz="4" w:space="0" w:color="auto"/>
              <w:bottom w:val="single" w:sz="4" w:space="0" w:color="auto"/>
              <w:right w:val="single" w:sz="4" w:space="0" w:color="auto"/>
            </w:tcBorders>
            <w:vAlign w:val="center"/>
            <w:hideMark/>
          </w:tcPr>
          <w:p w:rsidR="007B1EEB" w:rsidRPr="002712DC" w:rsidRDefault="007B1EEB" w:rsidP="00035759">
            <w:pPr>
              <w:rPr>
                <w:rFonts w:ascii="GHEA Grapalat" w:hAnsi="GHEA Grapalat"/>
                <w:sz w:val="18"/>
              </w:rPr>
            </w:pPr>
            <w:r w:rsidRPr="002712DC">
              <w:rPr>
                <w:rFonts w:ascii="GHEA Grapalat" w:hAnsi="GHEA Grapalat"/>
                <w:sz w:val="18"/>
              </w:rPr>
              <w:t>63.9</w:t>
            </w:r>
          </w:p>
        </w:tc>
        <w:tc>
          <w:tcPr>
            <w:tcW w:w="1518" w:type="dxa"/>
            <w:tcBorders>
              <w:top w:val="single" w:sz="4" w:space="0" w:color="auto"/>
              <w:left w:val="single" w:sz="4" w:space="0" w:color="auto"/>
              <w:bottom w:val="single" w:sz="4" w:space="0" w:color="auto"/>
              <w:right w:val="single" w:sz="4" w:space="0" w:color="auto"/>
            </w:tcBorders>
            <w:vAlign w:val="center"/>
          </w:tcPr>
          <w:p w:rsidR="007B1EEB" w:rsidRPr="002712DC" w:rsidRDefault="00035759">
            <w:pPr>
              <w:jc w:val="center"/>
              <w:rPr>
                <w:rFonts w:ascii="GHEA Grapalat" w:hAnsi="GHEA Grapalat"/>
                <w:sz w:val="18"/>
                <w:lang w:val="hy-AM"/>
              </w:rPr>
            </w:pPr>
            <w:r w:rsidRPr="002712DC">
              <w:rPr>
                <w:rFonts w:ascii="Sylfaen" w:hAnsi="Sylfaen" w:cs="Sylfaen"/>
                <w:sz w:val="20"/>
                <w:szCs w:val="20"/>
              </w:rPr>
              <w:t>Մինչև</w:t>
            </w:r>
            <w:r w:rsidRPr="002712DC">
              <w:rPr>
                <w:sz w:val="20"/>
                <w:szCs w:val="20"/>
              </w:rPr>
              <w:t xml:space="preserve"> 25.12.2020 </w:t>
            </w:r>
            <w:r w:rsidRPr="002712DC">
              <w:rPr>
                <w:rFonts w:ascii="Sylfaen" w:hAnsi="Sylfaen" w:cs="Sylfaen"/>
                <w:sz w:val="20"/>
                <w:szCs w:val="20"/>
              </w:rPr>
              <w:t>շաբաթական</w:t>
            </w:r>
          </w:p>
        </w:tc>
      </w:tr>
      <w:tr w:rsidR="007B1EEB" w:rsidRPr="002712DC" w:rsidTr="00035759">
        <w:trPr>
          <w:trHeight w:val="445"/>
        </w:trPr>
        <w:tc>
          <w:tcPr>
            <w:tcW w:w="1333" w:type="dxa"/>
            <w:tcBorders>
              <w:top w:val="single" w:sz="4" w:space="0" w:color="auto"/>
              <w:left w:val="single" w:sz="4" w:space="0" w:color="auto"/>
              <w:bottom w:val="single" w:sz="4" w:space="0" w:color="auto"/>
              <w:right w:val="single" w:sz="4" w:space="0" w:color="auto"/>
            </w:tcBorders>
            <w:vAlign w:val="center"/>
            <w:hideMark/>
          </w:tcPr>
          <w:p w:rsidR="007B1EEB" w:rsidRPr="002712DC" w:rsidRDefault="007B1EEB" w:rsidP="00035759">
            <w:pPr>
              <w:jc w:val="center"/>
              <w:rPr>
                <w:rFonts w:ascii="GHEA Grapalat" w:hAnsi="GHEA Grapalat"/>
                <w:sz w:val="20"/>
                <w:szCs w:val="20"/>
              </w:rPr>
            </w:pPr>
            <w:r w:rsidRPr="002712DC">
              <w:rPr>
                <w:rFonts w:ascii="GHEA Grapalat" w:hAnsi="GHEA Grapalat"/>
                <w:sz w:val="20"/>
                <w:szCs w:val="20"/>
              </w:rPr>
              <w:t>9</w:t>
            </w:r>
          </w:p>
        </w:tc>
        <w:tc>
          <w:tcPr>
            <w:tcW w:w="1405" w:type="dxa"/>
            <w:tcBorders>
              <w:top w:val="single" w:sz="4" w:space="0" w:color="auto"/>
              <w:left w:val="single" w:sz="4" w:space="0" w:color="auto"/>
              <w:bottom w:val="single" w:sz="4" w:space="0" w:color="auto"/>
              <w:right w:val="single" w:sz="4" w:space="0" w:color="auto"/>
            </w:tcBorders>
            <w:vAlign w:val="center"/>
            <w:hideMark/>
          </w:tcPr>
          <w:p w:rsidR="007B1EEB" w:rsidRPr="002712DC" w:rsidRDefault="007B1EEB" w:rsidP="00035759">
            <w:pPr>
              <w:jc w:val="center"/>
              <w:rPr>
                <w:rFonts w:ascii="GHEA Grapalat" w:hAnsi="GHEA Grapalat"/>
                <w:sz w:val="20"/>
                <w:szCs w:val="20"/>
              </w:rPr>
            </w:pPr>
            <w:r w:rsidRPr="002712DC">
              <w:rPr>
                <w:rFonts w:ascii="GHEA Grapalat" w:hAnsi="GHEA Grapalat"/>
                <w:sz w:val="20"/>
                <w:szCs w:val="20"/>
              </w:rPr>
              <w:t>15111120</w:t>
            </w:r>
          </w:p>
        </w:tc>
        <w:tc>
          <w:tcPr>
            <w:tcW w:w="1499" w:type="dxa"/>
            <w:tcBorders>
              <w:top w:val="single" w:sz="4" w:space="0" w:color="auto"/>
              <w:left w:val="single" w:sz="4" w:space="0" w:color="auto"/>
              <w:bottom w:val="single" w:sz="4" w:space="0" w:color="auto"/>
              <w:right w:val="single" w:sz="4" w:space="0" w:color="auto"/>
            </w:tcBorders>
            <w:vAlign w:val="center"/>
            <w:hideMark/>
          </w:tcPr>
          <w:p w:rsidR="007B1EEB" w:rsidRPr="002712DC" w:rsidRDefault="007B1EEB" w:rsidP="00035759">
            <w:pPr>
              <w:jc w:val="center"/>
              <w:rPr>
                <w:rFonts w:ascii="GHEA Grapalat" w:hAnsi="GHEA Grapalat" w:cs="Arial"/>
                <w:sz w:val="20"/>
                <w:szCs w:val="20"/>
              </w:rPr>
            </w:pPr>
            <w:r w:rsidRPr="002712DC">
              <w:rPr>
                <w:rFonts w:ascii="GHEA Grapalat" w:hAnsi="GHEA Grapalat" w:cs="Arial"/>
                <w:sz w:val="20"/>
                <w:szCs w:val="20"/>
              </w:rPr>
              <w:t>Միս  տավարի  /փափուկ/</w:t>
            </w:r>
          </w:p>
        </w:tc>
        <w:tc>
          <w:tcPr>
            <w:tcW w:w="1248" w:type="dxa"/>
            <w:tcBorders>
              <w:top w:val="single" w:sz="4" w:space="0" w:color="auto"/>
              <w:left w:val="single" w:sz="4" w:space="0" w:color="auto"/>
              <w:bottom w:val="single" w:sz="4" w:space="0" w:color="auto"/>
              <w:right w:val="single" w:sz="4" w:space="0" w:color="auto"/>
            </w:tcBorders>
            <w:textDirection w:val="btLr"/>
            <w:vAlign w:val="center"/>
            <w:hideMark/>
          </w:tcPr>
          <w:p w:rsidR="007B1EEB" w:rsidRPr="002712DC" w:rsidRDefault="007B1EEB" w:rsidP="00035759">
            <w:pPr>
              <w:ind w:left="113" w:right="113"/>
              <w:rPr>
                <w:rFonts w:ascii="GHEA Grapalat" w:hAnsi="GHEA Grapalat"/>
                <w:sz w:val="20"/>
                <w:szCs w:val="20"/>
              </w:rPr>
            </w:pPr>
            <w:r w:rsidRPr="002712DC">
              <w:rPr>
                <w:rFonts w:ascii="GHEA Grapalat" w:hAnsi="GHEA Grapalat"/>
                <w:sz w:val="20"/>
                <w:szCs w:val="20"/>
                <w:lang w:val="hy-AM"/>
              </w:rPr>
              <w:t>ՀՀ կ ՀՀ կամ համարժեքը ՀՀ կամ համարժեքը</w:t>
            </w:r>
          </w:p>
        </w:tc>
        <w:tc>
          <w:tcPr>
            <w:tcW w:w="2350" w:type="dxa"/>
            <w:tcBorders>
              <w:top w:val="single" w:sz="4" w:space="0" w:color="auto"/>
              <w:left w:val="single" w:sz="4" w:space="0" w:color="auto"/>
              <w:bottom w:val="single" w:sz="4" w:space="0" w:color="auto"/>
              <w:right w:val="single" w:sz="4" w:space="0" w:color="auto"/>
            </w:tcBorders>
            <w:vAlign w:val="center"/>
            <w:hideMark/>
          </w:tcPr>
          <w:p w:rsidR="007B1EEB" w:rsidRPr="002712DC" w:rsidRDefault="007B1EEB" w:rsidP="00035759">
            <w:pPr>
              <w:jc w:val="center"/>
              <w:rPr>
                <w:rFonts w:ascii="GHEA Grapalat" w:hAnsi="GHEA Grapalat"/>
                <w:sz w:val="20"/>
                <w:szCs w:val="20"/>
                <w:lang w:val="hy-AM"/>
              </w:rPr>
            </w:pPr>
            <w:r w:rsidRPr="002712DC">
              <w:rPr>
                <w:rFonts w:ascii="GHEA Grapalat" w:hAnsi="GHEA Grapalat"/>
                <w:sz w:val="20"/>
                <w:szCs w:val="20"/>
                <w:lang w:val="hy-AM"/>
              </w:rPr>
              <w:t xml:space="preserve">Միս տավարի, փափուկ միս առանց ոսկորի, զարգացած մկաններով, պահված 0 օC -ից մինչև 4օC ջերմաստիճանի պայմաններում` 6 ժ-ից ոչ ավելի, I պարարտության, պաղեցրած մսի մակերեսը չպետք է լինի խոնավ, ոսկորի և մսի </w:t>
            </w:r>
            <w:r w:rsidRPr="002712DC">
              <w:rPr>
                <w:rFonts w:ascii="GHEA Grapalat" w:hAnsi="GHEA Grapalat"/>
                <w:sz w:val="20"/>
                <w:szCs w:val="20"/>
                <w:lang w:val="hy-AM"/>
              </w:rPr>
              <w:lastRenderedPageBreak/>
              <w:t>հարաբերակցությունը` համապատասխանաբար 0 % և 100 %, փաթեթավորումը` արկղերով,Անվտանգությունը և մակնշումը` ըստ ՀՀ կառա-վարության 2006թ. հոկտեմբերի 19-ի N 1560-Ն որոշմամբ հաստատված &lt;&lt;Մսի և մսամթերքի տեխնիկական կանոնակարգիե և &lt;&lt;Սննդամթերքի անվտանգության մասին&gt;&gt; ՀՀ օրենքի 8-րդ հոդվածի: ՀՍՏ 342-2011:</w:t>
            </w:r>
          </w:p>
        </w:tc>
        <w:tc>
          <w:tcPr>
            <w:tcW w:w="895" w:type="dxa"/>
            <w:tcBorders>
              <w:top w:val="single" w:sz="4" w:space="0" w:color="auto"/>
              <w:left w:val="single" w:sz="4" w:space="0" w:color="auto"/>
              <w:bottom w:val="single" w:sz="4" w:space="0" w:color="auto"/>
              <w:right w:val="single" w:sz="4" w:space="0" w:color="auto"/>
            </w:tcBorders>
            <w:vAlign w:val="center"/>
            <w:hideMark/>
          </w:tcPr>
          <w:p w:rsidR="007B1EEB" w:rsidRPr="002712DC" w:rsidRDefault="007B1EEB">
            <w:pPr>
              <w:rPr>
                <w:rFonts w:ascii="GHEA Grapalat" w:hAnsi="GHEA Grapalat"/>
                <w:sz w:val="18"/>
              </w:rPr>
            </w:pPr>
            <w:r w:rsidRPr="002712DC">
              <w:rPr>
                <w:rFonts w:ascii="GHEA Grapalat" w:hAnsi="GHEA Grapalat"/>
                <w:sz w:val="18"/>
              </w:rPr>
              <w:lastRenderedPageBreak/>
              <w:t>կգ</w:t>
            </w:r>
          </w:p>
        </w:tc>
        <w:tc>
          <w:tcPr>
            <w:tcW w:w="857" w:type="dxa"/>
            <w:tcBorders>
              <w:top w:val="single" w:sz="4" w:space="0" w:color="auto"/>
              <w:left w:val="single" w:sz="4" w:space="0" w:color="auto"/>
              <w:bottom w:val="single" w:sz="4" w:space="0" w:color="auto"/>
              <w:right w:val="single" w:sz="4" w:space="0" w:color="auto"/>
            </w:tcBorders>
            <w:vAlign w:val="center"/>
            <w:hideMark/>
          </w:tcPr>
          <w:p w:rsidR="007B1EEB" w:rsidRPr="002712DC" w:rsidRDefault="007B1EEB">
            <w:pPr>
              <w:rPr>
                <w:rFonts w:ascii="GHEA Grapalat" w:hAnsi="GHEA Grapalat"/>
                <w:sz w:val="18"/>
                <w:lang w:val="hy-AM"/>
              </w:rPr>
            </w:pPr>
          </w:p>
        </w:tc>
        <w:tc>
          <w:tcPr>
            <w:tcW w:w="775" w:type="dxa"/>
            <w:tcBorders>
              <w:top w:val="single" w:sz="4" w:space="0" w:color="auto"/>
              <w:left w:val="single" w:sz="4" w:space="0" w:color="auto"/>
              <w:bottom w:val="single" w:sz="4" w:space="0" w:color="auto"/>
              <w:right w:val="single" w:sz="4" w:space="0" w:color="auto"/>
            </w:tcBorders>
            <w:vAlign w:val="center"/>
            <w:hideMark/>
          </w:tcPr>
          <w:p w:rsidR="007B1EEB" w:rsidRPr="002712DC" w:rsidRDefault="007B1EEB">
            <w:pPr>
              <w:rPr>
                <w:rFonts w:ascii="GHEA Grapalat" w:hAnsi="GHEA Grapalat"/>
                <w:sz w:val="18"/>
                <w:lang w:val="hy-AM"/>
              </w:rPr>
            </w:pPr>
          </w:p>
        </w:tc>
        <w:tc>
          <w:tcPr>
            <w:tcW w:w="1134" w:type="dxa"/>
            <w:tcBorders>
              <w:top w:val="single" w:sz="4" w:space="0" w:color="auto"/>
              <w:left w:val="single" w:sz="4" w:space="0" w:color="auto"/>
              <w:bottom w:val="single" w:sz="4" w:space="0" w:color="auto"/>
              <w:right w:val="single" w:sz="4" w:space="0" w:color="auto"/>
            </w:tcBorders>
            <w:vAlign w:val="center"/>
            <w:hideMark/>
          </w:tcPr>
          <w:p w:rsidR="007B1EEB" w:rsidRPr="002712DC" w:rsidRDefault="007B1EEB">
            <w:pPr>
              <w:rPr>
                <w:rFonts w:ascii="GHEA Grapalat" w:hAnsi="GHEA Grapalat"/>
                <w:sz w:val="18"/>
              </w:rPr>
            </w:pPr>
            <w:r w:rsidRPr="002712DC">
              <w:rPr>
                <w:rFonts w:ascii="GHEA Grapalat" w:hAnsi="GHEA Grapalat"/>
                <w:sz w:val="18"/>
              </w:rPr>
              <w:t>191.7</w:t>
            </w:r>
          </w:p>
        </w:tc>
        <w:tc>
          <w:tcPr>
            <w:tcW w:w="1134" w:type="dxa"/>
            <w:tcBorders>
              <w:top w:val="single" w:sz="4" w:space="0" w:color="auto"/>
              <w:left w:val="single" w:sz="4" w:space="0" w:color="auto"/>
              <w:bottom w:val="single" w:sz="4" w:space="0" w:color="auto"/>
              <w:right w:val="single" w:sz="4" w:space="0" w:color="auto"/>
            </w:tcBorders>
            <w:vAlign w:val="center"/>
            <w:hideMark/>
          </w:tcPr>
          <w:p w:rsidR="007B1EEB" w:rsidRPr="002712DC" w:rsidRDefault="007B1EEB">
            <w:pPr>
              <w:jc w:val="center"/>
              <w:rPr>
                <w:rFonts w:ascii="GHEA Grapalat" w:hAnsi="GHEA Grapalat"/>
                <w:sz w:val="18"/>
                <w:lang w:val="hy-AM"/>
              </w:rPr>
            </w:pPr>
          </w:p>
        </w:tc>
        <w:tc>
          <w:tcPr>
            <w:tcW w:w="1275" w:type="dxa"/>
            <w:tcBorders>
              <w:top w:val="single" w:sz="4" w:space="0" w:color="auto"/>
              <w:left w:val="single" w:sz="4" w:space="0" w:color="auto"/>
              <w:bottom w:val="single" w:sz="4" w:space="0" w:color="auto"/>
              <w:right w:val="single" w:sz="4" w:space="0" w:color="auto"/>
            </w:tcBorders>
            <w:vAlign w:val="center"/>
            <w:hideMark/>
          </w:tcPr>
          <w:p w:rsidR="007B1EEB" w:rsidRPr="002712DC" w:rsidRDefault="007B1EEB" w:rsidP="00035759">
            <w:pPr>
              <w:rPr>
                <w:rFonts w:ascii="GHEA Grapalat" w:hAnsi="GHEA Grapalat"/>
                <w:sz w:val="18"/>
              </w:rPr>
            </w:pPr>
            <w:r w:rsidRPr="002712DC">
              <w:rPr>
                <w:rFonts w:ascii="GHEA Grapalat" w:hAnsi="GHEA Grapalat"/>
                <w:sz w:val="18"/>
              </w:rPr>
              <w:t>191.7</w:t>
            </w:r>
          </w:p>
        </w:tc>
        <w:tc>
          <w:tcPr>
            <w:tcW w:w="1518" w:type="dxa"/>
            <w:tcBorders>
              <w:top w:val="single" w:sz="4" w:space="0" w:color="auto"/>
              <w:left w:val="single" w:sz="4" w:space="0" w:color="auto"/>
              <w:bottom w:val="single" w:sz="4" w:space="0" w:color="auto"/>
              <w:right w:val="single" w:sz="4" w:space="0" w:color="auto"/>
            </w:tcBorders>
            <w:vAlign w:val="center"/>
          </w:tcPr>
          <w:p w:rsidR="007B1EEB" w:rsidRPr="002712DC" w:rsidRDefault="00035759">
            <w:pPr>
              <w:jc w:val="center"/>
              <w:rPr>
                <w:rFonts w:ascii="GHEA Grapalat" w:hAnsi="GHEA Grapalat"/>
                <w:sz w:val="18"/>
                <w:lang w:val="hy-AM"/>
              </w:rPr>
            </w:pPr>
            <w:r w:rsidRPr="002712DC">
              <w:rPr>
                <w:rFonts w:ascii="Sylfaen" w:hAnsi="Sylfaen" w:cs="Sylfaen"/>
                <w:sz w:val="20"/>
                <w:szCs w:val="20"/>
              </w:rPr>
              <w:t>Մինչև</w:t>
            </w:r>
            <w:r w:rsidRPr="002712DC">
              <w:rPr>
                <w:sz w:val="20"/>
                <w:szCs w:val="20"/>
              </w:rPr>
              <w:t xml:space="preserve"> 25.12.2020 </w:t>
            </w:r>
            <w:r w:rsidRPr="002712DC">
              <w:rPr>
                <w:rFonts w:ascii="Sylfaen" w:hAnsi="Sylfaen" w:cs="Sylfaen"/>
                <w:sz w:val="20"/>
                <w:szCs w:val="20"/>
              </w:rPr>
              <w:t>շաբաթական</w:t>
            </w:r>
          </w:p>
        </w:tc>
      </w:tr>
      <w:tr w:rsidR="007B1EEB" w:rsidRPr="002712DC" w:rsidTr="00035759">
        <w:trPr>
          <w:trHeight w:val="445"/>
        </w:trPr>
        <w:tc>
          <w:tcPr>
            <w:tcW w:w="1333" w:type="dxa"/>
            <w:tcBorders>
              <w:top w:val="single" w:sz="4" w:space="0" w:color="auto"/>
              <w:left w:val="single" w:sz="4" w:space="0" w:color="auto"/>
              <w:bottom w:val="single" w:sz="4" w:space="0" w:color="auto"/>
              <w:right w:val="single" w:sz="4" w:space="0" w:color="auto"/>
            </w:tcBorders>
            <w:vAlign w:val="center"/>
            <w:hideMark/>
          </w:tcPr>
          <w:p w:rsidR="007B1EEB" w:rsidRPr="002712DC" w:rsidRDefault="007B1EEB" w:rsidP="00035759">
            <w:pPr>
              <w:jc w:val="center"/>
              <w:rPr>
                <w:rFonts w:ascii="GHEA Grapalat" w:hAnsi="GHEA Grapalat"/>
                <w:sz w:val="20"/>
                <w:szCs w:val="20"/>
              </w:rPr>
            </w:pPr>
            <w:r w:rsidRPr="002712DC">
              <w:rPr>
                <w:rFonts w:ascii="GHEA Grapalat" w:hAnsi="GHEA Grapalat"/>
                <w:sz w:val="20"/>
                <w:szCs w:val="20"/>
              </w:rPr>
              <w:lastRenderedPageBreak/>
              <w:t>10</w:t>
            </w:r>
          </w:p>
        </w:tc>
        <w:tc>
          <w:tcPr>
            <w:tcW w:w="1405" w:type="dxa"/>
            <w:tcBorders>
              <w:top w:val="single" w:sz="4" w:space="0" w:color="auto"/>
              <w:left w:val="single" w:sz="4" w:space="0" w:color="auto"/>
              <w:bottom w:val="single" w:sz="4" w:space="0" w:color="auto"/>
              <w:right w:val="single" w:sz="4" w:space="0" w:color="auto"/>
            </w:tcBorders>
            <w:vAlign w:val="center"/>
            <w:hideMark/>
          </w:tcPr>
          <w:p w:rsidR="007B1EEB" w:rsidRPr="002712DC" w:rsidRDefault="007B1EEB" w:rsidP="00035759">
            <w:pPr>
              <w:jc w:val="center"/>
              <w:rPr>
                <w:rFonts w:ascii="GHEA Grapalat" w:hAnsi="GHEA Grapalat"/>
                <w:sz w:val="20"/>
                <w:szCs w:val="20"/>
              </w:rPr>
            </w:pPr>
            <w:r w:rsidRPr="002712DC">
              <w:rPr>
                <w:rFonts w:ascii="GHEA Grapalat" w:hAnsi="GHEA Grapalat"/>
                <w:sz w:val="20"/>
                <w:szCs w:val="20"/>
              </w:rPr>
              <w:t>15112150</w:t>
            </w:r>
          </w:p>
        </w:tc>
        <w:tc>
          <w:tcPr>
            <w:tcW w:w="1499" w:type="dxa"/>
            <w:tcBorders>
              <w:top w:val="single" w:sz="4" w:space="0" w:color="auto"/>
              <w:left w:val="single" w:sz="4" w:space="0" w:color="auto"/>
              <w:bottom w:val="single" w:sz="4" w:space="0" w:color="auto"/>
              <w:right w:val="single" w:sz="4" w:space="0" w:color="auto"/>
            </w:tcBorders>
            <w:vAlign w:val="center"/>
            <w:hideMark/>
          </w:tcPr>
          <w:p w:rsidR="007B1EEB" w:rsidRPr="002712DC" w:rsidRDefault="007B1EEB" w:rsidP="00035759">
            <w:pPr>
              <w:jc w:val="center"/>
              <w:rPr>
                <w:rFonts w:ascii="GHEA Grapalat" w:hAnsi="GHEA Grapalat" w:cs="Arial"/>
                <w:sz w:val="20"/>
                <w:szCs w:val="20"/>
              </w:rPr>
            </w:pPr>
            <w:r w:rsidRPr="002712DC">
              <w:rPr>
                <w:rFonts w:ascii="GHEA Grapalat" w:hAnsi="GHEA Grapalat" w:cs="Arial"/>
                <w:sz w:val="20"/>
                <w:szCs w:val="20"/>
              </w:rPr>
              <w:t>Հավի  կրծքամիս</w:t>
            </w:r>
          </w:p>
        </w:tc>
        <w:tc>
          <w:tcPr>
            <w:tcW w:w="1248" w:type="dxa"/>
            <w:tcBorders>
              <w:top w:val="single" w:sz="4" w:space="0" w:color="auto"/>
              <w:left w:val="single" w:sz="4" w:space="0" w:color="auto"/>
              <w:bottom w:val="single" w:sz="4" w:space="0" w:color="auto"/>
              <w:right w:val="single" w:sz="4" w:space="0" w:color="auto"/>
            </w:tcBorders>
            <w:textDirection w:val="btLr"/>
            <w:vAlign w:val="center"/>
            <w:hideMark/>
          </w:tcPr>
          <w:p w:rsidR="007B1EEB" w:rsidRPr="002712DC" w:rsidRDefault="007B1EEB" w:rsidP="00035759">
            <w:pPr>
              <w:ind w:left="113" w:right="113"/>
              <w:rPr>
                <w:rFonts w:ascii="GHEA Grapalat" w:hAnsi="GHEA Grapalat"/>
                <w:sz w:val="20"/>
                <w:szCs w:val="20"/>
              </w:rPr>
            </w:pPr>
            <w:r w:rsidRPr="002712DC">
              <w:rPr>
                <w:rFonts w:ascii="GHEA Grapalat" w:hAnsi="GHEA Grapalat"/>
                <w:sz w:val="20"/>
                <w:szCs w:val="20"/>
                <w:lang w:val="hy-AM"/>
              </w:rPr>
              <w:t>ՀՀ կամ համարժեքը</w:t>
            </w:r>
          </w:p>
        </w:tc>
        <w:tc>
          <w:tcPr>
            <w:tcW w:w="2350" w:type="dxa"/>
            <w:tcBorders>
              <w:top w:val="single" w:sz="4" w:space="0" w:color="auto"/>
              <w:left w:val="single" w:sz="4" w:space="0" w:color="auto"/>
              <w:bottom w:val="single" w:sz="4" w:space="0" w:color="auto"/>
              <w:right w:val="single" w:sz="4" w:space="0" w:color="auto"/>
            </w:tcBorders>
            <w:vAlign w:val="center"/>
            <w:hideMark/>
          </w:tcPr>
          <w:p w:rsidR="007B1EEB" w:rsidRPr="002712DC" w:rsidRDefault="007B1EEB" w:rsidP="00035759">
            <w:pPr>
              <w:jc w:val="center"/>
              <w:rPr>
                <w:rFonts w:ascii="GHEA Grapalat" w:hAnsi="GHEA Grapalat"/>
                <w:sz w:val="20"/>
                <w:szCs w:val="20"/>
                <w:lang w:val="hy-AM"/>
              </w:rPr>
            </w:pPr>
            <w:r w:rsidRPr="002712DC">
              <w:rPr>
                <w:rFonts w:ascii="GHEA Grapalat" w:hAnsi="GHEA Grapalat"/>
                <w:sz w:val="20"/>
                <w:szCs w:val="20"/>
                <w:lang w:val="hy-AM"/>
              </w:rPr>
              <w:t>Հավի միս։ Մաքուր, արյունազրկված, առանց կողմնակի հոտերի, փաթեթավորված պոլիէթիլենային թաղանթներով, ԳՕՍՏ 25391-82։ Անվտանգությունը և մակնշումը` ըստ ՀՀ կառավարության 2006թ. հոկտեմբերի 19-ի N 1560-Ն որոշմամբ հաստատված &lt;&lt;Մսի և մսամթերքի տեխնիկական կանոնակարգի&gt;&gt; և &lt;&lt;Սննդամթերքի անվտանգության մասին&gt;&gt; ՀՀ օրենքի 8-րդ հոդվածի:</w:t>
            </w:r>
          </w:p>
        </w:tc>
        <w:tc>
          <w:tcPr>
            <w:tcW w:w="895" w:type="dxa"/>
            <w:tcBorders>
              <w:top w:val="single" w:sz="4" w:space="0" w:color="auto"/>
              <w:left w:val="single" w:sz="4" w:space="0" w:color="auto"/>
              <w:bottom w:val="single" w:sz="4" w:space="0" w:color="auto"/>
              <w:right w:val="single" w:sz="4" w:space="0" w:color="auto"/>
            </w:tcBorders>
            <w:vAlign w:val="center"/>
            <w:hideMark/>
          </w:tcPr>
          <w:p w:rsidR="007B1EEB" w:rsidRPr="002712DC" w:rsidRDefault="007B1EEB">
            <w:pPr>
              <w:rPr>
                <w:rFonts w:ascii="GHEA Grapalat" w:hAnsi="GHEA Grapalat"/>
                <w:sz w:val="18"/>
              </w:rPr>
            </w:pPr>
            <w:r w:rsidRPr="002712DC">
              <w:rPr>
                <w:rFonts w:ascii="GHEA Grapalat" w:hAnsi="GHEA Grapalat"/>
                <w:sz w:val="18"/>
              </w:rPr>
              <w:t>կգ</w:t>
            </w:r>
          </w:p>
        </w:tc>
        <w:tc>
          <w:tcPr>
            <w:tcW w:w="857" w:type="dxa"/>
            <w:tcBorders>
              <w:top w:val="single" w:sz="4" w:space="0" w:color="auto"/>
              <w:left w:val="single" w:sz="4" w:space="0" w:color="auto"/>
              <w:bottom w:val="single" w:sz="4" w:space="0" w:color="auto"/>
              <w:right w:val="single" w:sz="4" w:space="0" w:color="auto"/>
            </w:tcBorders>
            <w:vAlign w:val="center"/>
            <w:hideMark/>
          </w:tcPr>
          <w:p w:rsidR="007B1EEB" w:rsidRPr="002712DC" w:rsidRDefault="007B1EEB">
            <w:pPr>
              <w:rPr>
                <w:rFonts w:ascii="GHEA Grapalat" w:hAnsi="GHEA Grapalat"/>
                <w:sz w:val="18"/>
                <w:lang w:val="hy-AM"/>
              </w:rPr>
            </w:pPr>
          </w:p>
        </w:tc>
        <w:tc>
          <w:tcPr>
            <w:tcW w:w="775" w:type="dxa"/>
            <w:tcBorders>
              <w:top w:val="single" w:sz="4" w:space="0" w:color="auto"/>
              <w:left w:val="single" w:sz="4" w:space="0" w:color="auto"/>
              <w:bottom w:val="single" w:sz="4" w:space="0" w:color="auto"/>
              <w:right w:val="single" w:sz="4" w:space="0" w:color="auto"/>
            </w:tcBorders>
            <w:vAlign w:val="center"/>
            <w:hideMark/>
          </w:tcPr>
          <w:p w:rsidR="007B1EEB" w:rsidRPr="002712DC" w:rsidRDefault="007B1EEB">
            <w:pPr>
              <w:rPr>
                <w:rFonts w:ascii="GHEA Grapalat" w:hAnsi="GHEA Grapalat"/>
                <w:sz w:val="18"/>
                <w:lang w:val="hy-AM"/>
              </w:rPr>
            </w:pPr>
          </w:p>
        </w:tc>
        <w:tc>
          <w:tcPr>
            <w:tcW w:w="1134" w:type="dxa"/>
            <w:tcBorders>
              <w:top w:val="single" w:sz="4" w:space="0" w:color="auto"/>
              <w:left w:val="single" w:sz="4" w:space="0" w:color="auto"/>
              <w:bottom w:val="single" w:sz="4" w:space="0" w:color="auto"/>
              <w:right w:val="single" w:sz="4" w:space="0" w:color="auto"/>
            </w:tcBorders>
            <w:vAlign w:val="center"/>
            <w:hideMark/>
          </w:tcPr>
          <w:p w:rsidR="007B1EEB" w:rsidRPr="002712DC" w:rsidRDefault="007B1EEB">
            <w:pPr>
              <w:rPr>
                <w:rFonts w:ascii="GHEA Grapalat" w:hAnsi="GHEA Grapalat"/>
                <w:sz w:val="18"/>
              </w:rPr>
            </w:pPr>
            <w:r w:rsidRPr="002712DC">
              <w:rPr>
                <w:rFonts w:ascii="GHEA Grapalat" w:hAnsi="GHEA Grapalat"/>
                <w:sz w:val="18"/>
              </w:rPr>
              <w:t>128</w:t>
            </w:r>
          </w:p>
        </w:tc>
        <w:tc>
          <w:tcPr>
            <w:tcW w:w="1134" w:type="dxa"/>
            <w:tcBorders>
              <w:top w:val="single" w:sz="4" w:space="0" w:color="auto"/>
              <w:left w:val="single" w:sz="4" w:space="0" w:color="auto"/>
              <w:bottom w:val="single" w:sz="4" w:space="0" w:color="auto"/>
              <w:right w:val="single" w:sz="4" w:space="0" w:color="auto"/>
            </w:tcBorders>
            <w:vAlign w:val="center"/>
            <w:hideMark/>
          </w:tcPr>
          <w:p w:rsidR="007B1EEB" w:rsidRPr="002712DC" w:rsidRDefault="007B1EEB">
            <w:pPr>
              <w:jc w:val="center"/>
              <w:rPr>
                <w:rFonts w:ascii="GHEA Grapalat" w:hAnsi="GHEA Grapalat"/>
                <w:sz w:val="18"/>
                <w:lang w:val="hy-AM"/>
              </w:rPr>
            </w:pPr>
          </w:p>
        </w:tc>
        <w:tc>
          <w:tcPr>
            <w:tcW w:w="1275" w:type="dxa"/>
            <w:tcBorders>
              <w:top w:val="single" w:sz="4" w:space="0" w:color="auto"/>
              <w:left w:val="single" w:sz="4" w:space="0" w:color="auto"/>
              <w:bottom w:val="single" w:sz="4" w:space="0" w:color="auto"/>
              <w:right w:val="single" w:sz="4" w:space="0" w:color="auto"/>
            </w:tcBorders>
            <w:vAlign w:val="center"/>
            <w:hideMark/>
          </w:tcPr>
          <w:p w:rsidR="007B1EEB" w:rsidRPr="002712DC" w:rsidRDefault="007B1EEB" w:rsidP="00035759">
            <w:pPr>
              <w:rPr>
                <w:rFonts w:ascii="GHEA Grapalat" w:hAnsi="GHEA Grapalat"/>
                <w:sz w:val="18"/>
              </w:rPr>
            </w:pPr>
            <w:r w:rsidRPr="002712DC">
              <w:rPr>
                <w:rFonts w:ascii="GHEA Grapalat" w:hAnsi="GHEA Grapalat"/>
                <w:sz w:val="18"/>
              </w:rPr>
              <w:t>128</w:t>
            </w:r>
          </w:p>
        </w:tc>
        <w:tc>
          <w:tcPr>
            <w:tcW w:w="1518" w:type="dxa"/>
            <w:tcBorders>
              <w:top w:val="single" w:sz="4" w:space="0" w:color="auto"/>
              <w:left w:val="single" w:sz="4" w:space="0" w:color="auto"/>
              <w:bottom w:val="single" w:sz="4" w:space="0" w:color="auto"/>
              <w:right w:val="single" w:sz="4" w:space="0" w:color="auto"/>
            </w:tcBorders>
            <w:vAlign w:val="center"/>
          </w:tcPr>
          <w:p w:rsidR="007B1EEB" w:rsidRPr="002712DC" w:rsidRDefault="00035759">
            <w:pPr>
              <w:jc w:val="center"/>
              <w:rPr>
                <w:rFonts w:ascii="GHEA Grapalat" w:hAnsi="GHEA Grapalat"/>
                <w:sz w:val="18"/>
                <w:lang w:val="hy-AM"/>
              </w:rPr>
            </w:pPr>
            <w:r w:rsidRPr="002712DC">
              <w:rPr>
                <w:rFonts w:ascii="Sylfaen" w:hAnsi="Sylfaen" w:cs="Sylfaen"/>
                <w:sz w:val="20"/>
                <w:szCs w:val="20"/>
              </w:rPr>
              <w:t>Մինչև</w:t>
            </w:r>
            <w:r w:rsidRPr="002712DC">
              <w:rPr>
                <w:sz w:val="20"/>
                <w:szCs w:val="20"/>
              </w:rPr>
              <w:t xml:space="preserve"> 25.12.2020 </w:t>
            </w:r>
            <w:r w:rsidRPr="002712DC">
              <w:rPr>
                <w:rFonts w:ascii="Sylfaen" w:hAnsi="Sylfaen" w:cs="Sylfaen"/>
                <w:sz w:val="20"/>
                <w:szCs w:val="20"/>
              </w:rPr>
              <w:t>շաբաթական</w:t>
            </w:r>
          </w:p>
        </w:tc>
      </w:tr>
      <w:tr w:rsidR="007B1EEB" w:rsidRPr="002712DC" w:rsidTr="00035759">
        <w:trPr>
          <w:trHeight w:val="445"/>
        </w:trPr>
        <w:tc>
          <w:tcPr>
            <w:tcW w:w="1333" w:type="dxa"/>
            <w:tcBorders>
              <w:top w:val="single" w:sz="4" w:space="0" w:color="auto"/>
              <w:left w:val="single" w:sz="4" w:space="0" w:color="auto"/>
              <w:bottom w:val="single" w:sz="4" w:space="0" w:color="auto"/>
              <w:right w:val="single" w:sz="4" w:space="0" w:color="auto"/>
            </w:tcBorders>
            <w:vAlign w:val="center"/>
            <w:hideMark/>
          </w:tcPr>
          <w:p w:rsidR="007B1EEB" w:rsidRPr="002712DC" w:rsidRDefault="007B1EEB" w:rsidP="00035759">
            <w:pPr>
              <w:jc w:val="center"/>
              <w:rPr>
                <w:rFonts w:ascii="GHEA Grapalat" w:hAnsi="GHEA Grapalat"/>
                <w:sz w:val="20"/>
                <w:szCs w:val="20"/>
              </w:rPr>
            </w:pPr>
            <w:r w:rsidRPr="002712DC">
              <w:rPr>
                <w:rFonts w:ascii="GHEA Grapalat" w:hAnsi="GHEA Grapalat"/>
                <w:sz w:val="20"/>
                <w:szCs w:val="20"/>
              </w:rPr>
              <w:t>11</w:t>
            </w:r>
          </w:p>
        </w:tc>
        <w:tc>
          <w:tcPr>
            <w:tcW w:w="1405" w:type="dxa"/>
            <w:tcBorders>
              <w:top w:val="single" w:sz="4" w:space="0" w:color="auto"/>
              <w:left w:val="single" w:sz="4" w:space="0" w:color="auto"/>
              <w:bottom w:val="single" w:sz="4" w:space="0" w:color="auto"/>
              <w:right w:val="single" w:sz="4" w:space="0" w:color="auto"/>
            </w:tcBorders>
            <w:vAlign w:val="center"/>
            <w:hideMark/>
          </w:tcPr>
          <w:p w:rsidR="007B1EEB" w:rsidRPr="002712DC" w:rsidRDefault="007B1EEB" w:rsidP="00035759">
            <w:pPr>
              <w:jc w:val="center"/>
              <w:rPr>
                <w:rFonts w:ascii="GHEA Grapalat" w:hAnsi="GHEA Grapalat"/>
                <w:sz w:val="20"/>
                <w:szCs w:val="20"/>
              </w:rPr>
            </w:pPr>
            <w:r w:rsidRPr="002712DC">
              <w:rPr>
                <w:rFonts w:ascii="GHEA Grapalat" w:hAnsi="GHEA Grapalat"/>
                <w:sz w:val="20"/>
                <w:szCs w:val="20"/>
              </w:rPr>
              <w:t>03142510</w:t>
            </w:r>
          </w:p>
        </w:tc>
        <w:tc>
          <w:tcPr>
            <w:tcW w:w="1499" w:type="dxa"/>
            <w:tcBorders>
              <w:top w:val="single" w:sz="4" w:space="0" w:color="auto"/>
              <w:left w:val="single" w:sz="4" w:space="0" w:color="auto"/>
              <w:bottom w:val="single" w:sz="4" w:space="0" w:color="auto"/>
              <w:right w:val="single" w:sz="4" w:space="0" w:color="auto"/>
            </w:tcBorders>
            <w:vAlign w:val="center"/>
            <w:hideMark/>
          </w:tcPr>
          <w:p w:rsidR="007B1EEB" w:rsidRPr="002712DC" w:rsidRDefault="007B1EEB" w:rsidP="00035759">
            <w:pPr>
              <w:jc w:val="center"/>
              <w:rPr>
                <w:rFonts w:ascii="GHEA Grapalat" w:hAnsi="GHEA Grapalat" w:cs="Arial"/>
                <w:sz w:val="20"/>
                <w:szCs w:val="20"/>
              </w:rPr>
            </w:pPr>
            <w:r w:rsidRPr="002712DC">
              <w:rPr>
                <w:rFonts w:ascii="GHEA Grapalat" w:hAnsi="GHEA Grapalat" w:cs="Arial"/>
                <w:sz w:val="20"/>
                <w:szCs w:val="20"/>
              </w:rPr>
              <w:t>Ձու</w:t>
            </w:r>
          </w:p>
        </w:tc>
        <w:tc>
          <w:tcPr>
            <w:tcW w:w="1248" w:type="dxa"/>
            <w:tcBorders>
              <w:top w:val="single" w:sz="4" w:space="0" w:color="auto"/>
              <w:left w:val="single" w:sz="4" w:space="0" w:color="auto"/>
              <w:bottom w:val="single" w:sz="4" w:space="0" w:color="auto"/>
              <w:right w:val="single" w:sz="4" w:space="0" w:color="auto"/>
            </w:tcBorders>
            <w:textDirection w:val="btLr"/>
            <w:vAlign w:val="center"/>
            <w:hideMark/>
          </w:tcPr>
          <w:p w:rsidR="007B1EEB" w:rsidRPr="002712DC" w:rsidRDefault="007B1EEB" w:rsidP="00035759">
            <w:pPr>
              <w:ind w:left="113" w:right="113"/>
              <w:jc w:val="center"/>
              <w:rPr>
                <w:rFonts w:ascii="GHEA Grapalat" w:hAnsi="GHEA Grapalat"/>
                <w:sz w:val="20"/>
                <w:szCs w:val="20"/>
                <w:lang w:val="hy-AM"/>
              </w:rPr>
            </w:pPr>
            <w:r w:rsidRPr="002712DC">
              <w:rPr>
                <w:rFonts w:ascii="GHEA Grapalat" w:hAnsi="GHEA Grapalat"/>
                <w:sz w:val="20"/>
                <w:szCs w:val="20"/>
                <w:lang w:val="hy-AM"/>
              </w:rPr>
              <w:t>ՀՀ կամ համարժեքը</w:t>
            </w:r>
          </w:p>
        </w:tc>
        <w:tc>
          <w:tcPr>
            <w:tcW w:w="2350" w:type="dxa"/>
            <w:tcBorders>
              <w:top w:val="single" w:sz="4" w:space="0" w:color="auto"/>
              <w:left w:val="single" w:sz="4" w:space="0" w:color="auto"/>
              <w:bottom w:val="single" w:sz="4" w:space="0" w:color="auto"/>
              <w:right w:val="single" w:sz="4" w:space="0" w:color="auto"/>
            </w:tcBorders>
            <w:vAlign w:val="center"/>
            <w:hideMark/>
          </w:tcPr>
          <w:p w:rsidR="007B1EEB" w:rsidRPr="002712DC" w:rsidRDefault="007B1EEB" w:rsidP="00035759">
            <w:pPr>
              <w:jc w:val="center"/>
              <w:rPr>
                <w:rFonts w:ascii="GHEA Grapalat" w:hAnsi="GHEA Grapalat"/>
                <w:sz w:val="20"/>
                <w:szCs w:val="20"/>
                <w:lang w:val="hy-AM"/>
              </w:rPr>
            </w:pPr>
            <w:r w:rsidRPr="002712DC">
              <w:rPr>
                <w:rFonts w:ascii="GHEA Grapalat" w:hAnsi="GHEA Grapalat"/>
                <w:sz w:val="20"/>
                <w:szCs w:val="20"/>
                <w:lang w:val="hy-AM"/>
              </w:rPr>
              <w:t xml:space="preserve">Ձու սեղանի կամ դիետիկ, 1-ին կարգի, տեսակավորված ըստ </w:t>
            </w:r>
            <w:r w:rsidRPr="002712DC">
              <w:rPr>
                <w:rFonts w:ascii="GHEA Grapalat" w:hAnsi="GHEA Grapalat"/>
                <w:sz w:val="20"/>
                <w:szCs w:val="20"/>
                <w:lang w:val="hy-AM"/>
              </w:rPr>
              <w:lastRenderedPageBreak/>
              <w:t>մեկ ձվի զանգվածի, դիետիկ ձվի պահման ժամկետը՝ 7 օր, սեղանի ձվինը` 25 օր, սառնարանային պայմաններում` 120 օր, ՀՍՏ 182-2012։ Անվտանգությունը և մակնշումը` ըստ ՀՀ կառավարության 2011 թվականի սեպտեմբերի 29-ի &lt;&lt;Ձվի և ձվամթերքի տեխնիկական կանոնակարգը հաստատելու մասինե N 1438-Ն որոշմանը և &lt;&lt;Սննդամթերքի անվտանգության մասին&gt;&gt; ՀՀ օրենքի 8-րդ հոդվածի։</w:t>
            </w:r>
          </w:p>
        </w:tc>
        <w:tc>
          <w:tcPr>
            <w:tcW w:w="895" w:type="dxa"/>
            <w:tcBorders>
              <w:top w:val="single" w:sz="4" w:space="0" w:color="auto"/>
              <w:left w:val="single" w:sz="4" w:space="0" w:color="auto"/>
              <w:bottom w:val="single" w:sz="4" w:space="0" w:color="auto"/>
              <w:right w:val="single" w:sz="4" w:space="0" w:color="auto"/>
            </w:tcBorders>
            <w:vAlign w:val="center"/>
            <w:hideMark/>
          </w:tcPr>
          <w:p w:rsidR="007B1EEB" w:rsidRPr="002712DC" w:rsidRDefault="007B1EEB">
            <w:pPr>
              <w:rPr>
                <w:rFonts w:ascii="GHEA Grapalat" w:hAnsi="GHEA Grapalat"/>
                <w:sz w:val="18"/>
              </w:rPr>
            </w:pPr>
            <w:r w:rsidRPr="002712DC">
              <w:rPr>
                <w:rFonts w:ascii="GHEA Grapalat" w:hAnsi="GHEA Grapalat"/>
                <w:sz w:val="18"/>
              </w:rPr>
              <w:lastRenderedPageBreak/>
              <w:t>հատ</w:t>
            </w:r>
          </w:p>
        </w:tc>
        <w:tc>
          <w:tcPr>
            <w:tcW w:w="857" w:type="dxa"/>
            <w:tcBorders>
              <w:top w:val="single" w:sz="4" w:space="0" w:color="auto"/>
              <w:left w:val="single" w:sz="4" w:space="0" w:color="auto"/>
              <w:bottom w:val="single" w:sz="4" w:space="0" w:color="auto"/>
              <w:right w:val="single" w:sz="4" w:space="0" w:color="auto"/>
            </w:tcBorders>
            <w:vAlign w:val="center"/>
            <w:hideMark/>
          </w:tcPr>
          <w:p w:rsidR="007B1EEB" w:rsidRPr="002712DC" w:rsidRDefault="007B1EEB">
            <w:pPr>
              <w:rPr>
                <w:rFonts w:ascii="GHEA Grapalat" w:hAnsi="GHEA Grapalat"/>
                <w:sz w:val="18"/>
                <w:lang w:val="hy-AM"/>
              </w:rPr>
            </w:pPr>
          </w:p>
        </w:tc>
        <w:tc>
          <w:tcPr>
            <w:tcW w:w="775" w:type="dxa"/>
            <w:tcBorders>
              <w:top w:val="single" w:sz="4" w:space="0" w:color="auto"/>
              <w:left w:val="single" w:sz="4" w:space="0" w:color="auto"/>
              <w:bottom w:val="single" w:sz="4" w:space="0" w:color="auto"/>
              <w:right w:val="single" w:sz="4" w:space="0" w:color="auto"/>
            </w:tcBorders>
            <w:vAlign w:val="center"/>
            <w:hideMark/>
          </w:tcPr>
          <w:p w:rsidR="007B1EEB" w:rsidRPr="002712DC" w:rsidRDefault="007B1EEB">
            <w:pPr>
              <w:rPr>
                <w:rFonts w:ascii="GHEA Grapalat" w:hAnsi="GHEA Grapalat"/>
                <w:sz w:val="18"/>
                <w:lang w:val="hy-AM"/>
              </w:rPr>
            </w:pPr>
          </w:p>
        </w:tc>
        <w:tc>
          <w:tcPr>
            <w:tcW w:w="1134" w:type="dxa"/>
            <w:tcBorders>
              <w:top w:val="single" w:sz="4" w:space="0" w:color="auto"/>
              <w:left w:val="single" w:sz="4" w:space="0" w:color="auto"/>
              <w:bottom w:val="single" w:sz="4" w:space="0" w:color="auto"/>
              <w:right w:val="single" w:sz="4" w:space="0" w:color="auto"/>
            </w:tcBorders>
            <w:vAlign w:val="center"/>
            <w:hideMark/>
          </w:tcPr>
          <w:p w:rsidR="007B1EEB" w:rsidRPr="002712DC" w:rsidRDefault="007B1EEB">
            <w:pPr>
              <w:rPr>
                <w:rFonts w:ascii="GHEA Grapalat" w:hAnsi="GHEA Grapalat"/>
                <w:sz w:val="18"/>
              </w:rPr>
            </w:pPr>
            <w:r w:rsidRPr="002712DC">
              <w:rPr>
                <w:rFonts w:ascii="GHEA Grapalat" w:hAnsi="GHEA Grapalat"/>
                <w:sz w:val="18"/>
              </w:rPr>
              <w:t>800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7B1EEB" w:rsidRPr="002712DC" w:rsidRDefault="007B1EEB">
            <w:pPr>
              <w:jc w:val="center"/>
              <w:rPr>
                <w:rFonts w:ascii="GHEA Grapalat" w:hAnsi="GHEA Grapalat"/>
                <w:sz w:val="18"/>
                <w:lang w:val="hy-AM"/>
              </w:rPr>
            </w:pPr>
          </w:p>
        </w:tc>
        <w:tc>
          <w:tcPr>
            <w:tcW w:w="1275" w:type="dxa"/>
            <w:tcBorders>
              <w:top w:val="single" w:sz="4" w:space="0" w:color="auto"/>
              <w:left w:val="single" w:sz="4" w:space="0" w:color="auto"/>
              <w:bottom w:val="single" w:sz="4" w:space="0" w:color="auto"/>
              <w:right w:val="single" w:sz="4" w:space="0" w:color="auto"/>
            </w:tcBorders>
            <w:vAlign w:val="center"/>
            <w:hideMark/>
          </w:tcPr>
          <w:p w:rsidR="007B1EEB" w:rsidRPr="002712DC" w:rsidRDefault="007B1EEB" w:rsidP="00035759">
            <w:pPr>
              <w:rPr>
                <w:rFonts w:ascii="GHEA Grapalat" w:hAnsi="GHEA Grapalat"/>
                <w:sz w:val="18"/>
              </w:rPr>
            </w:pPr>
            <w:r w:rsidRPr="002712DC">
              <w:rPr>
                <w:rFonts w:ascii="GHEA Grapalat" w:hAnsi="GHEA Grapalat"/>
                <w:sz w:val="18"/>
              </w:rPr>
              <w:t>800</w:t>
            </w:r>
          </w:p>
        </w:tc>
        <w:tc>
          <w:tcPr>
            <w:tcW w:w="1518" w:type="dxa"/>
            <w:tcBorders>
              <w:top w:val="single" w:sz="4" w:space="0" w:color="auto"/>
              <w:left w:val="single" w:sz="4" w:space="0" w:color="auto"/>
              <w:bottom w:val="single" w:sz="4" w:space="0" w:color="auto"/>
              <w:right w:val="single" w:sz="4" w:space="0" w:color="auto"/>
            </w:tcBorders>
            <w:vAlign w:val="center"/>
          </w:tcPr>
          <w:p w:rsidR="007B1EEB" w:rsidRPr="002712DC" w:rsidRDefault="00035759">
            <w:pPr>
              <w:jc w:val="center"/>
              <w:rPr>
                <w:rFonts w:ascii="GHEA Grapalat" w:hAnsi="GHEA Grapalat"/>
                <w:sz w:val="18"/>
                <w:lang w:val="hy-AM"/>
              </w:rPr>
            </w:pPr>
            <w:r w:rsidRPr="002712DC">
              <w:rPr>
                <w:rFonts w:ascii="Sylfaen" w:hAnsi="Sylfaen" w:cs="Sylfaen"/>
                <w:sz w:val="20"/>
                <w:szCs w:val="20"/>
              </w:rPr>
              <w:t>Մինչև</w:t>
            </w:r>
            <w:r w:rsidRPr="002712DC">
              <w:rPr>
                <w:sz w:val="20"/>
                <w:szCs w:val="20"/>
              </w:rPr>
              <w:t xml:space="preserve"> 25.12.2020 </w:t>
            </w:r>
            <w:r w:rsidRPr="002712DC">
              <w:rPr>
                <w:rFonts w:ascii="Sylfaen" w:hAnsi="Sylfaen" w:cs="Sylfaen"/>
                <w:sz w:val="20"/>
                <w:szCs w:val="20"/>
              </w:rPr>
              <w:t>շաբաթական</w:t>
            </w:r>
          </w:p>
        </w:tc>
      </w:tr>
      <w:tr w:rsidR="007B1EEB" w:rsidRPr="002712DC" w:rsidTr="00035759">
        <w:trPr>
          <w:trHeight w:val="445"/>
        </w:trPr>
        <w:tc>
          <w:tcPr>
            <w:tcW w:w="1333" w:type="dxa"/>
            <w:tcBorders>
              <w:top w:val="single" w:sz="4" w:space="0" w:color="auto"/>
              <w:left w:val="single" w:sz="4" w:space="0" w:color="auto"/>
              <w:bottom w:val="single" w:sz="4" w:space="0" w:color="auto"/>
              <w:right w:val="single" w:sz="4" w:space="0" w:color="auto"/>
            </w:tcBorders>
            <w:vAlign w:val="center"/>
            <w:hideMark/>
          </w:tcPr>
          <w:p w:rsidR="007B1EEB" w:rsidRPr="002712DC" w:rsidRDefault="007B1EEB" w:rsidP="00035759">
            <w:pPr>
              <w:jc w:val="center"/>
              <w:rPr>
                <w:rFonts w:ascii="GHEA Grapalat" w:hAnsi="GHEA Grapalat"/>
                <w:sz w:val="20"/>
                <w:szCs w:val="20"/>
              </w:rPr>
            </w:pPr>
            <w:r w:rsidRPr="002712DC">
              <w:rPr>
                <w:rFonts w:ascii="GHEA Grapalat" w:hAnsi="GHEA Grapalat"/>
                <w:sz w:val="20"/>
                <w:szCs w:val="20"/>
              </w:rPr>
              <w:lastRenderedPageBreak/>
              <w:t>12</w:t>
            </w:r>
          </w:p>
        </w:tc>
        <w:tc>
          <w:tcPr>
            <w:tcW w:w="1405" w:type="dxa"/>
            <w:tcBorders>
              <w:top w:val="single" w:sz="4" w:space="0" w:color="auto"/>
              <w:left w:val="single" w:sz="4" w:space="0" w:color="auto"/>
              <w:bottom w:val="single" w:sz="4" w:space="0" w:color="auto"/>
              <w:right w:val="single" w:sz="4" w:space="0" w:color="auto"/>
            </w:tcBorders>
            <w:vAlign w:val="center"/>
            <w:hideMark/>
          </w:tcPr>
          <w:p w:rsidR="007B1EEB" w:rsidRPr="002712DC" w:rsidRDefault="007B1EEB" w:rsidP="00035759">
            <w:pPr>
              <w:jc w:val="center"/>
              <w:rPr>
                <w:rFonts w:ascii="GHEA Grapalat" w:hAnsi="GHEA Grapalat"/>
                <w:sz w:val="20"/>
                <w:szCs w:val="20"/>
              </w:rPr>
            </w:pPr>
            <w:r w:rsidRPr="002712DC">
              <w:rPr>
                <w:rFonts w:ascii="GHEA Grapalat" w:hAnsi="GHEA Grapalat"/>
                <w:sz w:val="20"/>
                <w:szCs w:val="20"/>
              </w:rPr>
              <w:t>15333100</w:t>
            </w:r>
          </w:p>
        </w:tc>
        <w:tc>
          <w:tcPr>
            <w:tcW w:w="1499" w:type="dxa"/>
            <w:tcBorders>
              <w:top w:val="single" w:sz="4" w:space="0" w:color="auto"/>
              <w:left w:val="single" w:sz="4" w:space="0" w:color="auto"/>
              <w:bottom w:val="single" w:sz="4" w:space="0" w:color="auto"/>
              <w:right w:val="single" w:sz="4" w:space="0" w:color="auto"/>
            </w:tcBorders>
            <w:vAlign w:val="center"/>
            <w:hideMark/>
          </w:tcPr>
          <w:p w:rsidR="007B1EEB" w:rsidRPr="002712DC" w:rsidRDefault="007B1EEB" w:rsidP="00035759">
            <w:pPr>
              <w:jc w:val="center"/>
              <w:rPr>
                <w:rFonts w:ascii="GHEA Grapalat" w:hAnsi="GHEA Grapalat" w:cs="Arial"/>
                <w:sz w:val="20"/>
                <w:szCs w:val="20"/>
              </w:rPr>
            </w:pPr>
            <w:r w:rsidRPr="002712DC">
              <w:rPr>
                <w:rFonts w:ascii="GHEA Grapalat" w:hAnsi="GHEA Grapalat" w:cs="Arial"/>
                <w:sz w:val="20"/>
                <w:szCs w:val="20"/>
              </w:rPr>
              <w:t>Տոմատի  մածուկ</w:t>
            </w:r>
          </w:p>
        </w:tc>
        <w:tc>
          <w:tcPr>
            <w:tcW w:w="1248" w:type="dxa"/>
            <w:tcBorders>
              <w:top w:val="single" w:sz="4" w:space="0" w:color="auto"/>
              <w:left w:val="single" w:sz="4" w:space="0" w:color="auto"/>
              <w:bottom w:val="single" w:sz="4" w:space="0" w:color="auto"/>
              <w:right w:val="single" w:sz="4" w:space="0" w:color="auto"/>
            </w:tcBorders>
            <w:textDirection w:val="btLr"/>
            <w:vAlign w:val="center"/>
            <w:hideMark/>
          </w:tcPr>
          <w:p w:rsidR="007B1EEB" w:rsidRPr="002712DC" w:rsidRDefault="007B1EEB" w:rsidP="00035759">
            <w:pPr>
              <w:ind w:left="113" w:right="113"/>
              <w:jc w:val="center"/>
              <w:rPr>
                <w:rFonts w:ascii="GHEA Grapalat" w:hAnsi="GHEA Grapalat"/>
                <w:sz w:val="20"/>
                <w:szCs w:val="20"/>
                <w:lang w:val="hy-AM"/>
              </w:rPr>
            </w:pPr>
            <w:r w:rsidRPr="002712DC">
              <w:rPr>
                <w:rFonts w:ascii="GHEA Grapalat" w:hAnsi="GHEA Grapalat"/>
                <w:sz w:val="20"/>
                <w:szCs w:val="20"/>
                <w:lang w:val="hy-AM"/>
              </w:rPr>
              <w:t>ՀՀ կամ համարժեքը</w:t>
            </w:r>
          </w:p>
        </w:tc>
        <w:tc>
          <w:tcPr>
            <w:tcW w:w="2350" w:type="dxa"/>
            <w:tcBorders>
              <w:top w:val="single" w:sz="4" w:space="0" w:color="auto"/>
              <w:left w:val="single" w:sz="4" w:space="0" w:color="auto"/>
              <w:bottom w:val="single" w:sz="4" w:space="0" w:color="auto"/>
              <w:right w:val="single" w:sz="4" w:space="0" w:color="auto"/>
            </w:tcBorders>
            <w:vAlign w:val="center"/>
            <w:hideMark/>
          </w:tcPr>
          <w:p w:rsidR="007B1EEB" w:rsidRPr="002712DC" w:rsidRDefault="007B1EEB" w:rsidP="00035759">
            <w:pPr>
              <w:jc w:val="center"/>
              <w:rPr>
                <w:rFonts w:ascii="GHEA Grapalat" w:hAnsi="GHEA Grapalat"/>
                <w:sz w:val="20"/>
                <w:szCs w:val="20"/>
                <w:lang w:val="hy-AM"/>
              </w:rPr>
            </w:pPr>
            <w:r w:rsidRPr="002712DC">
              <w:rPr>
                <w:rFonts w:ascii="GHEA Grapalat" w:hAnsi="GHEA Grapalat"/>
                <w:sz w:val="20"/>
                <w:szCs w:val="20"/>
                <w:lang w:val="hy-AM"/>
              </w:rPr>
              <w:t>Բարձր տեսակի, փաթեթավորումը` մինչև 10 դմ3 տարողությամբ ապակե տարաներում, ԳՕՍՏ 3343-89: Անվտանգությունը՝ ըստ N 2-III-4.9-01-2010 հիգիենիկ նորմատիվների, իսկ մակնշումը` &lt;&lt;Սննդամթերքի անվտանգության մասին&gt;&gt; ՀՀ օրենքի 8-րդ հոդվածի:</w:t>
            </w:r>
          </w:p>
          <w:p w:rsidR="007B1EEB" w:rsidRPr="002712DC" w:rsidRDefault="007B1EEB" w:rsidP="00035759">
            <w:pPr>
              <w:jc w:val="center"/>
              <w:rPr>
                <w:rFonts w:ascii="GHEA Grapalat" w:hAnsi="GHEA Grapalat"/>
                <w:sz w:val="20"/>
                <w:szCs w:val="20"/>
                <w:lang w:val="hy-AM"/>
              </w:rPr>
            </w:pPr>
          </w:p>
        </w:tc>
        <w:tc>
          <w:tcPr>
            <w:tcW w:w="895" w:type="dxa"/>
            <w:tcBorders>
              <w:top w:val="single" w:sz="4" w:space="0" w:color="auto"/>
              <w:left w:val="single" w:sz="4" w:space="0" w:color="auto"/>
              <w:bottom w:val="single" w:sz="4" w:space="0" w:color="auto"/>
              <w:right w:val="single" w:sz="4" w:space="0" w:color="auto"/>
            </w:tcBorders>
            <w:vAlign w:val="center"/>
            <w:hideMark/>
          </w:tcPr>
          <w:p w:rsidR="007B1EEB" w:rsidRPr="002712DC" w:rsidRDefault="007B1EEB" w:rsidP="00035759">
            <w:pPr>
              <w:jc w:val="center"/>
              <w:rPr>
                <w:rFonts w:ascii="GHEA Grapalat" w:hAnsi="GHEA Grapalat" w:cs="Arial"/>
                <w:sz w:val="20"/>
                <w:szCs w:val="20"/>
              </w:rPr>
            </w:pPr>
            <w:r w:rsidRPr="002712DC">
              <w:rPr>
                <w:rFonts w:ascii="GHEA Grapalat" w:hAnsi="GHEA Grapalat" w:cs="Arial"/>
                <w:sz w:val="20"/>
                <w:szCs w:val="20"/>
              </w:rPr>
              <w:t>կգ</w:t>
            </w:r>
          </w:p>
        </w:tc>
        <w:tc>
          <w:tcPr>
            <w:tcW w:w="857" w:type="dxa"/>
            <w:tcBorders>
              <w:top w:val="single" w:sz="4" w:space="0" w:color="auto"/>
              <w:left w:val="single" w:sz="4" w:space="0" w:color="auto"/>
              <w:bottom w:val="single" w:sz="4" w:space="0" w:color="auto"/>
              <w:right w:val="single" w:sz="4" w:space="0" w:color="auto"/>
            </w:tcBorders>
            <w:vAlign w:val="center"/>
            <w:hideMark/>
          </w:tcPr>
          <w:p w:rsidR="007B1EEB" w:rsidRPr="002712DC" w:rsidRDefault="007B1EEB">
            <w:pPr>
              <w:rPr>
                <w:rFonts w:ascii="GHEA Grapalat" w:hAnsi="GHEA Grapalat"/>
                <w:sz w:val="18"/>
                <w:lang w:val="hy-AM"/>
              </w:rPr>
            </w:pPr>
          </w:p>
        </w:tc>
        <w:tc>
          <w:tcPr>
            <w:tcW w:w="775" w:type="dxa"/>
            <w:tcBorders>
              <w:top w:val="single" w:sz="4" w:space="0" w:color="auto"/>
              <w:left w:val="single" w:sz="4" w:space="0" w:color="auto"/>
              <w:bottom w:val="single" w:sz="4" w:space="0" w:color="auto"/>
              <w:right w:val="single" w:sz="4" w:space="0" w:color="auto"/>
            </w:tcBorders>
            <w:vAlign w:val="center"/>
            <w:hideMark/>
          </w:tcPr>
          <w:p w:rsidR="007B1EEB" w:rsidRPr="002712DC" w:rsidRDefault="007B1EEB">
            <w:pPr>
              <w:rPr>
                <w:rFonts w:ascii="GHEA Grapalat" w:hAnsi="GHEA Grapalat"/>
                <w:sz w:val="18"/>
                <w:lang w:val="hy-AM"/>
              </w:rPr>
            </w:pPr>
          </w:p>
        </w:tc>
        <w:tc>
          <w:tcPr>
            <w:tcW w:w="1134" w:type="dxa"/>
            <w:tcBorders>
              <w:top w:val="single" w:sz="4" w:space="0" w:color="auto"/>
              <w:left w:val="single" w:sz="4" w:space="0" w:color="auto"/>
              <w:bottom w:val="single" w:sz="4" w:space="0" w:color="auto"/>
              <w:right w:val="single" w:sz="4" w:space="0" w:color="auto"/>
            </w:tcBorders>
            <w:vAlign w:val="center"/>
            <w:hideMark/>
          </w:tcPr>
          <w:p w:rsidR="007B1EEB" w:rsidRPr="002712DC" w:rsidRDefault="007B1EEB">
            <w:pPr>
              <w:rPr>
                <w:rFonts w:ascii="GHEA Grapalat" w:hAnsi="GHEA Grapalat"/>
                <w:sz w:val="18"/>
              </w:rPr>
            </w:pPr>
            <w:r w:rsidRPr="002712DC">
              <w:rPr>
                <w:rFonts w:ascii="GHEA Grapalat" w:hAnsi="GHEA Grapalat"/>
                <w:sz w:val="18"/>
              </w:rPr>
              <w:t>12.77</w:t>
            </w:r>
          </w:p>
        </w:tc>
        <w:tc>
          <w:tcPr>
            <w:tcW w:w="1134" w:type="dxa"/>
            <w:tcBorders>
              <w:top w:val="single" w:sz="4" w:space="0" w:color="auto"/>
              <w:left w:val="single" w:sz="4" w:space="0" w:color="auto"/>
              <w:bottom w:val="single" w:sz="4" w:space="0" w:color="auto"/>
              <w:right w:val="single" w:sz="4" w:space="0" w:color="auto"/>
            </w:tcBorders>
            <w:vAlign w:val="center"/>
            <w:hideMark/>
          </w:tcPr>
          <w:p w:rsidR="007B1EEB" w:rsidRPr="002712DC" w:rsidRDefault="007B1EEB">
            <w:pPr>
              <w:jc w:val="center"/>
              <w:rPr>
                <w:rFonts w:ascii="GHEA Grapalat" w:hAnsi="GHEA Grapalat"/>
                <w:sz w:val="18"/>
                <w:lang w:val="hy-AM"/>
              </w:rPr>
            </w:pPr>
          </w:p>
        </w:tc>
        <w:tc>
          <w:tcPr>
            <w:tcW w:w="1275" w:type="dxa"/>
            <w:tcBorders>
              <w:top w:val="single" w:sz="4" w:space="0" w:color="auto"/>
              <w:left w:val="single" w:sz="4" w:space="0" w:color="auto"/>
              <w:bottom w:val="single" w:sz="4" w:space="0" w:color="auto"/>
              <w:right w:val="single" w:sz="4" w:space="0" w:color="auto"/>
            </w:tcBorders>
            <w:vAlign w:val="center"/>
            <w:hideMark/>
          </w:tcPr>
          <w:p w:rsidR="007B1EEB" w:rsidRPr="002712DC" w:rsidRDefault="007B1EEB" w:rsidP="00035759">
            <w:pPr>
              <w:rPr>
                <w:rFonts w:ascii="GHEA Grapalat" w:hAnsi="GHEA Grapalat"/>
                <w:sz w:val="18"/>
              </w:rPr>
            </w:pPr>
            <w:r w:rsidRPr="002712DC">
              <w:rPr>
                <w:rFonts w:ascii="GHEA Grapalat" w:hAnsi="GHEA Grapalat"/>
                <w:sz w:val="18"/>
              </w:rPr>
              <w:t>12.77</w:t>
            </w:r>
          </w:p>
        </w:tc>
        <w:tc>
          <w:tcPr>
            <w:tcW w:w="1518" w:type="dxa"/>
            <w:tcBorders>
              <w:top w:val="single" w:sz="4" w:space="0" w:color="auto"/>
              <w:left w:val="single" w:sz="4" w:space="0" w:color="auto"/>
              <w:bottom w:val="single" w:sz="4" w:space="0" w:color="auto"/>
              <w:right w:val="single" w:sz="4" w:space="0" w:color="auto"/>
            </w:tcBorders>
            <w:vAlign w:val="center"/>
          </w:tcPr>
          <w:p w:rsidR="007B1EEB" w:rsidRPr="002712DC" w:rsidRDefault="00035759">
            <w:pPr>
              <w:jc w:val="center"/>
              <w:rPr>
                <w:rFonts w:ascii="GHEA Grapalat" w:hAnsi="GHEA Grapalat"/>
                <w:sz w:val="18"/>
                <w:lang w:val="hy-AM"/>
              </w:rPr>
            </w:pPr>
            <w:r w:rsidRPr="002712DC">
              <w:rPr>
                <w:rFonts w:ascii="Sylfaen" w:hAnsi="Sylfaen" w:cs="Sylfaen"/>
                <w:sz w:val="20"/>
                <w:szCs w:val="20"/>
              </w:rPr>
              <w:t>Մինչև</w:t>
            </w:r>
            <w:r w:rsidRPr="002712DC">
              <w:rPr>
                <w:sz w:val="20"/>
                <w:szCs w:val="20"/>
              </w:rPr>
              <w:t xml:space="preserve"> 25.12.2020 </w:t>
            </w:r>
            <w:r w:rsidRPr="002712DC">
              <w:rPr>
                <w:rFonts w:ascii="Sylfaen" w:hAnsi="Sylfaen" w:cs="Sylfaen"/>
                <w:sz w:val="20"/>
                <w:szCs w:val="20"/>
              </w:rPr>
              <w:t>շաբաթական</w:t>
            </w:r>
          </w:p>
        </w:tc>
      </w:tr>
      <w:tr w:rsidR="007B1EEB" w:rsidRPr="002712DC" w:rsidTr="00035759">
        <w:trPr>
          <w:trHeight w:val="445"/>
        </w:trPr>
        <w:tc>
          <w:tcPr>
            <w:tcW w:w="1333" w:type="dxa"/>
            <w:tcBorders>
              <w:top w:val="single" w:sz="4" w:space="0" w:color="auto"/>
              <w:left w:val="single" w:sz="4" w:space="0" w:color="auto"/>
              <w:bottom w:val="single" w:sz="4" w:space="0" w:color="auto"/>
              <w:right w:val="single" w:sz="4" w:space="0" w:color="auto"/>
            </w:tcBorders>
            <w:vAlign w:val="center"/>
            <w:hideMark/>
          </w:tcPr>
          <w:p w:rsidR="007B1EEB" w:rsidRPr="002712DC" w:rsidRDefault="007B1EEB" w:rsidP="00035759">
            <w:pPr>
              <w:jc w:val="center"/>
              <w:rPr>
                <w:rFonts w:ascii="GHEA Grapalat" w:hAnsi="GHEA Grapalat"/>
                <w:sz w:val="20"/>
                <w:szCs w:val="20"/>
              </w:rPr>
            </w:pPr>
            <w:r w:rsidRPr="002712DC">
              <w:rPr>
                <w:rFonts w:ascii="GHEA Grapalat" w:hAnsi="GHEA Grapalat"/>
                <w:sz w:val="20"/>
                <w:szCs w:val="20"/>
              </w:rPr>
              <w:t>13</w:t>
            </w:r>
          </w:p>
        </w:tc>
        <w:tc>
          <w:tcPr>
            <w:tcW w:w="1405" w:type="dxa"/>
            <w:tcBorders>
              <w:top w:val="single" w:sz="4" w:space="0" w:color="auto"/>
              <w:left w:val="single" w:sz="4" w:space="0" w:color="auto"/>
              <w:bottom w:val="single" w:sz="4" w:space="0" w:color="auto"/>
              <w:right w:val="single" w:sz="4" w:space="0" w:color="auto"/>
            </w:tcBorders>
            <w:vAlign w:val="center"/>
            <w:hideMark/>
          </w:tcPr>
          <w:p w:rsidR="007B1EEB" w:rsidRPr="002712DC" w:rsidRDefault="007B1EEB" w:rsidP="00035759">
            <w:pPr>
              <w:jc w:val="center"/>
              <w:rPr>
                <w:rFonts w:ascii="GHEA Grapalat" w:hAnsi="GHEA Grapalat"/>
                <w:sz w:val="20"/>
                <w:szCs w:val="20"/>
              </w:rPr>
            </w:pPr>
            <w:r w:rsidRPr="002712DC">
              <w:rPr>
                <w:rFonts w:ascii="GHEA Grapalat" w:hAnsi="GHEA Grapalat"/>
                <w:sz w:val="20"/>
                <w:szCs w:val="20"/>
              </w:rPr>
              <w:t>15331154</w:t>
            </w:r>
          </w:p>
        </w:tc>
        <w:tc>
          <w:tcPr>
            <w:tcW w:w="1499" w:type="dxa"/>
            <w:tcBorders>
              <w:top w:val="single" w:sz="4" w:space="0" w:color="auto"/>
              <w:left w:val="single" w:sz="4" w:space="0" w:color="auto"/>
              <w:bottom w:val="single" w:sz="4" w:space="0" w:color="auto"/>
              <w:right w:val="single" w:sz="4" w:space="0" w:color="auto"/>
            </w:tcBorders>
            <w:vAlign w:val="center"/>
            <w:hideMark/>
          </w:tcPr>
          <w:p w:rsidR="007B1EEB" w:rsidRPr="002712DC" w:rsidRDefault="007B1EEB" w:rsidP="00035759">
            <w:pPr>
              <w:jc w:val="center"/>
              <w:rPr>
                <w:rFonts w:ascii="GHEA Grapalat" w:hAnsi="GHEA Grapalat" w:cs="Arial"/>
                <w:sz w:val="20"/>
                <w:szCs w:val="20"/>
              </w:rPr>
            </w:pPr>
            <w:r w:rsidRPr="002712DC">
              <w:rPr>
                <w:rFonts w:ascii="GHEA Grapalat" w:hAnsi="GHEA Grapalat" w:cs="Arial"/>
                <w:sz w:val="20"/>
                <w:szCs w:val="20"/>
              </w:rPr>
              <w:t>Ոլոռ</w:t>
            </w:r>
          </w:p>
        </w:tc>
        <w:tc>
          <w:tcPr>
            <w:tcW w:w="1248" w:type="dxa"/>
            <w:tcBorders>
              <w:top w:val="single" w:sz="4" w:space="0" w:color="auto"/>
              <w:left w:val="single" w:sz="4" w:space="0" w:color="auto"/>
              <w:bottom w:val="single" w:sz="4" w:space="0" w:color="auto"/>
              <w:right w:val="single" w:sz="4" w:space="0" w:color="auto"/>
            </w:tcBorders>
            <w:textDirection w:val="btLr"/>
            <w:vAlign w:val="center"/>
            <w:hideMark/>
          </w:tcPr>
          <w:p w:rsidR="007B1EEB" w:rsidRPr="002712DC" w:rsidRDefault="007B1EEB" w:rsidP="00035759">
            <w:pPr>
              <w:ind w:left="113" w:right="113"/>
              <w:jc w:val="center"/>
              <w:rPr>
                <w:rFonts w:ascii="GHEA Grapalat" w:hAnsi="GHEA Grapalat"/>
                <w:sz w:val="20"/>
                <w:szCs w:val="20"/>
                <w:lang w:val="hy-AM"/>
              </w:rPr>
            </w:pPr>
          </w:p>
        </w:tc>
        <w:tc>
          <w:tcPr>
            <w:tcW w:w="2350" w:type="dxa"/>
            <w:tcBorders>
              <w:top w:val="single" w:sz="4" w:space="0" w:color="auto"/>
              <w:left w:val="single" w:sz="4" w:space="0" w:color="auto"/>
              <w:bottom w:val="single" w:sz="4" w:space="0" w:color="auto"/>
              <w:right w:val="single" w:sz="4" w:space="0" w:color="auto"/>
            </w:tcBorders>
            <w:vAlign w:val="center"/>
            <w:hideMark/>
          </w:tcPr>
          <w:p w:rsidR="007B1EEB" w:rsidRPr="002712DC" w:rsidRDefault="007B1EEB" w:rsidP="00035759">
            <w:pPr>
              <w:jc w:val="center"/>
              <w:rPr>
                <w:rFonts w:ascii="GHEA Grapalat" w:hAnsi="GHEA Grapalat"/>
                <w:sz w:val="20"/>
                <w:szCs w:val="20"/>
                <w:lang w:val="hy-AM"/>
              </w:rPr>
            </w:pPr>
            <w:r w:rsidRPr="002712DC">
              <w:rPr>
                <w:rFonts w:ascii="GHEA Grapalat" w:hAnsi="GHEA Grapalat"/>
                <w:sz w:val="20"/>
                <w:szCs w:val="20"/>
                <w:lang w:val="hy-AM"/>
              </w:rPr>
              <w:t xml:space="preserve">Չորացրած, կեղևած, դեղին գույնի: Անվտանգությունը՝ N 2-III-4.9-01-2010 հիգիենիկ նորմատիվների և &lt;&lt;Սննդամթերքի </w:t>
            </w:r>
            <w:r w:rsidRPr="002712DC">
              <w:rPr>
                <w:rFonts w:ascii="GHEA Grapalat" w:hAnsi="GHEA Grapalat"/>
                <w:sz w:val="20"/>
                <w:szCs w:val="20"/>
                <w:lang w:val="hy-AM"/>
              </w:rPr>
              <w:lastRenderedPageBreak/>
              <w:t>անվտանգության մասինե ՀՀ օրենքի 8-րդ հոդվածի:</w:t>
            </w:r>
          </w:p>
        </w:tc>
        <w:tc>
          <w:tcPr>
            <w:tcW w:w="895" w:type="dxa"/>
            <w:tcBorders>
              <w:top w:val="single" w:sz="4" w:space="0" w:color="auto"/>
              <w:left w:val="single" w:sz="4" w:space="0" w:color="auto"/>
              <w:bottom w:val="single" w:sz="4" w:space="0" w:color="auto"/>
              <w:right w:val="single" w:sz="4" w:space="0" w:color="auto"/>
            </w:tcBorders>
            <w:vAlign w:val="center"/>
            <w:hideMark/>
          </w:tcPr>
          <w:p w:rsidR="007B1EEB" w:rsidRPr="002712DC" w:rsidRDefault="007B1EEB" w:rsidP="00035759">
            <w:pPr>
              <w:jc w:val="center"/>
              <w:rPr>
                <w:rFonts w:ascii="GHEA Grapalat" w:hAnsi="GHEA Grapalat" w:cs="Arial"/>
                <w:sz w:val="20"/>
                <w:szCs w:val="20"/>
              </w:rPr>
            </w:pPr>
            <w:r w:rsidRPr="002712DC">
              <w:rPr>
                <w:rFonts w:ascii="GHEA Grapalat" w:hAnsi="GHEA Grapalat" w:cs="Arial"/>
                <w:sz w:val="20"/>
                <w:szCs w:val="20"/>
              </w:rPr>
              <w:lastRenderedPageBreak/>
              <w:t>կգ</w:t>
            </w:r>
          </w:p>
        </w:tc>
        <w:tc>
          <w:tcPr>
            <w:tcW w:w="857" w:type="dxa"/>
            <w:tcBorders>
              <w:top w:val="single" w:sz="4" w:space="0" w:color="auto"/>
              <w:left w:val="single" w:sz="4" w:space="0" w:color="auto"/>
              <w:bottom w:val="single" w:sz="4" w:space="0" w:color="auto"/>
              <w:right w:val="single" w:sz="4" w:space="0" w:color="auto"/>
            </w:tcBorders>
            <w:vAlign w:val="center"/>
            <w:hideMark/>
          </w:tcPr>
          <w:p w:rsidR="007B1EEB" w:rsidRPr="002712DC" w:rsidRDefault="007B1EEB">
            <w:pPr>
              <w:rPr>
                <w:rFonts w:ascii="GHEA Grapalat" w:hAnsi="GHEA Grapalat"/>
                <w:sz w:val="18"/>
                <w:lang w:val="hy-AM"/>
              </w:rPr>
            </w:pPr>
          </w:p>
        </w:tc>
        <w:tc>
          <w:tcPr>
            <w:tcW w:w="775" w:type="dxa"/>
            <w:tcBorders>
              <w:top w:val="single" w:sz="4" w:space="0" w:color="auto"/>
              <w:left w:val="single" w:sz="4" w:space="0" w:color="auto"/>
              <w:bottom w:val="single" w:sz="4" w:space="0" w:color="auto"/>
              <w:right w:val="single" w:sz="4" w:space="0" w:color="auto"/>
            </w:tcBorders>
            <w:vAlign w:val="center"/>
            <w:hideMark/>
          </w:tcPr>
          <w:p w:rsidR="007B1EEB" w:rsidRPr="002712DC" w:rsidRDefault="007B1EEB">
            <w:pPr>
              <w:rPr>
                <w:rFonts w:ascii="GHEA Grapalat" w:hAnsi="GHEA Grapalat"/>
                <w:sz w:val="18"/>
                <w:lang w:val="hy-AM"/>
              </w:rPr>
            </w:pPr>
          </w:p>
        </w:tc>
        <w:tc>
          <w:tcPr>
            <w:tcW w:w="1134" w:type="dxa"/>
            <w:tcBorders>
              <w:top w:val="single" w:sz="4" w:space="0" w:color="auto"/>
              <w:left w:val="single" w:sz="4" w:space="0" w:color="auto"/>
              <w:bottom w:val="single" w:sz="4" w:space="0" w:color="auto"/>
              <w:right w:val="single" w:sz="4" w:space="0" w:color="auto"/>
            </w:tcBorders>
            <w:vAlign w:val="center"/>
            <w:hideMark/>
          </w:tcPr>
          <w:p w:rsidR="007B1EEB" w:rsidRPr="002712DC" w:rsidRDefault="007B1EEB">
            <w:pPr>
              <w:rPr>
                <w:rFonts w:ascii="GHEA Grapalat" w:hAnsi="GHEA Grapalat"/>
                <w:sz w:val="18"/>
              </w:rPr>
            </w:pPr>
            <w:r w:rsidRPr="002712DC">
              <w:rPr>
                <w:rFonts w:ascii="GHEA Grapalat" w:hAnsi="GHEA Grapalat"/>
                <w:sz w:val="18"/>
              </w:rPr>
              <w:t>13</w:t>
            </w:r>
          </w:p>
        </w:tc>
        <w:tc>
          <w:tcPr>
            <w:tcW w:w="1134" w:type="dxa"/>
            <w:tcBorders>
              <w:top w:val="single" w:sz="4" w:space="0" w:color="auto"/>
              <w:left w:val="single" w:sz="4" w:space="0" w:color="auto"/>
              <w:bottom w:val="single" w:sz="4" w:space="0" w:color="auto"/>
              <w:right w:val="single" w:sz="4" w:space="0" w:color="auto"/>
            </w:tcBorders>
            <w:vAlign w:val="center"/>
            <w:hideMark/>
          </w:tcPr>
          <w:p w:rsidR="007B1EEB" w:rsidRPr="002712DC" w:rsidRDefault="007B1EEB">
            <w:pPr>
              <w:jc w:val="center"/>
              <w:rPr>
                <w:rFonts w:ascii="GHEA Grapalat" w:hAnsi="GHEA Grapalat"/>
                <w:sz w:val="18"/>
                <w:lang w:val="hy-AM"/>
              </w:rPr>
            </w:pPr>
          </w:p>
        </w:tc>
        <w:tc>
          <w:tcPr>
            <w:tcW w:w="1275" w:type="dxa"/>
            <w:tcBorders>
              <w:top w:val="single" w:sz="4" w:space="0" w:color="auto"/>
              <w:left w:val="single" w:sz="4" w:space="0" w:color="auto"/>
              <w:bottom w:val="single" w:sz="4" w:space="0" w:color="auto"/>
              <w:right w:val="single" w:sz="4" w:space="0" w:color="auto"/>
            </w:tcBorders>
            <w:vAlign w:val="center"/>
            <w:hideMark/>
          </w:tcPr>
          <w:p w:rsidR="007B1EEB" w:rsidRPr="002712DC" w:rsidRDefault="007B1EEB" w:rsidP="00035759">
            <w:pPr>
              <w:rPr>
                <w:rFonts w:ascii="GHEA Grapalat" w:hAnsi="GHEA Grapalat"/>
                <w:sz w:val="18"/>
              </w:rPr>
            </w:pPr>
            <w:r w:rsidRPr="002712DC">
              <w:rPr>
                <w:rFonts w:ascii="GHEA Grapalat" w:hAnsi="GHEA Grapalat"/>
                <w:sz w:val="18"/>
              </w:rPr>
              <w:t>13</w:t>
            </w:r>
          </w:p>
        </w:tc>
        <w:tc>
          <w:tcPr>
            <w:tcW w:w="1518" w:type="dxa"/>
            <w:tcBorders>
              <w:top w:val="single" w:sz="4" w:space="0" w:color="auto"/>
              <w:left w:val="single" w:sz="4" w:space="0" w:color="auto"/>
              <w:bottom w:val="single" w:sz="4" w:space="0" w:color="auto"/>
              <w:right w:val="single" w:sz="4" w:space="0" w:color="auto"/>
            </w:tcBorders>
            <w:vAlign w:val="center"/>
          </w:tcPr>
          <w:p w:rsidR="007B1EEB" w:rsidRPr="002712DC" w:rsidRDefault="00035759">
            <w:pPr>
              <w:jc w:val="center"/>
              <w:rPr>
                <w:rFonts w:ascii="GHEA Grapalat" w:hAnsi="GHEA Grapalat"/>
                <w:sz w:val="18"/>
                <w:lang w:val="hy-AM"/>
              </w:rPr>
            </w:pPr>
            <w:r w:rsidRPr="002712DC">
              <w:rPr>
                <w:rFonts w:ascii="Sylfaen" w:hAnsi="Sylfaen" w:cs="Sylfaen"/>
                <w:sz w:val="20"/>
                <w:szCs w:val="20"/>
              </w:rPr>
              <w:t>Մինչև</w:t>
            </w:r>
            <w:r w:rsidRPr="002712DC">
              <w:rPr>
                <w:sz w:val="20"/>
                <w:szCs w:val="20"/>
              </w:rPr>
              <w:t xml:space="preserve"> 25.12.2020 </w:t>
            </w:r>
            <w:r w:rsidRPr="002712DC">
              <w:rPr>
                <w:rFonts w:ascii="Sylfaen" w:hAnsi="Sylfaen" w:cs="Sylfaen"/>
                <w:sz w:val="20"/>
                <w:szCs w:val="20"/>
              </w:rPr>
              <w:t>շաբաթական</w:t>
            </w:r>
          </w:p>
        </w:tc>
      </w:tr>
      <w:tr w:rsidR="007B1EEB" w:rsidRPr="002712DC" w:rsidTr="00035759">
        <w:trPr>
          <w:trHeight w:val="445"/>
        </w:trPr>
        <w:tc>
          <w:tcPr>
            <w:tcW w:w="1333" w:type="dxa"/>
            <w:tcBorders>
              <w:top w:val="single" w:sz="4" w:space="0" w:color="auto"/>
              <w:left w:val="single" w:sz="4" w:space="0" w:color="auto"/>
              <w:bottom w:val="single" w:sz="4" w:space="0" w:color="auto"/>
              <w:right w:val="single" w:sz="4" w:space="0" w:color="auto"/>
            </w:tcBorders>
            <w:vAlign w:val="center"/>
            <w:hideMark/>
          </w:tcPr>
          <w:p w:rsidR="007B1EEB" w:rsidRPr="002712DC" w:rsidRDefault="007B1EEB" w:rsidP="00035759">
            <w:pPr>
              <w:jc w:val="center"/>
              <w:rPr>
                <w:rFonts w:ascii="GHEA Grapalat" w:hAnsi="GHEA Grapalat"/>
                <w:sz w:val="20"/>
                <w:szCs w:val="20"/>
              </w:rPr>
            </w:pPr>
            <w:r w:rsidRPr="002712DC">
              <w:rPr>
                <w:rFonts w:ascii="GHEA Grapalat" w:hAnsi="GHEA Grapalat"/>
                <w:sz w:val="20"/>
                <w:szCs w:val="20"/>
              </w:rPr>
              <w:lastRenderedPageBreak/>
              <w:t>14</w:t>
            </w:r>
          </w:p>
        </w:tc>
        <w:tc>
          <w:tcPr>
            <w:tcW w:w="1405" w:type="dxa"/>
            <w:tcBorders>
              <w:top w:val="single" w:sz="4" w:space="0" w:color="auto"/>
              <w:left w:val="single" w:sz="4" w:space="0" w:color="auto"/>
              <w:bottom w:val="single" w:sz="4" w:space="0" w:color="auto"/>
              <w:right w:val="single" w:sz="4" w:space="0" w:color="auto"/>
            </w:tcBorders>
            <w:vAlign w:val="center"/>
            <w:hideMark/>
          </w:tcPr>
          <w:p w:rsidR="007B1EEB" w:rsidRPr="002712DC" w:rsidRDefault="007B1EEB" w:rsidP="00035759">
            <w:pPr>
              <w:jc w:val="center"/>
              <w:rPr>
                <w:rFonts w:ascii="GHEA Grapalat" w:hAnsi="GHEA Grapalat"/>
                <w:sz w:val="20"/>
                <w:szCs w:val="20"/>
              </w:rPr>
            </w:pPr>
            <w:r w:rsidRPr="002712DC">
              <w:rPr>
                <w:rFonts w:ascii="GHEA Grapalat" w:hAnsi="GHEA Grapalat"/>
                <w:sz w:val="20"/>
                <w:szCs w:val="20"/>
              </w:rPr>
              <w:t>15331153</w:t>
            </w:r>
          </w:p>
        </w:tc>
        <w:tc>
          <w:tcPr>
            <w:tcW w:w="1499" w:type="dxa"/>
            <w:tcBorders>
              <w:top w:val="single" w:sz="4" w:space="0" w:color="auto"/>
              <w:left w:val="single" w:sz="4" w:space="0" w:color="auto"/>
              <w:bottom w:val="single" w:sz="4" w:space="0" w:color="auto"/>
              <w:right w:val="single" w:sz="4" w:space="0" w:color="auto"/>
            </w:tcBorders>
            <w:vAlign w:val="center"/>
            <w:hideMark/>
          </w:tcPr>
          <w:p w:rsidR="007B1EEB" w:rsidRPr="002712DC" w:rsidRDefault="007B1EEB" w:rsidP="00035759">
            <w:pPr>
              <w:jc w:val="center"/>
              <w:rPr>
                <w:rFonts w:ascii="GHEA Grapalat" w:hAnsi="GHEA Grapalat" w:cs="Arial"/>
                <w:sz w:val="20"/>
                <w:szCs w:val="20"/>
              </w:rPr>
            </w:pPr>
            <w:r w:rsidRPr="002712DC">
              <w:rPr>
                <w:rFonts w:ascii="GHEA Grapalat" w:hAnsi="GHEA Grapalat" w:cs="Arial"/>
                <w:sz w:val="20"/>
                <w:szCs w:val="20"/>
              </w:rPr>
              <w:t>Ոսպ</w:t>
            </w:r>
          </w:p>
        </w:tc>
        <w:tc>
          <w:tcPr>
            <w:tcW w:w="1248" w:type="dxa"/>
            <w:tcBorders>
              <w:top w:val="single" w:sz="4" w:space="0" w:color="auto"/>
              <w:left w:val="single" w:sz="4" w:space="0" w:color="auto"/>
              <w:bottom w:val="single" w:sz="4" w:space="0" w:color="auto"/>
              <w:right w:val="single" w:sz="4" w:space="0" w:color="auto"/>
            </w:tcBorders>
            <w:textDirection w:val="btLr"/>
            <w:vAlign w:val="center"/>
            <w:hideMark/>
          </w:tcPr>
          <w:p w:rsidR="007B1EEB" w:rsidRPr="002712DC" w:rsidRDefault="007B1EEB" w:rsidP="00035759">
            <w:pPr>
              <w:ind w:left="113" w:right="113"/>
              <w:jc w:val="center"/>
              <w:rPr>
                <w:rFonts w:ascii="GHEA Grapalat" w:hAnsi="GHEA Grapalat"/>
                <w:sz w:val="20"/>
                <w:szCs w:val="20"/>
                <w:lang w:val="hy-AM"/>
              </w:rPr>
            </w:pPr>
            <w:r w:rsidRPr="002712DC">
              <w:rPr>
                <w:rFonts w:ascii="GHEA Grapalat" w:hAnsi="GHEA Grapalat"/>
                <w:sz w:val="20"/>
                <w:szCs w:val="20"/>
                <w:lang w:val="hy-AM"/>
              </w:rPr>
              <w:t>ՀՀ կամ համարժեքը</w:t>
            </w:r>
          </w:p>
        </w:tc>
        <w:tc>
          <w:tcPr>
            <w:tcW w:w="2350" w:type="dxa"/>
            <w:tcBorders>
              <w:top w:val="single" w:sz="4" w:space="0" w:color="auto"/>
              <w:left w:val="single" w:sz="4" w:space="0" w:color="auto"/>
              <w:bottom w:val="single" w:sz="4" w:space="0" w:color="auto"/>
              <w:right w:val="single" w:sz="4" w:space="0" w:color="auto"/>
            </w:tcBorders>
            <w:vAlign w:val="center"/>
            <w:hideMark/>
          </w:tcPr>
          <w:p w:rsidR="007B1EEB" w:rsidRPr="002712DC" w:rsidRDefault="007B1EEB" w:rsidP="00035759">
            <w:pPr>
              <w:jc w:val="center"/>
              <w:rPr>
                <w:rFonts w:ascii="GHEA Grapalat" w:hAnsi="GHEA Grapalat"/>
                <w:sz w:val="20"/>
                <w:szCs w:val="20"/>
                <w:lang w:val="hy-AM"/>
              </w:rPr>
            </w:pPr>
            <w:r w:rsidRPr="002712DC">
              <w:rPr>
                <w:rFonts w:ascii="GHEA Grapalat" w:hAnsi="GHEA Grapalat"/>
                <w:sz w:val="20"/>
                <w:szCs w:val="20"/>
                <w:lang w:val="hy-AM"/>
              </w:rPr>
              <w:t>Երեք տեսակի, համասեռ, մաքուր, չոր` խոնավությունը` (14,0-17,0) % ոչավելի: Անվտանգությունը` ըստ N 2-III-4.9-01-2010 հիգիենիկ նորմատիվների, &lt;&lt;Սննդամթերքի անվտանգության մասինե ՀՀ օրենքի 8-րդ հոդվածի:</w:t>
            </w:r>
          </w:p>
        </w:tc>
        <w:tc>
          <w:tcPr>
            <w:tcW w:w="895" w:type="dxa"/>
            <w:tcBorders>
              <w:top w:val="single" w:sz="4" w:space="0" w:color="auto"/>
              <w:left w:val="single" w:sz="4" w:space="0" w:color="auto"/>
              <w:bottom w:val="single" w:sz="4" w:space="0" w:color="auto"/>
              <w:right w:val="single" w:sz="4" w:space="0" w:color="auto"/>
            </w:tcBorders>
            <w:vAlign w:val="center"/>
            <w:hideMark/>
          </w:tcPr>
          <w:p w:rsidR="007B1EEB" w:rsidRPr="002712DC" w:rsidRDefault="007B1EEB" w:rsidP="00035759">
            <w:pPr>
              <w:jc w:val="center"/>
              <w:rPr>
                <w:rFonts w:ascii="GHEA Grapalat" w:hAnsi="GHEA Grapalat" w:cs="Arial"/>
                <w:sz w:val="20"/>
                <w:szCs w:val="20"/>
              </w:rPr>
            </w:pPr>
            <w:r w:rsidRPr="002712DC">
              <w:rPr>
                <w:rFonts w:ascii="GHEA Grapalat" w:hAnsi="GHEA Grapalat" w:cs="Arial"/>
                <w:sz w:val="20"/>
                <w:szCs w:val="20"/>
              </w:rPr>
              <w:t>կգ</w:t>
            </w:r>
          </w:p>
        </w:tc>
        <w:tc>
          <w:tcPr>
            <w:tcW w:w="857" w:type="dxa"/>
            <w:tcBorders>
              <w:top w:val="single" w:sz="4" w:space="0" w:color="auto"/>
              <w:left w:val="single" w:sz="4" w:space="0" w:color="auto"/>
              <w:bottom w:val="single" w:sz="4" w:space="0" w:color="auto"/>
              <w:right w:val="single" w:sz="4" w:space="0" w:color="auto"/>
            </w:tcBorders>
            <w:vAlign w:val="center"/>
            <w:hideMark/>
          </w:tcPr>
          <w:p w:rsidR="007B1EEB" w:rsidRPr="002712DC" w:rsidRDefault="007B1EEB">
            <w:pPr>
              <w:rPr>
                <w:rFonts w:ascii="GHEA Grapalat" w:hAnsi="GHEA Grapalat"/>
                <w:sz w:val="18"/>
                <w:lang w:val="hy-AM"/>
              </w:rPr>
            </w:pPr>
          </w:p>
        </w:tc>
        <w:tc>
          <w:tcPr>
            <w:tcW w:w="775" w:type="dxa"/>
            <w:tcBorders>
              <w:top w:val="single" w:sz="4" w:space="0" w:color="auto"/>
              <w:left w:val="single" w:sz="4" w:space="0" w:color="auto"/>
              <w:bottom w:val="single" w:sz="4" w:space="0" w:color="auto"/>
              <w:right w:val="single" w:sz="4" w:space="0" w:color="auto"/>
            </w:tcBorders>
            <w:vAlign w:val="center"/>
            <w:hideMark/>
          </w:tcPr>
          <w:p w:rsidR="007B1EEB" w:rsidRPr="002712DC" w:rsidRDefault="007B1EEB">
            <w:pPr>
              <w:rPr>
                <w:rFonts w:ascii="GHEA Grapalat" w:hAnsi="GHEA Grapalat"/>
                <w:sz w:val="18"/>
                <w:lang w:val="hy-AM"/>
              </w:rPr>
            </w:pPr>
          </w:p>
        </w:tc>
        <w:tc>
          <w:tcPr>
            <w:tcW w:w="1134" w:type="dxa"/>
            <w:tcBorders>
              <w:top w:val="single" w:sz="4" w:space="0" w:color="auto"/>
              <w:left w:val="single" w:sz="4" w:space="0" w:color="auto"/>
              <w:bottom w:val="single" w:sz="4" w:space="0" w:color="auto"/>
              <w:right w:val="single" w:sz="4" w:space="0" w:color="auto"/>
            </w:tcBorders>
            <w:vAlign w:val="center"/>
            <w:hideMark/>
          </w:tcPr>
          <w:p w:rsidR="007B1EEB" w:rsidRPr="002712DC" w:rsidRDefault="007B1EEB">
            <w:pPr>
              <w:rPr>
                <w:rFonts w:ascii="GHEA Grapalat" w:hAnsi="GHEA Grapalat"/>
                <w:sz w:val="18"/>
              </w:rPr>
            </w:pPr>
            <w:r w:rsidRPr="002712DC">
              <w:rPr>
                <w:rFonts w:ascii="GHEA Grapalat" w:hAnsi="GHEA Grapalat"/>
                <w:sz w:val="18"/>
              </w:rPr>
              <w:t>26</w:t>
            </w:r>
          </w:p>
        </w:tc>
        <w:tc>
          <w:tcPr>
            <w:tcW w:w="1134" w:type="dxa"/>
            <w:tcBorders>
              <w:top w:val="single" w:sz="4" w:space="0" w:color="auto"/>
              <w:left w:val="single" w:sz="4" w:space="0" w:color="auto"/>
              <w:bottom w:val="single" w:sz="4" w:space="0" w:color="auto"/>
              <w:right w:val="single" w:sz="4" w:space="0" w:color="auto"/>
            </w:tcBorders>
            <w:vAlign w:val="center"/>
            <w:hideMark/>
          </w:tcPr>
          <w:p w:rsidR="007B1EEB" w:rsidRPr="002712DC" w:rsidRDefault="007B1EEB">
            <w:pPr>
              <w:jc w:val="center"/>
              <w:rPr>
                <w:rFonts w:ascii="GHEA Grapalat" w:hAnsi="GHEA Grapalat"/>
                <w:sz w:val="18"/>
                <w:lang w:val="hy-AM"/>
              </w:rPr>
            </w:pPr>
          </w:p>
        </w:tc>
        <w:tc>
          <w:tcPr>
            <w:tcW w:w="1275" w:type="dxa"/>
            <w:tcBorders>
              <w:top w:val="single" w:sz="4" w:space="0" w:color="auto"/>
              <w:left w:val="single" w:sz="4" w:space="0" w:color="auto"/>
              <w:bottom w:val="single" w:sz="4" w:space="0" w:color="auto"/>
              <w:right w:val="single" w:sz="4" w:space="0" w:color="auto"/>
            </w:tcBorders>
            <w:vAlign w:val="center"/>
            <w:hideMark/>
          </w:tcPr>
          <w:p w:rsidR="007B1EEB" w:rsidRPr="002712DC" w:rsidRDefault="007B1EEB" w:rsidP="00035759">
            <w:pPr>
              <w:rPr>
                <w:rFonts w:ascii="GHEA Grapalat" w:hAnsi="GHEA Grapalat"/>
                <w:sz w:val="18"/>
              </w:rPr>
            </w:pPr>
            <w:r w:rsidRPr="002712DC">
              <w:rPr>
                <w:rFonts w:ascii="GHEA Grapalat" w:hAnsi="GHEA Grapalat"/>
                <w:sz w:val="18"/>
              </w:rPr>
              <w:t>26</w:t>
            </w:r>
          </w:p>
        </w:tc>
        <w:tc>
          <w:tcPr>
            <w:tcW w:w="1518" w:type="dxa"/>
            <w:tcBorders>
              <w:top w:val="single" w:sz="4" w:space="0" w:color="auto"/>
              <w:left w:val="single" w:sz="4" w:space="0" w:color="auto"/>
              <w:bottom w:val="single" w:sz="4" w:space="0" w:color="auto"/>
              <w:right w:val="single" w:sz="4" w:space="0" w:color="auto"/>
            </w:tcBorders>
            <w:vAlign w:val="center"/>
          </w:tcPr>
          <w:p w:rsidR="007B1EEB" w:rsidRPr="002712DC" w:rsidRDefault="00035759">
            <w:pPr>
              <w:jc w:val="center"/>
              <w:rPr>
                <w:rFonts w:ascii="GHEA Grapalat" w:hAnsi="GHEA Grapalat"/>
                <w:sz w:val="18"/>
                <w:lang w:val="hy-AM"/>
              </w:rPr>
            </w:pPr>
            <w:r w:rsidRPr="002712DC">
              <w:rPr>
                <w:rFonts w:ascii="Sylfaen" w:hAnsi="Sylfaen" w:cs="Sylfaen"/>
                <w:sz w:val="20"/>
                <w:szCs w:val="20"/>
              </w:rPr>
              <w:t>Մինչև</w:t>
            </w:r>
            <w:r w:rsidRPr="002712DC">
              <w:rPr>
                <w:sz w:val="20"/>
                <w:szCs w:val="20"/>
              </w:rPr>
              <w:t xml:space="preserve"> 25.12.2020 </w:t>
            </w:r>
            <w:r w:rsidRPr="002712DC">
              <w:rPr>
                <w:rFonts w:ascii="Sylfaen" w:hAnsi="Sylfaen" w:cs="Sylfaen"/>
                <w:sz w:val="20"/>
                <w:szCs w:val="20"/>
              </w:rPr>
              <w:t>շաբաթական</w:t>
            </w:r>
          </w:p>
        </w:tc>
      </w:tr>
      <w:tr w:rsidR="007B1EEB" w:rsidRPr="002712DC" w:rsidTr="00035759">
        <w:trPr>
          <w:trHeight w:val="445"/>
        </w:trPr>
        <w:tc>
          <w:tcPr>
            <w:tcW w:w="1333" w:type="dxa"/>
            <w:tcBorders>
              <w:top w:val="single" w:sz="4" w:space="0" w:color="auto"/>
              <w:left w:val="single" w:sz="4" w:space="0" w:color="auto"/>
              <w:bottom w:val="single" w:sz="4" w:space="0" w:color="auto"/>
              <w:right w:val="single" w:sz="4" w:space="0" w:color="auto"/>
            </w:tcBorders>
            <w:vAlign w:val="center"/>
            <w:hideMark/>
          </w:tcPr>
          <w:p w:rsidR="007B1EEB" w:rsidRPr="002712DC" w:rsidRDefault="007B1EEB" w:rsidP="00035759">
            <w:pPr>
              <w:jc w:val="center"/>
              <w:rPr>
                <w:rFonts w:ascii="GHEA Grapalat" w:hAnsi="GHEA Grapalat"/>
                <w:sz w:val="20"/>
                <w:szCs w:val="20"/>
              </w:rPr>
            </w:pPr>
            <w:r w:rsidRPr="002712DC">
              <w:rPr>
                <w:rFonts w:ascii="GHEA Grapalat" w:hAnsi="GHEA Grapalat"/>
                <w:sz w:val="20"/>
                <w:szCs w:val="20"/>
              </w:rPr>
              <w:t>15</w:t>
            </w:r>
          </w:p>
        </w:tc>
        <w:tc>
          <w:tcPr>
            <w:tcW w:w="1405" w:type="dxa"/>
            <w:tcBorders>
              <w:top w:val="single" w:sz="4" w:space="0" w:color="auto"/>
              <w:left w:val="single" w:sz="4" w:space="0" w:color="auto"/>
              <w:bottom w:val="single" w:sz="4" w:space="0" w:color="auto"/>
              <w:right w:val="single" w:sz="4" w:space="0" w:color="auto"/>
            </w:tcBorders>
            <w:vAlign w:val="center"/>
            <w:hideMark/>
          </w:tcPr>
          <w:p w:rsidR="007B1EEB" w:rsidRPr="002712DC" w:rsidRDefault="007B1EEB" w:rsidP="00035759">
            <w:pPr>
              <w:jc w:val="center"/>
              <w:rPr>
                <w:rFonts w:ascii="GHEA Grapalat" w:hAnsi="GHEA Grapalat"/>
                <w:sz w:val="20"/>
                <w:szCs w:val="20"/>
              </w:rPr>
            </w:pPr>
            <w:r w:rsidRPr="002712DC">
              <w:rPr>
                <w:rFonts w:ascii="GHEA Grapalat" w:hAnsi="GHEA Grapalat"/>
                <w:sz w:val="20"/>
                <w:szCs w:val="20"/>
              </w:rPr>
              <w:t>03211300</w:t>
            </w:r>
          </w:p>
        </w:tc>
        <w:tc>
          <w:tcPr>
            <w:tcW w:w="1499" w:type="dxa"/>
            <w:tcBorders>
              <w:top w:val="single" w:sz="4" w:space="0" w:color="auto"/>
              <w:left w:val="single" w:sz="4" w:space="0" w:color="auto"/>
              <w:bottom w:val="single" w:sz="4" w:space="0" w:color="auto"/>
              <w:right w:val="single" w:sz="4" w:space="0" w:color="auto"/>
            </w:tcBorders>
            <w:vAlign w:val="center"/>
            <w:hideMark/>
          </w:tcPr>
          <w:p w:rsidR="007B1EEB" w:rsidRPr="002712DC" w:rsidRDefault="007B1EEB" w:rsidP="00035759">
            <w:pPr>
              <w:jc w:val="center"/>
              <w:rPr>
                <w:rFonts w:ascii="GHEA Grapalat" w:hAnsi="GHEA Grapalat" w:cs="Arial"/>
                <w:sz w:val="20"/>
                <w:szCs w:val="20"/>
              </w:rPr>
            </w:pPr>
            <w:r w:rsidRPr="002712DC">
              <w:rPr>
                <w:rFonts w:ascii="GHEA Grapalat" w:hAnsi="GHEA Grapalat" w:cs="Arial"/>
                <w:sz w:val="20"/>
                <w:szCs w:val="20"/>
              </w:rPr>
              <w:t>Բրինձ</w:t>
            </w:r>
          </w:p>
        </w:tc>
        <w:tc>
          <w:tcPr>
            <w:tcW w:w="1248" w:type="dxa"/>
            <w:tcBorders>
              <w:top w:val="single" w:sz="4" w:space="0" w:color="auto"/>
              <w:left w:val="single" w:sz="4" w:space="0" w:color="auto"/>
              <w:bottom w:val="single" w:sz="4" w:space="0" w:color="auto"/>
              <w:right w:val="single" w:sz="4" w:space="0" w:color="auto"/>
            </w:tcBorders>
            <w:textDirection w:val="btLr"/>
            <w:vAlign w:val="center"/>
            <w:hideMark/>
          </w:tcPr>
          <w:p w:rsidR="007B1EEB" w:rsidRPr="002712DC" w:rsidRDefault="007B1EEB" w:rsidP="00035759">
            <w:pPr>
              <w:ind w:left="113" w:right="113"/>
              <w:rPr>
                <w:rFonts w:ascii="GHEA Grapalat" w:hAnsi="GHEA Grapalat"/>
                <w:sz w:val="20"/>
                <w:szCs w:val="20"/>
              </w:rPr>
            </w:pPr>
            <w:r w:rsidRPr="002712DC">
              <w:rPr>
                <w:rFonts w:ascii="GHEA Grapalat" w:hAnsi="GHEA Grapalat"/>
                <w:sz w:val="20"/>
                <w:szCs w:val="20"/>
                <w:lang w:val="hy-AM"/>
              </w:rPr>
              <w:t>ՀՀ կամ համարժեքը</w:t>
            </w:r>
          </w:p>
        </w:tc>
        <w:tc>
          <w:tcPr>
            <w:tcW w:w="2350" w:type="dxa"/>
            <w:tcBorders>
              <w:top w:val="single" w:sz="4" w:space="0" w:color="auto"/>
              <w:left w:val="single" w:sz="4" w:space="0" w:color="auto"/>
              <w:bottom w:val="single" w:sz="4" w:space="0" w:color="auto"/>
              <w:right w:val="single" w:sz="4" w:space="0" w:color="auto"/>
            </w:tcBorders>
            <w:vAlign w:val="center"/>
            <w:hideMark/>
          </w:tcPr>
          <w:p w:rsidR="007B1EEB" w:rsidRPr="002712DC" w:rsidRDefault="007B1EEB" w:rsidP="00035759">
            <w:pPr>
              <w:jc w:val="center"/>
              <w:rPr>
                <w:rFonts w:ascii="GHEA Grapalat" w:hAnsi="GHEA Grapalat"/>
                <w:sz w:val="20"/>
                <w:szCs w:val="20"/>
                <w:lang w:val="hy-AM"/>
              </w:rPr>
            </w:pPr>
            <w:r w:rsidRPr="002712DC">
              <w:rPr>
                <w:rFonts w:ascii="GHEA Grapalat" w:hAnsi="GHEA Grapalat"/>
                <w:sz w:val="20"/>
                <w:szCs w:val="20"/>
                <w:lang w:val="hy-AM"/>
              </w:rPr>
              <w:t>Սպիտակ, խոշոր, բարձր, երկար տեսակի, չկոտրած, լայնությունից բաժանվում են 1-ից մինչև 4 տիպերի, ըստ տիպերի խոնավությունը 13%-ից մինչև 15%, ԳՕՍՏ 6293-90։ Անվտանգությունը և մակնշումը` ըստ ՀՀ կառ. 2007թ. հունվարի 11-ի N 22-Ն որոշմամբ հաստատված &lt;&lt;Հացահատիկին, դրա արտադրմանը, պահմանը, վերամշակմանը և օգտահանմանը ներկայացվող պահանջների տեխնիկական կանոնակարգի&gt;&gt; և &lt;&lt;Սննդամթերքի անվտանգության մասին&lt;&lt; ՀՀ օրենքի 8-րդ հոդվածի:</w:t>
            </w:r>
          </w:p>
        </w:tc>
        <w:tc>
          <w:tcPr>
            <w:tcW w:w="895" w:type="dxa"/>
            <w:tcBorders>
              <w:top w:val="single" w:sz="4" w:space="0" w:color="auto"/>
              <w:left w:val="single" w:sz="4" w:space="0" w:color="auto"/>
              <w:bottom w:val="single" w:sz="4" w:space="0" w:color="auto"/>
              <w:right w:val="single" w:sz="4" w:space="0" w:color="auto"/>
            </w:tcBorders>
            <w:vAlign w:val="center"/>
            <w:hideMark/>
          </w:tcPr>
          <w:p w:rsidR="007B1EEB" w:rsidRPr="002712DC" w:rsidRDefault="007B1EEB" w:rsidP="00035759">
            <w:pPr>
              <w:jc w:val="center"/>
              <w:rPr>
                <w:rFonts w:ascii="GHEA Grapalat" w:hAnsi="GHEA Grapalat" w:cs="Arial"/>
                <w:sz w:val="20"/>
                <w:szCs w:val="20"/>
              </w:rPr>
            </w:pPr>
            <w:r w:rsidRPr="002712DC">
              <w:rPr>
                <w:rFonts w:ascii="GHEA Grapalat" w:hAnsi="GHEA Grapalat" w:cs="Arial"/>
                <w:sz w:val="20"/>
                <w:szCs w:val="20"/>
              </w:rPr>
              <w:t>կգ</w:t>
            </w:r>
          </w:p>
        </w:tc>
        <w:tc>
          <w:tcPr>
            <w:tcW w:w="857" w:type="dxa"/>
            <w:tcBorders>
              <w:top w:val="single" w:sz="4" w:space="0" w:color="auto"/>
              <w:left w:val="single" w:sz="4" w:space="0" w:color="auto"/>
              <w:bottom w:val="single" w:sz="4" w:space="0" w:color="auto"/>
              <w:right w:val="single" w:sz="4" w:space="0" w:color="auto"/>
            </w:tcBorders>
            <w:vAlign w:val="center"/>
            <w:hideMark/>
          </w:tcPr>
          <w:p w:rsidR="007B1EEB" w:rsidRPr="002712DC" w:rsidRDefault="007B1EEB">
            <w:pPr>
              <w:rPr>
                <w:rFonts w:ascii="GHEA Grapalat" w:hAnsi="GHEA Grapalat"/>
                <w:sz w:val="18"/>
                <w:lang w:val="hy-AM"/>
              </w:rPr>
            </w:pPr>
          </w:p>
        </w:tc>
        <w:tc>
          <w:tcPr>
            <w:tcW w:w="775" w:type="dxa"/>
            <w:tcBorders>
              <w:top w:val="single" w:sz="4" w:space="0" w:color="auto"/>
              <w:left w:val="single" w:sz="4" w:space="0" w:color="auto"/>
              <w:bottom w:val="single" w:sz="4" w:space="0" w:color="auto"/>
              <w:right w:val="single" w:sz="4" w:space="0" w:color="auto"/>
            </w:tcBorders>
            <w:vAlign w:val="center"/>
            <w:hideMark/>
          </w:tcPr>
          <w:p w:rsidR="007B1EEB" w:rsidRPr="002712DC" w:rsidRDefault="007B1EEB">
            <w:pPr>
              <w:rPr>
                <w:rFonts w:ascii="GHEA Grapalat" w:hAnsi="GHEA Grapalat"/>
                <w:sz w:val="18"/>
                <w:lang w:val="hy-AM"/>
              </w:rPr>
            </w:pPr>
          </w:p>
        </w:tc>
        <w:tc>
          <w:tcPr>
            <w:tcW w:w="1134" w:type="dxa"/>
            <w:tcBorders>
              <w:top w:val="single" w:sz="4" w:space="0" w:color="auto"/>
              <w:left w:val="single" w:sz="4" w:space="0" w:color="auto"/>
              <w:bottom w:val="single" w:sz="4" w:space="0" w:color="auto"/>
              <w:right w:val="single" w:sz="4" w:space="0" w:color="auto"/>
            </w:tcBorders>
            <w:vAlign w:val="center"/>
            <w:hideMark/>
          </w:tcPr>
          <w:p w:rsidR="007B1EEB" w:rsidRPr="002712DC" w:rsidRDefault="007B1EEB">
            <w:pPr>
              <w:rPr>
                <w:rFonts w:ascii="GHEA Grapalat" w:hAnsi="GHEA Grapalat"/>
                <w:sz w:val="18"/>
              </w:rPr>
            </w:pPr>
            <w:r w:rsidRPr="002712DC">
              <w:rPr>
                <w:rFonts w:ascii="GHEA Grapalat" w:hAnsi="GHEA Grapalat"/>
                <w:sz w:val="18"/>
              </w:rPr>
              <w:t>90</w:t>
            </w:r>
          </w:p>
        </w:tc>
        <w:tc>
          <w:tcPr>
            <w:tcW w:w="1134" w:type="dxa"/>
            <w:tcBorders>
              <w:top w:val="single" w:sz="4" w:space="0" w:color="auto"/>
              <w:left w:val="single" w:sz="4" w:space="0" w:color="auto"/>
              <w:bottom w:val="single" w:sz="4" w:space="0" w:color="auto"/>
              <w:right w:val="single" w:sz="4" w:space="0" w:color="auto"/>
            </w:tcBorders>
            <w:vAlign w:val="center"/>
            <w:hideMark/>
          </w:tcPr>
          <w:p w:rsidR="007B1EEB" w:rsidRPr="002712DC" w:rsidRDefault="007B1EEB">
            <w:pPr>
              <w:jc w:val="center"/>
              <w:rPr>
                <w:rFonts w:ascii="GHEA Grapalat" w:hAnsi="GHEA Grapalat"/>
                <w:sz w:val="18"/>
                <w:lang w:val="hy-AM"/>
              </w:rPr>
            </w:pPr>
          </w:p>
        </w:tc>
        <w:tc>
          <w:tcPr>
            <w:tcW w:w="1275" w:type="dxa"/>
            <w:tcBorders>
              <w:top w:val="single" w:sz="4" w:space="0" w:color="auto"/>
              <w:left w:val="single" w:sz="4" w:space="0" w:color="auto"/>
              <w:bottom w:val="single" w:sz="4" w:space="0" w:color="auto"/>
              <w:right w:val="single" w:sz="4" w:space="0" w:color="auto"/>
            </w:tcBorders>
            <w:vAlign w:val="center"/>
            <w:hideMark/>
          </w:tcPr>
          <w:p w:rsidR="007B1EEB" w:rsidRPr="002712DC" w:rsidRDefault="007B1EEB" w:rsidP="00035759">
            <w:pPr>
              <w:rPr>
                <w:rFonts w:ascii="GHEA Grapalat" w:hAnsi="GHEA Grapalat"/>
                <w:sz w:val="18"/>
              </w:rPr>
            </w:pPr>
            <w:r w:rsidRPr="002712DC">
              <w:rPr>
                <w:rFonts w:ascii="GHEA Grapalat" w:hAnsi="GHEA Grapalat"/>
                <w:sz w:val="18"/>
              </w:rPr>
              <w:t>90</w:t>
            </w:r>
          </w:p>
        </w:tc>
        <w:tc>
          <w:tcPr>
            <w:tcW w:w="1518" w:type="dxa"/>
            <w:tcBorders>
              <w:top w:val="single" w:sz="4" w:space="0" w:color="auto"/>
              <w:left w:val="single" w:sz="4" w:space="0" w:color="auto"/>
              <w:bottom w:val="single" w:sz="4" w:space="0" w:color="auto"/>
              <w:right w:val="single" w:sz="4" w:space="0" w:color="auto"/>
            </w:tcBorders>
            <w:vAlign w:val="center"/>
          </w:tcPr>
          <w:p w:rsidR="007B1EEB" w:rsidRPr="002712DC" w:rsidRDefault="00035759">
            <w:pPr>
              <w:jc w:val="center"/>
              <w:rPr>
                <w:rFonts w:ascii="GHEA Grapalat" w:hAnsi="GHEA Grapalat"/>
                <w:sz w:val="18"/>
                <w:lang w:val="hy-AM"/>
              </w:rPr>
            </w:pPr>
            <w:r w:rsidRPr="002712DC">
              <w:rPr>
                <w:rFonts w:ascii="Sylfaen" w:hAnsi="Sylfaen" w:cs="Sylfaen"/>
                <w:sz w:val="20"/>
                <w:szCs w:val="20"/>
              </w:rPr>
              <w:t>Մինչև</w:t>
            </w:r>
            <w:r w:rsidRPr="002712DC">
              <w:rPr>
                <w:sz w:val="20"/>
                <w:szCs w:val="20"/>
              </w:rPr>
              <w:t xml:space="preserve"> 25.12.2020 </w:t>
            </w:r>
            <w:r w:rsidRPr="002712DC">
              <w:rPr>
                <w:rFonts w:ascii="Sylfaen" w:hAnsi="Sylfaen" w:cs="Sylfaen"/>
                <w:sz w:val="20"/>
                <w:szCs w:val="20"/>
              </w:rPr>
              <w:t>շաբաթական</w:t>
            </w:r>
          </w:p>
        </w:tc>
      </w:tr>
      <w:tr w:rsidR="007B1EEB" w:rsidRPr="002712DC" w:rsidTr="00035759">
        <w:trPr>
          <w:trHeight w:val="445"/>
        </w:trPr>
        <w:tc>
          <w:tcPr>
            <w:tcW w:w="1333" w:type="dxa"/>
            <w:tcBorders>
              <w:top w:val="single" w:sz="4" w:space="0" w:color="auto"/>
              <w:left w:val="single" w:sz="4" w:space="0" w:color="auto"/>
              <w:bottom w:val="single" w:sz="4" w:space="0" w:color="auto"/>
              <w:right w:val="single" w:sz="4" w:space="0" w:color="auto"/>
            </w:tcBorders>
            <w:vAlign w:val="center"/>
            <w:hideMark/>
          </w:tcPr>
          <w:p w:rsidR="007B1EEB" w:rsidRPr="002712DC" w:rsidRDefault="007B1EEB" w:rsidP="00035759">
            <w:pPr>
              <w:jc w:val="center"/>
              <w:rPr>
                <w:rFonts w:ascii="GHEA Grapalat" w:hAnsi="GHEA Grapalat"/>
                <w:sz w:val="20"/>
                <w:szCs w:val="20"/>
              </w:rPr>
            </w:pPr>
            <w:r w:rsidRPr="002712DC">
              <w:rPr>
                <w:rFonts w:ascii="GHEA Grapalat" w:hAnsi="GHEA Grapalat"/>
                <w:sz w:val="20"/>
                <w:szCs w:val="20"/>
              </w:rPr>
              <w:lastRenderedPageBreak/>
              <w:t>16</w:t>
            </w:r>
          </w:p>
        </w:tc>
        <w:tc>
          <w:tcPr>
            <w:tcW w:w="1405" w:type="dxa"/>
            <w:tcBorders>
              <w:top w:val="single" w:sz="4" w:space="0" w:color="auto"/>
              <w:left w:val="single" w:sz="4" w:space="0" w:color="auto"/>
              <w:bottom w:val="single" w:sz="4" w:space="0" w:color="auto"/>
              <w:right w:val="single" w:sz="4" w:space="0" w:color="auto"/>
            </w:tcBorders>
            <w:vAlign w:val="center"/>
            <w:hideMark/>
          </w:tcPr>
          <w:p w:rsidR="007B1EEB" w:rsidRPr="002712DC" w:rsidRDefault="007B1EEB" w:rsidP="00035759">
            <w:pPr>
              <w:jc w:val="center"/>
              <w:rPr>
                <w:rFonts w:ascii="GHEA Grapalat" w:hAnsi="GHEA Grapalat"/>
                <w:sz w:val="20"/>
                <w:szCs w:val="20"/>
              </w:rPr>
            </w:pPr>
            <w:r w:rsidRPr="002712DC">
              <w:rPr>
                <w:rFonts w:ascii="GHEA Grapalat" w:hAnsi="GHEA Grapalat"/>
                <w:sz w:val="20"/>
                <w:szCs w:val="20"/>
              </w:rPr>
              <w:t>15616000</w:t>
            </w:r>
          </w:p>
        </w:tc>
        <w:tc>
          <w:tcPr>
            <w:tcW w:w="1499" w:type="dxa"/>
            <w:tcBorders>
              <w:top w:val="single" w:sz="4" w:space="0" w:color="auto"/>
              <w:left w:val="single" w:sz="4" w:space="0" w:color="auto"/>
              <w:bottom w:val="single" w:sz="4" w:space="0" w:color="auto"/>
              <w:right w:val="single" w:sz="4" w:space="0" w:color="auto"/>
            </w:tcBorders>
            <w:vAlign w:val="center"/>
            <w:hideMark/>
          </w:tcPr>
          <w:p w:rsidR="007B1EEB" w:rsidRPr="002712DC" w:rsidRDefault="007B1EEB" w:rsidP="00035759">
            <w:pPr>
              <w:jc w:val="center"/>
              <w:rPr>
                <w:rFonts w:ascii="GHEA Grapalat" w:hAnsi="GHEA Grapalat" w:cs="Arial"/>
                <w:sz w:val="20"/>
                <w:szCs w:val="20"/>
              </w:rPr>
            </w:pPr>
            <w:r w:rsidRPr="002712DC">
              <w:rPr>
                <w:rFonts w:ascii="GHEA Grapalat" w:hAnsi="GHEA Grapalat" w:cs="Arial"/>
                <w:sz w:val="20"/>
                <w:szCs w:val="20"/>
              </w:rPr>
              <w:t>Հնդկաձավար /գրեչկա/</w:t>
            </w:r>
          </w:p>
        </w:tc>
        <w:tc>
          <w:tcPr>
            <w:tcW w:w="1248" w:type="dxa"/>
            <w:tcBorders>
              <w:top w:val="single" w:sz="4" w:space="0" w:color="auto"/>
              <w:left w:val="single" w:sz="4" w:space="0" w:color="auto"/>
              <w:bottom w:val="single" w:sz="4" w:space="0" w:color="auto"/>
              <w:right w:val="single" w:sz="4" w:space="0" w:color="auto"/>
            </w:tcBorders>
            <w:textDirection w:val="btLr"/>
            <w:vAlign w:val="center"/>
            <w:hideMark/>
          </w:tcPr>
          <w:p w:rsidR="007B1EEB" w:rsidRPr="002712DC" w:rsidRDefault="007B1EEB" w:rsidP="00035759">
            <w:pPr>
              <w:ind w:left="113" w:right="113"/>
              <w:rPr>
                <w:rFonts w:ascii="GHEA Grapalat" w:hAnsi="GHEA Grapalat"/>
                <w:sz w:val="20"/>
                <w:szCs w:val="20"/>
              </w:rPr>
            </w:pPr>
          </w:p>
        </w:tc>
        <w:tc>
          <w:tcPr>
            <w:tcW w:w="2350" w:type="dxa"/>
            <w:tcBorders>
              <w:top w:val="single" w:sz="4" w:space="0" w:color="auto"/>
              <w:left w:val="single" w:sz="4" w:space="0" w:color="auto"/>
              <w:bottom w:val="single" w:sz="4" w:space="0" w:color="auto"/>
              <w:right w:val="single" w:sz="4" w:space="0" w:color="auto"/>
            </w:tcBorders>
            <w:vAlign w:val="center"/>
            <w:hideMark/>
          </w:tcPr>
          <w:p w:rsidR="007B1EEB" w:rsidRPr="002712DC" w:rsidRDefault="007B1EEB" w:rsidP="00035759">
            <w:pPr>
              <w:jc w:val="center"/>
              <w:rPr>
                <w:rFonts w:ascii="GHEA Grapalat" w:hAnsi="GHEA Grapalat"/>
                <w:sz w:val="20"/>
                <w:szCs w:val="20"/>
                <w:lang w:val="hy-AM"/>
              </w:rPr>
            </w:pPr>
            <w:r w:rsidRPr="002712DC">
              <w:rPr>
                <w:rFonts w:ascii="GHEA Grapalat" w:hAnsi="GHEA Grapalat"/>
                <w:sz w:val="20"/>
                <w:szCs w:val="20"/>
                <w:lang w:val="hy-AM"/>
              </w:rPr>
              <w:t>Հնդկաձավար I տեսակի, խոնավությունը` 14,0 %-ից ոչ ավելի, հատիկները` 97,5 %-ից ոչ պակաս: Անվտանգությունը և մակնշումը՝ ըստ ՀՀ կառավարության 2007թ. հունվարի 11-ի N 22-Ն որոշմամբ հաստատված &lt;&lt;Հացահատիկին, դրա արտադրմանը, պահմանը, վերամշակմանը և օգտահանմանը ներկայացվող պահանջների տեխնիկական կանոնակարգի&gt;&gt; և &lt;&lt;Սննդամթերքի անվտանգության մասին&gt;&gt; ՀՀ օրենքի 8-րդ հոդվածի։</w:t>
            </w:r>
          </w:p>
        </w:tc>
        <w:tc>
          <w:tcPr>
            <w:tcW w:w="895" w:type="dxa"/>
            <w:tcBorders>
              <w:top w:val="single" w:sz="4" w:space="0" w:color="auto"/>
              <w:left w:val="single" w:sz="4" w:space="0" w:color="auto"/>
              <w:bottom w:val="single" w:sz="4" w:space="0" w:color="auto"/>
              <w:right w:val="single" w:sz="4" w:space="0" w:color="auto"/>
            </w:tcBorders>
            <w:vAlign w:val="center"/>
            <w:hideMark/>
          </w:tcPr>
          <w:p w:rsidR="007B1EEB" w:rsidRPr="002712DC" w:rsidRDefault="007B1EEB" w:rsidP="00035759">
            <w:pPr>
              <w:jc w:val="center"/>
              <w:rPr>
                <w:rFonts w:ascii="GHEA Grapalat" w:hAnsi="GHEA Grapalat" w:cs="Arial"/>
                <w:sz w:val="20"/>
                <w:szCs w:val="20"/>
              </w:rPr>
            </w:pPr>
            <w:r w:rsidRPr="002712DC">
              <w:rPr>
                <w:rFonts w:ascii="GHEA Grapalat" w:hAnsi="GHEA Grapalat" w:cs="Arial"/>
                <w:sz w:val="20"/>
                <w:szCs w:val="20"/>
              </w:rPr>
              <w:t>կգ</w:t>
            </w:r>
          </w:p>
        </w:tc>
        <w:tc>
          <w:tcPr>
            <w:tcW w:w="857" w:type="dxa"/>
            <w:tcBorders>
              <w:top w:val="single" w:sz="4" w:space="0" w:color="auto"/>
              <w:left w:val="single" w:sz="4" w:space="0" w:color="auto"/>
              <w:bottom w:val="single" w:sz="4" w:space="0" w:color="auto"/>
              <w:right w:val="single" w:sz="4" w:space="0" w:color="auto"/>
            </w:tcBorders>
            <w:vAlign w:val="center"/>
            <w:hideMark/>
          </w:tcPr>
          <w:p w:rsidR="007B1EEB" w:rsidRPr="002712DC" w:rsidRDefault="007B1EEB">
            <w:pPr>
              <w:rPr>
                <w:rFonts w:ascii="GHEA Grapalat" w:hAnsi="GHEA Grapalat"/>
                <w:sz w:val="18"/>
                <w:lang w:val="hy-AM"/>
              </w:rPr>
            </w:pPr>
          </w:p>
        </w:tc>
        <w:tc>
          <w:tcPr>
            <w:tcW w:w="775" w:type="dxa"/>
            <w:tcBorders>
              <w:top w:val="single" w:sz="4" w:space="0" w:color="auto"/>
              <w:left w:val="single" w:sz="4" w:space="0" w:color="auto"/>
              <w:bottom w:val="single" w:sz="4" w:space="0" w:color="auto"/>
              <w:right w:val="single" w:sz="4" w:space="0" w:color="auto"/>
            </w:tcBorders>
            <w:vAlign w:val="center"/>
            <w:hideMark/>
          </w:tcPr>
          <w:p w:rsidR="007B1EEB" w:rsidRPr="002712DC" w:rsidRDefault="007B1EEB">
            <w:pPr>
              <w:rPr>
                <w:rFonts w:ascii="GHEA Grapalat" w:hAnsi="GHEA Grapalat"/>
                <w:sz w:val="18"/>
                <w:lang w:val="hy-AM"/>
              </w:rPr>
            </w:pPr>
          </w:p>
        </w:tc>
        <w:tc>
          <w:tcPr>
            <w:tcW w:w="1134" w:type="dxa"/>
            <w:tcBorders>
              <w:top w:val="single" w:sz="4" w:space="0" w:color="auto"/>
              <w:left w:val="single" w:sz="4" w:space="0" w:color="auto"/>
              <w:bottom w:val="single" w:sz="4" w:space="0" w:color="auto"/>
              <w:right w:val="single" w:sz="4" w:space="0" w:color="auto"/>
            </w:tcBorders>
            <w:vAlign w:val="center"/>
            <w:hideMark/>
          </w:tcPr>
          <w:p w:rsidR="007B1EEB" w:rsidRPr="002712DC" w:rsidRDefault="007B1EEB">
            <w:pPr>
              <w:rPr>
                <w:rFonts w:ascii="GHEA Grapalat" w:hAnsi="GHEA Grapalat"/>
                <w:sz w:val="18"/>
              </w:rPr>
            </w:pPr>
            <w:r w:rsidRPr="002712DC">
              <w:rPr>
                <w:rFonts w:ascii="GHEA Grapalat" w:hAnsi="GHEA Grapalat"/>
                <w:sz w:val="18"/>
              </w:rPr>
              <w:t>51</w:t>
            </w:r>
          </w:p>
        </w:tc>
        <w:tc>
          <w:tcPr>
            <w:tcW w:w="1134" w:type="dxa"/>
            <w:tcBorders>
              <w:top w:val="single" w:sz="4" w:space="0" w:color="auto"/>
              <w:left w:val="single" w:sz="4" w:space="0" w:color="auto"/>
              <w:bottom w:val="single" w:sz="4" w:space="0" w:color="auto"/>
              <w:right w:val="single" w:sz="4" w:space="0" w:color="auto"/>
            </w:tcBorders>
            <w:vAlign w:val="center"/>
            <w:hideMark/>
          </w:tcPr>
          <w:p w:rsidR="007B1EEB" w:rsidRPr="002712DC" w:rsidRDefault="00035759">
            <w:pPr>
              <w:jc w:val="center"/>
              <w:rPr>
                <w:rFonts w:ascii="GHEA Grapalat" w:hAnsi="GHEA Grapalat"/>
                <w:sz w:val="18"/>
                <w:lang w:val="hy-AM"/>
              </w:rPr>
            </w:pPr>
            <w:r w:rsidRPr="002712DC">
              <w:rPr>
                <w:rFonts w:ascii="GHEA Grapalat" w:hAnsi="GHEA Grapalat"/>
                <w:sz w:val="20"/>
                <w:lang w:val="af-ZA"/>
              </w:rPr>
              <w:t>Գ.Զանգակատուն,Հրաչ և Սյուզեն Թուֆայանների փողոց 2</w:t>
            </w:r>
          </w:p>
        </w:tc>
        <w:tc>
          <w:tcPr>
            <w:tcW w:w="1275" w:type="dxa"/>
            <w:tcBorders>
              <w:top w:val="single" w:sz="4" w:space="0" w:color="auto"/>
              <w:left w:val="single" w:sz="4" w:space="0" w:color="auto"/>
              <w:bottom w:val="single" w:sz="4" w:space="0" w:color="auto"/>
              <w:right w:val="single" w:sz="4" w:space="0" w:color="auto"/>
            </w:tcBorders>
            <w:vAlign w:val="center"/>
            <w:hideMark/>
          </w:tcPr>
          <w:p w:rsidR="007B1EEB" w:rsidRPr="002712DC" w:rsidRDefault="007B1EEB" w:rsidP="00035759">
            <w:pPr>
              <w:rPr>
                <w:rFonts w:ascii="GHEA Grapalat" w:hAnsi="GHEA Grapalat"/>
                <w:sz w:val="18"/>
              </w:rPr>
            </w:pPr>
            <w:r w:rsidRPr="002712DC">
              <w:rPr>
                <w:rFonts w:ascii="GHEA Grapalat" w:hAnsi="GHEA Grapalat"/>
                <w:sz w:val="18"/>
              </w:rPr>
              <w:t>51</w:t>
            </w:r>
          </w:p>
        </w:tc>
        <w:tc>
          <w:tcPr>
            <w:tcW w:w="1518" w:type="dxa"/>
            <w:tcBorders>
              <w:top w:val="single" w:sz="4" w:space="0" w:color="auto"/>
              <w:left w:val="single" w:sz="4" w:space="0" w:color="auto"/>
              <w:bottom w:val="single" w:sz="4" w:space="0" w:color="auto"/>
              <w:right w:val="single" w:sz="4" w:space="0" w:color="auto"/>
            </w:tcBorders>
            <w:vAlign w:val="center"/>
          </w:tcPr>
          <w:p w:rsidR="007B1EEB" w:rsidRPr="002712DC" w:rsidRDefault="00035759">
            <w:pPr>
              <w:jc w:val="center"/>
              <w:rPr>
                <w:rFonts w:ascii="GHEA Grapalat" w:hAnsi="GHEA Grapalat"/>
                <w:sz w:val="18"/>
                <w:lang w:val="hy-AM"/>
              </w:rPr>
            </w:pPr>
            <w:r w:rsidRPr="002712DC">
              <w:rPr>
                <w:rFonts w:ascii="Sylfaen" w:hAnsi="Sylfaen" w:cs="Sylfaen"/>
                <w:sz w:val="20"/>
                <w:szCs w:val="20"/>
              </w:rPr>
              <w:t>Մինչև</w:t>
            </w:r>
            <w:r w:rsidRPr="002712DC">
              <w:rPr>
                <w:sz w:val="20"/>
                <w:szCs w:val="20"/>
              </w:rPr>
              <w:t xml:space="preserve"> 25.12.2020 </w:t>
            </w:r>
            <w:r w:rsidRPr="002712DC">
              <w:rPr>
                <w:rFonts w:ascii="Sylfaen" w:hAnsi="Sylfaen" w:cs="Sylfaen"/>
                <w:sz w:val="20"/>
                <w:szCs w:val="20"/>
              </w:rPr>
              <w:t>շաբաթական</w:t>
            </w:r>
          </w:p>
        </w:tc>
      </w:tr>
      <w:tr w:rsidR="007B1EEB" w:rsidRPr="002712DC" w:rsidTr="00035759">
        <w:trPr>
          <w:trHeight w:val="445"/>
        </w:trPr>
        <w:tc>
          <w:tcPr>
            <w:tcW w:w="1333" w:type="dxa"/>
            <w:tcBorders>
              <w:top w:val="single" w:sz="4" w:space="0" w:color="auto"/>
              <w:left w:val="single" w:sz="4" w:space="0" w:color="auto"/>
              <w:bottom w:val="single" w:sz="4" w:space="0" w:color="auto"/>
              <w:right w:val="single" w:sz="4" w:space="0" w:color="auto"/>
            </w:tcBorders>
            <w:vAlign w:val="center"/>
            <w:hideMark/>
          </w:tcPr>
          <w:p w:rsidR="007B1EEB" w:rsidRPr="002712DC" w:rsidRDefault="007B1EEB" w:rsidP="00035759">
            <w:pPr>
              <w:jc w:val="center"/>
              <w:rPr>
                <w:rFonts w:ascii="GHEA Grapalat" w:hAnsi="GHEA Grapalat"/>
                <w:sz w:val="20"/>
                <w:szCs w:val="20"/>
              </w:rPr>
            </w:pPr>
            <w:r w:rsidRPr="002712DC">
              <w:rPr>
                <w:rFonts w:ascii="GHEA Grapalat" w:hAnsi="GHEA Grapalat"/>
                <w:sz w:val="20"/>
                <w:szCs w:val="20"/>
              </w:rPr>
              <w:t>17</w:t>
            </w:r>
          </w:p>
        </w:tc>
        <w:tc>
          <w:tcPr>
            <w:tcW w:w="1405" w:type="dxa"/>
            <w:tcBorders>
              <w:top w:val="single" w:sz="4" w:space="0" w:color="auto"/>
              <w:left w:val="single" w:sz="4" w:space="0" w:color="auto"/>
              <w:bottom w:val="single" w:sz="4" w:space="0" w:color="auto"/>
              <w:right w:val="single" w:sz="4" w:space="0" w:color="auto"/>
            </w:tcBorders>
            <w:vAlign w:val="center"/>
            <w:hideMark/>
          </w:tcPr>
          <w:p w:rsidR="007B1EEB" w:rsidRPr="002712DC" w:rsidRDefault="007B1EEB" w:rsidP="00035759">
            <w:pPr>
              <w:jc w:val="center"/>
              <w:rPr>
                <w:rFonts w:ascii="GHEA Grapalat" w:hAnsi="GHEA Grapalat"/>
                <w:sz w:val="20"/>
                <w:szCs w:val="20"/>
              </w:rPr>
            </w:pPr>
            <w:r w:rsidRPr="002712DC">
              <w:rPr>
                <w:rFonts w:ascii="GHEA Grapalat" w:hAnsi="GHEA Grapalat"/>
                <w:sz w:val="20"/>
                <w:szCs w:val="20"/>
              </w:rPr>
              <w:t>15617000</w:t>
            </w:r>
          </w:p>
        </w:tc>
        <w:tc>
          <w:tcPr>
            <w:tcW w:w="1499" w:type="dxa"/>
            <w:tcBorders>
              <w:top w:val="single" w:sz="4" w:space="0" w:color="auto"/>
              <w:left w:val="single" w:sz="4" w:space="0" w:color="auto"/>
              <w:bottom w:val="single" w:sz="4" w:space="0" w:color="auto"/>
              <w:right w:val="single" w:sz="4" w:space="0" w:color="auto"/>
            </w:tcBorders>
            <w:vAlign w:val="center"/>
            <w:hideMark/>
          </w:tcPr>
          <w:p w:rsidR="007B1EEB" w:rsidRPr="002712DC" w:rsidRDefault="007B1EEB" w:rsidP="00035759">
            <w:pPr>
              <w:jc w:val="center"/>
              <w:rPr>
                <w:rFonts w:ascii="GHEA Grapalat" w:hAnsi="GHEA Grapalat" w:cs="Arial"/>
                <w:sz w:val="20"/>
                <w:szCs w:val="20"/>
              </w:rPr>
            </w:pPr>
            <w:r w:rsidRPr="002712DC">
              <w:rPr>
                <w:rFonts w:ascii="GHEA Grapalat" w:hAnsi="GHEA Grapalat"/>
                <w:sz w:val="20"/>
                <w:szCs w:val="20"/>
                <w:lang w:val="hy-AM"/>
              </w:rPr>
              <w:t>ցորեն</w:t>
            </w:r>
            <w:r w:rsidRPr="002712DC">
              <w:rPr>
                <w:rFonts w:ascii="GHEA Grapalat" w:hAnsi="GHEA Grapalat"/>
                <w:sz w:val="20"/>
                <w:szCs w:val="20"/>
              </w:rPr>
              <w:t>աձ</w:t>
            </w:r>
            <w:r w:rsidRPr="002712DC">
              <w:rPr>
                <w:rFonts w:ascii="GHEA Grapalat" w:hAnsi="GHEA Grapalat" w:cs="Arial"/>
                <w:sz w:val="20"/>
                <w:szCs w:val="20"/>
              </w:rPr>
              <w:t>ավար</w:t>
            </w:r>
          </w:p>
        </w:tc>
        <w:tc>
          <w:tcPr>
            <w:tcW w:w="1248" w:type="dxa"/>
            <w:tcBorders>
              <w:top w:val="single" w:sz="4" w:space="0" w:color="auto"/>
              <w:left w:val="single" w:sz="4" w:space="0" w:color="auto"/>
              <w:bottom w:val="single" w:sz="4" w:space="0" w:color="auto"/>
              <w:right w:val="single" w:sz="4" w:space="0" w:color="auto"/>
            </w:tcBorders>
            <w:textDirection w:val="btLr"/>
            <w:vAlign w:val="center"/>
            <w:hideMark/>
          </w:tcPr>
          <w:p w:rsidR="007B1EEB" w:rsidRPr="002712DC" w:rsidRDefault="007B1EEB" w:rsidP="00035759">
            <w:pPr>
              <w:ind w:left="113" w:right="113"/>
              <w:rPr>
                <w:rFonts w:ascii="GHEA Grapalat" w:hAnsi="GHEA Grapalat"/>
                <w:sz w:val="20"/>
                <w:szCs w:val="20"/>
              </w:rPr>
            </w:pPr>
            <w:r w:rsidRPr="002712DC">
              <w:rPr>
                <w:rFonts w:ascii="GHEA Grapalat" w:hAnsi="GHEA Grapalat"/>
                <w:sz w:val="20"/>
                <w:szCs w:val="20"/>
                <w:lang w:val="hy-AM"/>
              </w:rPr>
              <w:t>ՀՀ կամ համարժեքը ՀՀ կամ համարժեքը</w:t>
            </w:r>
          </w:p>
        </w:tc>
        <w:tc>
          <w:tcPr>
            <w:tcW w:w="2350" w:type="dxa"/>
            <w:tcBorders>
              <w:top w:val="single" w:sz="4" w:space="0" w:color="auto"/>
              <w:left w:val="single" w:sz="4" w:space="0" w:color="auto"/>
              <w:bottom w:val="single" w:sz="4" w:space="0" w:color="auto"/>
              <w:right w:val="single" w:sz="4" w:space="0" w:color="auto"/>
            </w:tcBorders>
            <w:vAlign w:val="center"/>
            <w:hideMark/>
          </w:tcPr>
          <w:p w:rsidR="007B1EEB" w:rsidRPr="002712DC" w:rsidRDefault="007B1EEB" w:rsidP="00035759">
            <w:pPr>
              <w:jc w:val="center"/>
              <w:rPr>
                <w:rFonts w:ascii="GHEA Grapalat" w:hAnsi="GHEA Grapalat"/>
                <w:sz w:val="20"/>
                <w:szCs w:val="20"/>
              </w:rPr>
            </w:pPr>
            <w:r w:rsidRPr="002712DC">
              <w:rPr>
                <w:rFonts w:ascii="GHEA Grapalat" w:hAnsi="GHEA Grapalat"/>
                <w:sz w:val="20"/>
                <w:szCs w:val="20"/>
                <w:lang w:val="hy-AM"/>
              </w:rPr>
              <w:t xml:space="preserve">Ստացված ցորենի թեփահան հատիկների հղկմամբ, կամ հետագա կոտրատմամբ, ցորենի հատիկները լինում են հղկված ծայրերով կամ հղկված կլոր հատիկների ձևով, խոնավությունը 14%-ից ոչ ավելի, աղբային խառնուկները 0,3%-ից ոչ ավելի, պատրաստված բարձր և առաջին տեսակի ցորենից, անվտանգությունը և մակնշումը՝ ըստ ՀՀ կառավարության </w:t>
            </w:r>
            <w:r w:rsidRPr="002712DC">
              <w:rPr>
                <w:rFonts w:ascii="GHEA Grapalat" w:hAnsi="GHEA Grapalat"/>
                <w:sz w:val="20"/>
                <w:szCs w:val="20"/>
                <w:lang w:val="hy-AM"/>
              </w:rPr>
              <w:lastRenderedPageBreak/>
              <w:t>2007թ. հունվարի 11-ի N 22-Ն որոշմամբ հաստատված‚ &lt;&lt;Հացահատիկին, դրա արտադրմանը, պահմանը, վերամշակմանը և օգտահանմանը ներկայացվող պահանջների տեխնիկական կանոնակարգիե և &lt;&lt;Սննդամթերքի անվտանգության մասին&gt;&gt; ՀՀ օրենքի 8-րդ հոդվածի։</w:t>
            </w:r>
            <w:r w:rsidRPr="002712DC">
              <w:rPr>
                <w:rFonts w:ascii="GHEA Grapalat" w:hAnsi="GHEA Grapalat"/>
                <w:sz w:val="20"/>
                <w:szCs w:val="20"/>
              </w:rPr>
              <w:t>:</w:t>
            </w:r>
          </w:p>
        </w:tc>
        <w:tc>
          <w:tcPr>
            <w:tcW w:w="895" w:type="dxa"/>
            <w:tcBorders>
              <w:top w:val="single" w:sz="4" w:space="0" w:color="auto"/>
              <w:left w:val="single" w:sz="4" w:space="0" w:color="auto"/>
              <w:bottom w:val="single" w:sz="4" w:space="0" w:color="auto"/>
              <w:right w:val="single" w:sz="4" w:space="0" w:color="auto"/>
            </w:tcBorders>
            <w:vAlign w:val="center"/>
            <w:hideMark/>
          </w:tcPr>
          <w:p w:rsidR="007B1EEB" w:rsidRPr="002712DC" w:rsidRDefault="007B1EEB" w:rsidP="00035759">
            <w:pPr>
              <w:jc w:val="center"/>
              <w:rPr>
                <w:rFonts w:ascii="GHEA Grapalat" w:hAnsi="GHEA Grapalat" w:cs="Arial"/>
                <w:sz w:val="20"/>
                <w:szCs w:val="20"/>
              </w:rPr>
            </w:pPr>
            <w:r w:rsidRPr="002712DC">
              <w:rPr>
                <w:rFonts w:ascii="GHEA Grapalat" w:hAnsi="GHEA Grapalat" w:cs="Arial"/>
                <w:sz w:val="20"/>
                <w:szCs w:val="20"/>
              </w:rPr>
              <w:lastRenderedPageBreak/>
              <w:t>կգ</w:t>
            </w:r>
          </w:p>
        </w:tc>
        <w:tc>
          <w:tcPr>
            <w:tcW w:w="857" w:type="dxa"/>
            <w:tcBorders>
              <w:top w:val="single" w:sz="4" w:space="0" w:color="auto"/>
              <w:left w:val="single" w:sz="4" w:space="0" w:color="auto"/>
              <w:bottom w:val="single" w:sz="4" w:space="0" w:color="auto"/>
              <w:right w:val="single" w:sz="4" w:space="0" w:color="auto"/>
            </w:tcBorders>
            <w:vAlign w:val="center"/>
            <w:hideMark/>
          </w:tcPr>
          <w:p w:rsidR="007B1EEB" w:rsidRPr="002712DC" w:rsidRDefault="007B1EEB">
            <w:pPr>
              <w:rPr>
                <w:rFonts w:ascii="GHEA Grapalat" w:hAnsi="GHEA Grapalat"/>
                <w:sz w:val="18"/>
                <w:lang w:val="hy-AM"/>
              </w:rPr>
            </w:pPr>
          </w:p>
        </w:tc>
        <w:tc>
          <w:tcPr>
            <w:tcW w:w="775" w:type="dxa"/>
            <w:tcBorders>
              <w:top w:val="single" w:sz="4" w:space="0" w:color="auto"/>
              <w:left w:val="single" w:sz="4" w:space="0" w:color="auto"/>
              <w:bottom w:val="single" w:sz="4" w:space="0" w:color="auto"/>
              <w:right w:val="single" w:sz="4" w:space="0" w:color="auto"/>
            </w:tcBorders>
            <w:vAlign w:val="center"/>
            <w:hideMark/>
          </w:tcPr>
          <w:p w:rsidR="007B1EEB" w:rsidRPr="002712DC" w:rsidRDefault="007B1EEB">
            <w:pPr>
              <w:rPr>
                <w:rFonts w:ascii="GHEA Grapalat" w:hAnsi="GHEA Grapalat"/>
                <w:sz w:val="18"/>
                <w:lang w:val="hy-AM"/>
              </w:rPr>
            </w:pPr>
          </w:p>
        </w:tc>
        <w:tc>
          <w:tcPr>
            <w:tcW w:w="1134" w:type="dxa"/>
            <w:tcBorders>
              <w:top w:val="single" w:sz="4" w:space="0" w:color="auto"/>
              <w:left w:val="single" w:sz="4" w:space="0" w:color="auto"/>
              <w:bottom w:val="single" w:sz="4" w:space="0" w:color="auto"/>
              <w:right w:val="single" w:sz="4" w:space="0" w:color="auto"/>
            </w:tcBorders>
            <w:vAlign w:val="center"/>
            <w:hideMark/>
          </w:tcPr>
          <w:p w:rsidR="007B1EEB" w:rsidRPr="002712DC" w:rsidRDefault="007B1EEB">
            <w:pPr>
              <w:rPr>
                <w:rFonts w:ascii="GHEA Grapalat" w:hAnsi="GHEA Grapalat"/>
                <w:sz w:val="18"/>
              </w:rPr>
            </w:pPr>
            <w:r w:rsidRPr="002712DC">
              <w:rPr>
                <w:rFonts w:ascii="GHEA Grapalat" w:hAnsi="GHEA Grapalat"/>
                <w:sz w:val="18"/>
              </w:rPr>
              <w:t>85</w:t>
            </w:r>
          </w:p>
        </w:tc>
        <w:tc>
          <w:tcPr>
            <w:tcW w:w="1134" w:type="dxa"/>
            <w:tcBorders>
              <w:top w:val="single" w:sz="4" w:space="0" w:color="auto"/>
              <w:left w:val="single" w:sz="4" w:space="0" w:color="auto"/>
              <w:bottom w:val="single" w:sz="4" w:space="0" w:color="auto"/>
              <w:right w:val="single" w:sz="4" w:space="0" w:color="auto"/>
            </w:tcBorders>
            <w:vAlign w:val="center"/>
            <w:hideMark/>
          </w:tcPr>
          <w:p w:rsidR="007B1EEB" w:rsidRPr="002712DC" w:rsidRDefault="007B1EEB">
            <w:pPr>
              <w:jc w:val="center"/>
              <w:rPr>
                <w:rFonts w:ascii="GHEA Grapalat" w:hAnsi="GHEA Grapalat"/>
                <w:sz w:val="18"/>
                <w:lang w:val="hy-AM"/>
              </w:rPr>
            </w:pPr>
          </w:p>
        </w:tc>
        <w:tc>
          <w:tcPr>
            <w:tcW w:w="1275" w:type="dxa"/>
            <w:tcBorders>
              <w:top w:val="single" w:sz="4" w:space="0" w:color="auto"/>
              <w:left w:val="single" w:sz="4" w:space="0" w:color="auto"/>
              <w:bottom w:val="single" w:sz="4" w:space="0" w:color="auto"/>
              <w:right w:val="single" w:sz="4" w:space="0" w:color="auto"/>
            </w:tcBorders>
            <w:vAlign w:val="center"/>
            <w:hideMark/>
          </w:tcPr>
          <w:p w:rsidR="007B1EEB" w:rsidRPr="002712DC" w:rsidRDefault="007B1EEB" w:rsidP="00035759">
            <w:pPr>
              <w:rPr>
                <w:rFonts w:ascii="GHEA Grapalat" w:hAnsi="GHEA Grapalat"/>
                <w:sz w:val="18"/>
              </w:rPr>
            </w:pPr>
            <w:r w:rsidRPr="002712DC">
              <w:rPr>
                <w:rFonts w:ascii="GHEA Grapalat" w:hAnsi="GHEA Grapalat"/>
                <w:sz w:val="18"/>
              </w:rPr>
              <w:t>85</w:t>
            </w:r>
          </w:p>
        </w:tc>
        <w:tc>
          <w:tcPr>
            <w:tcW w:w="1518" w:type="dxa"/>
            <w:tcBorders>
              <w:top w:val="single" w:sz="4" w:space="0" w:color="auto"/>
              <w:left w:val="single" w:sz="4" w:space="0" w:color="auto"/>
              <w:bottom w:val="single" w:sz="4" w:space="0" w:color="auto"/>
              <w:right w:val="single" w:sz="4" w:space="0" w:color="auto"/>
            </w:tcBorders>
            <w:vAlign w:val="center"/>
          </w:tcPr>
          <w:p w:rsidR="007B1EEB" w:rsidRPr="002712DC" w:rsidRDefault="00035759">
            <w:pPr>
              <w:jc w:val="center"/>
              <w:rPr>
                <w:rFonts w:ascii="GHEA Grapalat" w:hAnsi="GHEA Grapalat"/>
                <w:sz w:val="18"/>
                <w:lang w:val="hy-AM"/>
              </w:rPr>
            </w:pPr>
            <w:r w:rsidRPr="002712DC">
              <w:rPr>
                <w:rFonts w:ascii="Sylfaen" w:hAnsi="Sylfaen" w:cs="Sylfaen"/>
                <w:sz w:val="20"/>
                <w:szCs w:val="20"/>
              </w:rPr>
              <w:t>Մինչև</w:t>
            </w:r>
            <w:r w:rsidRPr="002712DC">
              <w:rPr>
                <w:sz w:val="20"/>
                <w:szCs w:val="20"/>
              </w:rPr>
              <w:t xml:space="preserve"> 25.12.2020 </w:t>
            </w:r>
            <w:r w:rsidRPr="002712DC">
              <w:rPr>
                <w:rFonts w:ascii="Sylfaen" w:hAnsi="Sylfaen" w:cs="Sylfaen"/>
                <w:sz w:val="20"/>
                <w:szCs w:val="20"/>
              </w:rPr>
              <w:t>շաբաթական</w:t>
            </w:r>
          </w:p>
        </w:tc>
      </w:tr>
      <w:tr w:rsidR="007B1EEB" w:rsidRPr="002712DC" w:rsidTr="00035759">
        <w:trPr>
          <w:trHeight w:val="445"/>
        </w:trPr>
        <w:tc>
          <w:tcPr>
            <w:tcW w:w="1333" w:type="dxa"/>
            <w:tcBorders>
              <w:top w:val="single" w:sz="4" w:space="0" w:color="auto"/>
              <w:left w:val="single" w:sz="4" w:space="0" w:color="auto"/>
              <w:bottom w:val="single" w:sz="4" w:space="0" w:color="auto"/>
              <w:right w:val="single" w:sz="4" w:space="0" w:color="auto"/>
            </w:tcBorders>
            <w:vAlign w:val="center"/>
            <w:hideMark/>
          </w:tcPr>
          <w:p w:rsidR="007B1EEB" w:rsidRPr="002712DC" w:rsidRDefault="007B1EEB" w:rsidP="00035759">
            <w:pPr>
              <w:jc w:val="center"/>
              <w:rPr>
                <w:rFonts w:ascii="GHEA Grapalat" w:hAnsi="GHEA Grapalat"/>
                <w:sz w:val="20"/>
                <w:szCs w:val="20"/>
              </w:rPr>
            </w:pPr>
            <w:r w:rsidRPr="002712DC">
              <w:rPr>
                <w:rFonts w:ascii="GHEA Grapalat" w:hAnsi="GHEA Grapalat"/>
                <w:sz w:val="20"/>
                <w:szCs w:val="20"/>
              </w:rPr>
              <w:lastRenderedPageBreak/>
              <w:t>18</w:t>
            </w:r>
          </w:p>
        </w:tc>
        <w:tc>
          <w:tcPr>
            <w:tcW w:w="1405" w:type="dxa"/>
            <w:tcBorders>
              <w:top w:val="single" w:sz="4" w:space="0" w:color="auto"/>
              <w:left w:val="single" w:sz="4" w:space="0" w:color="auto"/>
              <w:bottom w:val="single" w:sz="4" w:space="0" w:color="auto"/>
              <w:right w:val="single" w:sz="4" w:space="0" w:color="auto"/>
            </w:tcBorders>
            <w:vAlign w:val="center"/>
            <w:hideMark/>
          </w:tcPr>
          <w:p w:rsidR="007B1EEB" w:rsidRPr="002712DC" w:rsidRDefault="007B1EEB" w:rsidP="00035759">
            <w:pPr>
              <w:jc w:val="center"/>
              <w:rPr>
                <w:rFonts w:ascii="GHEA Grapalat" w:hAnsi="GHEA Grapalat"/>
                <w:sz w:val="20"/>
                <w:szCs w:val="20"/>
              </w:rPr>
            </w:pPr>
            <w:r w:rsidRPr="002712DC">
              <w:rPr>
                <w:rFonts w:ascii="GHEA Grapalat" w:hAnsi="GHEA Grapalat"/>
                <w:sz w:val="20"/>
                <w:szCs w:val="20"/>
              </w:rPr>
              <w:t>15831000</w:t>
            </w:r>
          </w:p>
        </w:tc>
        <w:tc>
          <w:tcPr>
            <w:tcW w:w="1499" w:type="dxa"/>
            <w:tcBorders>
              <w:top w:val="single" w:sz="4" w:space="0" w:color="auto"/>
              <w:left w:val="single" w:sz="4" w:space="0" w:color="auto"/>
              <w:bottom w:val="single" w:sz="4" w:space="0" w:color="auto"/>
              <w:right w:val="single" w:sz="4" w:space="0" w:color="auto"/>
            </w:tcBorders>
            <w:vAlign w:val="center"/>
            <w:hideMark/>
          </w:tcPr>
          <w:p w:rsidR="007B1EEB" w:rsidRPr="002712DC" w:rsidRDefault="007B1EEB" w:rsidP="00035759">
            <w:pPr>
              <w:jc w:val="center"/>
              <w:rPr>
                <w:rFonts w:ascii="GHEA Grapalat" w:hAnsi="GHEA Grapalat" w:cs="Arial"/>
                <w:sz w:val="20"/>
                <w:szCs w:val="20"/>
              </w:rPr>
            </w:pPr>
            <w:r w:rsidRPr="002712DC">
              <w:rPr>
                <w:rFonts w:ascii="GHEA Grapalat" w:hAnsi="GHEA Grapalat" w:cs="Arial"/>
                <w:sz w:val="20"/>
                <w:szCs w:val="20"/>
              </w:rPr>
              <w:t>Շաքարավազ</w:t>
            </w:r>
          </w:p>
        </w:tc>
        <w:tc>
          <w:tcPr>
            <w:tcW w:w="1248" w:type="dxa"/>
            <w:tcBorders>
              <w:top w:val="single" w:sz="4" w:space="0" w:color="auto"/>
              <w:left w:val="single" w:sz="4" w:space="0" w:color="auto"/>
              <w:bottom w:val="single" w:sz="4" w:space="0" w:color="auto"/>
              <w:right w:val="single" w:sz="4" w:space="0" w:color="auto"/>
            </w:tcBorders>
            <w:textDirection w:val="btLr"/>
            <w:vAlign w:val="center"/>
            <w:hideMark/>
          </w:tcPr>
          <w:p w:rsidR="007B1EEB" w:rsidRPr="002712DC" w:rsidRDefault="007B1EEB" w:rsidP="00035759">
            <w:pPr>
              <w:ind w:left="113" w:right="113"/>
              <w:rPr>
                <w:rFonts w:ascii="GHEA Grapalat" w:hAnsi="GHEA Grapalat"/>
                <w:sz w:val="20"/>
                <w:szCs w:val="20"/>
              </w:rPr>
            </w:pPr>
            <w:r w:rsidRPr="002712DC">
              <w:rPr>
                <w:rFonts w:ascii="GHEA Grapalat" w:hAnsi="GHEA Grapalat"/>
                <w:sz w:val="20"/>
                <w:szCs w:val="20"/>
                <w:lang w:val="hy-AM"/>
              </w:rPr>
              <w:t>ՀՀ կամ համարժեքը</w:t>
            </w:r>
          </w:p>
        </w:tc>
        <w:tc>
          <w:tcPr>
            <w:tcW w:w="2350" w:type="dxa"/>
            <w:tcBorders>
              <w:top w:val="single" w:sz="4" w:space="0" w:color="auto"/>
              <w:left w:val="single" w:sz="4" w:space="0" w:color="auto"/>
              <w:bottom w:val="single" w:sz="4" w:space="0" w:color="auto"/>
              <w:right w:val="single" w:sz="4" w:space="0" w:color="auto"/>
            </w:tcBorders>
            <w:vAlign w:val="center"/>
            <w:hideMark/>
          </w:tcPr>
          <w:p w:rsidR="007B1EEB" w:rsidRPr="002712DC" w:rsidRDefault="007B1EEB" w:rsidP="00035759">
            <w:pPr>
              <w:jc w:val="center"/>
              <w:rPr>
                <w:rFonts w:ascii="GHEA Grapalat" w:hAnsi="GHEA Grapalat"/>
                <w:sz w:val="20"/>
                <w:szCs w:val="20"/>
                <w:lang w:val="hy-AM"/>
              </w:rPr>
            </w:pPr>
            <w:r w:rsidRPr="002712DC">
              <w:rPr>
                <w:rFonts w:ascii="GHEA Grapalat" w:hAnsi="GHEA Grapalat"/>
                <w:sz w:val="20"/>
                <w:szCs w:val="20"/>
                <w:lang w:val="hy-AM"/>
              </w:rPr>
              <w:t xml:space="preserve">Սպիտակ գույնի, ճակնդեղից, սորուն, քաղցր, առանց կողմնակի համի և հոտի (ինչպես չոր վիճակում, այնպես էլ լուծույթում): Շաքարի լուծույթը պետք է լինի թափանցիկ, առանց չլուծված նստվածքի և կողմնակի խառնուկների, սախարոզի զանգվածային մասը` 99,75%-ից ոչ պակաս (չոր նյութի վրա հաշված), խոնավության զանգվածային մասը` 0,14%-ից ոչ ավել, ֆեռոխառնուկների զանգվածային մասը` 0,0003%-ից ոչ ավել, ԳՕՍՏ 21-94 կամ համարժեք: Անվտանգությունը` ըստ N 2-III-4.9-01-2010 հիգիենիկ </w:t>
            </w:r>
            <w:r w:rsidRPr="002712DC">
              <w:rPr>
                <w:rFonts w:ascii="GHEA Grapalat" w:hAnsi="GHEA Grapalat"/>
                <w:sz w:val="20"/>
                <w:szCs w:val="20"/>
                <w:lang w:val="hy-AM"/>
              </w:rPr>
              <w:lastRenderedPageBreak/>
              <w:t>նորմատիվների, իսկ մակնշումը` &lt;&lt;Սննդամթերքի անվտանգության մասին&gt;&gt; ՀՀ օրենքի 8-րդ հոդվածի:</w:t>
            </w:r>
          </w:p>
        </w:tc>
        <w:tc>
          <w:tcPr>
            <w:tcW w:w="895" w:type="dxa"/>
            <w:tcBorders>
              <w:top w:val="single" w:sz="4" w:space="0" w:color="auto"/>
              <w:left w:val="single" w:sz="4" w:space="0" w:color="auto"/>
              <w:bottom w:val="single" w:sz="4" w:space="0" w:color="auto"/>
              <w:right w:val="single" w:sz="4" w:space="0" w:color="auto"/>
            </w:tcBorders>
            <w:vAlign w:val="center"/>
            <w:hideMark/>
          </w:tcPr>
          <w:p w:rsidR="007B1EEB" w:rsidRPr="002712DC" w:rsidRDefault="007B1EEB" w:rsidP="00035759">
            <w:pPr>
              <w:jc w:val="center"/>
              <w:rPr>
                <w:rFonts w:ascii="GHEA Grapalat" w:hAnsi="GHEA Grapalat" w:cs="Arial"/>
                <w:sz w:val="20"/>
                <w:szCs w:val="20"/>
              </w:rPr>
            </w:pPr>
            <w:r w:rsidRPr="002712DC">
              <w:rPr>
                <w:rFonts w:ascii="GHEA Grapalat" w:hAnsi="GHEA Grapalat" w:cs="Arial"/>
                <w:sz w:val="20"/>
                <w:szCs w:val="20"/>
              </w:rPr>
              <w:lastRenderedPageBreak/>
              <w:t>կգ</w:t>
            </w:r>
          </w:p>
        </w:tc>
        <w:tc>
          <w:tcPr>
            <w:tcW w:w="857" w:type="dxa"/>
            <w:tcBorders>
              <w:top w:val="single" w:sz="4" w:space="0" w:color="auto"/>
              <w:left w:val="single" w:sz="4" w:space="0" w:color="auto"/>
              <w:bottom w:val="single" w:sz="4" w:space="0" w:color="auto"/>
              <w:right w:val="single" w:sz="4" w:space="0" w:color="auto"/>
            </w:tcBorders>
            <w:vAlign w:val="center"/>
            <w:hideMark/>
          </w:tcPr>
          <w:p w:rsidR="007B1EEB" w:rsidRPr="002712DC" w:rsidRDefault="007B1EEB">
            <w:pPr>
              <w:rPr>
                <w:rFonts w:ascii="GHEA Grapalat" w:hAnsi="GHEA Grapalat"/>
                <w:sz w:val="18"/>
                <w:lang w:val="hy-AM"/>
              </w:rPr>
            </w:pPr>
          </w:p>
        </w:tc>
        <w:tc>
          <w:tcPr>
            <w:tcW w:w="775" w:type="dxa"/>
            <w:tcBorders>
              <w:top w:val="single" w:sz="4" w:space="0" w:color="auto"/>
              <w:left w:val="single" w:sz="4" w:space="0" w:color="auto"/>
              <w:bottom w:val="single" w:sz="4" w:space="0" w:color="auto"/>
              <w:right w:val="single" w:sz="4" w:space="0" w:color="auto"/>
            </w:tcBorders>
            <w:vAlign w:val="center"/>
            <w:hideMark/>
          </w:tcPr>
          <w:p w:rsidR="007B1EEB" w:rsidRPr="002712DC" w:rsidRDefault="007B1EEB">
            <w:pPr>
              <w:rPr>
                <w:rFonts w:ascii="GHEA Grapalat" w:hAnsi="GHEA Grapalat"/>
                <w:sz w:val="18"/>
                <w:lang w:val="hy-AM"/>
              </w:rPr>
            </w:pPr>
          </w:p>
        </w:tc>
        <w:tc>
          <w:tcPr>
            <w:tcW w:w="1134" w:type="dxa"/>
            <w:tcBorders>
              <w:top w:val="single" w:sz="4" w:space="0" w:color="auto"/>
              <w:left w:val="single" w:sz="4" w:space="0" w:color="auto"/>
              <w:bottom w:val="single" w:sz="4" w:space="0" w:color="auto"/>
              <w:right w:val="single" w:sz="4" w:space="0" w:color="auto"/>
            </w:tcBorders>
            <w:vAlign w:val="center"/>
            <w:hideMark/>
          </w:tcPr>
          <w:p w:rsidR="007B1EEB" w:rsidRPr="002712DC" w:rsidRDefault="007B1EEB">
            <w:pPr>
              <w:rPr>
                <w:rFonts w:ascii="GHEA Grapalat" w:hAnsi="GHEA Grapalat"/>
                <w:sz w:val="18"/>
              </w:rPr>
            </w:pPr>
            <w:r w:rsidRPr="002712DC">
              <w:rPr>
                <w:rFonts w:ascii="GHEA Grapalat" w:hAnsi="GHEA Grapalat"/>
                <w:sz w:val="18"/>
              </w:rPr>
              <w:t>204.3</w:t>
            </w:r>
          </w:p>
        </w:tc>
        <w:tc>
          <w:tcPr>
            <w:tcW w:w="1134" w:type="dxa"/>
            <w:tcBorders>
              <w:top w:val="single" w:sz="4" w:space="0" w:color="auto"/>
              <w:left w:val="single" w:sz="4" w:space="0" w:color="auto"/>
              <w:bottom w:val="single" w:sz="4" w:space="0" w:color="auto"/>
              <w:right w:val="single" w:sz="4" w:space="0" w:color="auto"/>
            </w:tcBorders>
            <w:vAlign w:val="center"/>
            <w:hideMark/>
          </w:tcPr>
          <w:p w:rsidR="007B1EEB" w:rsidRPr="002712DC" w:rsidRDefault="00035759">
            <w:pPr>
              <w:jc w:val="center"/>
              <w:rPr>
                <w:rFonts w:ascii="GHEA Grapalat" w:hAnsi="GHEA Grapalat"/>
                <w:sz w:val="18"/>
                <w:lang w:val="hy-AM"/>
              </w:rPr>
            </w:pPr>
            <w:r w:rsidRPr="002712DC">
              <w:rPr>
                <w:rFonts w:ascii="GHEA Grapalat" w:hAnsi="GHEA Grapalat"/>
                <w:sz w:val="20"/>
                <w:lang w:val="af-ZA"/>
              </w:rPr>
              <w:t>Գ.Զանգակատուն,Հրաչ և Սյուզեն Թուֆայանների փողոց 2</w:t>
            </w:r>
          </w:p>
        </w:tc>
        <w:tc>
          <w:tcPr>
            <w:tcW w:w="1275" w:type="dxa"/>
            <w:tcBorders>
              <w:top w:val="single" w:sz="4" w:space="0" w:color="auto"/>
              <w:left w:val="single" w:sz="4" w:space="0" w:color="auto"/>
              <w:bottom w:val="single" w:sz="4" w:space="0" w:color="auto"/>
              <w:right w:val="single" w:sz="4" w:space="0" w:color="auto"/>
            </w:tcBorders>
            <w:vAlign w:val="center"/>
            <w:hideMark/>
          </w:tcPr>
          <w:p w:rsidR="007B1EEB" w:rsidRPr="002712DC" w:rsidRDefault="007B1EEB" w:rsidP="00035759">
            <w:pPr>
              <w:rPr>
                <w:rFonts w:ascii="GHEA Grapalat" w:hAnsi="GHEA Grapalat"/>
                <w:sz w:val="18"/>
              </w:rPr>
            </w:pPr>
            <w:r w:rsidRPr="002712DC">
              <w:rPr>
                <w:rFonts w:ascii="GHEA Grapalat" w:hAnsi="GHEA Grapalat"/>
                <w:sz w:val="18"/>
              </w:rPr>
              <w:t>204.3</w:t>
            </w:r>
          </w:p>
        </w:tc>
        <w:tc>
          <w:tcPr>
            <w:tcW w:w="1518" w:type="dxa"/>
            <w:tcBorders>
              <w:top w:val="single" w:sz="4" w:space="0" w:color="auto"/>
              <w:left w:val="single" w:sz="4" w:space="0" w:color="auto"/>
              <w:bottom w:val="single" w:sz="4" w:space="0" w:color="auto"/>
              <w:right w:val="single" w:sz="4" w:space="0" w:color="auto"/>
            </w:tcBorders>
            <w:vAlign w:val="center"/>
          </w:tcPr>
          <w:p w:rsidR="007B1EEB" w:rsidRPr="002712DC" w:rsidRDefault="00035759">
            <w:pPr>
              <w:jc w:val="center"/>
              <w:rPr>
                <w:rFonts w:ascii="GHEA Grapalat" w:hAnsi="GHEA Grapalat"/>
                <w:sz w:val="18"/>
                <w:lang w:val="hy-AM"/>
              </w:rPr>
            </w:pPr>
            <w:r w:rsidRPr="002712DC">
              <w:rPr>
                <w:rFonts w:ascii="Sylfaen" w:hAnsi="Sylfaen" w:cs="Sylfaen"/>
                <w:sz w:val="20"/>
                <w:szCs w:val="20"/>
              </w:rPr>
              <w:t>Մինչև</w:t>
            </w:r>
            <w:r w:rsidRPr="002712DC">
              <w:rPr>
                <w:sz w:val="20"/>
                <w:szCs w:val="20"/>
              </w:rPr>
              <w:t xml:space="preserve"> 25.12.2020 </w:t>
            </w:r>
            <w:r w:rsidRPr="002712DC">
              <w:rPr>
                <w:rFonts w:ascii="Sylfaen" w:hAnsi="Sylfaen" w:cs="Sylfaen"/>
                <w:sz w:val="20"/>
                <w:szCs w:val="20"/>
              </w:rPr>
              <w:t>շաբաթական</w:t>
            </w:r>
          </w:p>
        </w:tc>
      </w:tr>
      <w:tr w:rsidR="007B1EEB" w:rsidRPr="002712DC" w:rsidTr="00035759">
        <w:trPr>
          <w:trHeight w:val="9934"/>
        </w:trPr>
        <w:tc>
          <w:tcPr>
            <w:tcW w:w="1333" w:type="dxa"/>
            <w:tcBorders>
              <w:top w:val="single" w:sz="4" w:space="0" w:color="auto"/>
              <w:left w:val="single" w:sz="4" w:space="0" w:color="auto"/>
              <w:bottom w:val="single" w:sz="4" w:space="0" w:color="auto"/>
              <w:right w:val="single" w:sz="4" w:space="0" w:color="auto"/>
            </w:tcBorders>
            <w:vAlign w:val="center"/>
            <w:hideMark/>
          </w:tcPr>
          <w:p w:rsidR="007B1EEB" w:rsidRPr="002712DC" w:rsidRDefault="007B1EEB" w:rsidP="00035759">
            <w:pPr>
              <w:jc w:val="center"/>
              <w:rPr>
                <w:rFonts w:ascii="GHEA Grapalat" w:hAnsi="GHEA Grapalat"/>
                <w:sz w:val="20"/>
                <w:szCs w:val="20"/>
              </w:rPr>
            </w:pPr>
            <w:r w:rsidRPr="002712DC">
              <w:rPr>
                <w:rFonts w:ascii="GHEA Grapalat" w:hAnsi="GHEA Grapalat"/>
                <w:sz w:val="20"/>
                <w:szCs w:val="20"/>
              </w:rPr>
              <w:lastRenderedPageBreak/>
              <w:t>19</w:t>
            </w:r>
          </w:p>
        </w:tc>
        <w:tc>
          <w:tcPr>
            <w:tcW w:w="1405" w:type="dxa"/>
            <w:tcBorders>
              <w:top w:val="single" w:sz="4" w:space="0" w:color="auto"/>
              <w:left w:val="single" w:sz="4" w:space="0" w:color="auto"/>
              <w:bottom w:val="single" w:sz="4" w:space="0" w:color="auto"/>
              <w:right w:val="single" w:sz="4" w:space="0" w:color="auto"/>
            </w:tcBorders>
            <w:vAlign w:val="center"/>
            <w:hideMark/>
          </w:tcPr>
          <w:p w:rsidR="007B1EEB" w:rsidRPr="002712DC" w:rsidRDefault="007B1EEB" w:rsidP="00035759">
            <w:pPr>
              <w:jc w:val="center"/>
              <w:rPr>
                <w:rFonts w:ascii="GHEA Grapalat" w:hAnsi="GHEA Grapalat"/>
                <w:sz w:val="20"/>
                <w:szCs w:val="20"/>
              </w:rPr>
            </w:pPr>
            <w:r w:rsidRPr="002712DC">
              <w:rPr>
                <w:rFonts w:ascii="GHEA Grapalat" w:hAnsi="GHEA Grapalat"/>
                <w:sz w:val="20"/>
                <w:szCs w:val="20"/>
              </w:rPr>
              <w:t>15872400</w:t>
            </w:r>
          </w:p>
        </w:tc>
        <w:tc>
          <w:tcPr>
            <w:tcW w:w="1499" w:type="dxa"/>
            <w:tcBorders>
              <w:top w:val="single" w:sz="4" w:space="0" w:color="auto"/>
              <w:left w:val="single" w:sz="4" w:space="0" w:color="auto"/>
              <w:bottom w:val="single" w:sz="4" w:space="0" w:color="auto"/>
              <w:right w:val="single" w:sz="4" w:space="0" w:color="auto"/>
            </w:tcBorders>
            <w:vAlign w:val="center"/>
            <w:hideMark/>
          </w:tcPr>
          <w:p w:rsidR="007B1EEB" w:rsidRPr="002712DC" w:rsidRDefault="007B1EEB" w:rsidP="00035759">
            <w:pPr>
              <w:jc w:val="center"/>
              <w:rPr>
                <w:rFonts w:ascii="GHEA Grapalat" w:hAnsi="GHEA Grapalat" w:cs="Arial"/>
                <w:sz w:val="20"/>
                <w:szCs w:val="20"/>
              </w:rPr>
            </w:pPr>
            <w:r w:rsidRPr="002712DC">
              <w:rPr>
                <w:rFonts w:ascii="GHEA Grapalat" w:hAnsi="GHEA Grapalat" w:cs="Arial"/>
                <w:sz w:val="20"/>
                <w:szCs w:val="20"/>
              </w:rPr>
              <w:t>Աղ  կերակրի  մանր</w:t>
            </w:r>
          </w:p>
        </w:tc>
        <w:tc>
          <w:tcPr>
            <w:tcW w:w="1248" w:type="dxa"/>
            <w:tcBorders>
              <w:top w:val="single" w:sz="4" w:space="0" w:color="auto"/>
              <w:left w:val="single" w:sz="4" w:space="0" w:color="auto"/>
              <w:bottom w:val="single" w:sz="4" w:space="0" w:color="auto"/>
              <w:right w:val="single" w:sz="4" w:space="0" w:color="auto"/>
            </w:tcBorders>
            <w:textDirection w:val="btLr"/>
            <w:vAlign w:val="center"/>
            <w:hideMark/>
          </w:tcPr>
          <w:p w:rsidR="007B1EEB" w:rsidRPr="002712DC" w:rsidRDefault="007B1EEB" w:rsidP="00035759">
            <w:pPr>
              <w:ind w:left="113" w:right="113"/>
              <w:jc w:val="center"/>
              <w:rPr>
                <w:rFonts w:ascii="GHEA Grapalat" w:hAnsi="GHEA Grapalat"/>
                <w:sz w:val="20"/>
                <w:szCs w:val="20"/>
                <w:lang w:val="hy-AM"/>
              </w:rPr>
            </w:pPr>
            <w:r w:rsidRPr="002712DC">
              <w:rPr>
                <w:rFonts w:ascii="GHEA Grapalat" w:hAnsi="GHEA Grapalat"/>
                <w:sz w:val="20"/>
                <w:szCs w:val="20"/>
                <w:lang w:val="hy-AM"/>
              </w:rPr>
              <w:t>ՀՀ կամ համարժեքը</w:t>
            </w:r>
          </w:p>
        </w:tc>
        <w:tc>
          <w:tcPr>
            <w:tcW w:w="2350" w:type="dxa"/>
            <w:tcBorders>
              <w:top w:val="single" w:sz="4" w:space="0" w:color="auto"/>
              <w:left w:val="single" w:sz="4" w:space="0" w:color="auto"/>
              <w:bottom w:val="single" w:sz="4" w:space="0" w:color="auto"/>
              <w:right w:val="single" w:sz="4" w:space="0" w:color="auto"/>
            </w:tcBorders>
            <w:vAlign w:val="center"/>
            <w:hideMark/>
          </w:tcPr>
          <w:p w:rsidR="007B1EEB" w:rsidRPr="002712DC" w:rsidRDefault="007B1EEB" w:rsidP="00035759">
            <w:pPr>
              <w:jc w:val="center"/>
              <w:rPr>
                <w:rFonts w:ascii="GHEA Grapalat" w:hAnsi="GHEA Grapalat"/>
                <w:sz w:val="20"/>
                <w:szCs w:val="20"/>
                <w:lang w:val="hy-AM"/>
              </w:rPr>
            </w:pPr>
            <w:r w:rsidRPr="002712DC">
              <w:rPr>
                <w:rFonts w:ascii="GHEA Grapalat" w:hAnsi="GHEA Grapalat"/>
                <w:sz w:val="20"/>
                <w:szCs w:val="20"/>
                <w:lang w:val="hy-AM"/>
              </w:rPr>
              <w:t>Կերակրի աղ` բարձր տեսակի, յոդացված ՀՍՏ 239-2005  Պիտանելիության ժամկետը արտադրման օրվանից ոչ պակաս 12 ամիս:</w:t>
            </w:r>
          </w:p>
        </w:tc>
        <w:tc>
          <w:tcPr>
            <w:tcW w:w="895" w:type="dxa"/>
            <w:tcBorders>
              <w:top w:val="single" w:sz="4" w:space="0" w:color="auto"/>
              <w:left w:val="single" w:sz="4" w:space="0" w:color="auto"/>
              <w:bottom w:val="single" w:sz="4" w:space="0" w:color="auto"/>
              <w:right w:val="single" w:sz="4" w:space="0" w:color="auto"/>
            </w:tcBorders>
            <w:vAlign w:val="center"/>
            <w:hideMark/>
          </w:tcPr>
          <w:p w:rsidR="007B1EEB" w:rsidRPr="002712DC" w:rsidRDefault="007B1EEB">
            <w:pPr>
              <w:rPr>
                <w:rFonts w:ascii="GHEA Grapalat" w:hAnsi="GHEA Grapalat"/>
                <w:sz w:val="18"/>
              </w:rPr>
            </w:pPr>
            <w:r w:rsidRPr="002712DC">
              <w:rPr>
                <w:rFonts w:ascii="GHEA Grapalat" w:hAnsi="GHEA Grapalat"/>
                <w:sz w:val="18"/>
              </w:rPr>
              <w:t>տուփ</w:t>
            </w:r>
          </w:p>
        </w:tc>
        <w:tc>
          <w:tcPr>
            <w:tcW w:w="857" w:type="dxa"/>
            <w:tcBorders>
              <w:top w:val="single" w:sz="4" w:space="0" w:color="auto"/>
              <w:left w:val="single" w:sz="4" w:space="0" w:color="auto"/>
              <w:bottom w:val="single" w:sz="4" w:space="0" w:color="auto"/>
              <w:right w:val="single" w:sz="4" w:space="0" w:color="auto"/>
            </w:tcBorders>
            <w:vAlign w:val="center"/>
            <w:hideMark/>
          </w:tcPr>
          <w:p w:rsidR="007B1EEB" w:rsidRPr="002712DC" w:rsidRDefault="007B1EEB">
            <w:pPr>
              <w:rPr>
                <w:rFonts w:ascii="GHEA Grapalat" w:hAnsi="GHEA Grapalat"/>
                <w:sz w:val="18"/>
                <w:lang w:val="hy-AM"/>
              </w:rPr>
            </w:pPr>
          </w:p>
        </w:tc>
        <w:tc>
          <w:tcPr>
            <w:tcW w:w="775" w:type="dxa"/>
            <w:tcBorders>
              <w:top w:val="single" w:sz="4" w:space="0" w:color="auto"/>
              <w:left w:val="single" w:sz="4" w:space="0" w:color="auto"/>
              <w:bottom w:val="single" w:sz="4" w:space="0" w:color="auto"/>
              <w:right w:val="single" w:sz="4" w:space="0" w:color="auto"/>
            </w:tcBorders>
            <w:vAlign w:val="center"/>
            <w:hideMark/>
          </w:tcPr>
          <w:p w:rsidR="007B1EEB" w:rsidRPr="002712DC" w:rsidRDefault="007B1EEB">
            <w:pPr>
              <w:rPr>
                <w:rFonts w:ascii="GHEA Grapalat" w:hAnsi="GHEA Grapalat"/>
                <w:sz w:val="18"/>
                <w:lang w:val="hy-AM"/>
              </w:rPr>
            </w:pPr>
          </w:p>
        </w:tc>
        <w:tc>
          <w:tcPr>
            <w:tcW w:w="1134" w:type="dxa"/>
            <w:tcBorders>
              <w:top w:val="single" w:sz="4" w:space="0" w:color="auto"/>
              <w:left w:val="single" w:sz="4" w:space="0" w:color="auto"/>
              <w:bottom w:val="single" w:sz="4" w:space="0" w:color="auto"/>
              <w:right w:val="single" w:sz="4" w:space="0" w:color="auto"/>
            </w:tcBorders>
            <w:vAlign w:val="center"/>
            <w:hideMark/>
          </w:tcPr>
          <w:p w:rsidR="007B1EEB" w:rsidRPr="002712DC" w:rsidRDefault="007B1EEB">
            <w:pPr>
              <w:rPr>
                <w:rFonts w:ascii="GHEA Grapalat" w:hAnsi="GHEA Grapalat"/>
                <w:sz w:val="18"/>
              </w:rPr>
            </w:pPr>
            <w:r w:rsidRPr="002712DC">
              <w:rPr>
                <w:rFonts w:ascii="GHEA Grapalat" w:hAnsi="GHEA Grapalat"/>
                <w:sz w:val="18"/>
              </w:rPr>
              <w:t>19.1</w:t>
            </w:r>
          </w:p>
        </w:tc>
        <w:tc>
          <w:tcPr>
            <w:tcW w:w="1134" w:type="dxa"/>
            <w:tcBorders>
              <w:top w:val="single" w:sz="4" w:space="0" w:color="auto"/>
              <w:left w:val="single" w:sz="4" w:space="0" w:color="auto"/>
              <w:bottom w:val="single" w:sz="4" w:space="0" w:color="auto"/>
              <w:right w:val="single" w:sz="4" w:space="0" w:color="auto"/>
            </w:tcBorders>
            <w:vAlign w:val="center"/>
            <w:hideMark/>
          </w:tcPr>
          <w:p w:rsidR="007B1EEB" w:rsidRPr="002712DC" w:rsidRDefault="00035759">
            <w:pPr>
              <w:jc w:val="center"/>
              <w:rPr>
                <w:rFonts w:ascii="GHEA Grapalat" w:hAnsi="GHEA Grapalat"/>
                <w:sz w:val="18"/>
                <w:lang w:val="hy-AM"/>
              </w:rPr>
            </w:pPr>
            <w:r w:rsidRPr="002712DC">
              <w:rPr>
                <w:rFonts w:ascii="GHEA Grapalat" w:hAnsi="GHEA Grapalat"/>
                <w:sz w:val="20"/>
                <w:lang w:val="af-ZA"/>
              </w:rPr>
              <w:t>Գ.Զանգակատուն,Հրաչ և Սյուզեն Թուֆայանների փողոց 2</w:t>
            </w:r>
          </w:p>
        </w:tc>
        <w:tc>
          <w:tcPr>
            <w:tcW w:w="1275" w:type="dxa"/>
            <w:tcBorders>
              <w:top w:val="single" w:sz="4" w:space="0" w:color="auto"/>
              <w:left w:val="single" w:sz="4" w:space="0" w:color="auto"/>
              <w:bottom w:val="single" w:sz="4" w:space="0" w:color="auto"/>
              <w:right w:val="single" w:sz="4" w:space="0" w:color="auto"/>
            </w:tcBorders>
            <w:vAlign w:val="center"/>
            <w:hideMark/>
          </w:tcPr>
          <w:p w:rsidR="007B1EEB" w:rsidRPr="002712DC" w:rsidRDefault="007B1EEB" w:rsidP="00035759">
            <w:pPr>
              <w:rPr>
                <w:rFonts w:ascii="GHEA Grapalat" w:hAnsi="GHEA Grapalat"/>
                <w:sz w:val="18"/>
              </w:rPr>
            </w:pPr>
            <w:r w:rsidRPr="002712DC">
              <w:rPr>
                <w:rFonts w:ascii="GHEA Grapalat" w:hAnsi="GHEA Grapalat"/>
                <w:sz w:val="18"/>
              </w:rPr>
              <w:t>19.1</w:t>
            </w:r>
          </w:p>
        </w:tc>
        <w:tc>
          <w:tcPr>
            <w:tcW w:w="1518" w:type="dxa"/>
            <w:tcBorders>
              <w:top w:val="single" w:sz="4" w:space="0" w:color="auto"/>
              <w:left w:val="single" w:sz="4" w:space="0" w:color="auto"/>
              <w:bottom w:val="single" w:sz="4" w:space="0" w:color="auto"/>
              <w:right w:val="single" w:sz="4" w:space="0" w:color="auto"/>
            </w:tcBorders>
            <w:vAlign w:val="center"/>
          </w:tcPr>
          <w:p w:rsidR="007B1EEB" w:rsidRPr="002712DC" w:rsidRDefault="00035759">
            <w:pPr>
              <w:jc w:val="center"/>
              <w:rPr>
                <w:rFonts w:ascii="GHEA Grapalat" w:hAnsi="GHEA Grapalat"/>
                <w:sz w:val="18"/>
                <w:lang w:val="hy-AM"/>
              </w:rPr>
            </w:pPr>
            <w:r w:rsidRPr="002712DC">
              <w:rPr>
                <w:rFonts w:ascii="Sylfaen" w:hAnsi="Sylfaen" w:cs="Sylfaen"/>
                <w:sz w:val="20"/>
                <w:szCs w:val="20"/>
              </w:rPr>
              <w:t>Մինչև</w:t>
            </w:r>
            <w:r w:rsidRPr="002712DC">
              <w:rPr>
                <w:sz w:val="20"/>
                <w:szCs w:val="20"/>
              </w:rPr>
              <w:t xml:space="preserve"> 25.12.2020 </w:t>
            </w:r>
            <w:r w:rsidRPr="002712DC">
              <w:rPr>
                <w:rFonts w:ascii="Sylfaen" w:hAnsi="Sylfaen" w:cs="Sylfaen"/>
                <w:sz w:val="20"/>
                <w:szCs w:val="20"/>
              </w:rPr>
              <w:t>շաբաթական</w:t>
            </w:r>
          </w:p>
        </w:tc>
      </w:tr>
      <w:tr w:rsidR="007B1EEB" w:rsidRPr="002712DC" w:rsidTr="00CE0E49">
        <w:trPr>
          <w:trHeight w:val="246"/>
        </w:trPr>
        <w:tc>
          <w:tcPr>
            <w:tcW w:w="1333" w:type="dxa"/>
            <w:tcBorders>
              <w:top w:val="single" w:sz="4" w:space="0" w:color="auto"/>
              <w:left w:val="single" w:sz="4" w:space="0" w:color="auto"/>
              <w:bottom w:val="single" w:sz="4" w:space="0" w:color="auto"/>
              <w:right w:val="single" w:sz="4" w:space="0" w:color="auto"/>
            </w:tcBorders>
            <w:vAlign w:val="center"/>
          </w:tcPr>
          <w:p w:rsidR="007B1EEB" w:rsidRPr="002712DC" w:rsidRDefault="007B1EEB" w:rsidP="00CE0E49">
            <w:pPr>
              <w:jc w:val="center"/>
              <w:rPr>
                <w:rFonts w:ascii="GHEA Grapalat" w:hAnsi="GHEA Grapalat"/>
                <w:sz w:val="20"/>
                <w:szCs w:val="20"/>
              </w:rPr>
            </w:pPr>
            <w:r w:rsidRPr="002712DC">
              <w:rPr>
                <w:rFonts w:ascii="GHEA Grapalat" w:hAnsi="GHEA Grapalat"/>
                <w:sz w:val="20"/>
                <w:szCs w:val="20"/>
              </w:rPr>
              <w:t>20</w:t>
            </w:r>
          </w:p>
        </w:tc>
        <w:tc>
          <w:tcPr>
            <w:tcW w:w="1405" w:type="dxa"/>
            <w:tcBorders>
              <w:top w:val="single" w:sz="4" w:space="0" w:color="auto"/>
              <w:left w:val="single" w:sz="4" w:space="0" w:color="auto"/>
              <w:bottom w:val="single" w:sz="4" w:space="0" w:color="auto"/>
              <w:right w:val="single" w:sz="4" w:space="0" w:color="auto"/>
            </w:tcBorders>
            <w:vAlign w:val="center"/>
          </w:tcPr>
          <w:p w:rsidR="007B1EEB" w:rsidRPr="002712DC" w:rsidRDefault="007B1EEB" w:rsidP="00CE0E49">
            <w:pPr>
              <w:jc w:val="center"/>
              <w:rPr>
                <w:rFonts w:ascii="GHEA Grapalat" w:hAnsi="GHEA Grapalat"/>
                <w:sz w:val="20"/>
                <w:szCs w:val="20"/>
              </w:rPr>
            </w:pPr>
            <w:r w:rsidRPr="002712DC">
              <w:rPr>
                <w:rFonts w:ascii="GHEA Grapalat" w:hAnsi="GHEA Grapalat"/>
                <w:sz w:val="20"/>
                <w:szCs w:val="20"/>
              </w:rPr>
              <w:t>15313110</w:t>
            </w:r>
          </w:p>
        </w:tc>
        <w:tc>
          <w:tcPr>
            <w:tcW w:w="1499" w:type="dxa"/>
            <w:tcBorders>
              <w:top w:val="single" w:sz="4" w:space="0" w:color="auto"/>
              <w:left w:val="single" w:sz="4" w:space="0" w:color="auto"/>
              <w:bottom w:val="single" w:sz="4" w:space="0" w:color="auto"/>
              <w:right w:val="single" w:sz="4" w:space="0" w:color="auto"/>
            </w:tcBorders>
            <w:vAlign w:val="center"/>
          </w:tcPr>
          <w:p w:rsidR="007B1EEB" w:rsidRPr="002712DC" w:rsidRDefault="007B1EEB" w:rsidP="00CE0E49">
            <w:pPr>
              <w:jc w:val="center"/>
              <w:rPr>
                <w:rFonts w:ascii="GHEA Grapalat" w:hAnsi="GHEA Grapalat" w:cs="Arial"/>
                <w:sz w:val="20"/>
                <w:szCs w:val="20"/>
              </w:rPr>
            </w:pPr>
            <w:r w:rsidRPr="002712DC">
              <w:rPr>
                <w:rFonts w:ascii="GHEA Grapalat" w:hAnsi="GHEA Grapalat" w:cs="Arial"/>
                <w:sz w:val="20"/>
                <w:szCs w:val="20"/>
              </w:rPr>
              <w:t>Կարտոֆիլ</w:t>
            </w:r>
          </w:p>
        </w:tc>
        <w:tc>
          <w:tcPr>
            <w:tcW w:w="1248" w:type="dxa"/>
            <w:tcBorders>
              <w:top w:val="single" w:sz="4" w:space="0" w:color="auto"/>
              <w:left w:val="single" w:sz="4" w:space="0" w:color="auto"/>
              <w:bottom w:val="single" w:sz="4" w:space="0" w:color="auto"/>
              <w:right w:val="single" w:sz="4" w:space="0" w:color="auto"/>
            </w:tcBorders>
            <w:textDirection w:val="btLr"/>
            <w:vAlign w:val="center"/>
          </w:tcPr>
          <w:p w:rsidR="007B1EEB" w:rsidRPr="002712DC" w:rsidRDefault="007B1EEB" w:rsidP="00CE0E49">
            <w:pPr>
              <w:ind w:left="113" w:right="113"/>
              <w:jc w:val="center"/>
              <w:rPr>
                <w:rFonts w:ascii="GHEA Grapalat" w:hAnsi="GHEA Grapalat"/>
                <w:sz w:val="20"/>
                <w:szCs w:val="20"/>
                <w:lang w:val="hy-AM"/>
              </w:rPr>
            </w:pPr>
            <w:r w:rsidRPr="002712DC">
              <w:rPr>
                <w:rFonts w:ascii="GHEA Grapalat" w:hAnsi="GHEA Grapalat"/>
                <w:sz w:val="20"/>
                <w:szCs w:val="20"/>
                <w:lang w:val="hy-AM"/>
              </w:rPr>
              <w:t>ՀՀ կամ համարժեքը</w:t>
            </w:r>
          </w:p>
        </w:tc>
        <w:tc>
          <w:tcPr>
            <w:tcW w:w="2350" w:type="dxa"/>
            <w:tcBorders>
              <w:top w:val="single" w:sz="4" w:space="0" w:color="auto"/>
              <w:left w:val="single" w:sz="4" w:space="0" w:color="auto"/>
              <w:bottom w:val="single" w:sz="4" w:space="0" w:color="auto"/>
              <w:right w:val="single" w:sz="4" w:space="0" w:color="auto"/>
            </w:tcBorders>
            <w:vAlign w:val="center"/>
          </w:tcPr>
          <w:p w:rsidR="007B1EEB" w:rsidRPr="002712DC" w:rsidRDefault="007B1EEB" w:rsidP="00CE0E49">
            <w:pPr>
              <w:jc w:val="center"/>
              <w:rPr>
                <w:rFonts w:ascii="GHEA Grapalat" w:hAnsi="GHEA Grapalat"/>
                <w:sz w:val="20"/>
                <w:szCs w:val="20"/>
                <w:lang w:val="hy-AM" w:eastAsia="ru-RU"/>
              </w:rPr>
            </w:pPr>
            <w:r w:rsidRPr="002712DC">
              <w:rPr>
                <w:rFonts w:ascii="GHEA Grapalat" w:hAnsi="GHEA Grapalat"/>
                <w:sz w:val="20"/>
                <w:szCs w:val="20"/>
                <w:lang w:val="hy-AM" w:eastAsia="ru-RU"/>
              </w:rPr>
              <w:t xml:space="preserve">Վաղահաս և ուշահաս, </w:t>
            </w:r>
            <w:r w:rsidRPr="002712DC">
              <w:rPr>
                <w:rFonts w:ascii="GHEA Grapalat" w:hAnsi="GHEA Grapalat"/>
                <w:sz w:val="20"/>
                <w:szCs w:val="20"/>
                <w:lang w:val="hy-AM" w:eastAsia="ru-RU"/>
              </w:rPr>
              <w:lastRenderedPageBreak/>
              <w:t>I տեսակի, չցրտահարված, առանց վնասվածքների, կլոր ձվաձև 4 սմ, 5%, երկարացված 3,5սմ, 5 %, կլոր ձվաձև (4-ից 5) սմ 20%, երկարացված (4-ից 4,5) սմ 20%, կլոր ձվաձև (5-ից 6սմ) 55%, երկարացված (5-ից 5,5) սմ 55%, կլոր ձվաձև (6-ից 7) սմ 20%, երկարացված (6-ից 6,5) սմ 20%: Տեսականու մաքրությունը` 90 %-ից ոչ պակաս, փաթեթավորումը` առանց չափածրարման: Անվտանգությունը և մակնշումը՝ ըստ ՀՀ կառավարության 2006թ. դեկտեմբերի 21-ի N 1913-Ն որոշմամբ հաստատված «Թարմ պտուղ-բանջարեղենի տեխնիկական կանոնակարգի» և «Սննդամթերքի անվտանգության մասին» ՀՀ օրենքի 8-րդ հոդվածի</w:t>
            </w:r>
          </w:p>
        </w:tc>
        <w:tc>
          <w:tcPr>
            <w:tcW w:w="895" w:type="dxa"/>
            <w:tcBorders>
              <w:top w:val="single" w:sz="4" w:space="0" w:color="auto"/>
              <w:left w:val="single" w:sz="4" w:space="0" w:color="auto"/>
              <w:bottom w:val="single" w:sz="4" w:space="0" w:color="auto"/>
              <w:right w:val="single" w:sz="4" w:space="0" w:color="auto"/>
            </w:tcBorders>
            <w:vAlign w:val="center"/>
          </w:tcPr>
          <w:p w:rsidR="007B1EEB" w:rsidRPr="002712DC" w:rsidRDefault="007B1EEB" w:rsidP="00CE0E49">
            <w:pPr>
              <w:jc w:val="center"/>
              <w:rPr>
                <w:rFonts w:ascii="GHEA Grapalat" w:hAnsi="GHEA Grapalat" w:cs="Arial"/>
                <w:sz w:val="20"/>
                <w:szCs w:val="20"/>
              </w:rPr>
            </w:pPr>
            <w:r w:rsidRPr="002712DC">
              <w:rPr>
                <w:rFonts w:ascii="GHEA Grapalat" w:hAnsi="GHEA Grapalat" w:cs="Arial"/>
                <w:sz w:val="20"/>
                <w:szCs w:val="20"/>
              </w:rPr>
              <w:lastRenderedPageBreak/>
              <w:t>կգ</w:t>
            </w:r>
          </w:p>
        </w:tc>
        <w:tc>
          <w:tcPr>
            <w:tcW w:w="857" w:type="dxa"/>
            <w:tcBorders>
              <w:top w:val="single" w:sz="4" w:space="0" w:color="auto"/>
              <w:left w:val="single" w:sz="4" w:space="0" w:color="auto"/>
              <w:bottom w:val="single" w:sz="4" w:space="0" w:color="auto"/>
              <w:right w:val="single" w:sz="4" w:space="0" w:color="auto"/>
            </w:tcBorders>
            <w:vAlign w:val="center"/>
          </w:tcPr>
          <w:p w:rsidR="007B1EEB" w:rsidRPr="002712DC" w:rsidRDefault="007B1EEB" w:rsidP="00CE0E49">
            <w:pPr>
              <w:jc w:val="center"/>
              <w:rPr>
                <w:rFonts w:ascii="GHEA Grapalat" w:hAnsi="GHEA Grapalat"/>
                <w:sz w:val="20"/>
                <w:szCs w:val="20"/>
              </w:rPr>
            </w:pPr>
          </w:p>
        </w:tc>
        <w:tc>
          <w:tcPr>
            <w:tcW w:w="775" w:type="dxa"/>
            <w:tcBorders>
              <w:top w:val="single" w:sz="4" w:space="0" w:color="auto"/>
              <w:left w:val="single" w:sz="4" w:space="0" w:color="auto"/>
              <w:bottom w:val="single" w:sz="4" w:space="0" w:color="auto"/>
              <w:right w:val="single" w:sz="4" w:space="0" w:color="auto"/>
            </w:tcBorders>
            <w:vAlign w:val="center"/>
          </w:tcPr>
          <w:p w:rsidR="007B1EEB" w:rsidRPr="002712DC" w:rsidRDefault="007B1EEB" w:rsidP="00CE0E49">
            <w:pPr>
              <w:jc w:val="center"/>
              <w:rPr>
                <w:rFonts w:ascii="GHEA Grapalat" w:hAnsi="GHEA Grapalat" w:cs="Arial"/>
                <w:sz w:val="20"/>
                <w:szCs w:val="20"/>
                <w:lang w:val="hy-AM"/>
              </w:rPr>
            </w:pPr>
          </w:p>
        </w:tc>
        <w:tc>
          <w:tcPr>
            <w:tcW w:w="1134" w:type="dxa"/>
            <w:tcBorders>
              <w:top w:val="single" w:sz="4" w:space="0" w:color="auto"/>
              <w:left w:val="single" w:sz="4" w:space="0" w:color="auto"/>
              <w:bottom w:val="single" w:sz="4" w:space="0" w:color="auto"/>
              <w:right w:val="single" w:sz="4" w:space="0" w:color="auto"/>
            </w:tcBorders>
            <w:vAlign w:val="center"/>
          </w:tcPr>
          <w:p w:rsidR="007B1EEB" w:rsidRPr="002712DC" w:rsidRDefault="007B1EEB" w:rsidP="00CE0E49">
            <w:pPr>
              <w:jc w:val="center"/>
              <w:rPr>
                <w:rFonts w:ascii="GHEA Grapalat" w:hAnsi="GHEA Grapalat" w:cs="Arial"/>
                <w:sz w:val="20"/>
                <w:szCs w:val="20"/>
              </w:rPr>
            </w:pPr>
            <w:r w:rsidRPr="002712DC">
              <w:rPr>
                <w:rFonts w:ascii="GHEA Grapalat" w:hAnsi="GHEA Grapalat" w:cs="Arial"/>
                <w:sz w:val="20"/>
                <w:szCs w:val="20"/>
              </w:rPr>
              <w:t>422</w:t>
            </w:r>
          </w:p>
        </w:tc>
        <w:tc>
          <w:tcPr>
            <w:tcW w:w="1134" w:type="dxa"/>
            <w:tcBorders>
              <w:top w:val="single" w:sz="4" w:space="0" w:color="auto"/>
              <w:left w:val="single" w:sz="4" w:space="0" w:color="auto"/>
              <w:bottom w:val="single" w:sz="4" w:space="0" w:color="auto"/>
              <w:right w:val="single" w:sz="4" w:space="0" w:color="auto"/>
            </w:tcBorders>
            <w:textDirection w:val="btLr"/>
            <w:vAlign w:val="center"/>
          </w:tcPr>
          <w:p w:rsidR="007B1EEB" w:rsidRPr="002712DC" w:rsidRDefault="007B1EEB" w:rsidP="00CE0E49">
            <w:pPr>
              <w:ind w:left="113" w:right="113"/>
              <w:jc w:val="center"/>
              <w:rPr>
                <w:rFonts w:ascii="GHEA Grapalat" w:hAnsi="GHEA Grapalat"/>
                <w:sz w:val="20"/>
                <w:szCs w:val="20"/>
                <w:lang w:val="hy-AM"/>
              </w:rPr>
            </w:pPr>
            <w:r w:rsidRPr="002712DC">
              <w:rPr>
                <w:rFonts w:ascii="GHEA Grapalat" w:hAnsi="GHEA Grapalat"/>
                <w:sz w:val="20"/>
                <w:lang w:val="af-ZA"/>
              </w:rPr>
              <w:t>Գ.Զանգակատուն,Հրաչ և Սյուզեն Թուֆայանների փողոց 2</w:t>
            </w:r>
          </w:p>
        </w:tc>
        <w:tc>
          <w:tcPr>
            <w:tcW w:w="1275" w:type="dxa"/>
            <w:tcBorders>
              <w:top w:val="single" w:sz="4" w:space="0" w:color="auto"/>
              <w:left w:val="single" w:sz="4" w:space="0" w:color="auto"/>
              <w:bottom w:val="single" w:sz="4" w:space="0" w:color="auto"/>
              <w:right w:val="single" w:sz="4" w:space="0" w:color="auto"/>
            </w:tcBorders>
            <w:vAlign w:val="center"/>
          </w:tcPr>
          <w:p w:rsidR="007B1EEB" w:rsidRPr="002712DC" w:rsidRDefault="007B1EEB" w:rsidP="00035759">
            <w:pPr>
              <w:jc w:val="center"/>
              <w:rPr>
                <w:rFonts w:ascii="GHEA Grapalat" w:hAnsi="GHEA Grapalat" w:cs="Arial"/>
                <w:sz w:val="20"/>
                <w:szCs w:val="20"/>
              </w:rPr>
            </w:pPr>
            <w:r w:rsidRPr="002712DC">
              <w:rPr>
                <w:rFonts w:ascii="GHEA Grapalat" w:hAnsi="GHEA Grapalat" w:cs="Arial"/>
                <w:sz w:val="20"/>
                <w:szCs w:val="20"/>
              </w:rPr>
              <w:t>422</w:t>
            </w:r>
          </w:p>
        </w:tc>
        <w:tc>
          <w:tcPr>
            <w:tcW w:w="1518" w:type="dxa"/>
            <w:tcBorders>
              <w:top w:val="single" w:sz="4" w:space="0" w:color="auto"/>
              <w:left w:val="single" w:sz="4" w:space="0" w:color="auto"/>
              <w:bottom w:val="single" w:sz="4" w:space="0" w:color="auto"/>
              <w:right w:val="single" w:sz="4" w:space="0" w:color="auto"/>
            </w:tcBorders>
            <w:vAlign w:val="center"/>
          </w:tcPr>
          <w:p w:rsidR="007B1EEB" w:rsidRPr="002712DC" w:rsidRDefault="007B1EEB" w:rsidP="00CE0E49">
            <w:pPr>
              <w:jc w:val="center"/>
              <w:rPr>
                <w:sz w:val="20"/>
                <w:szCs w:val="20"/>
              </w:rPr>
            </w:pPr>
            <w:r w:rsidRPr="002712DC">
              <w:rPr>
                <w:rFonts w:ascii="Sylfaen" w:hAnsi="Sylfaen" w:cs="Sylfaen"/>
                <w:sz w:val="20"/>
                <w:szCs w:val="20"/>
              </w:rPr>
              <w:t>Մինչև</w:t>
            </w:r>
            <w:r w:rsidRPr="002712DC">
              <w:rPr>
                <w:sz w:val="20"/>
                <w:szCs w:val="20"/>
              </w:rPr>
              <w:t xml:space="preserve"> </w:t>
            </w:r>
            <w:r w:rsidRPr="002712DC">
              <w:rPr>
                <w:sz w:val="20"/>
                <w:szCs w:val="20"/>
              </w:rPr>
              <w:lastRenderedPageBreak/>
              <w:t xml:space="preserve">25.12.2020 </w:t>
            </w:r>
            <w:r w:rsidRPr="002712DC">
              <w:rPr>
                <w:rFonts w:ascii="Sylfaen" w:hAnsi="Sylfaen" w:cs="Sylfaen"/>
                <w:sz w:val="20"/>
                <w:szCs w:val="20"/>
              </w:rPr>
              <w:t xml:space="preserve">շաբաթական </w:t>
            </w:r>
          </w:p>
        </w:tc>
      </w:tr>
      <w:tr w:rsidR="007B1EEB" w:rsidRPr="002712DC" w:rsidTr="00CE0E49">
        <w:trPr>
          <w:trHeight w:val="246"/>
        </w:trPr>
        <w:tc>
          <w:tcPr>
            <w:tcW w:w="1333" w:type="dxa"/>
            <w:tcBorders>
              <w:top w:val="single" w:sz="4" w:space="0" w:color="auto"/>
              <w:left w:val="single" w:sz="4" w:space="0" w:color="auto"/>
              <w:bottom w:val="single" w:sz="4" w:space="0" w:color="auto"/>
              <w:right w:val="single" w:sz="4" w:space="0" w:color="auto"/>
            </w:tcBorders>
            <w:vAlign w:val="center"/>
          </w:tcPr>
          <w:p w:rsidR="007B1EEB" w:rsidRPr="002712DC" w:rsidRDefault="007B1EEB" w:rsidP="00035759">
            <w:pPr>
              <w:jc w:val="center"/>
              <w:rPr>
                <w:rFonts w:ascii="GHEA Grapalat" w:hAnsi="GHEA Grapalat"/>
                <w:sz w:val="20"/>
                <w:szCs w:val="20"/>
              </w:rPr>
            </w:pPr>
            <w:r w:rsidRPr="002712DC">
              <w:rPr>
                <w:rFonts w:ascii="GHEA Grapalat" w:hAnsi="GHEA Grapalat"/>
                <w:sz w:val="20"/>
                <w:szCs w:val="20"/>
              </w:rPr>
              <w:lastRenderedPageBreak/>
              <w:t>21</w:t>
            </w:r>
          </w:p>
        </w:tc>
        <w:tc>
          <w:tcPr>
            <w:tcW w:w="1405" w:type="dxa"/>
            <w:tcBorders>
              <w:top w:val="single" w:sz="4" w:space="0" w:color="auto"/>
              <w:left w:val="single" w:sz="4" w:space="0" w:color="auto"/>
              <w:bottom w:val="single" w:sz="4" w:space="0" w:color="auto"/>
              <w:right w:val="single" w:sz="4" w:space="0" w:color="auto"/>
            </w:tcBorders>
            <w:vAlign w:val="center"/>
          </w:tcPr>
          <w:p w:rsidR="007B1EEB" w:rsidRPr="002712DC" w:rsidRDefault="007B1EEB" w:rsidP="00035759">
            <w:pPr>
              <w:jc w:val="center"/>
              <w:rPr>
                <w:rFonts w:ascii="GHEA Grapalat" w:hAnsi="GHEA Grapalat"/>
                <w:sz w:val="20"/>
                <w:szCs w:val="20"/>
              </w:rPr>
            </w:pPr>
            <w:r w:rsidRPr="002712DC">
              <w:rPr>
                <w:rFonts w:ascii="GHEA Grapalat" w:hAnsi="GHEA Grapalat"/>
                <w:sz w:val="20"/>
                <w:szCs w:val="20"/>
              </w:rPr>
              <w:t>15331161</w:t>
            </w:r>
          </w:p>
        </w:tc>
        <w:tc>
          <w:tcPr>
            <w:tcW w:w="1499" w:type="dxa"/>
            <w:tcBorders>
              <w:top w:val="single" w:sz="4" w:space="0" w:color="auto"/>
              <w:left w:val="single" w:sz="4" w:space="0" w:color="auto"/>
              <w:bottom w:val="single" w:sz="4" w:space="0" w:color="auto"/>
              <w:right w:val="single" w:sz="4" w:space="0" w:color="auto"/>
            </w:tcBorders>
            <w:vAlign w:val="center"/>
          </w:tcPr>
          <w:p w:rsidR="007B1EEB" w:rsidRPr="002712DC" w:rsidRDefault="007B1EEB" w:rsidP="00035759">
            <w:pPr>
              <w:jc w:val="center"/>
              <w:rPr>
                <w:rFonts w:ascii="GHEA Grapalat" w:hAnsi="GHEA Grapalat" w:cs="Arial"/>
                <w:sz w:val="20"/>
                <w:szCs w:val="20"/>
              </w:rPr>
            </w:pPr>
            <w:r w:rsidRPr="002712DC">
              <w:rPr>
                <w:rFonts w:ascii="GHEA Grapalat" w:hAnsi="GHEA Grapalat" w:cs="Arial"/>
                <w:sz w:val="20"/>
                <w:szCs w:val="20"/>
              </w:rPr>
              <w:t>Սոխ</w:t>
            </w:r>
          </w:p>
        </w:tc>
        <w:tc>
          <w:tcPr>
            <w:tcW w:w="1248" w:type="dxa"/>
            <w:tcBorders>
              <w:top w:val="single" w:sz="4" w:space="0" w:color="auto"/>
              <w:left w:val="single" w:sz="4" w:space="0" w:color="auto"/>
              <w:bottom w:val="single" w:sz="4" w:space="0" w:color="auto"/>
              <w:right w:val="single" w:sz="4" w:space="0" w:color="auto"/>
            </w:tcBorders>
            <w:textDirection w:val="btLr"/>
            <w:vAlign w:val="center"/>
          </w:tcPr>
          <w:p w:rsidR="007B1EEB" w:rsidRPr="002712DC" w:rsidRDefault="007B1EEB" w:rsidP="00035759">
            <w:pPr>
              <w:ind w:left="113" w:right="113"/>
              <w:jc w:val="center"/>
              <w:rPr>
                <w:rFonts w:ascii="GHEA Grapalat" w:hAnsi="GHEA Grapalat"/>
                <w:sz w:val="20"/>
                <w:szCs w:val="20"/>
                <w:lang w:val="hy-AM"/>
              </w:rPr>
            </w:pPr>
            <w:r w:rsidRPr="002712DC">
              <w:rPr>
                <w:rFonts w:ascii="GHEA Grapalat" w:hAnsi="GHEA Grapalat"/>
                <w:sz w:val="20"/>
                <w:szCs w:val="20"/>
                <w:lang w:val="hy-AM"/>
              </w:rPr>
              <w:t>ՀՀ կամ համարժեքը</w:t>
            </w:r>
          </w:p>
        </w:tc>
        <w:tc>
          <w:tcPr>
            <w:tcW w:w="2350" w:type="dxa"/>
            <w:tcBorders>
              <w:top w:val="single" w:sz="4" w:space="0" w:color="auto"/>
              <w:left w:val="single" w:sz="4" w:space="0" w:color="auto"/>
              <w:bottom w:val="single" w:sz="4" w:space="0" w:color="auto"/>
              <w:right w:val="single" w:sz="4" w:space="0" w:color="auto"/>
            </w:tcBorders>
            <w:vAlign w:val="center"/>
          </w:tcPr>
          <w:p w:rsidR="007B1EEB" w:rsidRPr="002712DC" w:rsidRDefault="007B1EEB" w:rsidP="00035759">
            <w:pPr>
              <w:jc w:val="center"/>
              <w:rPr>
                <w:rFonts w:ascii="GHEA Grapalat" w:hAnsi="GHEA Grapalat" w:cs="Arial"/>
                <w:sz w:val="20"/>
                <w:szCs w:val="20"/>
                <w:lang w:val="hy-AM"/>
              </w:rPr>
            </w:pPr>
            <w:r w:rsidRPr="002712DC">
              <w:rPr>
                <w:rFonts w:ascii="GHEA Grapalat" w:hAnsi="GHEA Grapalat" w:cs="Arial"/>
                <w:sz w:val="20"/>
                <w:szCs w:val="20"/>
                <w:lang w:val="hy-AM"/>
              </w:rPr>
              <w:t xml:space="preserve">Թարմ, կծու, կիսակծու կամ քաղցր, ընտիր տեսակի, նեղ մասի տրամագիծը 3 սմ-ից ոչ պակաս,            ԳՕՍՏ 27166-86, անվտանգությունը՝ ըստ ՀՀ կառավարության </w:t>
            </w:r>
            <w:r w:rsidRPr="002712DC">
              <w:rPr>
                <w:rFonts w:ascii="GHEA Grapalat" w:hAnsi="GHEA Grapalat" w:cs="Arial"/>
                <w:sz w:val="20"/>
                <w:szCs w:val="20"/>
                <w:lang w:val="hy-AM"/>
              </w:rPr>
              <w:lastRenderedPageBreak/>
              <w:t>2006թ. դեկտեմբերի 21-ի N 1913-Ն որոշմամբ հաստատված‚ Թարմ պտուղբանջարեղենի տեխնիկական կանոնակարգի և Սննդամթերքի անվտանգության մասին ՀՀ օրենքի 8-րդ հոդվածի:</w:t>
            </w:r>
          </w:p>
        </w:tc>
        <w:tc>
          <w:tcPr>
            <w:tcW w:w="895" w:type="dxa"/>
            <w:tcBorders>
              <w:top w:val="single" w:sz="4" w:space="0" w:color="auto"/>
              <w:left w:val="single" w:sz="4" w:space="0" w:color="auto"/>
              <w:bottom w:val="single" w:sz="4" w:space="0" w:color="auto"/>
              <w:right w:val="single" w:sz="4" w:space="0" w:color="auto"/>
            </w:tcBorders>
            <w:vAlign w:val="center"/>
          </w:tcPr>
          <w:p w:rsidR="007B1EEB" w:rsidRPr="002712DC" w:rsidRDefault="007B1EEB" w:rsidP="00035759">
            <w:pPr>
              <w:jc w:val="center"/>
              <w:rPr>
                <w:rFonts w:ascii="GHEA Grapalat" w:hAnsi="GHEA Grapalat" w:cs="Arial"/>
                <w:sz w:val="20"/>
                <w:szCs w:val="20"/>
              </w:rPr>
            </w:pPr>
            <w:r w:rsidRPr="002712DC">
              <w:rPr>
                <w:rFonts w:ascii="GHEA Grapalat" w:hAnsi="GHEA Grapalat" w:cs="Arial"/>
                <w:sz w:val="20"/>
                <w:szCs w:val="20"/>
              </w:rPr>
              <w:lastRenderedPageBreak/>
              <w:t>կգ</w:t>
            </w:r>
          </w:p>
        </w:tc>
        <w:tc>
          <w:tcPr>
            <w:tcW w:w="857" w:type="dxa"/>
            <w:tcBorders>
              <w:top w:val="single" w:sz="4" w:space="0" w:color="auto"/>
              <w:left w:val="single" w:sz="4" w:space="0" w:color="auto"/>
              <w:bottom w:val="single" w:sz="4" w:space="0" w:color="auto"/>
              <w:right w:val="single" w:sz="4" w:space="0" w:color="auto"/>
            </w:tcBorders>
            <w:vAlign w:val="center"/>
          </w:tcPr>
          <w:p w:rsidR="007B1EEB" w:rsidRPr="002712DC" w:rsidRDefault="007B1EEB" w:rsidP="00CE0E49">
            <w:pPr>
              <w:jc w:val="center"/>
              <w:rPr>
                <w:rFonts w:ascii="GHEA Grapalat" w:hAnsi="GHEA Grapalat"/>
                <w:sz w:val="20"/>
                <w:szCs w:val="20"/>
                <w:lang w:val="hy-AM"/>
              </w:rPr>
            </w:pPr>
          </w:p>
        </w:tc>
        <w:tc>
          <w:tcPr>
            <w:tcW w:w="775" w:type="dxa"/>
            <w:tcBorders>
              <w:top w:val="single" w:sz="4" w:space="0" w:color="auto"/>
              <w:left w:val="single" w:sz="4" w:space="0" w:color="auto"/>
              <w:bottom w:val="single" w:sz="4" w:space="0" w:color="auto"/>
              <w:right w:val="single" w:sz="4" w:space="0" w:color="auto"/>
            </w:tcBorders>
            <w:vAlign w:val="center"/>
          </w:tcPr>
          <w:p w:rsidR="007B1EEB" w:rsidRPr="002712DC" w:rsidRDefault="007B1EEB" w:rsidP="00CE0E49">
            <w:pPr>
              <w:jc w:val="center"/>
              <w:rPr>
                <w:rFonts w:ascii="GHEA Grapalat" w:hAnsi="GHEA Grapalat" w:cs="Arial"/>
                <w:sz w:val="20"/>
                <w:szCs w:val="20"/>
                <w:lang w:val="hy-AM"/>
              </w:rPr>
            </w:pPr>
          </w:p>
        </w:tc>
        <w:tc>
          <w:tcPr>
            <w:tcW w:w="1134" w:type="dxa"/>
            <w:tcBorders>
              <w:top w:val="single" w:sz="4" w:space="0" w:color="auto"/>
              <w:left w:val="single" w:sz="4" w:space="0" w:color="auto"/>
              <w:bottom w:val="single" w:sz="4" w:space="0" w:color="auto"/>
              <w:right w:val="single" w:sz="4" w:space="0" w:color="auto"/>
            </w:tcBorders>
            <w:vAlign w:val="center"/>
          </w:tcPr>
          <w:p w:rsidR="007B1EEB" w:rsidRPr="002712DC" w:rsidRDefault="007B1EEB" w:rsidP="00CE0E49">
            <w:pPr>
              <w:jc w:val="center"/>
              <w:rPr>
                <w:rFonts w:ascii="GHEA Grapalat" w:hAnsi="GHEA Grapalat" w:cs="Arial"/>
                <w:sz w:val="20"/>
                <w:szCs w:val="20"/>
              </w:rPr>
            </w:pPr>
            <w:r w:rsidRPr="002712DC">
              <w:rPr>
                <w:rFonts w:ascii="GHEA Grapalat" w:hAnsi="GHEA Grapalat" w:cs="Arial"/>
                <w:sz w:val="20"/>
                <w:szCs w:val="20"/>
              </w:rPr>
              <w:t>51</w:t>
            </w:r>
          </w:p>
        </w:tc>
        <w:tc>
          <w:tcPr>
            <w:tcW w:w="1134" w:type="dxa"/>
            <w:tcBorders>
              <w:top w:val="single" w:sz="4" w:space="0" w:color="auto"/>
              <w:left w:val="single" w:sz="4" w:space="0" w:color="auto"/>
              <w:bottom w:val="single" w:sz="4" w:space="0" w:color="auto"/>
              <w:right w:val="single" w:sz="4" w:space="0" w:color="auto"/>
            </w:tcBorders>
            <w:textDirection w:val="btLr"/>
            <w:vAlign w:val="center"/>
          </w:tcPr>
          <w:p w:rsidR="007B1EEB" w:rsidRPr="002712DC" w:rsidRDefault="00035759" w:rsidP="00CE0E49">
            <w:pPr>
              <w:ind w:left="113" w:right="113"/>
              <w:jc w:val="center"/>
              <w:rPr>
                <w:rFonts w:ascii="GHEA Grapalat" w:hAnsi="GHEA Grapalat"/>
                <w:sz w:val="20"/>
                <w:szCs w:val="20"/>
                <w:lang w:val="hy-AM"/>
              </w:rPr>
            </w:pPr>
            <w:r w:rsidRPr="002712DC">
              <w:rPr>
                <w:rFonts w:ascii="GHEA Grapalat" w:hAnsi="GHEA Grapalat"/>
                <w:sz w:val="20"/>
                <w:lang w:val="af-ZA"/>
              </w:rPr>
              <w:t>Գ.Զանգակատուն,Հրաչ և Սյուզեն Թուֆայանների փողոց 2</w:t>
            </w:r>
          </w:p>
        </w:tc>
        <w:tc>
          <w:tcPr>
            <w:tcW w:w="1275" w:type="dxa"/>
            <w:tcBorders>
              <w:top w:val="single" w:sz="4" w:space="0" w:color="auto"/>
              <w:left w:val="single" w:sz="4" w:space="0" w:color="auto"/>
              <w:bottom w:val="single" w:sz="4" w:space="0" w:color="auto"/>
              <w:right w:val="single" w:sz="4" w:space="0" w:color="auto"/>
            </w:tcBorders>
            <w:vAlign w:val="center"/>
          </w:tcPr>
          <w:p w:rsidR="007B1EEB" w:rsidRPr="002712DC" w:rsidRDefault="007B1EEB" w:rsidP="00035759">
            <w:pPr>
              <w:jc w:val="center"/>
              <w:rPr>
                <w:rFonts w:ascii="GHEA Grapalat" w:hAnsi="GHEA Grapalat" w:cs="Arial"/>
                <w:sz w:val="20"/>
                <w:szCs w:val="20"/>
              </w:rPr>
            </w:pPr>
            <w:r w:rsidRPr="002712DC">
              <w:rPr>
                <w:rFonts w:ascii="GHEA Grapalat" w:hAnsi="GHEA Grapalat" w:cs="Arial"/>
                <w:sz w:val="20"/>
                <w:szCs w:val="20"/>
              </w:rPr>
              <w:t>51</w:t>
            </w:r>
          </w:p>
        </w:tc>
        <w:tc>
          <w:tcPr>
            <w:tcW w:w="1518" w:type="dxa"/>
            <w:tcBorders>
              <w:top w:val="single" w:sz="4" w:space="0" w:color="auto"/>
              <w:left w:val="single" w:sz="4" w:space="0" w:color="auto"/>
              <w:bottom w:val="single" w:sz="4" w:space="0" w:color="auto"/>
              <w:right w:val="single" w:sz="4" w:space="0" w:color="auto"/>
            </w:tcBorders>
            <w:vAlign w:val="center"/>
          </w:tcPr>
          <w:p w:rsidR="007B1EEB" w:rsidRPr="002712DC" w:rsidRDefault="00035759" w:rsidP="00CE0E49">
            <w:pPr>
              <w:jc w:val="center"/>
              <w:rPr>
                <w:rFonts w:ascii="Sylfaen" w:hAnsi="Sylfaen" w:cs="Sylfaen"/>
                <w:sz w:val="20"/>
                <w:szCs w:val="20"/>
                <w:lang w:val="hy-AM"/>
              </w:rPr>
            </w:pPr>
            <w:r w:rsidRPr="002712DC">
              <w:rPr>
                <w:rFonts w:ascii="Sylfaen" w:hAnsi="Sylfaen" w:cs="Sylfaen"/>
                <w:sz w:val="20"/>
                <w:szCs w:val="20"/>
              </w:rPr>
              <w:t>Մինչև</w:t>
            </w:r>
            <w:r w:rsidRPr="002712DC">
              <w:rPr>
                <w:sz w:val="20"/>
                <w:szCs w:val="20"/>
              </w:rPr>
              <w:t xml:space="preserve"> 25.12.2020 </w:t>
            </w:r>
            <w:r w:rsidRPr="002712DC">
              <w:rPr>
                <w:rFonts w:ascii="Sylfaen" w:hAnsi="Sylfaen" w:cs="Sylfaen"/>
                <w:sz w:val="20"/>
                <w:szCs w:val="20"/>
              </w:rPr>
              <w:t>շաբաթական</w:t>
            </w:r>
          </w:p>
        </w:tc>
      </w:tr>
      <w:tr w:rsidR="007B1EEB" w:rsidRPr="002712DC" w:rsidTr="00035759">
        <w:trPr>
          <w:trHeight w:val="6235"/>
        </w:trPr>
        <w:tc>
          <w:tcPr>
            <w:tcW w:w="1333" w:type="dxa"/>
            <w:tcBorders>
              <w:top w:val="single" w:sz="4" w:space="0" w:color="auto"/>
              <w:left w:val="single" w:sz="4" w:space="0" w:color="auto"/>
              <w:bottom w:val="single" w:sz="4" w:space="0" w:color="auto"/>
              <w:right w:val="single" w:sz="4" w:space="0" w:color="auto"/>
            </w:tcBorders>
            <w:vAlign w:val="center"/>
          </w:tcPr>
          <w:p w:rsidR="007B1EEB" w:rsidRPr="002712DC" w:rsidRDefault="007B1EEB" w:rsidP="00035759">
            <w:pPr>
              <w:jc w:val="center"/>
              <w:rPr>
                <w:rFonts w:ascii="GHEA Grapalat" w:hAnsi="GHEA Grapalat"/>
                <w:sz w:val="20"/>
                <w:szCs w:val="20"/>
              </w:rPr>
            </w:pPr>
            <w:r w:rsidRPr="002712DC">
              <w:rPr>
                <w:rFonts w:ascii="GHEA Grapalat" w:hAnsi="GHEA Grapalat"/>
                <w:sz w:val="20"/>
                <w:szCs w:val="20"/>
              </w:rPr>
              <w:lastRenderedPageBreak/>
              <w:t>22</w:t>
            </w:r>
          </w:p>
        </w:tc>
        <w:tc>
          <w:tcPr>
            <w:tcW w:w="1405" w:type="dxa"/>
            <w:tcBorders>
              <w:top w:val="single" w:sz="4" w:space="0" w:color="auto"/>
              <w:left w:val="single" w:sz="4" w:space="0" w:color="auto"/>
              <w:bottom w:val="single" w:sz="4" w:space="0" w:color="auto"/>
              <w:right w:val="single" w:sz="4" w:space="0" w:color="auto"/>
            </w:tcBorders>
            <w:vAlign w:val="center"/>
          </w:tcPr>
          <w:p w:rsidR="007B1EEB" w:rsidRPr="002712DC" w:rsidRDefault="007B1EEB" w:rsidP="00035759">
            <w:pPr>
              <w:jc w:val="center"/>
              <w:rPr>
                <w:rFonts w:ascii="GHEA Grapalat" w:hAnsi="GHEA Grapalat"/>
                <w:sz w:val="20"/>
                <w:szCs w:val="20"/>
              </w:rPr>
            </w:pPr>
            <w:r w:rsidRPr="002712DC">
              <w:rPr>
                <w:rFonts w:ascii="GHEA Grapalat" w:hAnsi="GHEA Grapalat"/>
                <w:sz w:val="20"/>
                <w:szCs w:val="20"/>
              </w:rPr>
              <w:t>03221410</w:t>
            </w:r>
          </w:p>
        </w:tc>
        <w:tc>
          <w:tcPr>
            <w:tcW w:w="1499" w:type="dxa"/>
            <w:tcBorders>
              <w:top w:val="single" w:sz="4" w:space="0" w:color="auto"/>
              <w:left w:val="single" w:sz="4" w:space="0" w:color="auto"/>
              <w:bottom w:val="single" w:sz="4" w:space="0" w:color="auto"/>
              <w:right w:val="single" w:sz="4" w:space="0" w:color="auto"/>
            </w:tcBorders>
            <w:vAlign w:val="center"/>
          </w:tcPr>
          <w:p w:rsidR="007B1EEB" w:rsidRPr="002712DC" w:rsidRDefault="007B1EEB" w:rsidP="00035759">
            <w:pPr>
              <w:jc w:val="center"/>
              <w:rPr>
                <w:rFonts w:ascii="GHEA Grapalat" w:hAnsi="GHEA Grapalat" w:cs="Arial"/>
                <w:sz w:val="20"/>
                <w:szCs w:val="20"/>
              </w:rPr>
            </w:pPr>
            <w:r w:rsidRPr="002712DC">
              <w:rPr>
                <w:rFonts w:ascii="GHEA Grapalat" w:hAnsi="GHEA Grapalat" w:cs="Arial"/>
                <w:sz w:val="20"/>
                <w:szCs w:val="20"/>
              </w:rPr>
              <w:t>Կաղամբ</w:t>
            </w:r>
          </w:p>
        </w:tc>
        <w:tc>
          <w:tcPr>
            <w:tcW w:w="1248" w:type="dxa"/>
            <w:tcBorders>
              <w:top w:val="single" w:sz="4" w:space="0" w:color="auto"/>
              <w:left w:val="single" w:sz="4" w:space="0" w:color="auto"/>
              <w:bottom w:val="single" w:sz="4" w:space="0" w:color="auto"/>
              <w:right w:val="single" w:sz="4" w:space="0" w:color="auto"/>
            </w:tcBorders>
            <w:textDirection w:val="btLr"/>
            <w:vAlign w:val="center"/>
          </w:tcPr>
          <w:p w:rsidR="007B1EEB" w:rsidRPr="002712DC" w:rsidRDefault="007B1EEB" w:rsidP="00035759">
            <w:pPr>
              <w:ind w:left="113" w:right="113"/>
              <w:jc w:val="center"/>
              <w:rPr>
                <w:rFonts w:ascii="GHEA Grapalat" w:hAnsi="GHEA Grapalat"/>
                <w:b/>
                <w:sz w:val="20"/>
                <w:szCs w:val="20"/>
                <w:lang w:val="hy-AM"/>
              </w:rPr>
            </w:pPr>
            <w:r w:rsidRPr="002712DC">
              <w:rPr>
                <w:rFonts w:ascii="GHEA Grapalat" w:hAnsi="GHEA Grapalat"/>
                <w:sz w:val="20"/>
                <w:szCs w:val="20"/>
                <w:lang w:val="hy-AM"/>
              </w:rPr>
              <w:t>ՀՀ կամ համարժեքը</w:t>
            </w:r>
          </w:p>
        </w:tc>
        <w:tc>
          <w:tcPr>
            <w:tcW w:w="2350" w:type="dxa"/>
            <w:tcBorders>
              <w:top w:val="single" w:sz="4" w:space="0" w:color="auto"/>
              <w:left w:val="single" w:sz="4" w:space="0" w:color="auto"/>
              <w:bottom w:val="single" w:sz="4" w:space="0" w:color="auto"/>
              <w:right w:val="single" w:sz="4" w:space="0" w:color="auto"/>
            </w:tcBorders>
            <w:vAlign w:val="center"/>
          </w:tcPr>
          <w:p w:rsidR="007B1EEB" w:rsidRPr="002712DC" w:rsidRDefault="007B1EEB" w:rsidP="00035759">
            <w:pPr>
              <w:jc w:val="center"/>
              <w:rPr>
                <w:rFonts w:ascii="GHEA Grapalat" w:hAnsi="GHEA Grapalat"/>
                <w:sz w:val="20"/>
                <w:szCs w:val="20"/>
                <w:lang w:val="hy-AM"/>
              </w:rPr>
            </w:pPr>
            <w:r w:rsidRPr="002712DC">
              <w:rPr>
                <w:rFonts w:ascii="GHEA Grapalat" w:hAnsi="GHEA Grapalat"/>
                <w:sz w:val="20"/>
                <w:szCs w:val="20"/>
                <w:lang w:val="hy-AM"/>
              </w:rPr>
              <w:t xml:space="preserve">Արտաքին տեսքը` գլուխները թարմ, ամբողջական, առանց հիվանդությունների, չծլած, մաքուր, մեկ բուսաբանական տեսակի, առանց վնասվածքների: Գլուխները պետք է լինեն լիովին կազմավորված, ամուր, ոչ փխրուն և չլխկած: Գլուխների մաքրման աստիճանը` կաղամբի գլուխները մաքրված լինեն մինչև կանաչ և սպիտակ տերևների խիտ մակերեսը: Կաղամբակոթի երկարությունը 3սմ-ից ոչ ավելի: Մեխանիկական վնասվածքներով, ճաքերով, ցրտահարված գլուխների մթերումը չի թույլատրվում: Մաքրված գլուխների քաշը ոչ պակաս - 0.7 կգ: (ԳՕՍՏ 26768-85)։ Անվտանգությունը, փաթեթավորումը և մակնշումը` ըստ ՀՀ </w:t>
            </w:r>
            <w:r w:rsidRPr="002712DC">
              <w:rPr>
                <w:rFonts w:ascii="GHEA Grapalat" w:hAnsi="GHEA Grapalat"/>
                <w:sz w:val="20"/>
                <w:szCs w:val="20"/>
                <w:lang w:val="hy-AM"/>
              </w:rPr>
              <w:lastRenderedPageBreak/>
              <w:t>կառավարության 2006թ. դեկտեմբերի 21-ի N 1913-Ն որոշմամբ հաստատված &lt;&lt;Թարմ պտուղ-բանջարեղենի տեխնիկական կանոնակարգի&gt;&gt; և &lt;&lt;Սննդամթերքի անվտանգության մասին&gt;&gt; ՀՀ օրենքի 8-րդ հոդվածի:</w:t>
            </w:r>
          </w:p>
        </w:tc>
        <w:tc>
          <w:tcPr>
            <w:tcW w:w="895" w:type="dxa"/>
            <w:tcBorders>
              <w:top w:val="single" w:sz="4" w:space="0" w:color="auto"/>
              <w:left w:val="single" w:sz="4" w:space="0" w:color="auto"/>
              <w:bottom w:val="single" w:sz="4" w:space="0" w:color="auto"/>
              <w:right w:val="single" w:sz="4" w:space="0" w:color="auto"/>
            </w:tcBorders>
            <w:vAlign w:val="center"/>
          </w:tcPr>
          <w:p w:rsidR="007B1EEB" w:rsidRPr="002712DC" w:rsidRDefault="007B1EEB" w:rsidP="00035759">
            <w:pPr>
              <w:jc w:val="center"/>
              <w:rPr>
                <w:rFonts w:ascii="GHEA Grapalat" w:hAnsi="GHEA Grapalat" w:cs="Arial"/>
                <w:sz w:val="20"/>
                <w:szCs w:val="20"/>
              </w:rPr>
            </w:pPr>
            <w:r w:rsidRPr="002712DC">
              <w:rPr>
                <w:rFonts w:ascii="GHEA Grapalat" w:hAnsi="GHEA Grapalat" w:cs="Arial"/>
                <w:sz w:val="20"/>
                <w:szCs w:val="20"/>
              </w:rPr>
              <w:lastRenderedPageBreak/>
              <w:t>կգ</w:t>
            </w:r>
          </w:p>
        </w:tc>
        <w:tc>
          <w:tcPr>
            <w:tcW w:w="857" w:type="dxa"/>
            <w:tcBorders>
              <w:top w:val="single" w:sz="4" w:space="0" w:color="auto"/>
              <w:left w:val="single" w:sz="4" w:space="0" w:color="auto"/>
              <w:bottom w:val="single" w:sz="4" w:space="0" w:color="auto"/>
              <w:right w:val="single" w:sz="4" w:space="0" w:color="auto"/>
            </w:tcBorders>
            <w:vAlign w:val="center"/>
          </w:tcPr>
          <w:p w:rsidR="007B1EEB" w:rsidRPr="002712DC" w:rsidRDefault="007B1EEB" w:rsidP="00CE0E49">
            <w:pPr>
              <w:jc w:val="center"/>
              <w:rPr>
                <w:rFonts w:ascii="GHEA Grapalat" w:hAnsi="GHEA Grapalat"/>
                <w:sz w:val="20"/>
                <w:szCs w:val="20"/>
                <w:lang w:val="hy-AM"/>
              </w:rPr>
            </w:pPr>
          </w:p>
        </w:tc>
        <w:tc>
          <w:tcPr>
            <w:tcW w:w="775" w:type="dxa"/>
            <w:tcBorders>
              <w:top w:val="single" w:sz="4" w:space="0" w:color="auto"/>
              <w:left w:val="single" w:sz="4" w:space="0" w:color="auto"/>
              <w:bottom w:val="single" w:sz="4" w:space="0" w:color="auto"/>
              <w:right w:val="single" w:sz="4" w:space="0" w:color="auto"/>
            </w:tcBorders>
            <w:vAlign w:val="center"/>
          </w:tcPr>
          <w:p w:rsidR="007B1EEB" w:rsidRPr="002712DC" w:rsidRDefault="007B1EEB" w:rsidP="00CE0E49">
            <w:pPr>
              <w:jc w:val="center"/>
              <w:rPr>
                <w:rFonts w:ascii="GHEA Grapalat" w:hAnsi="GHEA Grapalat" w:cs="Arial"/>
                <w:sz w:val="20"/>
                <w:szCs w:val="20"/>
                <w:lang w:val="hy-AM"/>
              </w:rPr>
            </w:pPr>
          </w:p>
        </w:tc>
        <w:tc>
          <w:tcPr>
            <w:tcW w:w="1134" w:type="dxa"/>
            <w:tcBorders>
              <w:top w:val="single" w:sz="4" w:space="0" w:color="auto"/>
              <w:left w:val="single" w:sz="4" w:space="0" w:color="auto"/>
              <w:bottom w:val="single" w:sz="4" w:space="0" w:color="auto"/>
              <w:right w:val="single" w:sz="4" w:space="0" w:color="auto"/>
            </w:tcBorders>
            <w:vAlign w:val="center"/>
          </w:tcPr>
          <w:p w:rsidR="007B1EEB" w:rsidRPr="002712DC" w:rsidRDefault="007B1EEB" w:rsidP="00CE0E49">
            <w:pPr>
              <w:jc w:val="center"/>
              <w:rPr>
                <w:rFonts w:ascii="GHEA Grapalat" w:hAnsi="GHEA Grapalat" w:cs="Arial"/>
                <w:sz w:val="20"/>
                <w:szCs w:val="20"/>
              </w:rPr>
            </w:pPr>
            <w:r w:rsidRPr="002712DC">
              <w:rPr>
                <w:rFonts w:ascii="GHEA Grapalat" w:hAnsi="GHEA Grapalat" w:cs="Arial"/>
                <w:sz w:val="20"/>
                <w:szCs w:val="20"/>
              </w:rPr>
              <w:t>461</w:t>
            </w:r>
          </w:p>
        </w:tc>
        <w:tc>
          <w:tcPr>
            <w:tcW w:w="1134" w:type="dxa"/>
            <w:tcBorders>
              <w:top w:val="single" w:sz="4" w:space="0" w:color="auto"/>
              <w:left w:val="single" w:sz="4" w:space="0" w:color="auto"/>
              <w:bottom w:val="single" w:sz="4" w:space="0" w:color="auto"/>
              <w:right w:val="single" w:sz="4" w:space="0" w:color="auto"/>
            </w:tcBorders>
            <w:textDirection w:val="btLr"/>
            <w:vAlign w:val="center"/>
          </w:tcPr>
          <w:p w:rsidR="007B1EEB" w:rsidRPr="002712DC" w:rsidRDefault="007B1EEB" w:rsidP="00CE0E49">
            <w:pPr>
              <w:ind w:left="113" w:right="113"/>
              <w:jc w:val="center"/>
              <w:rPr>
                <w:rFonts w:ascii="GHEA Grapalat" w:hAnsi="GHEA Grapalat"/>
                <w:sz w:val="20"/>
                <w:szCs w:val="20"/>
                <w:lang w:val="hy-AM"/>
              </w:rPr>
            </w:pPr>
          </w:p>
        </w:tc>
        <w:tc>
          <w:tcPr>
            <w:tcW w:w="1275" w:type="dxa"/>
            <w:tcBorders>
              <w:top w:val="single" w:sz="4" w:space="0" w:color="auto"/>
              <w:left w:val="single" w:sz="4" w:space="0" w:color="auto"/>
              <w:bottom w:val="single" w:sz="4" w:space="0" w:color="auto"/>
              <w:right w:val="single" w:sz="4" w:space="0" w:color="auto"/>
            </w:tcBorders>
            <w:vAlign w:val="center"/>
          </w:tcPr>
          <w:p w:rsidR="007B1EEB" w:rsidRPr="002712DC" w:rsidRDefault="007B1EEB" w:rsidP="00035759">
            <w:pPr>
              <w:jc w:val="center"/>
              <w:rPr>
                <w:rFonts w:ascii="GHEA Grapalat" w:hAnsi="GHEA Grapalat" w:cs="Arial"/>
                <w:sz w:val="20"/>
                <w:szCs w:val="20"/>
              </w:rPr>
            </w:pPr>
            <w:r w:rsidRPr="002712DC">
              <w:rPr>
                <w:rFonts w:ascii="GHEA Grapalat" w:hAnsi="GHEA Grapalat" w:cs="Arial"/>
                <w:sz w:val="20"/>
                <w:szCs w:val="20"/>
              </w:rPr>
              <w:t>461</w:t>
            </w:r>
          </w:p>
        </w:tc>
        <w:tc>
          <w:tcPr>
            <w:tcW w:w="1518" w:type="dxa"/>
            <w:tcBorders>
              <w:top w:val="single" w:sz="4" w:space="0" w:color="auto"/>
              <w:left w:val="single" w:sz="4" w:space="0" w:color="auto"/>
              <w:bottom w:val="single" w:sz="4" w:space="0" w:color="auto"/>
              <w:right w:val="single" w:sz="4" w:space="0" w:color="auto"/>
            </w:tcBorders>
            <w:vAlign w:val="center"/>
          </w:tcPr>
          <w:p w:rsidR="007B1EEB" w:rsidRPr="002712DC" w:rsidRDefault="00035759" w:rsidP="00CE0E49">
            <w:pPr>
              <w:jc w:val="center"/>
              <w:rPr>
                <w:rFonts w:ascii="Sylfaen" w:hAnsi="Sylfaen" w:cs="Sylfaen"/>
                <w:sz w:val="20"/>
                <w:szCs w:val="20"/>
                <w:lang w:val="hy-AM"/>
              </w:rPr>
            </w:pPr>
            <w:r w:rsidRPr="002712DC">
              <w:rPr>
                <w:rFonts w:ascii="Sylfaen" w:hAnsi="Sylfaen" w:cs="Sylfaen"/>
                <w:sz w:val="20"/>
                <w:szCs w:val="20"/>
              </w:rPr>
              <w:t>Մինչև</w:t>
            </w:r>
            <w:r w:rsidRPr="002712DC">
              <w:rPr>
                <w:sz w:val="20"/>
                <w:szCs w:val="20"/>
              </w:rPr>
              <w:t xml:space="preserve"> 25.12.2020 </w:t>
            </w:r>
            <w:r w:rsidRPr="002712DC">
              <w:rPr>
                <w:rFonts w:ascii="Sylfaen" w:hAnsi="Sylfaen" w:cs="Sylfaen"/>
                <w:sz w:val="20"/>
                <w:szCs w:val="20"/>
              </w:rPr>
              <w:t>շաբաթական</w:t>
            </w:r>
          </w:p>
        </w:tc>
      </w:tr>
      <w:tr w:rsidR="007B1EEB" w:rsidRPr="002712DC" w:rsidTr="007B1EEB">
        <w:trPr>
          <w:trHeight w:val="5718"/>
        </w:trPr>
        <w:tc>
          <w:tcPr>
            <w:tcW w:w="1333" w:type="dxa"/>
            <w:tcBorders>
              <w:top w:val="single" w:sz="4" w:space="0" w:color="auto"/>
              <w:left w:val="single" w:sz="4" w:space="0" w:color="auto"/>
              <w:bottom w:val="single" w:sz="4" w:space="0" w:color="auto"/>
              <w:right w:val="single" w:sz="4" w:space="0" w:color="auto"/>
            </w:tcBorders>
            <w:vAlign w:val="center"/>
          </w:tcPr>
          <w:p w:rsidR="007B1EEB" w:rsidRPr="002712DC" w:rsidRDefault="007B1EEB" w:rsidP="00035759">
            <w:pPr>
              <w:jc w:val="center"/>
              <w:rPr>
                <w:rFonts w:ascii="GHEA Grapalat" w:hAnsi="GHEA Grapalat"/>
                <w:sz w:val="20"/>
                <w:szCs w:val="20"/>
              </w:rPr>
            </w:pPr>
            <w:r w:rsidRPr="002712DC">
              <w:rPr>
                <w:rFonts w:ascii="GHEA Grapalat" w:hAnsi="GHEA Grapalat"/>
                <w:sz w:val="20"/>
                <w:szCs w:val="20"/>
              </w:rPr>
              <w:lastRenderedPageBreak/>
              <w:t>23</w:t>
            </w:r>
          </w:p>
        </w:tc>
        <w:tc>
          <w:tcPr>
            <w:tcW w:w="1405" w:type="dxa"/>
            <w:tcBorders>
              <w:top w:val="single" w:sz="4" w:space="0" w:color="auto"/>
              <w:left w:val="single" w:sz="4" w:space="0" w:color="auto"/>
              <w:bottom w:val="single" w:sz="4" w:space="0" w:color="auto"/>
              <w:right w:val="single" w:sz="4" w:space="0" w:color="auto"/>
            </w:tcBorders>
            <w:vAlign w:val="center"/>
          </w:tcPr>
          <w:p w:rsidR="007B1EEB" w:rsidRPr="002712DC" w:rsidRDefault="007B1EEB" w:rsidP="00035759">
            <w:pPr>
              <w:jc w:val="center"/>
              <w:rPr>
                <w:rFonts w:ascii="GHEA Grapalat" w:hAnsi="GHEA Grapalat"/>
                <w:sz w:val="20"/>
                <w:szCs w:val="20"/>
              </w:rPr>
            </w:pPr>
            <w:r w:rsidRPr="002712DC">
              <w:rPr>
                <w:rFonts w:ascii="GHEA Grapalat" w:hAnsi="GHEA Grapalat"/>
                <w:sz w:val="20"/>
                <w:szCs w:val="20"/>
              </w:rPr>
              <w:t>15331163</w:t>
            </w:r>
          </w:p>
        </w:tc>
        <w:tc>
          <w:tcPr>
            <w:tcW w:w="1499" w:type="dxa"/>
            <w:tcBorders>
              <w:top w:val="single" w:sz="4" w:space="0" w:color="auto"/>
              <w:left w:val="single" w:sz="4" w:space="0" w:color="auto"/>
              <w:bottom w:val="single" w:sz="4" w:space="0" w:color="auto"/>
              <w:right w:val="single" w:sz="4" w:space="0" w:color="auto"/>
            </w:tcBorders>
            <w:vAlign w:val="center"/>
          </w:tcPr>
          <w:p w:rsidR="007B1EEB" w:rsidRPr="002712DC" w:rsidRDefault="007B1EEB" w:rsidP="00035759">
            <w:pPr>
              <w:jc w:val="center"/>
              <w:rPr>
                <w:rFonts w:ascii="GHEA Grapalat" w:hAnsi="GHEA Grapalat" w:cs="Arial"/>
                <w:sz w:val="20"/>
                <w:szCs w:val="20"/>
              </w:rPr>
            </w:pPr>
            <w:r w:rsidRPr="002712DC">
              <w:rPr>
                <w:rFonts w:ascii="GHEA Grapalat" w:hAnsi="GHEA Grapalat" w:cs="Arial"/>
                <w:sz w:val="20"/>
                <w:szCs w:val="20"/>
              </w:rPr>
              <w:t>Բազուկ</w:t>
            </w:r>
          </w:p>
        </w:tc>
        <w:tc>
          <w:tcPr>
            <w:tcW w:w="1248" w:type="dxa"/>
            <w:tcBorders>
              <w:top w:val="single" w:sz="4" w:space="0" w:color="auto"/>
              <w:left w:val="single" w:sz="4" w:space="0" w:color="auto"/>
              <w:bottom w:val="single" w:sz="4" w:space="0" w:color="auto"/>
              <w:right w:val="single" w:sz="4" w:space="0" w:color="auto"/>
            </w:tcBorders>
            <w:textDirection w:val="btLr"/>
            <w:vAlign w:val="center"/>
          </w:tcPr>
          <w:p w:rsidR="007B1EEB" w:rsidRPr="002712DC" w:rsidRDefault="007B1EEB" w:rsidP="00035759">
            <w:pPr>
              <w:ind w:left="113" w:right="113"/>
              <w:rPr>
                <w:rFonts w:ascii="GHEA Grapalat" w:hAnsi="GHEA Grapalat"/>
                <w:sz w:val="20"/>
                <w:szCs w:val="20"/>
                <w:lang w:val="hy-AM"/>
              </w:rPr>
            </w:pPr>
            <w:r w:rsidRPr="002712DC">
              <w:rPr>
                <w:rFonts w:ascii="GHEA Grapalat" w:hAnsi="GHEA Grapalat"/>
                <w:sz w:val="20"/>
                <w:szCs w:val="20"/>
                <w:lang w:val="hy-AM"/>
              </w:rPr>
              <w:t>ՀՀ կամ համարժեքը ՀՀ կամ համարժեքը</w:t>
            </w:r>
          </w:p>
        </w:tc>
        <w:tc>
          <w:tcPr>
            <w:tcW w:w="2350" w:type="dxa"/>
            <w:tcBorders>
              <w:top w:val="single" w:sz="4" w:space="0" w:color="auto"/>
              <w:left w:val="single" w:sz="4" w:space="0" w:color="auto"/>
              <w:bottom w:val="single" w:sz="4" w:space="0" w:color="auto"/>
              <w:right w:val="single" w:sz="4" w:space="0" w:color="auto"/>
            </w:tcBorders>
            <w:vAlign w:val="center"/>
          </w:tcPr>
          <w:p w:rsidR="007B1EEB" w:rsidRPr="002712DC" w:rsidRDefault="007B1EEB" w:rsidP="00035759">
            <w:pPr>
              <w:jc w:val="center"/>
              <w:rPr>
                <w:rFonts w:ascii="GHEA Grapalat" w:hAnsi="GHEA Grapalat"/>
                <w:sz w:val="20"/>
                <w:szCs w:val="20"/>
                <w:lang w:val="hy-AM"/>
              </w:rPr>
            </w:pPr>
            <w:r w:rsidRPr="002712DC">
              <w:rPr>
                <w:rFonts w:ascii="GHEA Grapalat" w:hAnsi="GHEA Grapalat"/>
                <w:sz w:val="20"/>
                <w:szCs w:val="20"/>
                <w:lang w:val="hy-AM"/>
              </w:rPr>
              <w:t>Արտաքին տեսքը` արմատապտուղները թարմ, ամբողջական, առանց հիվանդությունների, չոր, չկեղտոտված, առանց ճաքերի և վնասվածքների: Ներքին կառուցվածքը` միջուկը հյութալի, մուգ կարմիր` տարբեր երանգների: Արմատապտուղների չափսերը (ամենամեծ լայնակի տրամագծով) 5-14սմ: Թույլատրվում է շեղումներ նշված չափսերից և մեխանիկական վնասվածքներով 3 մմ ավել խորությամբ` ընդհանուր քանակի 5%-ից ոչ ավելի: Արմատապտուղներին կպած հողի քանակությունը ոչ ավել քան ընդհանուր քանակի 1%: Անվտանգությունը, փաթեթավորումը և մակնշումը` ըստ ՀՀ կառավարության 2006թ. դեկտեմբերի 21-ի N 1913-Ն որոշմամբ հաստատված &lt;&lt;Թարմ պտուղ-բանջարեղենի տեխնիկական կանոնակարգի&gt;&gt; և &lt;&lt;Սննդամթերքի անվտանգության մասին&gt;&gt; ՀՀ օրենքի 8-րդ հոդվածի:</w:t>
            </w:r>
          </w:p>
          <w:p w:rsidR="007B1EEB" w:rsidRPr="002712DC" w:rsidRDefault="007B1EEB" w:rsidP="00035759">
            <w:pPr>
              <w:jc w:val="center"/>
              <w:rPr>
                <w:rFonts w:ascii="GHEA Grapalat" w:hAnsi="GHEA Grapalat"/>
                <w:sz w:val="20"/>
                <w:szCs w:val="20"/>
                <w:lang w:val="hy-AM"/>
              </w:rPr>
            </w:pPr>
          </w:p>
        </w:tc>
        <w:tc>
          <w:tcPr>
            <w:tcW w:w="895" w:type="dxa"/>
            <w:tcBorders>
              <w:top w:val="single" w:sz="4" w:space="0" w:color="auto"/>
              <w:left w:val="single" w:sz="4" w:space="0" w:color="auto"/>
              <w:bottom w:val="single" w:sz="4" w:space="0" w:color="auto"/>
              <w:right w:val="single" w:sz="4" w:space="0" w:color="auto"/>
            </w:tcBorders>
            <w:vAlign w:val="center"/>
          </w:tcPr>
          <w:p w:rsidR="007B1EEB" w:rsidRPr="002712DC" w:rsidRDefault="007B1EEB" w:rsidP="00035759">
            <w:pPr>
              <w:jc w:val="center"/>
              <w:rPr>
                <w:rFonts w:ascii="GHEA Grapalat" w:hAnsi="GHEA Grapalat" w:cs="Arial"/>
                <w:sz w:val="20"/>
                <w:szCs w:val="20"/>
              </w:rPr>
            </w:pPr>
            <w:r w:rsidRPr="002712DC">
              <w:rPr>
                <w:rFonts w:ascii="GHEA Grapalat" w:hAnsi="GHEA Grapalat" w:cs="Arial"/>
                <w:sz w:val="20"/>
                <w:szCs w:val="20"/>
              </w:rPr>
              <w:lastRenderedPageBreak/>
              <w:t>կգ</w:t>
            </w:r>
          </w:p>
        </w:tc>
        <w:tc>
          <w:tcPr>
            <w:tcW w:w="857" w:type="dxa"/>
            <w:tcBorders>
              <w:top w:val="single" w:sz="4" w:space="0" w:color="auto"/>
              <w:left w:val="single" w:sz="4" w:space="0" w:color="auto"/>
              <w:bottom w:val="single" w:sz="4" w:space="0" w:color="auto"/>
              <w:right w:val="single" w:sz="4" w:space="0" w:color="auto"/>
            </w:tcBorders>
            <w:vAlign w:val="center"/>
          </w:tcPr>
          <w:p w:rsidR="007B1EEB" w:rsidRPr="002712DC" w:rsidRDefault="007B1EEB" w:rsidP="00CE0E49">
            <w:pPr>
              <w:jc w:val="center"/>
              <w:rPr>
                <w:rFonts w:ascii="GHEA Grapalat" w:hAnsi="GHEA Grapalat"/>
                <w:sz w:val="20"/>
                <w:szCs w:val="20"/>
                <w:lang w:val="hy-AM"/>
              </w:rPr>
            </w:pPr>
          </w:p>
        </w:tc>
        <w:tc>
          <w:tcPr>
            <w:tcW w:w="775" w:type="dxa"/>
            <w:tcBorders>
              <w:top w:val="single" w:sz="4" w:space="0" w:color="auto"/>
              <w:left w:val="single" w:sz="4" w:space="0" w:color="auto"/>
              <w:bottom w:val="single" w:sz="4" w:space="0" w:color="auto"/>
              <w:right w:val="single" w:sz="4" w:space="0" w:color="auto"/>
            </w:tcBorders>
            <w:vAlign w:val="center"/>
          </w:tcPr>
          <w:p w:rsidR="007B1EEB" w:rsidRPr="002712DC" w:rsidRDefault="007B1EEB" w:rsidP="00CE0E49">
            <w:pPr>
              <w:jc w:val="center"/>
              <w:rPr>
                <w:rFonts w:ascii="GHEA Grapalat" w:hAnsi="GHEA Grapalat" w:cs="Arial"/>
                <w:sz w:val="20"/>
                <w:szCs w:val="20"/>
                <w:lang w:val="hy-AM"/>
              </w:rPr>
            </w:pPr>
          </w:p>
        </w:tc>
        <w:tc>
          <w:tcPr>
            <w:tcW w:w="1134" w:type="dxa"/>
            <w:tcBorders>
              <w:top w:val="single" w:sz="4" w:space="0" w:color="auto"/>
              <w:left w:val="single" w:sz="4" w:space="0" w:color="auto"/>
              <w:bottom w:val="single" w:sz="4" w:space="0" w:color="auto"/>
              <w:right w:val="single" w:sz="4" w:space="0" w:color="auto"/>
            </w:tcBorders>
            <w:vAlign w:val="center"/>
          </w:tcPr>
          <w:p w:rsidR="007B1EEB" w:rsidRPr="002712DC" w:rsidRDefault="007B1EEB" w:rsidP="00CE0E49">
            <w:pPr>
              <w:jc w:val="center"/>
              <w:rPr>
                <w:rFonts w:ascii="GHEA Grapalat" w:hAnsi="GHEA Grapalat" w:cs="Arial"/>
                <w:sz w:val="20"/>
                <w:szCs w:val="20"/>
              </w:rPr>
            </w:pPr>
            <w:r w:rsidRPr="002712DC">
              <w:rPr>
                <w:rFonts w:ascii="GHEA Grapalat" w:hAnsi="GHEA Grapalat" w:cs="Arial"/>
                <w:sz w:val="20"/>
                <w:szCs w:val="20"/>
              </w:rPr>
              <w:t>83</w:t>
            </w:r>
          </w:p>
        </w:tc>
        <w:tc>
          <w:tcPr>
            <w:tcW w:w="1134" w:type="dxa"/>
            <w:tcBorders>
              <w:top w:val="single" w:sz="4" w:space="0" w:color="auto"/>
              <w:left w:val="single" w:sz="4" w:space="0" w:color="auto"/>
              <w:bottom w:val="single" w:sz="4" w:space="0" w:color="auto"/>
              <w:right w:val="single" w:sz="4" w:space="0" w:color="auto"/>
            </w:tcBorders>
            <w:textDirection w:val="btLr"/>
            <w:vAlign w:val="center"/>
          </w:tcPr>
          <w:p w:rsidR="007B1EEB" w:rsidRPr="002712DC" w:rsidRDefault="007B1EEB" w:rsidP="00CE0E49">
            <w:pPr>
              <w:ind w:left="113" w:right="113"/>
              <w:jc w:val="center"/>
              <w:rPr>
                <w:rFonts w:ascii="GHEA Grapalat" w:hAnsi="GHEA Grapalat"/>
                <w:sz w:val="20"/>
                <w:szCs w:val="20"/>
                <w:lang w:val="hy-AM"/>
              </w:rPr>
            </w:pPr>
            <w:r w:rsidRPr="002712DC">
              <w:rPr>
                <w:rFonts w:ascii="GHEA Grapalat" w:hAnsi="GHEA Grapalat"/>
                <w:sz w:val="20"/>
                <w:lang w:val="af-ZA"/>
              </w:rPr>
              <w:t>Գ.Զանգակատուն,Հրաչ և Սյուզեն Թուֆայանների փողոց 2</w:t>
            </w:r>
          </w:p>
        </w:tc>
        <w:tc>
          <w:tcPr>
            <w:tcW w:w="1275" w:type="dxa"/>
            <w:tcBorders>
              <w:top w:val="single" w:sz="4" w:space="0" w:color="auto"/>
              <w:left w:val="single" w:sz="4" w:space="0" w:color="auto"/>
              <w:bottom w:val="single" w:sz="4" w:space="0" w:color="auto"/>
              <w:right w:val="single" w:sz="4" w:space="0" w:color="auto"/>
            </w:tcBorders>
            <w:vAlign w:val="center"/>
          </w:tcPr>
          <w:p w:rsidR="007B1EEB" w:rsidRPr="002712DC" w:rsidRDefault="007B1EEB" w:rsidP="00035759">
            <w:pPr>
              <w:jc w:val="center"/>
              <w:rPr>
                <w:rFonts w:ascii="GHEA Grapalat" w:hAnsi="GHEA Grapalat" w:cs="Arial"/>
                <w:sz w:val="20"/>
                <w:szCs w:val="20"/>
              </w:rPr>
            </w:pPr>
            <w:r w:rsidRPr="002712DC">
              <w:rPr>
                <w:rFonts w:ascii="GHEA Grapalat" w:hAnsi="GHEA Grapalat" w:cs="Arial"/>
                <w:sz w:val="20"/>
                <w:szCs w:val="20"/>
              </w:rPr>
              <w:t>83</w:t>
            </w:r>
          </w:p>
        </w:tc>
        <w:tc>
          <w:tcPr>
            <w:tcW w:w="1518" w:type="dxa"/>
            <w:tcBorders>
              <w:top w:val="single" w:sz="4" w:space="0" w:color="auto"/>
              <w:left w:val="single" w:sz="4" w:space="0" w:color="auto"/>
              <w:bottom w:val="single" w:sz="4" w:space="0" w:color="auto"/>
              <w:right w:val="single" w:sz="4" w:space="0" w:color="auto"/>
            </w:tcBorders>
            <w:vAlign w:val="center"/>
          </w:tcPr>
          <w:p w:rsidR="007B1EEB" w:rsidRPr="002712DC" w:rsidRDefault="00035759" w:rsidP="00CE0E49">
            <w:pPr>
              <w:jc w:val="center"/>
              <w:rPr>
                <w:rFonts w:ascii="Sylfaen" w:hAnsi="Sylfaen" w:cs="Sylfaen"/>
                <w:sz w:val="20"/>
                <w:szCs w:val="20"/>
                <w:lang w:val="hy-AM"/>
              </w:rPr>
            </w:pPr>
            <w:r w:rsidRPr="002712DC">
              <w:rPr>
                <w:rFonts w:ascii="Sylfaen" w:hAnsi="Sylfaen" w:cs="Sylfaen"/>
                <w:sz w:val="20"/>
                <w:szCs w:val="20"/>
              </w:rPr>
              <w:t>Մինչև</w:t>
            </w:r>
            <w:r w:rsidRPr="002712DC">
              <w:rPr>
                <w:sz w:val="20"/>
                <w:szCs w:val="20"/>
              </w:rPr>
              <w:t xml:space="preserve"> 25.12.2020 </w:t>
            </w:r>
            <w:r w:rsidRPr="002712DC">
              <w:rPr>
                <w:rFonts w:ascii="Sylfaen" w:hAnsi="Sylfaen" w:cs="Sylfaen"/>
                <w:sz w:val="20"/>
                <w:szCs w:val="20"/>
              </w:rPr>
              <w:t>շաբաթական</w:t>
            </w:r>
          </w:p>
        </w:tc>
      </w:tr>
      <w:tr w:rsidR="007B1EEB" w:rsidRPr="002712DC" w:rsidTr="00CE0E49">
        <w:trPr>
          <w:trHeight w:val="246"/>
        </w:trPr>
        <w:tc>
          <w:tcPr>
            <w:tcW w:w="1333" w:type="dxa"/>
            <w:tcBorders>
              <w:top w:val="single" w:sz="4" w:space="0" w:color="auto"/>
              <w:left w:val="single" w:sz="4" w:space="0" w:color="auto"/>
              <w:bottom w:val="single" w:sz="4" w:space="0" w:color="auto"/>
              <w:right w:val="single" w:sz="4" w:space="0" w:color="auto"/>
            </w:tcBorders>
            <w:vAlign w:val="center"/>
          </w:tcPr>
          <w:p w:rsidR="007B1EEB" w:rsidRPr="002712DC" w:rsidRDefault="007B1EEB" w:rsidP="00035759">
            <w:pPr>
              <w:jc w:val="center"/>
              <w:rPr>
                <w:rFonts w:ascii="GHEA Grapalat" w:hAnsi="GHEA Grapalat"/>
                <w:sz w:val="20"/>
                <w:szCs w:val="20"/>
              </w:rPr>
            </w:pPr>
            <w:r w:rsidRPr="002712DC">
              <w:rPr>
                <w:rFonts w:ascii="GHEA Grapalat" w:hAnsi="GHEA Grapalat"/>
                <w:sz w:val="20"/>
                <w:szCs w:val="20"/>
              </w:rPr>
              <w:lastRenderedPageBreak/>
              <w:t>24</w:t>
            </w:r>
          </w:p>
        </w:tc>
        <w:tc>
          <w:tcPr>
            <w:tcW w:w="1405" w:type="dxa"/>
            <w:tcBorders>
              <w:top w:val="single" w:sz="4" w:space="0" w:color="auto"/>
              <w:left w:val="single" w:sz="4" w:space="0" w:color="auto"/>
              <w:bottom w:val="single" w:sz="4" w:space="0" w:color="auto"/>
              <w:right w:val="single" w:sz="4" w:space="0" w:color="auto"/>
            </w:tcBorders>
            <w:vAlign w:val="center"/>
          </w:tcPr>
          <w:p w:rsidR="007B1EEB" w:rsidRPr="002712DC" w:rsidRDefault="007B1EEB" w:rsidP="00035759">
            <w:pPr>
              <w:jc w:val="center"/>
              <w:rPr>
                <w:rFonts w:ascii="GHEA Grapalat" w:hAnsi="GHEA Grapalat"/>
                <w:sz w:val="20"/>
                <w:szCs w:val="20"/>
              </w:rPr>
            </w:pPr>
            <w:r w:rsidRPr="002712DC">
              <w:rPr>
                <w:rFonts w:ascii="GHEA Grapalat" w:hAnsi="GHEA Grapalat"/>
                <w:sz w:val="20"/>
                <w:szCs w:val="20"/>
              </w:rPr>
              <w:t>03221110</w:t>
            </w:r>
          </w:p>
        </w:tc>
        <w:tc>
          <w:tcPr>
            <w:tcW w:w="1499" w:type="dxa"/>
            <w:tcBorders>
              <w:top w:val="single" w:sz="4" w:space="0" w:color="auto"/>
              <w:left w:val="single" w:sz="4" w:space="0" w:color="auto"/>
              <w:bottom w:val="single" w:sz="4" w:space="0" w:color="auto"/>
              <w:right w:val="single" w:sz="4" w:space="0" w:color="auto"/>
            </w:tcBorders>
            <w:vAlign w:val="center"/>
          </w:tcPr>
          <w:p w:rsidR="007B1EEB" w:rsidRPr="002712DC" w:rsidRDefault="007B1EEB" w:rsidP="00035759">
            <w:pPr>
              <w:jc w:val="center"/>
              <w:rPr>
                <w:rFonts w:ascii="GHEA Grapalat" w:hAnsi="GHEA Grapalat" w:cs="Arial"/>
                <w:sz w:val="20"/>
                <w:szCs w:val="20"/>
              </w:rPr>
            </w:pPr>
            <w:r w:rsidRPr="002712DC">
              <w:rPr>
                <w:rFonts w:ascii="GHEA Grapalat" w:hAnsi="GHEA Grapalat" w:cs="Arial"/>
                <w:sz w:val="20"/>
                <w:szCs w:val="20"/>
              </w:rPr>
              <w:t>Գազար</w:t>
            </w:r>
          </w:p>
        </w:tc>
        <w:tc>
          <w:tcPr>
            <w:tcW w:w="1248" w:type="dxa"/>
            <w:tcBorders>
              <w:top w:val="single" w:sz="4" w:space="0" w:color="auto"/>
              <w:left w:val="single" w:sz="4" w:space="0" w:color="auto"/>
              <w:bottom w:val="single" w:sz="4" w:space="0" w:color="auto"/>
              <w:right w:val="single" w:sz="4" w:space="0" w:color="auto"/>
            </w:tcBorders>
            <w:textDirection w:val="btLr"/>
            <w:vAlign w:val="center"/>
          </w:tcPr>
          <w:p w:rsidR="007B1EEB" w:rsidRPr="002712DC" w:rsidRDefault="007B1EEB" w:rsidP="00035759">
            <w:pPr>
              <w:ind w:left="113" w:right="113"/>
              <w:rPr>
                <w:rFonts w:ascii="GHEA Grapalat" w:hAnsi="GHEA Grapalat"/>
                <w:sz w:val="20"/>
                <w:szCs w:val="20"/>
              </w:rPr>
            </w:pPr>
            <w:r w:rsidRPr="002712DC">
              <w:rPr>
                <w:rFonts w:ascii="GHEA Grapalat" w:hAnsi="GHEA Grapalat"/>
                <w:sz w:val="20"/>
                <w:szCs w:val="20"/>
                <w:lang w:val="hy-AM"/>
              </w:rPr>
              <w:t>ՀՀ կամ համարժեքը ՀՀ կամ համարժեքը</w:t>
            </w:r>
          </w:p>
        </w:tc>
        <w:tc>
          <w:tcPr>
            <w:tcW w:w="2350" w:type="dxa"/>
            <w:tcBorders>
              <w:top w:val="single" w:sz="4" w:space="0" w:color="auto"/>
              <w:left w:val="single" w:sz="4" w:space="0" w:color="auto"/>
              <w:bottom w:val="single" w:sz="4" w:space="0" w:color="auto"/>
              <w:right w:val="single" w:sz="4" w:space="0" w:color="auto"/>
            </w:tcBorders>
            <w:vAlign w:val="center"/>
          </w:tcPr>
          <w:p w:rsidR="007B1EEB" w:rsidRPr="002712DC" w:rsidRDefault="007B1EEB" w:rsidP="00035759">
            <w:pPr>
              <w:jc w:val="center"/>
              <w:rPr>
                <w:rFonts w:ascii="GHEA Grapalat" w:hAnsi="GHEA Grapalat"/>
                <w:sz w:val="20"/>
                <w:szCs w:val="20"/>
                <w:lang w:val="hy-AM"/>
              </w:rPr>
            </w:pPr>
            <w:r w:rsidRPr="002712DC">
              <w:rPr>
                <w:rFonts w:ascii="GHEA Grapalat" w:hAnsi="GHEA Grapalat"/>
                <w:sz w:val="20"/>
                <w:szCs w:val="20"/>
                <w:lang w:val="hy-AM"/>
              </w:rPr>
              <w:t xml:space="preserve">Սովարական տեսակի, ԳՕՍՏ 26767-85։ Անվտանգությունը և մակնշումը՝ ըստ ՀՀ կառավարության 2006թ. դեկտեմբերի 21-ի N 1913-Ն որոշմամբ հաստատված &lt;&lt;Թարմ պտուղ-բանջարեղենի տեխնիկական կանոնակարգի&gt;&gt; և &lt;&lt;Սննդամթերքի անվտանգության մասին&gt;&gt; ՀՀ օրենքի 8-րդ հոդվածի: Անվտանգությունը, փաթեթավորումը և մակնշումը` ըստ ՀՀ կառավարության 2006թ. դեկտեմբերի </w:t>
            </w:r>
            <w:r w:rsidRPr="002712DC">
              <w:rPr>
                <w:rFonts w:ascii="GHEA Grapalat" w:hAnsi="GHEA Grapalat"/>
                <w:sz w:val="20"/>
                <w:szCs w:val="20"/>
                <w:lang w:val="hy-AM"/>
              </w:rPr>
              <w:lastRenderedPageBreak/>
              <w:t>21-ի N 1913-Ն որոշմամբ հաստատված &lt;&lt;Թարմ պտուղ-բանջարեղենի ՀՀ կամ համարժեքը տեխնիկական կանոնակարգի&gt;&gt; և &lt;&lt;Սննդամթերքի անվտանգության մասին&gt;&gt; ՀՀ օրենքի 8-րդ հոդվածի:</w:t>
            </w:r>
          </w:p>
        </w:tc>
        <w:tc>
          <w:tcPr>
            <w:tcW w:w="895" w:type="dxa"/>
            <w:tcBorders>
              <w:top w:val="single" w:sz="4" w:space="0" w:color="auto"/>
              <w:left w:val="single" w:sz="4" w:space="0" w:color="auto"/>
              <w:bottom w:val="single" w:sz="4" w:space="0" w:color="auto"/>
              <w:right w:val="single" w:sz="4" w:space="0" w:color="auto"/>
            </w:tcBorders>
            <w:vAlign w:val="center"/>
          </w:tcPr>
          <w:p w:rsidR="007B1EEB" w:rsidRPr="002712DC" w:rsidRDefault="007B1EEB" w:rsidP="00035759">
            <w:pPr>
              <w:jc w:val="center"/>
              <w:rPr>
                <w:rFonts w:ascii="GHEA Grapalat" w:hAnsi="GHEA Grapalat" w:cs="Arial"/>
                <w:sz w:val="20"/>
                <w:szCs w:val="20"/>
              </w:rPr>
            </w:pPr>
            <w:r w:rsidRPr="002712DC">
              <w:rPr>
                <w:rFonts w:ascii="GHEA Grapalat" w:hAnsi="GHEA Grapalat" w:cs="Arial"/>
                <w:sz w:val="20"/>
                <w:szCs w:val="20"/>
              </w:rPr>
              <w:lastRenderedPageBreak/>
              <w:t>կգ</w:t>
            </w:r>
          </w:p>
        </w:tc>
        <w:tc>
          <w:tcPr>
            <w:tcW w:w="857" w:type="dxa"/>
            <w:tcBorders>
              <w:top w:val="single" w:sz="4" w:space="0" w:color="auto"/>
              <w:left w:val="single" w:sz="4" w:space="0" w:color="auto"/>
              <w:bottom w:val="single" w:sz="4" w:space="0" w:color="auto"/>
              <w:right w:val="single" w:sz="4" w:space="0" w:color="auto"/>
            </w:tcBorders>
            <w:vAlign w:val="center"/>
          </w:tcPr>
          <w:p w:rsidR="007B1EEB" w:rsidRPr="002712DC" w:rsidRDefault="007B1EEB" w:rsidP="00CE0E49">
            <w:pPr>
              <w:jc w:val="center"/>
              <w:rPr>
                <w:rFonts w:ascii="GHEA Grapalat" w:hAnsi="GHEA Grapalat"/>
                <w:sz w:val="20"/>
                <w:szCs w:val="20"/>
                <w:lang w:val="hy-AM"/>
              </w:rPr>
            </w:pPr>
          </w:p>
        </w:tc>
        <w:tc>
          <w:tcPr>
            <w:tcW w:w="775" w:type="dxa"/>
            <w:tcBorders>
              <w:top w:val="single" w:sz="4" w:space="0" w:color="auto"/>
              <w:left w:val="single" w:sz="4" w:space="0" w:color="auto"/>
              <w:bottom w:val="single" w:sz="4" w:space="0" w:color="auto"/>
              <w:right w:val="single" w:sz="4" w:space="0" w:color="auto"/>
            </w:tcBorders>
            <w:vAlign w:val="center"/>
          </w:tcPr>
          <w:p w:rsidR="007B1EEB" w:rsidRPr="002712DC" w:rsidRDefault="007B1EEB" w:rsidP="00CE0E49">
            <w:pPr>
              <w:jc w:val="center"/>
              <w:rPr>
                <w:rFonts w:ascii="GHEA Grapalat" w:hAnsi="GHEA Grapalat" w:cs="Arial"/>
                <w:sz w:val="20"/>
                <w:szCs w:val="20"/>
                <w:lang w:val="hy-AM"/>
              </w:rPr>
            </w:pPr>
          </w:p>
        </w:tc>
        <w:tc>
          <w:tcPr>
            <w:tcW w:w="1134" w:type="dxa"/>
            <w:tcBorders>
              <w:top w:val="single" w:sz="4" w:space="0" w:color="auto"/>
              <w:left w:val="single" w:sz="4" w:space="0" w:color="auto"/>
              <w:bottom w:val="single" w:sz="4" w:space="0" w:color="auto"/>
              <w:right w:val="single" w:sz="4" w:space="0" w:color="auto"/>
            </w:tcBorders>
            <w:vAlign w:val="center"/>
          </w:tcPr>
          <w:p w:rsidR="007B1EEB" w:rsidRPr="002712DC" w:rsidRDefault="007B1EEB" w:rsidP="00CE0E49">
            <w:pPr>
              <w:jc w:val="center"/>
              <w:rPr>
                <w:rFonts w:ascii="GHEA Grapalat" w:hAnsi="GHEA Grapalat" w:cs="Arial"/>
                <w:sz w:val="20"/>
                <w:szCs w:val="20"/>
              </w:rPr>
            </w:pPr>
            <w:r w:rsidRPr="002712DC">
              <w:rPr>
                <w:rFonts w:ascii="GHEA Grapalat" w:hAnsi="GHEA Grapalat" w:cs="Arial"/>
                <w:sz w:val="20"/>
                <w:szCs w:val="20"/>
              </w:rPr>
              <w:t>31</w:t>
            </w:r>
          </w:p>
        </w:tc>
        <w:tc>
          <w:tcPr>
            <w:tcW w:w="1134" w:type="dxa"/>
            <w:tcBorders>
              <w:top w:val="single" w:sz="4" w:space="0" w:color="auto"/>
              <w:left w:val="single" w:sz="4" w:space="0" w:color="auto"/>
              <w:bottom w:val="single" w:sz="4" w:space="0" w:color="auto"/>
              <w:right w:val="single" w:sz="4" w:space="0" w:color="auto"/>
            </w:tcBorders>
            <w:textDirection w:val="btLr"/>
            <w:vAlign w:val="center"/>
          </w:tcPr>
          <w:p w:rsidR="007B1EEB" w:rsidRPr="002712DC" w:rsidRDefault="007B1EEB" w:rsidP="00CE0E49">
            <w:pPr>
              <w:ind w:left="113" w:right="113"/>
              <w:jc w:val="center"/>
              <w:rPr>
                <w:rFonts w:ascii="GHEA Grapalat" w:hAnsi="GHEA Grapalat"/>
                <w:sz w:val="20"/>
                <w:szCs w:val="20"/>
                <w:lang w:val="hy-AM"/>
              </w:rPr>
            </w:pPr>
            <w:r w:rsidRPr="002712DC">
              <w:rPr>
                <w:rFonts w:ascii="GHEA Grapalat" w:hAnsi="GHEA Grapalat"/>
                <w:sz w:val="20"/>
                <w:lang w:val="af-ZA"/>
              </w:rPr>
              <w:t>Գ.Զանգակատուն,Հրաչ և Սյուզեն Թուֆայանների փողոց 2</w:t>
            </w:r>
          </w:p>
        </w:tc>
        <w:tc>
          <w:tcPr>
            <w:tcW w:w="1275" w:type="dxa"/>
            <w:tcBorders>
              <w:top w:val="single" w:sz="4" w:space="0" w:color="auto"/>
              <w:left w:val="single" w:sz="4" w:space="0" w:color="auto"/>
              <w:bottom w:val="single" w:sz="4" w:space="0" w:color="auto"/>
              <w:right w:val="single" w:sz="4" w:space="0" w:color="auto"/>
            </w:tcBorders>
            <w:vAlign w:val="center"/>
          </w:tcPr>
          <w:p w:rsidR="007B1EEB" w:rsidRPr="002712DC" w:rsidRDefault="007B1EEB" w:rsidP="00035759">
            <w:pPr>
              <w:jc w:val="center"/>
              <w:rPr>
                <w:rFonts w:ascii="GHEA Grapalat" w:hAnsi="GHEA Grapalat" w:cs="Arial"/>
                <w:sz w:val="20"/>
                <w:szCs w:val="20"/>
              </w:rPr>
            </w:pPr>
            <w:r w:rsidRPr="002712DC">
              <w:rPr>
                <w:rFonts w:ascii="GHEA Grapalat" w:hAnsi="GHEA Grapalat" w:cs="Arial"/>
                <w:sz w:val="20"/>
                <w:szCs w:val="20"/>
              </w:rPr>
              <w:t>31</w:t>
            </w:r>
          </w:p>
        </w:tc>
        <w:tc>
          <w:tcPr>
            <w:tcW w:w="1518" w:type="dxa"/>
            <w:tcBorders>
              <w:top w:val="single" w:sz="4" w:space="0" w:color="auto"/>
              <w:left w:val="single" w:sz="4" w:space="0" w:color="auto"/>
              <w:bottom w:val="single" w:sz="4" w:space="0" w:color="auto"/>
              <w:right w:val="single" w:sz="4" w:space="0" w:color="auto"/>
            </w:tcBorders>
            <w:vAlign w:val="center"/>
          </w:tcPr>
          <w:p w:rsidR="007B1EEB" w:rsidRPr="002712DC" w:rsidRDefault="00035759" w:rsidP="00CE0E49">
            <w:pPr>
              <w:jc w:val="center"/>
              <w:rPr>
                <w:rFonts w:ascii="Sylfaen" w:hAnsi="Sylfaen" w:cs="Sylfaen"/>
                <w:sz w:val="20"/>
                <w:szCs w:val="20"/>
                <w:lang w:val="hy-AM"/>
              </w:rPr>
            </w:pPr>
            <w:r w:rsidRPr="002712DC">
              <w:rPr>
                <w:rFonts w:ascii="Sylfaen" w:hAnsi="Sylfaen" w:cs="Sylfaen"/>
                <w:sz w:val="20"/>
                <w:szCs w:val="20"/>
              </w:rPr>
              <w:t>Մինչև</w:t>
            </w:r>
            <w:r w:rsidRPr="002712DC">
              <w:rPr>
                <w:sz w:val="20"/>
                <w:szCs w:val="20"/>
              </w:rPr>
              <w:t xml:space="preserve"> 25.12.2020 </w:t>
            </w:r>
            <w:r w:rsidRPr="002712DC">
              <w:rPr>
                <w:rFonts w:ascii="Sylfaen" w:hAnsi="Sylfaen" w:cs="Sylfaen"/>
                <w:sz w:val="20"/>
                <w:szCs w:val="20"/>
              </w:rPr>
              <w:t>շաբաթական</w:t>
            </w:r>
          </w:p>
        </w:tc>
      </w:tr>
      <w:tr w:rsidR="007B1EEB" w:rsidRPr="002712DC" w:rsidTr="00CE0E49">
        <w:trPr>
          <w:trHeight w:val="246"/>
        </w:trPr>
        <w:tc>
          <w:tcPr>
            <w:tcW w:w="1333" w:type="dxa"/>
            <w:tcBorders>
              <w:top w:val="single" w:sz="4" w:space="0" w:color="auto"/>
              <w:left w:val="single" w:sz="4" w:space="0" w:color="auto"/>
              <w:bottom w:val="single" w:sz="4" w:space="0" w:color="auto"/>
              <w:right w:val="single" w:sz="4" w:space="0" w:color="auto"/>
            </w:tcBorders>
            <w:vAlign w:val="center"/>
          </w:tcPr>
          <w:p w:rsidR="007B1EEB" w:rsidRPr="002712DC" w:rsidRDefault="007B1EEB" w:rsidP="00035759">
            <w:pPr>
              <w:jc w:val="center"/>
              <w:rPr>
                <w:rFonts w:ascii="GHEA Grapalat" w:hAnsi="GHEA Grapalat"/>
                <w:sz w:val="20"/>
                <w:szCs w:val="20"/>
              </w:rPr>
            </w:pPr>
            <w:r w:rsidRPr="002712DC">
              <w:rPr>
                <w:rFonts w:ascii="GHEA Grapalat" w:hAnsi="GHEA Grapalat"/>
                <w:sz w:val="20"/>
                <w:szCs w:val="20"/>
              </w:rPr>
              <w:lastRenderedPageBreak/>
              <w:t>25</w:t>
            </w:r>
          </w:p>
        </w:tc>
        <w:tc>
          <w:tcPr>
            <w:tcW w:w="1405" w:type="dxa"/>
            <w:tcBorders>
              <w:top w:val="single" w:sz="4" w:space="0" w:color="auto"/>
              <w:left w:val="single" w:sz="4" w:space="0" w:color="auto"/>
              <w:bottom w:val="single" w:sz="4" w:space="0" w:color="auto"/>
              <w:right w:val="single" w:sz="4" w:space="0" w:color="auto"/>
            </w:tcBorders>
            <w:vAlign w:val="center"/>
          </w:tcPr>
          <w:p w:rsidR="007B1EEB" w:rsidRPr="002712DC" w:rsidRDefault="007B1EEB" w:rsidP="00035759">
            <w:pPr>
              <w:jc w:val="center"/>
              <w:rPr>
                <w:rFonts w:ascii="GHEA Grapalat" w:hAnsi="GHEA Grapalat"/>
                <w:sz w:val="20"/>
                <w:szCs w:val="20"/>
              </w:rPr>
            </w:pPr>
            <w:r w:rsidRPr="002712DC">
              <w:rPr>
                <w:rFonts w:ascii="GHEA Grapalat" w:hAnsi="GHEA Grapalat"/>
                <w:sz w:val="20"/>
                <w:szCs w:val="20"/>
              </w:rPr>
              <w:t>03221124</w:t>
            </w:r>
          </w:p>
        </w:tc>
        <w:tc>
          <w:tcPr>
            <w:tcW w:w="1499" w:type="dxa"/>
            <w:tcBorders>
              <w:top w:val="single" w:sz="4" w:space="0" w:color="auto"/>
              <w:left w:val="single" w:sz="4" w:space="0" w:color="auto"/>
              <w:bottom w:val="single" w:sz="4" w:space="0" w:color="auto"/>
              <w:right w:val="single" w:sz="4" w:space="0" w:color="auto"/>
            </w:tcBorders>
            <w:vAlign w:val="center"/>
          </w:tcPr>
          <w:p w:rsidR="007B1EEB" w:rsidRPr="002712DC" w:rsidRDefault="007B1EEB" w:rsidP="00035759">
            <w:pPr>
              <w:jc w:val="center"/>
              <w:rPr>
                <w:rFonts w:ascii="GHEA Grapalat" w:hAnsi="GHEA Grapalat" w:cs="Arial"/>
                <w:sz w:val="20"/>
                <w:szCs w:val="20"/>
              </w:rPr>
            </w:pPr>
            <w:r w:rsidRPr="002712DC">
              <w:rPr>
                <w:rFonts w:ascii="GHEA Grapalat" w:hAnsi="GHEA Grapalat" w:cs="Arial"/>
                <w:sz w:val="20"/>
                <w:szCs w:val="20"/>
              </w:rPr>
              <w:t>Վարունգ</w:t>
            </w:r>
          </w:p>
        </w:tc>
        <w:tc>
          <w:tcPr>
            <w:tcW w:w="1248" w:type="dxa"/>
            <w:tcBorders>
              <w:top w:val="single" w:sz="4" w:space="0" w:color="auto"/>
              <w:left w:val="single" w:sz="4" w:space="0" w:color="auto"/>
              <w:bottom w:val="single" w:sz="4" w:space="0" w:color="auto"/>
              <w:right w:val="single" w:sz="4" w:space="0" w:color="auto"/>
            </w:tcBorders>
            <w:textDirection w:val="btLr"/>
            <w:vAlign w:val="center"/>
          </w:tcPr>
          <w:p w:rsidR="007B1EEB" w:rsidRPr="002712DC" w:rsidRDefault="007B1EEB" w:rsidP="00035759">
            <w:pPr>
              <w:ind w:left="113" w:right="113"/>
              <w:jc w:val="center"/>
              <w:rPr>
                <w:rFonts w:ascii="GHEA Grapalat" w:hAnsi="GHEA Grapalat"/>
                <w:sz w:val="20"/>
                <w:szCs w:val="20"/>
                <w:lang w:val="hy-AM"/>
              </w:rPr>
            </w:pPr>
          </w:p>
        </w:tc>
        <w:tc>
          <w:tcPr>
            <w:tcW w:w="2350" w:type="dxa"/>
            <w:tcBorders>
              <w:top w:val="single" w:sz="4" w:space="0" w:color="auto"/>
              <w:left w:val="single" w:sz="4" w:space="0" w:color="auto"/>
              <w:bottom w:val="single" w:sz="4" w:space="0" w:color="auto"/>
              <w:right w:val="single" w:sz="4" w:space="0" w:color="auto"/>
            </w:tcBorders>
            <w:vAlign w:val="center"/>
          </w:tcPr>
          <w:p w:rsidR="007B1EEB" w:rsidRPr="002712DC" w:rsidRDefault="007B1EEB" w:rsidP="00035759">
            <w:pPr>
              <w:jc w:val="center"/>
              <w:rPr>
                <w:rFonts w:ascii="GHEA Grapalat" w:hAnsi="GHEA Grapalat"/>
                <w:sz w:val="20"/>
                <w:szCs w:val="20"/>
                <w:lang w:val="hy-AM"/>
              </w:rPr>
            </w:pPr>
            <w:r w:rsidRPr="002712DC">
              <w:rPr>
                <w:rFonts w:ascii="GHEA Grapalat" w:hAnsi="GHEA Grapalat"/>
                <w:sz w:val="20"/>
                <w:szCs w:val="20"/>
                <w:lang w:val="hy-AM"/>
              </w:rPr>
              <w:t>Վարունգ թարմ օգտագործման տեսակի, անվտանգությունը` ըստ N 2-III-4,9-01-2003 (ՌԴ Սան Պին 2,3,2-1078-01) սանիտարահամաճարակային կանոնների և նորմերի և &lt;&lt;Սննդամթերքի անվտանգության մասին&gt;&gt; ՀՀ օրենքի 8-րդ հոդվածի:</w:t>
            </w:r>
          </w:p>
          <w:p w:rsidR="007B1EEB" w:rsidRPr="002712DC" w:rsidRDefault="007B1EEB" w:rsidP="00035759">
            <w:pPr>
              <w:jc w:val="center"/>
              <w:rPr>
                <w:rFonts w:ascii="GHEA Grapalat" w:hAnsi="GHEA Grapalat"/>
                <w:sz w:val="20"/>
                <w:szCs w:val="20"/>
                <w:lang w:val="hy-AM"/>
              </w:rPr>
            </w:pPr>
          </w:p>
        </w:tc>
        <w:tc>
          <w:tcPr>
            <w:tcW w:w="895" w:type="dxa"/>
            <w:tcBorders>
              <w:top w:val="single" w:sz="4" w:space="0" w:color="auto"/>
              <w:left w:val="single" w:sz="4" w:space="0" w:color="auto"/>
              <w:bottom w:val="single" w:sz="4" w:space="0" w:color="auto"/>
              <w:right w:val="single" w:sz="4" w:space="0" w:color="auto"/>
            </w:tcBorders>
            <w:vAlign w:val="center"/>
          </w:tcPr>
          <w:p w:rsidR="007B1EEB" w:rsidRPr="002712DC" w:rsidRDefault="007B1EEB" w:rsidP="00035759">
            <w:pPr>
              <w:jc w:val="center"/>
              <w:rPr>
                <w:rFonts w:ascii="GHEA Grapalat" w:hAnsi="GHEA Grapalat" w:cs="Arial"/>
                <w:sz w:val="20"/>
                <w:szCs w:val="20"/>
              </w:rPr>
            </w:pPr>
            <w:r w:rsidRPr="002712DC">
              <w:rPr>
                <w:rFonts w:ascii="GHEA Grapalat" w:hAnsi="GHEA Grapalat" w:cs="Arial"/>
                <w:sz w:val="20"/>
                <w:szCs w:val="20"/>
              </w:rPr>
              <w:t>կգ</w:t>
            </w:r>
          </w:p>
        </w:tc>
        <w:tc>
          <w:tcPr>
            <w:tcW w:w="857" w:type="dxa"/>
            <w:tcBorders>
              <w:top w:val="single" w:sz="4" w:space="0" w:color="auto"/>
              <w:left w:val="single" w:sz="4" w:space="0" w:color="auto"/>
              <w:bottom w:val="single" w:sz="4" w:space="0" w:color="auto"/>
              <w:right w:val="single" w:sz="4" w:space="0" w:color="auto"/>
            </w:tcBorders>
            <w:vAlign w:val="center"/>
          </w:tcPr>
          <w:p w:rsidR="007B1EEB" w:rsidRPr="002712DC" w:rsidRDefault="007B1EEB" w:rsidP="00CE0E49">
            <w:pPr>
              <w:jc w:val="center"/>
              <w:rPr>
                <w:rFonts w:ascii="GHEA Grapalat" w:hAnsi="GHEA Grapalat"/>
                <w:sz w:val="20"/>
                <w:szCs w:val="20"/>
                <w:lang w:val="hy-AM"/>
              </w:rPr>
            </w:pPr>
          </w:p>
        </w:tc>
        <w:tc>
          <w:tcPr>
            <w:tcW w:w="775" w:type="dxa"/>
            <w:tcBorders>
              <w:top w:val="single" w:sz="4" w:space="0" w:color="auto"/>
              <w:left w:val="single" w:sz="4" w:space="0" w:color="auto"/>
              <w:bottom w:val="single" w:sz="4" w:space="0" w:color="auto"/>
              <w:right w:val="single" w:sz="4" w:space="0" w:color="auto"/>
            </w:tcBorders>
            <w:vAlign w:val="center"/>
          </w:tcPr>
          <w:p w:rsidR="007B1EEB" w:rsidRPr="002712DC" w:rsidRDefault="007B1EEB" w:rsidP="00CE0E49">
            <w:pPr>
              <w:jc w:val="center"/>
              <w:rPr>
                <w:rFonts w:ascii="GHEA Grapalat" w:hAnsi="GHEA Grapalat" w:cs="Arial"/>
                <w:sz w:val="20"/>
                <w:szCs w:val="20"/>
                <w:lang w:val="hy-AM"/>
              </w:rPr>
            </w:pPr>
          </w:p>
        </w:tc>
        <w:tc>
          <w:tcPr>
            <w:tcW w:w="1134" w:type="dxa"/>
            <w:tcBorders>
              <w:top w:val="single" w:sz="4" w:space="0" w:color="auto"/>
              <w:left w:val="single" w:sz="4" w:space="0" w:color="auto"/>
              <w:bottom w:val="single" w:sz="4" w:space="0" w:color="auto"/>
              <w:right w:val="single" w:sz="4" w:space="0" w:color="auto"/>
            </w:tcBorders>
            <w:vAlign w:val="center"/>
          </w:tcPr>
          <w:p w:rsidR="007B1EEB" w:rsidRPr="002712DC" w:rsidRDefault="007B1EEB" w:rsidP="00CE0E49">
            <w:pPr>
              <w:jc w:val="center"/>
              <w:rPr>
                <w:rFonts w:ascii="GHEA Grapalat" w:hAnsi="GHEA Grapalat" w:cs="Arial"/>
                <w:sz w:val="20"/>
                <w:szCs w:val="20"/>
              </w:rPr>
            </w:pPr>
            <w:r w:rsidRPr="002712DC">
              <w:rPr>
                <w:rFonts w:ascii="GHEA Grapalat" w:hAnsi="GHEA Grapalat" w:cs="Arial"/>
                <w:sz w:val="20"/>
                <w:szCs w:val="20"/>
              </w:rPr>
              <w:t>55</w:t>
            </w:r>
          </w:p>
        </w:tc>
        <w:tc>
          <w:tcPr>
            <w:tcW w:w="1134" w:type="dxa"/>
            <w:tcBorders>
              <w:top w:val="single" w:sz="4" w:space="0" w:color="auto"/>
              <w:left w:val="single" w:sz="4" w:space="0" w:color="auto"/>
              <w:bottom w:val="single" w:sz="4" w:space="0" w:color="auto"/>
              <w:right w:val="single" w:sz="4" w:space="0" w:color="auto"/>
            </w:tcBorders>
            <w:textDirection w:val="btLr"/>
            <w:vAlign w:val="center"/>
          </w:tcPr>
          <w:p w:rsidR="007B1EEB" w:rsidRPr="002712DC" w:rsidRDefault="007B1EEB" w:rsidP="00CE0E49">
            <w:pPr>
              <w:ind w:left="113" w:right="113"/>
              <w:jc w:val="center"/>
              <w:rPr>
                <w:rFonts w:ascii="GHEA Grapalat" w:hAnsi="GHEA Grapalat"/>
                <w:sz w:val="20"/>
                <w:szCs w:val="20"/>
                <w:lang w:val="hy-AM"/>
              </w:rPr>
            </w:pPr>
            <w:r w:rsidRPr="002712DC">
              <w:rPr>
                <w:rFonts w:ascii="GHEA Grapalat" w:hAnsi="GHEA Grapalat"/>
                <w:sz w:val="20"/>
                <w:lang w:val="af-ZA"/>
              </w:rPr>
              <w:t>Գ.Զանգակատուն,Հրաչ և Սյուզեն Թուֆայանների փողոց 2</w:t>
            </w:r>
          </w:p>
        </w:tc>
        <w:tc>
          <w:tcPr>
            <w:tcW w:w="1275" w:type="dxa"/>
            <w:tcBorders>
              <w:top w:val="single" w:sz="4" w:space="0" w:color="auto"/>
              <w:left w:val="single" w:sz="4" w:space="0" w:color="auto"/>
              <w:bottom w:val="single" w:sz="4" w:space="0" w:color="auto"/>
              <w:right w:val="single" w:sz="4" w:space="0" w:color="auto"/>
            </w:tcBorders>
            <w:vAlign w:val="center"/>
          </w:tcPr>
          <w:p w:rsidR="007B1EEB" w:rsidRPr="002712DC" w:rsidRDefault="007B1EEB" w:rsidP="00035759">
            <w:pPr>
              <w:jc w:val="center"/>
              <w:rPr>
                <w:rFonts w:ascii="GHEA Grapalat" w:hAnsi="GHEA Grapalat" w:cs="Arial"/>
                <w:sz w:val="20"/>
                <w:szCs w:val="20"/>
              </w:rPr>
            </w:pPr>
            <w:r w:rsidRPr="002712DC">
              <w:rPr>
                <w:rFonts w:ascii="GHEA Grapalat" w:hAnsi="GHEA Grapalat" w:cs="Arial"/>
                <w:sz w:val="20"/>
                <w:szCs w:val="20"/>
              </w:rPr>
              <w:t>55</w:t>
            </w:r>
          </w:p>
        </w:tc>
        <w:tc>
          <w:tcPr>
            <w:tcW w:w="1518" w:type="dxa"/>
            <w:tcBorders>
              <w:top w:val="single" w:sz="4" w:space="0" w:color="auto"/>
              <w:left w:val="single" w:sz="4" w:space="0" w:color="auto"/>
              <w:bottom w:val="single" w:sz="4" w:space="0" w:color="auto"/>
              <w:right w:val="single" w:sz="4" w:space="0" w:color="auto"/>
            </w:tcBorders>
            <w:vAlign w:val="center"/>
          </w:tcPr>
          <w:p w:rsidR="007B1EEB" w:rsidRPr="002712DC" w:rsidRDefault="00035759" w:rsidP="00CE0E49">
            <w:pPr>
              <w:jc w:val="center"/>
              <w:rPr>
                <w:rFonts w:ascii="Sylfaen" w:hAnsi="Sylfaen" w:cs="Sylfaen"/>
                <w:sz w:val="20"/>
                <w:szCs w:val="20"/>
                <w:lang w:val="hy-AM"/>
              </w:rPr>
            </w:pPr>
            <w:r w:rsidRPr="002712DC">
              <w:rPr>
                <w:rFonts w:ascii="Sylfaen" w:hAnsi="Sylfaen" w:cs="Sylfaen"/>
                <w:sz w:val="20"/>
                <w:szCs w:val="20"/>
              </w:rPr>
              <w:t>Մինչև</w:t>
            </w:r>
            <w:r w:rsidRPr="002712DC">
              <w:rPr>
                <w:sz w:val="20"/>
                <w:szCs w:val="20"/>
              </w:rPr>
              <w:t xml:space="preserve"> 25.12.2020 </w:t>
            </w:r>
            <w:r w:rsidRPr="002712DC">
              <w:rPr>
                <w:rFonts w:ascii="Sylfaen" w:hAnsi="Sylfaen" w:cs="Sylfaen"/>
                <w:sz w:val="20"/>
                <w:szCs w:val="20"/>
              </w:rPr>
              <w:t>շաբաթական</w:t>
            </w:r>
          </w:p>
        </w:tc>
      </w:tr>
      <w:tr w:rsidR="007B1EEB" w:rsidRPr="002712DC" w:rsidTr="00CE0E49">
        <w:trPr>
          <w:trHeight w:val="246"/>
        </w:trPr>
        <w:tc>
          <w:tcPr>
            <w:tcW w:w="1333" w:type="dxa"/>
            <w:tcBorders>
              <w:top w:val="single" w:sz="4" w:space="0" w:color="auto"/>
              <w:left w:val="single" w:sz="4" w:space="0" w:color="auto"/>
              <w:bottom w:val="single" w:sz="4" w:space="0" w:color="auto"/>
              <w:right w:val="single" w:sz="4" w:space="0" w:color="auto"/>
            </w:tcBorders>
            <w:vAlign w:val="center"/>
          </w:tcPr>
          <w:p w:rsidR="007B1EEB" w:rsidRPr="002712DC" w:rsidRDefault="007B1EEB" w:rsidP="00035759">
            <w:pPr>
              <w:jc w:val="center"/>
              <w:rPr>
                <w:rFonts w:ascii="GHEA Grapalat" w:hAnsi="GHEA Grapalat"/>
                <w:sz w:val="20"/>
                <w:szCs w:val="20"/>
              </w:rPr>
            </w:pPr>
            <w:r w:rsidRPr="002712DC">
              <w:rPr>
                <w:rFonts w:ascii="GHEA Grapalat" w:hAnsi="GHEA Grapalat"/>
                <w:sz w:val="20"/>
                <w:szCs w:val="20"/>
              </w:rPr>
              <w:t>26</w:t>
            </w:r>
          </w:p>
        </w:tc>
        <w:tc>
          <w:tcPr>
            <w:tcW w:w="1405" w:type="dxa"/>
            <w:tcBorders>
              <w:top w:val="single" w:sz="4" w:space="0" w:color="auto"/>
              <w:left w:val="single" w:sz="4" w:space="0" w:color="auto"/>
              <w:bottom w:val="single" w:sz="4" w:space="0" w:color="auto"/>
              <w:right w:val="single" w:sz="4" w:space="0" w:color="auto"/>
            </w:tcBorders>
            <w:vAlign w:val="center"/>
          </w:tcPr>
          <w:p w:rsidR="007B1EEB" w:rsidRPr="002712DC" w:rsidRDefault="007B1EEB" w:rsidP="00035759">
            <w:pPr>
              <w:jc w:val="center"/>
              <w:rPr>
                <w:rFonts w:ascii="GHEA Grapalat" w:hAnsi="GHEA Grapalat"/>
                <w:sz w:val="20"/>
              </w:rPr>
            </w:pPr>
            <w:r w:rsidRPr="002712DC">
              <w:rPr>
                <w:rFonts w:ascii="GHEA Grapalat" w:hAnsi="GHEA Grapalat"/>
                <w:sz w:val="20"/>
              </w:rPr>
              <w:t>03221122</w:t>
            </w:r>
          </w:p>
        </w:tc>
        <w:tc>
          <w:tcPr>
            <w:tcW w:w="1499" w:type="dxa"/>
            <w:tcBorders>
              <w:top w:val="single" w:sz="4" w:space="0" w:color="auto"/>
              <w:left w:val="single" w:sz="4" w:space="0" w:color="auto"/>
              <w:bottom w:val="single" w:sz="4" w:space="0" w:color="auto"/>
              <w:right w:val="single" w:sz="4" w:space="0" w:color="auto"/>
            </w:tcBorders>
            <w:vAlign w:val="center"/>
          </w:tcPr>
          <w:p w:rsidR="007B1EEB" w:rsidRPr="002712DC" w:rsidRDefault="007B1EEB" w:rsidP="00035759">
            <w:pPr>
              <w:jc w:val="center"/>
              <w:rPr>
                <w:rFonts w:ascii="Calibri" w:hAnsi="Calibri" w:cs="Calibri"/>
                <w:bCs/>
                <w:sz w:val="20"/>
                <w:szCs w:val="20"/>
              </w:rPr>
            </w:pPr>
            <w:r w:rsidRPr="002712DC">
              <w:rPr>
                <w:rFonts w:ascii="GHEA Grapalat" w:hAnsi="GHEA Grapalat" w:cs="Arial"/>
                <w:sz w:val="20"/>
                <w:szCs w:val="20"/>
              </w:rPr>
              <w:t>Դդմիկ</w:t>
            </w:r>
          </w:p>
        </w:tc>
        <w:tc>
          <w:tcPr>
            <w:tcW w:w="1248" w:type="dxa"/>
            <w:tcBorders>
              <w:top w:val="single" w:sz="4" w:space="0" w:color="auto"/>
              <w:left w:val="single" w:sz="4" w:space="0" w:color="auto"/>
              <w:bottom w:val="single" w:sz="4" w:space="0" w:color="auto"/>
              <w:right w:val="single" w:sz="4" w:space="0" w:color="auto"/>
            </w:tcBorders>
            <w:textDirection w:val="btLr"/>
            <w:vAlign w:val="center"/>
          </w:tcPr>
          <w:p w:rsidR="007B1EEB" w:rsidRPr="002712DC" w:rsidRDefault="007B1EEB" w:rsidP="00035759">
            <w:pPr>
              <w:ind w:left="113" w:right="113"/>
              <w:jc w:val="center"/>
              <w:rPr>
                <w:rFonts w:ascii="GHEA Grapalat" w:hAnsi="GHEA Grapalat"/>
                <w:sz w:val="20"/>
                <w:szCs w:val="20"/>
              </w:rPr>
            </w:pPr>
          </w:p>
          <w:p w:rsidR="007B1EEB" w:rsidRPr="002712DC" w:rsidRDefault="007B1EEB" w:rsidP="00035759">
            <w:pPr>
              <w:ind w:left="113" w:right="113"/>
              <w:jc w:val="center"/>
              <w:rPr>
                <w:rFonts w:ascii="GHEA Grapalat" w:hAnsi="GHEA Grapalat"/>
                <w:sz w:val="20"/>
                <w:szCs w:val="20"/>
              </w:rPr>
            </w:pPr>
            <w:r w:rsidRPr="002712DC">
              <w:rPr>
                <w:rFonts w:ascii="GHEA Grapalat" w:hAnsi="GHEA Grapalat"/>
                <w:sz w:val="20"/>
                <w:szCs w:val="20"/>
                <w:lang w:val="hy-AM"/>
              </w:rPr>
              <w:t>ՀՀ կամ համարժեքը</w:t>
            </w:r>
          </w:p>
          <w:p w:rsidR="007B1EEB" w:rsidRPr="002712DC" w:rsidRDefault="007B1EEB" w:rsidP="00035759">
            <w:pPr>
              <w:ind w:left="113" w:right="113"/>
              <w:jc w:val="center"/>
              <w:rPr>
                <w:rFonts w:ascii="GHEA Grapalat" w:hAnsi="GHEA Grapalat"/>
                <w:sz w:val="20"/>
                <w:szCs w:val="20"/>
              </w:rPr>
            </w:pPr>
          </w:p>
          <w:p w:rsidR="007B1EEB" w:rsidRPr="002712DC" w:rsidRDefault="007B1EEB" w:rsidP="00035759">
            <w:pPr>
              <w:ind w:left="113" w:right="113"/>
              <w:jc w:val="center"/>
              <w:rPr>
                <w:rFonts w:ascii="GHEA Grapalat" w:hAnsi="GHEA Grapalat"/>
                <w:sz w:val="20"/>
                <w:szCs w:val="20"/>
              </w:rPr>
            </w:pPr>
          </w:p>
          <w:p w:rsidR="007B1EEB" w:rsidRPr="002712DC" w:rsidRDefault="007B1EEB" w:rsidP="00035759">
            <w:pPr>
              <w:ind w:left="113" w:right="113"/>
              <w:jc w:val="center"/>
              <w:rPr>
                <w:rFonts w:ascii="GHEA Grapalat" w:hAnsi="GHEA Grapalat"/>
                <w:sz w:val="20"/>
                <w:szCs w:val="20"/>
              </w:rPr>
            </w:pPr>
          </w:p>
        </w:tc>
        <w:tc>
          <w:tcPr>
            <w:tcW w:w="2350" w:type="dxa"/>
            <w:tcBorders>
              <w:top w:val="single" w:sz="4" w:space="0" w:color="auto"/>
              <w:left w:val="single" w:sz="4" w:space="0" w:color="auto"/>
              <w:bottom w:val="single" w:sz="4" w:space="0" w:color="auto"/>
              <w:right w:val="single" w:sz="4" w:space="0" w:color="auto"/>
            </w:tcBorders>
            <w:vAlign w:val="center"/>
          </w:tcPr>
          <w:p w:rsidR="007B1EEB" w:rsidRPr="002712DC" w:rsidRDefault="007B1EEB" w:rsidP="00035759">
            <w:pPr>
              <w:autoSpaceDE w:val="0"/>
              <w:autoSpaceDN w:val="0"/>
              <w:adjustRightInd w:val="0"/>
              <w:jc w:val="both"/>
              <w:rPr>
                <w:rFonts w:ascii="Calibri" w:hAnsi="Calibri" w:cs="Calibri"/>
                <w:sz w:val="16"/>
                <w:szCs w:val="16"/>
              </w:rPr>
            </w:pPr>
            <w:r w:rsidRPr="002712DC">
              <w:rPr>
                <w:rFonts w:ascii="GHEA Grapalat" w:hAnsi="GHEA Grapalat"/>
                <w:sz w:val="20"/>
                <w:szCs w:val="20"/>
              </w:rPr>
              <w:t>Թարմ, տեղական արտադրության, անվտանգությունը ըստ ՀՀ կառավարության 2006թ</w:t>
            </w:r>
            <w:r w:rsidRPr="002712DC">
              <w:rPr>
                <w:rFonts w:ascii="Sylfaen" w:hAnsi="Sylfaen" w:cs="Sylfaen"/>
                <w:sz w:val="16"/>
                <w:szCs w:val="16"/>
              </w:rPr>
              <w:t xml:space="preserve"> </w:t>
            </w:r>
            <w:r w:rsidRPr="002712DC">
              <w:rPr>
                <w:rFonts w:ascii="GHEA Grapalat" w:hAnsi="GHEA Grapalat"/>
                <w:sz w:val="20"/>
                <w:szCs w:val="20"/>
              </w:rPr>
              <w:t xml:space="preserve">դեկտեմբերի 21-ի թիվ1913-Ն որոշմամբ հաստատված Թարմ պտուղ-բանջարեղենի տեխնիկական կանոնակարգի և սննդի անվտանգության օրենքի 8-րդ հոդվածի </w:t>
            </w:r>
            <w:r w:rsidRPr="002712DC">
              <w:rPr>
                <w:rFonts w:ascii="Sylfaen" w:hAnsi="Sylfaen" w:cs="Sylfaen"/>
                <w:sz w:val="16"/>
                <w:szCs w:val="16"/>
              </w:rPr>
              <w:t xml:space="preserve"> </w:t>
            </w:r>
          </w:p>
        </w:tc>
        <w:tc>
          <w:tcPr>
            <w:tcW w:w="895" w:type="dxa"/>
            <w:tcBorders>
              <w:top w:val="single" w:sz="4" w:space="0" w:color="auto"/>
              <w:left w:val="single" w:sz="4" w:space="0" w:color="auto"/>
              <w:bottom w:val="single" w:sz="4" w:space="0" w:color="auto"/>
              <w:right w:val="single" w:sz="4" w:space="0" w:color="auto"/>
            </w:tcBorders>
            <w:vAlign w:val="center"/>
          </w:tcPr>
          <w:p w:rsidR="007B1EEB" w:rsidRPr="002712DC" w:rsidRDefault="007B1EEB" w:rsidP="00035759">
            <w:pPr>
              <w:jc w:val="center"/>
              <w:rPr>
                <w:rFonts w:ascii="GHEA Grapalat" w:hAnsi="GHEA Grapalat" w:cs="Arial"/>
                <w:sz w:val="20"/>
                <w:szCs w:val="20"/>
              </w:rPr>
            </w:pPr>
            <w:r w:rsidRPr="002712DC">
              <w:rPr>
                <w:rFonts w:ascii="GHEA Grapalat" w:hAnsi="GHEA Grapalat" w:cs="Arial"/>
                <w:sz w:val="20"/>
                <w:szCs w:val="20"/>
              </w:rPr>
              <w:t>կգ</w:t>
            </w:r>
          </w:p>
        </w:tc>
        <w:tc>
          <w:tcPr>
            <w:tcW w:w="857" w:type="dxa"/>
            <w:tcBorders>
              <w:top w:val="single" w:sz="4" w:space="0" w:color="auto"/>
              <w:left w:val="single" w:sz="4" w:space="0" w:color="auto"/>
              <w:bottom w:val="single" w:sz="4" w:space="0" w:color="auto"/>
              <w:right w:val="single" w:sz="4" w:space="0" w:color="auto"/>
            </w:tcBorders>
            <w:vAlign w:val="center"/>
          </w:tcPr>
          <w:p w:rsidR="007B1EEB" w:rsidRPr="002712DC" w:rsidRDefault="007B1EEB" w:rsidP="00CE0E49">
            <w:pPr>
              <w:jc w:val="center"/>
              <w:rPr>
                <w:rFonts w:ascii="GHEA Grapalat" w:hAnsi="GHEA Grapalat"/>
                <w:sz w:val="20"/>
                <w:szCs w:val="20"/>
                <w:lang w:val="hy-AM"/>
              </w:rPr>
            </w:pPr>
          </w:p>
        </w:tc>
        <w:tc>
          <w:tcPr>
            <w:tcW w:w="775" w:type="dxa"/>
            <w:tcBorders>
              <w:top w:val="single" w:sz="4" w:space="0" w:color="auto"/>
              <w:left w:val="single" w:sz="4" w:space="0" w:color="auto"/>
              <w:bottom w:val="single" w:sz="4" w:space="0" w:color="auto"/>
              <w:right w:val="single" w:sz="4" w:space="0" w:color="auto"/>
            </w:tcBorders>
            <w:vAlign w:val="center"/>
          </w:tcPr>
          <w:p w:rsidR="007B1EEB" w:rsidRPr="002712DC" w:rsidRDefault="007B1EEB" w:rsidP="00CE0E49">
            <w:pPr>
              <w:jc w:val="center"/>
              <w:rPr>
                <w:rFonts w:ascii="GHEA Grapalat" w:hAnsi="GHEA Grapalat" w:cs="Arial"/>
                <w:sz w:val="20"/>
                <w:szCs w:val="20"/>
                <w:lang w:val="hy-AM"/>
              </w:rPr>
            </w:pPr>
          </w:p>
        </w:tc>
        <w:tc>
          <w:tcPr>
            <w:tcW w:w="1134" w:type="dxa"/>
            <w:tcBorders>
              <w:top w:val="single" w:sz="4" w:space="0" w:color="auto"/>
              <w:left w:val="single" w:sz="4" w:space="0" w:color="auto"/>
              <w:bottom w:val="single" w:sz="4" w:space="0" w:color="auto"/>
              <w:right w:val="single" w:sz="4" w:space="0" w:color="auto"/>
            </w:tcBorders>
            <w:vAlign w:val="center"/>
          </w:tcPr>
          <w:p w:rsidR="007B1EEB" w:rsidRPr="002712DC" w:rsidRDefault="007B1EEB" w:rsidP="00CE0E49">
            <w:pPr>
              <w:jc w:val="center"/>
              <w:rPr>
                <w:rFonts w:ascii="GHEA Grapalat" w:hAnsi="GHEA Grapalat" w:cs="Arial"/>
                <w:sz w:val="20"/>
                <w:szCs w:val="20"/>
              </w:rPr>
            </w:pPr>
            <w:r w:rsidRPr="002712DC">
              <w:rPr>
                <w:rFonts w:ascii="GHEA Grapalat" w:hAnsi="GHEA Grapalat" w:cs="Arial"/>
                <w:sz w:val="20"/>
                <w:szCs w:val="20"/>
              </w:rPr>
              <w:t>105</w:t>
            </w:r>
          </w:p>
        </w:tc>
        <w:tc>
          <w:tcPr>
            <w:tcW w:w="1134" w:type="dxa"/>
            <w:tcBorders>
              <w:top w:val="single" w:sz="4" w:space="0" w:color="auto"/>
              <w:left w:val="single" w:sz="4" w:space="0" w:color="auto"/>
              <w:bottom w:val="single" w:sz="4" w:space="0" w:color="auto"/>
              <w:right w:val="single" w:sz="4" w:space="0" w:color="auto"/>
            </w:tcBorders>
            <w:textDirection w:val="btLr"/>
            <w:vAlign w:val="center"/>
          </w:tcPr>
          <w:p w:rsidR="007B1EEB" w:rsidRPr="002712DC" w:rsidRDefault="007B1EEB" w:rsidP="00CE0E49">
            <w:pPr>
              <w:ind w:left="113" w:right="113"/>
              <w:jc w:val="center"/>
              <w:rPr>
                <w:rFonts w:ascii="GHEA Grapalat" w:hAnsi="GHEA Grapalat"/>
                <w:sz w:val="20"/>
                <w:szCs w:val="20"/>
                <w:lang w:val="hy-AM"/>
              </w:rPr>
            </w:pPr>
            <w:r w:rsidRPr="002712DC">
              <w:rPr>
                <w:rFonts w:ascii="GHEA Grapalat" w:hAnsi="GHEA Grapalat"/>
                <w:sz w:val="20"/>
                <w:lang w:val="af-ZA"/>
              </w:rPr>
              <w:t>Գ.Զանգակատուն,Հրաչ և Սյուզեն Թուֆայանների փողոց 2</w:t>
            </w:r>
          </w:p>
        </w:tc>
        <w:tc>
          <w:tcPr>
            <w:tcW w:w="1275" w:type="dxa"/>
            <w:tcBorders>
              <w:top w:val="single" w:sz="4" w:space="0" w:color="auto"/>
              <w:left w:val="single" w:sz="4" w:space="0" w:color="auto"/>
              <w:bottom w:val="single" w:sz="4" w:space="0" w:color="auto"/>
              <w:right w:val="single" w:sz="4" w:space="0" w:color="auto"/>
            </w:tcBorders>
            <w:vAlign w:val="center"/>
          </w:tcPr>
          <w:p w:rsidR="007B1EEB" w:rsidRPr="002712DC" w:rsidRDefault="007B1EEB" w:rsidP="00035759">
            <w:pPr>
              <w:jc w:val="center"/>
              <w:rPr>
                <w:rFonts w:ascii="GHEA Grapalat" w:hAnsi="GHEA Grapalat" w:cs="Arial"/>
                <w:sz w:val="20"/>
                <w:szCs w:val="20"/>
              </w:rPr>
            </w:pPr>
            <w:r w:rsidRPr="002712DC">
              <w:rPr>
                <w:rFonts w:ascii="GHEA Grapalat" w:hAnsi="GHEA Grapalat" w:cs="Arial"/>
                <w:sz w:val="20"/>
                <w:szCs w:val="20"/>
              </w:rPr>
              <w:t>105</w:t>
            </w:r>
          </w:p>
        </w:tc>
        <w:tc>
          <w:tcPr>
            <w:tcW w:w="1518" w:type="dxa"/>
            <w:tcBorders>
              <w:top w:val="single" w:sz="4" w:space="0" w:color="auto"/>
              <w:left w:val="single" w:sz="4" w:space="0" w:color="auto"/>
              <w:bottom w:val="single" w:sz="4" w:space="0" w:color="auto"/>
              <w:right w:val="single" w:sz="4" w:space="0" w:color="auto"/>
            </w:tcBorders>
            <w:vAlign w:val="center"/>
          </w:tcPr>
          <w:p w:rsidR="007B1EEB" w:rsidRPr="002712DC" w:rsidRDefault="00035759" w:rsidP="00CE0E49">
            <w:pPr>
              <w:jc w:val="center"/>
              <w:rPr>
                <w:rFonts w:ascii="Sylfaen" w:hAnsi="Sylfaen" w:cs="Sylfaen"/>
                <w:sz w:val="20"/>
                <w:szCs w:val="20"/>
                <w:lang w:val="hy-AM"/>
              </w:rPr>
            </w:pPr>
            <w:r w:rsidRPr="002712DC">
              <w:rPr>
                <w:rFonts w:ascii="Sylfaen" w:hAnsi="Sylfaen" w:cs="Sylfaen"/>
                <w:sz w:val="20"/>
                <w:szCs w:val="20"/>
              </w:rPr>
              <w:t>Մինչև</w:t>
            </w:r>
            <w:r w:rsidRPr="002712DC">
              <w:rPr>
                <w:sz w:val="20"/>
                <w:szCs w:val="20"/>
              </w:rPr>
              <w:t xml:space="preserve"> 25.12.2020 </w:t>
            </w:r>
            <w:r w:rsidRPr="002712DC">
              <w:rPr>
                <w:rFonts w:ascii="Sylfaen" w:hAnsi="Sylfaen" w:cs="Sylfaen"/>
                <w:sz w:val="20"/>
                <w:szCs w:val="20"/>
              </w:rPr>
              <w:t>շաբաթական</w:t>
            </w:r>
          </w:p>
        </w:tc>
      </w:tr>
      <w:tr w:rsidR="007B1EEB" w:rsidRPr="002712DC" w:rsidTr="00CE0E49">
        <w:trPr>
          <w:trHeight w:val="246"/>
        </w:trPr>
        <w:tc>
          <w:tcPr>
            <w:tcW w:w="1333" w:type="dxa"/>
            <w:tcBorders>
              <w:top w:val="single" w:sz="4" w:space="0" w:color="auto"/>
              <w:left w:val="single" w:sz="4" w:space="0" w:color="auto"/>
              <w:bottom w:val="single" w:sz="4" w:space="0" w:color="auto"/>
              <w:right w:val="single" w:sz="4" w:space="0" w:color="auto"/>
            </w:tcBorders>
            <w:vAlign w:val="center"/>
          </w:tcPr>
          <w:p w:rsidR="007B1EEB" w:rsidRPr="002712DC" w:rsidRDefault="007B1EEB" w:rsidP="00035759">
            <w:pPr>
              <w:jc w:val="center"/>
              <w:rPr>
                <w:rFonts w:ascii="GHEA Grapalat" w:hAnsi="GHEA Grapalat"/>
                <w:sz w:val="20"/>
                <w:szCs w:val="20"/>
              </w:rPr>
            </w:pPr>
            <w:r w:rsidRPr="002712DC">
              <w:rPr>
                <w:rFonts w:ascii="GHEA Grapalat" w:hAnsi="GHEA Grapalat"/>
                <w:sz w:val="20"/>
                <w:szCs w:val="20"/>
              </w:rPr>
              <w:t>27</w:t>
            </w:r>
          </w:p>
        </w:tc>
        <w:tc>
          <w:tcPr>
            <w:tcW w:w="1405" w:type="dxa"/>
            <w:tcBorders>
              <w:top w:val="single" w:sz="4" w:space="0" w:color="auto"/>
              <w:left w:val="single" w:sz="4" w:space="0" w:color="auto"/>
              <w:bottom w:val="single" w:sz="4" w:space="0" w:color="auto"/>
              <w:right w:val="single" w:sz="4" w:space="0" w:color="auto"/>
            </w:tcBorders>
            <w:vAlign w:val="center"/>
          </w:tcPr>
          <w:p w:rsidR="007B1EEB" w:rsidRPr="002712DC" w:rsidRDefault="007B1EEB" w:rsidP="00035759">
            <w:pPr>
              <w:jc w:val="center"/>
              <w:rPr>
                <w:rFonts w:ascii="GHEA Grapalat" w:hAnsi="GHEA Grapalat"/>
                <w:sz w:val="20"/>
                <w:szCs w:val="20"/>
              </w:rPr>
            </w:pPr>
            <w:r w:rsidRPr="002712DC">
              <w:rPr>
                <w:rFonts w:ascii="GHEA Grapalat" w:hAnsi="GHEA Grapalat"/>
                <w:sz w:val="20"/>
                <w:szCs w:val="20"/>
              </w:rPr>
              <w:t>032221121</w:t>
            </w:r>
          </w:p>
        </w:tc>
        <w:tc>
          <w:tcPr>
            <w:tcW w:w="1499" w:type="dxa"/>
            <w:tcBorders>
              <w:top w:val="single" w:sz="4" w:space="0" w:color="auto"/>
              <w:left w:val="single" w:sz="4" w:space="0" w:color="auto"/>
              <w:bottom w:val="single" w:sz="4" w:space="0" w:color="auto"/>
              <w:right w:val="single" w:sz="4" w:space="0" w:color="auto"/>
            </w:tcBorders>
            <w:vAlign w:val="center"/>
          </w:tcPr>
          <w:p w:rsidR="007B1EEB" w:rsidRPr="002712DC" w:rsidRDefault="007B1EEB" w:rsidP="00035759">
            <w:pPr>
              <w:jc w:val="center"/>
              <w:rPr>
                <w:rFonts w:ascii="GHEA Grapalat" w:hAnsi="GHEA Grapalat" w:cs="Arial"/>
                <w:sz w:val="20"/>
                <w:szCs w:val="20"/>
              </w:rPr>
            </w:pPr>
            <w:r w:rsidRPr="002712DC">
              <w:rPr>
                <w:rFonts w:ascii="GHEA Grapalat" w:hAnsi="GHEA Grapalat" w:cs="Arial"/>
                <w:sz w:val="20"/>
                <w:szCs w:val="20"/>
              </w:rPr>
              <w:t>Լոլիկ</w:t>
            </w:r>
          </w:p>
        </w:tc>
        <w:tc>
          <w:tcPr>
            <w:tcW w:w="1248" w:type="dxa"/>
            <w:tcBorders>
              <w:top w:val="single" w:sz="4" w:space="0" w:color="auto"/>
              <w:left w:val="single" w:sz="4" w:space="0" w:color="auto"/>
              <w:bottom w:val="single" w:sz="4" w:space="0" w:color="auto"/>
              <w:right w:val="single" w:sz="4" w:space="0" w:color="auto"/>
            </w:tcBorders>
            <w:textDirection w:val="btLr"/>
            <w:vAlign w:val="center"/>
          </w:tcPr>
          <w:p w:rsidR="007B1EEB" w:rsidRPr="002712DC" w:rsidRDefault="007B1EEB" w:rsidP="00035759">
            <w:pPr>
              <w:ind w:left="113" w:right="113"/>
              <w:jc w:val="center"/>
              <w:rPr>
                <w:rFonts w:ascii="GHEA Grapalat" w:hAnsi="GHEA Grapalat"/>
                <w:sz w:val="20"/>
                <w:szCs w:val="20"/>
                <w:lang w:val="hy-AM"/>
              </w:rPr>
            </w:pPr>
          </w:p>
        </w:tc>
        <w:tc>
          <w:tcPr>
            <w:tcW w:w="2350" w:type="dxa"/>
            <w:tcBorders>
              <w:top w:val="single" w:sz="4" w:space="0" w:color="auto"/>
              <w:left w:val="single" w:sz="4" w:space="0" w:color="auto"/>
              <w:bottom w:val="single" w:sz="4" w:space="0" w:color="auto"/>
              <w:right w:val="single" w:sz="4" w:space="0" w:color="auto"/>
            </w:tcBorders>
            <w:vAlign w:val="center"/>
          </w:tcPr>
          <w:p w:rsidR="007B1EEB" w:rsidRPr="002712DC" w:rsidRDefault="007B1EEB" w:rsidP="00035759">
            <w:pPr>
              <w:jc w:val="center"/>
              <w:rPr>
                <w:rFonts w:ascii="GHEA Grapalat" w:hAnsi="GHEA Grapalat" w:cs="Arial"/>
                <w:sz w:val="20"/>
                <w:szCs w:val="20"/>
              </w:rPr>
            </w:pPr>
            <w:r w:rsidRPr="002712DC">
              <w:rPr>
                <w:rFonts w:ascii="GHEA Grapalat" w:hAnsi="GHEA Grapalat" w:cs="Arial"/>
                <w:sz w:val="20"/>
                <w:szCs w:val="20"/>
              </w:rPr>
              <w:t>կգ</w:t>
            </w:r>
          </w:p>
        </w:tc>
        <w:tc>
          <w:tcPr>
            <w:tcW w:w="895" w:type="dxa"/>
            <w:tcBorders>
              <w:top w:val="single" w:sz="4" w:space="0" w:color="auto"/>
              <w:left w:val="single" w:sz="4" w:space="0" w:color="auto"/>
              <w:bottom w:val="single" w:sz="4" w:space="0" w:color="auto"/>
              <w:right w:val="single" w:sz="4" w:space="0" w:color="auto"/>
            </w:tcBorders>
            <w:vAlign w:val="center"/>
          </w:tcPr>
          <w:p w:rsidR="007B1EEB" w:rsidRPr="002712DC" w:rsidRDefault="007B1EEB" w:rsidP="00CE0E49">
            <w:pPr>
              <w:jc w:val="center"/>
              <w:rPr>
                <w:rFonts w:ascii="GHEA Grapalat" w:hAnsi="GHEA Grapalat" w:cs="Arial"/>
                <w:sz w:val="20"/>
                <w:szCs w:val="20"/>
                <w:lang w:val="hy-AM"/>
              </w:rPr>
            </w:pPr>
          </w:p>
        </w:tc>
        <w:tc>
          <w:tcPr>
            <w:tcW w:w="857" w:type="dxa"/>
            <w:tcBorders>
              <w:top w:val="single" w:sz="4" w:space="0" w:color="auto"/>
              <w:left w:val="single" w:sz="4" w:space="0" w:color="auto"/>
              <w:bottom w:val="single" w:sz="4" w:space="0" w:color="auto"/>
              <w:right w:val="single" w:sz="4" w:space="0" w:color="auto"/>
            </w:tcBorders>
            <w:vAlign w:val="center"/>
          </w:tcPr>
          <w:p w:rsidR="007B1EEB" w:rsidRPr="002712DC" w:rsidRDefault="007B1EEB" w:rsidP="00CE0E49">
            <w:pPr>
              <w:jc w:val="center"/>
              <w:rPr>
                <w:rFonts w:ascii="GHEA Grapalat" w:hAnsi="GHEA Grapalat"/>
                <w:sz w:val="20"/>
                <w:szCs w:val="20"/>
                <w:lang w:val="hy-AM"/>
              </w:rPr>
            </w:pPr>
          </w:p>
        </w:tc>
        <w:tc>
          <w:tcPr>
            <w:tcW w:w="775" w:type="dxa"/>
            <w:tcBorders>
              <w:top w:val="single" w:sz="4" w:space="0" w:color="auto"/>
              <w:left w:val="single" w:sz="4" w:space="0" w:color="auto"/>
              <w:bottom w:val="single" w:sz="4" w:space="0" w:color="auto"/>
              <w:right w:val="single" w:sz="4" w:space="0" w:color="auto"/>
            </w:tcBorders>
            <w:vAlign w:val="center"/>
          </w:tcPr>
          <w:p w:rsidR="007B1EEB" w:rsidRPr="002712DC" w:rsidRDefault="007B1EEB" w:rsidP="00CE0E49">
            <w:pPr>
              <w:jc w:val="center"/>
              <w:rPr>
                <w:rFonts w:ascii="GHEA Grapalat" w:hAnsi="GHEA Grapalat" w:cs="Arial"/>
                <w:sz w:val="20"/>
                <w:szCs w:val="20"/>
                <w:lang w:val="hy-AM"/>
              </w:rPr>
            </w:pPr>
          </w:p>
        </w:tc>
        <w:tc>
          <w:tcPr>
            <w:tcW w:w="1134" w:type="dxa"/>
            <w:tcBorders>
              <w:top w:val="single" w:sz="4" w:space="0" w:color="auto"/>
              <w:left w:val="single" w:sz="4" w:space="0" w:color="auto"/>
              <w:bottom w:val="single" w:sz="4" w:space="0" w:color="auto"/>
              <w:right w:val="single" w:sz="4" w:space="0" w:color="auto"/>
            </w:tcBorders>
            <w:vAlign w:val="center"/>
          </w:tcPr>
          <w:p w:rsidR="007B1EEB" w:rsidRPr="002712DC" w:rsidRDefault="007B1EEB" w:rsidP="00CE0E49">
            <w:pPr>
              <w:jc w:val="center"/>
              <w:rPr>
                <w:rFonts w:ascii="GHEA Grapalat" w:hAnsi="GHEA Grapalat" w:cs="Arial"/>
                <w:sz w:val="20"/>
                <w:szCs w:val="20"/>
                <w:lang w:val="hy-AM"/>
              </w:rPr>
            </w:pPr>
          </w:p>
        </w:tc>
        <w:tc>
          <w:tcPr>
            <w:tcW w:w="1134" w:type="dxa"/>
            <w:tcBorders>
              <w:top w:val="single" w:sz="4" w:space="0" w:color="auto"/>
              <w:left w:val="single" w:sz="4" w:space="0" w:color="auto"/>
              <w:bottom w:val="single" w:sz="4" w:space="0" w:color="auto"/>
              <w:right w:val="single" w:sz="4" w:space="0" w:color="auto"/>
            </w:tcBorders>
            <w:textDirection w:val="btLr"/>
            <w:vAlign w:val="center"/>
          </w:tcPr>
          <w:p w:rsidR="007B1EEB" w:rsidRPr="002712DC" w:rsidRDefault="007B1EEB" w:rsidP="00CE0E49">
            <w:pPr>
              <w:ind w:left="113" w:right="113"/>
              <w:jc w:val="center"/>
              <w:rPr>
                <w:rFonts w:ascii="GHEA Grapalat" w:hAnsi="GHEA Grapalat"/>
                <w:sz w:val="20"/>
                <w:szCs w:val="20"/>
                <w:lang w:val="hy-AM"/>
              </w:rPr>
            </w:pPr>
          </w:p>
        </w:tc>
        <w:tc>
          <w:tcPr>
            <w:tcW w:w="1275" w:type="dxa"/>
            <w:tcBorders>
              <w:top w:val="single" w:sz="4" w:space="0" w:color="auto"/>
              <w:left w:val="single" w:sz="4" w:space="0" w:color="auto"/>
              <w:bottom w:val="single" w:sz="4" w:space="0" w:color="auto"/>
              <w:right w:val="single" w:sz="4" w:space="0" w:color="auto"/>
            </w:tcBorders>
            <w:vAlign w:val="center"/>
          </w:tcPr>
          <w:p w:rsidR="007B1EEB" w:rsidRPr="002712DC" w:rsidRDefault="007B1EEB" w:rsidP="00035759">
            <w:pPr>
              <w:jc w:val="center"/>
              <w:rPr>
                <w:rFonts w:ascii="GHEA Grapalat" w:hAnsi="GHEA Grapalat" w:cs="Arial"/>
                <w:sz w:val="20"/>
                <w:szCs w:val="20"/>
                <w:lang w:val="hy-AM"/>
              </w:rPr>
            </w:pPr>
          </w:p>
        </w:tc>
        <w:tc>
          <w:tcPr>
            <w:tcW w:w="1518" w:type="dxa"/>
            <w:tcBorders>
              <w:top w:val="single" w:sz="4" w:space="0" w:color="auto"/>
              <w:left w:val="single" w:sz="4" w:space="0" w:color="auto"/>
              <w:bottom w:val="single" w:sz="4" w:space="0" w:color="auto"/>
              <w:right w:val="single" w:sz="4" w:space="0" w:color="auto"/>
            </w:tcBorders>
            <w:vAlign w:val="center"/>
          </w:tcPr>
          <w:p w:rsidR="007B1EEB" w:rsidRPr="002712DC" w:rsidRDefault="00035759" w:rsidP="00CE0E49">
            <w:pPr>
              <w:jc w:val="center"/>
              <w:rPr>
                <w:rFonts w:ascii="Sylfaen" w:hAnsi="Sylfaen" w:cs="Sylfaen"/>
                <w:sz w:val="20"/>
                <w:szCs w:val="20"/>
                <w:lang w:val="hy-AM"/>
              </w:rPr>
            </w:pPr>
            <w:r w:rsidRPr="002712DC">
              <w:rPr>
                <w:rFonts w:ascii="Sylfaen" w:hAnsi="Sylfaen" w:cs="Sylfaen"/>
                <w:sz w:val="20"/>
                <w:szCs w:val="20"/>
              </w:rPr>
              <w:t>Մինչև</w:t>
            </w:r>
            <w:r w:rsidRPr="002712DC">
              <w:rPr>
                <w:sz w:val="20"/>
                <w:szCs w:val="20"/>
              </w:rPr>
              <w:t xml:space="preserve"> 25.12.2020 </w:t>
            </w:r>
            <w:r w:rsidRPr="002712DC">
              <w:rPr>
                <w:rFonts w:ascii="Sylfaen" w:hAnsi="Sylfaen" w:cs="Sylfaen"/>
                <w:sz w:val="20"/>
                <w:szCs w:val="20"/>
              </w:rPr>
              <w:lastRenderedPageBreak/>
              <w:t>շաբաթական</w:t>
            </w:r>
          </w:p>
        </w:tc>
      </w:tr>
      <w:tr w:rsidR="007B1EEB" w:rsidRPr="002712DC" w:rsidTr="00CE0E49">
        <w:trPr>
          <w:trHeight w:val="246"/>
        </w:trPr>
        <w:tc>
          <w:tcPr>
            <w:tcW w:w="1333" w:type="dxa"/>
            <w:tcBorders>
              <w:top w:val="single" w:sz="4" w:space="0" w:color="auto"/>
              <w:left w:val="single" w:sz="4" w:space="0" w:color="auto"/>
              <w:bottom w:val="single" w:sz="4" w:space="0" w:color="auto"/>
              <w:right w:val="single" w:sz="4" w:space="0" w:color="auto"/>
            </w:tcBorders>
            <w:vAlign w:val="center"/>
          </w:tcPr>
          <w:p w:rsidR="007B1EEB" w:rsidRPr="002712DC" w:rsidRDefault="007B1EEB" w:rsidP="00035759">
            <w:pPr>
              <w:jc w:val="center"/>
              <w:rPr>
                <w:rFonts w:ascii="GHEA Grapalat" w:hAnsi="GHEA Grapalat"/>
                <w:sz w:val="20"/>
                <w:szCs w:val="20"/>
              </w:rPr>
            </w:pPr>
            <w:r w:rsidRPr="002712DC">
              <w:rPr>
                <w:rFonts w:ascii="GHEA Grapalat" w:hAnsi="GHEA Grapalat"/>
                <w:sz w:val="20"/>
                <w:szCs w:val="20"/>
              </w:rPr>
              <w:lastRenderedPageBreak/>
              <w:t>28</w:t>
            </w:r>
          </w:p>
        </w:tc>
        <w:tc>
          <w:tcPr>
            <w:tcW w:w="1405" w:type="dxa"/>
            <w:tcBorders>
              <w:top w:val="single" w:sz="4" w:space="0" w:color="auto"/>
              <w:left w:val="single" w:sz="4" w:space="0" w:color="auto"/>
              <w:bottom w:val="single" w:sz="4" w:space="0" w:color="auto"/>
              <w:right w:val="single" w:sz="4" w:space="0" w:color="auto"/>
            </w:tcBorders>
            <w:vAlign w:val="center"/>
          </w:tcPr>
          <w:p w:rsidR="007B1EEB" w:rsidRPr="002712DC" w:rsidRDefault="007B1EEB" w:rsidP="00035759">
            <w:pPr>
              <w:jc w:val="center"/>
              <w:rPr>
                <w:rFonts w:ascii="GHEA Grapalat" w:hAnsi="GHEA Grapalat"/>
                <w:sz w:val="20"/>
                <w:szCs w:val="20"/>
              </w:rPr>
            </w:pPr>
            <w:r w:rsidRPr="002712DC">
              <w:rPr>
                <w:rFonts w:ascii="GHEA Grapalat" w:hAnsi="GHEA Grapalat"/>
                <w:sz w:val="20"/>
                <w:szCs w:val="20"/>
              </w:rPr>
              <w:t>15863200</w:t>
            </w:r>
          </w:p>
        </w:tc>
        <w:tc>
          <w:tcPr>
            <w:tcW w:w="1499" w:type="dxa"/>
            <w:tcBorders>
              <w:top w:val="single" w:sz="4" w:space="0" w:color="auto"/>
              <w:left w:val="single" w:sz="4" w:space="0" w:color="auto"/>
              <w:bottom w:val="single" w:sz="4" w:space="0" w:color="auto"/>
              <w:right w:val="single" w:sz="4" w:space="0" w:color="auto"/>
            </w:tcBorders>
            <w:vAlign w:val="center"/>
          </w:tcPr>
          <w:p w:rsidR="007B1EEB" w:rsidRPr="002712DC" w:rsidRDefault="007B1EEB" w:rsidP="00035759">
            <w:pPr>
              <w:jc w:val="center"/>
              <w:rPr>
                <w:rFonts w:ascii="GHEA Grapalat" w:hAnsi="GHEA Grapalat" w:cs="Arial"/>
                <w:sz w:val="20"/>
                <w:szCs w:val="20"/>
              </w:rPr>
            </w:pPr>
            <w:r w:rsidRPr="002712DC">
              <w:rPr>
                <w:rFonts w:ascii="GHEA Grapalat" w:hAnsi="GHEA Grapalat" w:cs="Arial"/>
                <w:sz w:val="20"/>
                <w:szCs w:val="20"/>
              </w:rPr>
              <w:t>Թեյ</w:t>
            </w:r>
          </w:p>
        </w:tc>
        <w:tc>
          <w:tcPr>
            <w:tcW w:w="1248" w:type="dxa"/>
            <w:tcBorders>
              <w:top w:val="single" w:sz="4" w:space="0" w:color="auto"/>
              <w:left w:val="single" w:sz="4" w:space="0" w:color="auto"/>
              <w:bottom w:val="single" w:sz="4" w:space="0" w:color="auto"/>
              <w:right w:val="single" w:sz="4" w:space="0" w:color="auto"/>
            </w:tcBorders>
            <w:textDirection w:val="btLr"/>
            <w:vAlign w:val="center"/>
          </w:tcPr>
          <w:p w:rsidR="007B1EEB" w:rsidRPr="002712DC" w:rsidRDefault="007B1EEB" w:rsidP="00035759">
            <w:pPr>
              <w:ind w:left="113" w:right="113"/>
              <w:jc w:val="center"/>
              <w:rPr>
                <w:rFonts w:ascii="GHEA Grapalat" w:hAnsi="GHEA Grapalat"/>
                <w:sz w:val="20"/>
                <w:szCs w:val="20"/>
                <w:lang w:val="hy-AM"/>
              </w:rPr>
            </w:pPr>
            <w:r w:rsidRPr="002712DC">
              <w:rPr>
                <w:rFonts w:ascii="GHEA Grapalat" w:hAnsi="GHEA Grapalat"/>
                <w:sz w:val="20"/>
                <w:szCs w:val="20"/>
                <w:lang w:val="hy-AM"/>
              </w:rPr>
              <w:t>ՀՀ կամ համարժեքը</w:t>
            </w:r>
          </w:p>
        </w:tc>
        <w:tc>
          <w:tcPr>
            <w:tcW w:w="2350" w:type="dxa"/>
            <w:tcBorders>
              <w:top w:val="single" w:sz="4" w:space="0" w:color="auto"/>
              <w:left w:val="single" w:sz="4" w:space="0" w:color="auto"/>
              <w:bottom w:val="single" w:sz="4" w:space="0" w:color="auto"/>
              <w:right w:val="single" w:sz="4" w:space="0" w:color="auto"/>
            </w:tcBorders>
            <w:vAlign w:val="center"/>
          </w:tcPr>
          <w:p w:rsidR="007B1EEB" w:rsidRPr="002712DC" w:rsidRDefault="007B1EEB" w:rsidP="00035759">
            <w:pPr>
              <w:jc w:val="center"/>
              <w:rPr>
                <w:rFonts w:ascii="GHEA Grapalat" w:hAnsi="GHEA Grapalat"/>
                <w:sz w:val="20"/>
                <w:szCs w:val="20"/>
                <w:lang w:val="hy-AM"/>
              </w:rPr>
            </w:pPr>
            <w:r w:rsidRPr="002712DC">
              <w:rPr>
                <w:rFonts w:ascii="GHEA Grapalat" w:hAnsi="GHEA Grapalat"/>
                <w:sz w:val="20"/>
                <w:szCs w:val="20"/>
                <w:lang w:val="hy-AM"/>
              </w:rPr>
              <w:t>Բայխաթեյ սև չափածրարված 100 գրամանոց տուփերում, խոշոր տերևներով, հատիկավորված և մանր։  &lt;&lt;Փունջ&gt;&gt;, բարձրորակ և I տեսակների, ԳՕՍՏ 1937-90 կամ ԳՕՍՏ1938-90։ Անվտանգությունը` ըստ E112 հիգիենիկ նորմատիվների, իսկ մակնշումը` &lt;&lt;Սննդամթերքի անվտանգության մասին&gt;&gt; ՀՀ օրենքի 8-րդ հոդվածի:</w:t>
            </w:r>
          </w:p>
        </w:tc>
        <w:tc>
          <w:tcPr>
            <w:tcW w:w="895" w:type="dxa"/>
            <w:tcBorders>
              <w:top w:val="single" w:sz="4" w:space="0" w:color="auto"/>
              <w:left w:val="single" w:sz="4" w:space="0" w:color="auto"/>
              <w:bottom w:val="single" w:sz="4" w:space="0" w:color="auto"/>
              <w:right w:val="single" w:sz="4" w:space="0" w:color="auto"/>
            </w:tcBorders>
            <w:vAlign w:val="center"/>
          </w:tcPr>
          <w:p w:rsidR="007B1EEB" w:rsidRPr="002712DC" w:rsidRDefault="007B1EEB" w:rsidP="00CE0E49">
            <w:pPr>
              <w:jc w:val="center"/>
              <w:rPr>
                <w:rFonts w:ascii="GHEA Grapalat" w:hAnsi="GHEA Grapalat" w:cs="Arial"/>
                <w:sz w:val="20"/>
                <w:szCs w:val="20"/>
              </w:rPr>
            </w:pPr>
            <w:r w:rsidRPr="002712DC">
              <w:rPr>
                <w:rFonts w:ascii="GHEA Grapalat" w:hAnsi="GHEA Grapalat" w:cs="Arial"/>
                <w:sz w:val="20"/>
                <w:szCs w:val="20"/>
              </w:rPr>
              <w:t>տուփ</w:t>
            </w:r>
          </w:p>
        </w:tc>
        <w:tc>
          <w:tcPr>
            <w:tcW w:w="857" w:type="dxa"/>
            <w:tcBorders>
              <w:top w:val="single" w:sz="4" w:space="0" w:color="auto"/>
              <w:left w:val="single" w:sz="4" w:space="0" w:color="auto"/>
              <w:bottom w:val="single" w:sz="4" w:space="0" w:color="auto"/>
              <w:right w:val="single" w:sz="4" w:space="0" w:color="auto"/>
            </w:tcBorders>
            <w:vAlign w:val="center"/>
          </w:tcPr>
          <w:p w:rsidR="007B1EEB" w:rsidRPr="002712DC" w:rsidRDefault="007B1EEB" w:rsidP="00CE0E49">
            <w:pPr>
              <w:jc w:val="center"/>
              <w:rPr>
                <w:rFonts w:ascii="GHEA Grapalat" w:hAnsi="GHEA Grapalat"/>
                <w:sz w:val="20"/>
                <w:szCs w:val="20"/>
                <w:lang w:val="hy-AM"/>
              </w:rPr>
            </w:pPr>
          </w:p>
        </w:tc>
        <w:tc>
          <w:tcPr>
            <w:tcW w:w="775" w:type="dxa"/>
            <w:tcBorders>
              <w:top w:val="single" w:sz="4" w:space="0" w:color="auto"/>
              <w:left w:val="single" w:sz="4" w:space="0" w:color="auto"/>
              <w:bottom w:val="single" w:sz="4" w:space="0" w:color="auto"/>
              <w:right w:val="single" w:sz="4" w:space="0" w:color="auto"/>
            </w:tcBorders>
            <w:vAlign w:val="center"/>
          </w:tcPr>
          <w:p w:rsidR="007B1EEB" w:rsidRPr="002712DC" w:rsidRDefault="007B1EEB" w:rsidP="00CE0E49">
            <w:pPr>
              <w:jc w:val="center"/>
              <w:rPr>
                <w:rFonts w:ascii="GHEA Grapalat" w:hAnsi="GHEA Grapalat" w:cs="Arial"/>
                <w:sz w:val="20"/>
                <w:szCs w:val="20"/>
                <w:lang w:val="hy-AM"/>
              </w:rPr>
            </w:pPr>
          </w:p>
        </w:tc>
        <w:tc>
          <w:tcPr>
            <w:tcW w:w="1134" w:type="dxa"/>
            <w:tcBorders>
              <w:top w:val="single" w:sz="4" w:space="0" w:color="auto"/>
              <w:left w:val="single" w:sz="4" w:space="0" w:color="auto"/>
              <w:bottom w:val="single" w:sz="4" w:space="0" w:color="auto"/>
              <w:right w:val="single" w:sz="4" w:space="0" w:color="auto"/>
            </w:tcBorders>
            <w:vAlign w:val="center"/>
          </w:tcPr>
          <w:p w:rsidR="007B1EEB" w:rsidRPr="002712DC" w:rsidRDefault="007B1EEB" w:rsidP="00CE0E49">
            <w:pPr>
              <w:jc w:val="center"/>
              <w:rPr>
                <w:rFonts w:ascii="GHEA Grapalat" w:hAnsi="GHEA Grapalat" w:cs="Arial"/>
                <w:sz w:val="20"/>
                <w:szCs w:val="20"/>
              </w:rPr>
            </w:pPr>
            <w:r w:rsidRPr="002712DC">
              <w:rPr>
                <w:rFonts w:ascii="GHEA Grapalat" w:hAnsi="GHEA Grapalat" w:cs="Arial"/>
                <w:sz w:val="20"/>
                <w:szCs w:val="20"/>
              </w:rPr>
              <w:t>12</w:t>
            </w:r>
          </w:p>
        </w:tc>
        <w:tc>
          <w:tcPr>
            <w:tcW w:w="1134" w:type="dxa"/>
            <w:tcBorders>
              <w:top w:val="single" w:sz="4" w:space="0" w:color="auto"/>
              <w:left w:val="single" w:sz="4" w:space="0" w:color="auto"/>
              <w:bottom w:val="single" w:sz="4" w:space="0" w:color="auto"/>
              <w:right w:val="single" w:sz="4" w:space="0" w:color="auto"/>
            </w:tcBorders>
            <w:textDirection w:val="btLr"/>
            <w:vAlign w:val="center"/>
          </w:tcPr>
          <w:p w:rsidR="007B1EEB" w:rsidRPr="002712DC" w:rsidRDefault="007B1EEB" w:rsidP="00CE0E49">
            <w:pPr>
              <w:ind w:left="113" w:right="113"/>
              <w:jc w:val="center"/>
              <w:rPr>
                <w:rFonts w:ascii="GHEA Grapalat" w:hAnsi="GHEA Grapalat"/>
                <w:sz w:val="20"/>
                <w:szCs w:val="20"/>
                <w:lang w:val="hy-AM"/>
              </w:rPr>
            </w:pPr>
            <w:r w:rsidRPr="002712DC">
              <w:rPr>
                <w:rFonts w:ascii="GHEA Grapalat" w:hAnsi="GHEA Grapalat"/>
                <w:sz w:val="20"/>
                <w:lang w:val="af-ZA"/>
              </w:rPr>
              <w:t>Գ.Զանգակատուն,Հրաչ և Սյուզեն Թուֆայանների փողոց 2</w:t>
            </w:r>
          </w:p>
        </w:tc>
        <w:tc>
          <w:tcPr>
            <w:tcW w:w="1275" w:type="dxa"/>
            <w:tcBorders>
              <w:top w:val="single" w:sz="4" w:space="0" w:color="auto"/>
              <w:left w:val="single" w:sz="4" w:space="0" w:color="auto"/>
              <w:bottom w:val="single" w:sz="4" w:space="0" w:color="auto"/>
              <w:right w:val="single" w:sz="4" w:space="0" w:color="auto"/>
            </w:tcBorders>
            <w:vAlign w:val="center"/>
          </w:tcPr>
          <w:p w:rsidR="007B1EEB" w:rsidRPr="002712DC" w:rsidRDefault="007B1EEB" w:rsidP="00035759">
            <w:pPr>
              <w:jc w:val="center"/>
              <w:rPr>
                <w:rFonts w:ascii="GHEA Grapalat" w:hAnsi="GHEA Grapalat" w:cs="Arial"/>
                <w:sz w:val="20"/>
                <w:szCs w:val="20"/>
              </w:rPr>
            </w:pPr>
            <w:r w:rsidRPr="002712DC">
              <w:rPr>
                <w:rFonts w:ascii="GHEA Grapalat" w:hAnsi="GHEA Grapalat" w:cs="Arial"/>
                <w:sz w:val="20"/>
                <w:szCs w:val="20"/>
              </w:rPr>
              <w:t>12</w:t>
            </w:r>
          </w:p>
        </w:tc>
        <w:tc>
          <w:tcPr>
            <w:tcW w:w="1518" w:type="dxa"/>
            <w:tcBorders>
              <w:top w:val="single" w:sz="4" w:space="0" w:color="auto"/>
              <w:left w:val="single" w:sz="4" w:space="0" w:color="auto"/>
              <w:bottom w:val="single" w:sz="4" w:space="0" w:color="auto"/>
              <w:right w:val="single" w:sz="4" w:space="0" w:color="auto"/>
            </w:tcBorders>
            <w:vAlign w:val="center"/>
          </w:tcPr>
          <w:p w:rsidR="007B1EEB" w:rsidRPr="002712DC" w:rsidRDefault="00035759" w:rsidP="00035759">
            <w:pPr>
              <w:jc w:val="center"/>
              <w:rPr>
                <w:rFonts w:ascii="Sylfaen" w:hAnsi="Sylfaen" w:cs="Sylfaen"/>
                <w:sz w:val="20"/>
                <w:szCs w:val="20"/>
                <w:lang w:val="hy-AM"/>
              </w:rPr>
            </w:pPr>
            <w:r w:rsidRPr="002712DC">
              <w:rPr>
                <w:rFonts w:ascii="Sylfaen" w:hAnsi="Sylfaen" w:cs="Sylfaen"/>
                <w:sz w:val="20"/>
                <w:szCs w:val="20"/>
              </w:rPr>
              <w:t>Մինչև</w:t>
            </w:r>
            <w:r w:rsidRPr="002712DC">
              <w:rPr>
                <w:sz w:val="20"/>
                <w:szCs w:val="20"/>
              </w:rPr>
              <w:t xml:space="preserve"> 25.12.2020 </w:t>
            </w:r>
            <w:r w:rsidRPr="002712DC">
              <w:rPr>
                <w:rFonts w:ascii="Sylfaen" w:hAnsi="Sylfaen" w:cs="Sylfaen"/>
                <w:sz w:val="20"/>
                <w:szCs w:val="20"/>
              </w:rPr>
              <w:t>ամսական</w:t>
            </w:r>
          </w:p>
        </w:tc>
      </w:tr>
      <w:tr w:rsidR="007B1EEB" w:rsidRPr="002712DC" w:rsidTr="00CE0E49">
        <w:trPr>
          <w:trHeight w:val="246"/>
        </w:trPr>
        <w:tc>
          <w:tcPr>
            <w:tcW w:w="1333" w:type="dxa"/>
            <w:tcBorders>
              <w:top w:val="single" w:sz="4" w:space="0" w:color="auto"/>
              <w:left w:val="single" w:sz="4" w:space="0" w:color="auto"/>
              <w:bottom w:val="single" w:sz="4" w:space="0" w:color="auto"/>
              <w:right w:val="single" w:sz="4" w:space="0" w:color="auto"/>
            </w:tcBorders>
            <w:vAlign w:val="center"/>
          </w:tcPr>
          <w:p w:rsidR="007B1EEB" w:rsidRPr="002712DC" w:rsidRDefault="007B1EEB" w:rsidP="00035759">
            <w:pPr>
              <w:jc w:val="center"/>
              <w:rPr>
                <w:rFonts w:ascii="GHEA Grapalat" w:hAnsi="GHEA Grapalat"/>
                <w:sz w:val="20"/>
                <w:szCs w:val="20"/>
              </w:rPr>
            </w:pPr>
            <w:r w:rsidRPr="002712DC">
              <w:rPr>
                <w:rFonts w:ascii="GHEA Grapalat" w:hAnsi="GHEA Grapalat"/>
                <w:sz w:val="20"/>
                <w:szCs w:val="20"/>
              </w:rPr>
              <w:t>29</w:t>
            </w:r>
          </w:p>
        </w:tc>
        <w:tc>
          <w:tcPr>
            <w:tcW w:w="1405" w:type="dxa"/>
            <w:tcBorders>
              <w:top w:val="single" w:sz="4" w:space="0" w:color="auto"/>
              <w:left w:val="single" w:sz="4" w:space="0" w:color="auto"/>
              <w:bottom w:val="single" w:sz="4" w:space="0" w:color="auto"/>
              <w:right w:val="single" w:sz="4" w:space="0" w:color="auto"/>
            </w:tcBorders>
            <w:vAlign w:val="center"/>
          </w:tcPr>
          <w:p w:rsidR="007B1EEB" w:rsidRPr="002712DC" w:rsidRDefault="007B1EEB" w:rsidP="00035759">
            <w:pPr>
              <w:jc w:val="center"/>
              <w:rPr>
                <w:rFonts w:ascii="GHEA Grapalat" w:hAnsi="GHEA Grapalat"/>
                <w:sz w:val="20"/>
                <w:szCs w:val="20"/>
              </w:rPr>
            </w:pPr>
            <w:r w:rsidRPr="002712DC">
              <w:rPr>
                <w:rFonts w:ascii="GHEA Grapalat" w:hAnsi="GHEA Grapalat"/>
                <w:sz w:val="20"/>
                <w:szCs w:val="20"/>
              </w:rPr>
              <w:t>15821500</w:t>
            </w:r>
          </w:p>
        </w:tc>
        <w:tc>
          <w:tcPr>
            <w:tcW w:w="1499" w:type="dxa"/>
            <w:tcBorders>
              <w:top w:val="single" w:sz="4" w:space="0" w:color="auto"/>
              <w:left w:val="single" w:sz="4" w:space="0" w:color="auto"/>
              <w:bottom w:val="single" w:sz="4" w:space="0" w:color="auto"/>
              <w:right w:val="single" w:sz="4" w:space="0" w:color="auto"/>
            </w:tcBorders>
            <w:vAlign w:val="center"/>
          </w:tcPr>
          <w:p w:rsidR="007B1EEB" w:rsidRPr="002712DC" w:rsidRDefault="007B1EEB" w:rsidP="00035759">
            <w:pPr>
              <w:jc w:val="center"/>
              <w:rPr>
                <w:rFonts w:ascii="GHEA Grapalat" w:hAnsi="GHEA Grapalat" w:cs="Arial"/>
                <w:sz w:val="20"/>
                <w:szCs w:val="20"/>
              </w:rPr>
            </w:pPr>
            <w:r w:rsidRPr="002712DC">
              <w:rPr>
                <w:rFonts w:ascii="GHEA Grapalat" w:hAnsi="GHEA Grapalat" w:cs="Arial"/>
                <w:sz w:val="20"/>
                <w:szCs w:val="20"/>
              </w:rPr>
              <w:t>Թխվածքաբլիթներ /պեչենի/</w:t>
            </w:r>
          </w:p>
        </w:tc>
        <w:tc>
          <w:tcPr>
            <w:tcW w:w="1248" w:type="dxa"/>
            <w:tcBorders>
              <w:top w:val="single" w:sz="4" w:space="0" w:color="auto"/>
              <w:left w:val="single" w:sz="4" w:space="0" w:color="auto"/>
              <w:bottom w:val="single" w:sz="4" w:space="0" w:color="auto"/>
              <w:right w:val="single" w:sz="4" w:space="0" w:color="auto"/>
            </w:tcBorders>
            <w:textDirection w:val="btLr"/>
            <w:vAlign w:val="center"/>
          </w:tcPr>
          <w:p w:rsidR="007B1EEB" w:rsidRPr="002712DC" w:rsidRDefault="007B1EEB" w:rsidP="00035759">
            <w:pPr>
              <w:ind w:left="113" w:right="113"/>
              <w:jc w:val="center"/>
              <w:rPr>
                <w:rFonts w:ascii="GHEA Grapalat" w:hAnsi="GHEA Grapalat"/>
                <w:sz w:val="20"/>
                <w:szCs w:val="20"/>
                <w:lang w:val="hy-AM"/>
              </w:rPr>
            </w:pPr>
            <w:r w:rsidRPr="002712DC">
              <w:rPr>
                <w:rFonts w:ascii="GHEA Grapalat" w:hAnsi="GHEA Grapalat"/>
                <w:sz w:val="20"/>
                <w:szCs w:val="20"/>
                <w:lang w:val="hy-AM"/>
              </w:rPr>
              <w:t>ՀՀ կամ համարժեքը</w:t>
            </w:r>
          </w:p>
        </w:tc>
        <w:tc>
          <w:tcPr>
            <w:tcW w:w="2350" w:type="dxa"/>
            <w:tcBorders>
              <w:top w:val="single" w:sz="4" w:space="0" w:color="auto"/>
              <w:left w:val="single" w:sz="4" w:space="0" w:color="auto"/>
              <w:bottom w:val="single" w:sz="4" w:space="0" w:color="auto"/>
              <w:right w:val="single" w:sz="4" w:space="0" w:color="auto"/>
            </w:tcBorders>
            <w:vAlign w:val="center"/>
          </w:tcPr>
          <w:p w:rsidR="007B1EEB" w:rsidRPr="002712DC" w:rsidRDefault="007B1EEB" w:rsidP="00035759">
            <w:pPr>
              <w:jc w:val="center"/>
              <w:rPr>
                <w:rFonts w:ascii="GHEA Grapalat" w:hAnsi="GHEA Grapalat"/>
                <w:sz w:val="20"/>
                <w:szCs w:val="20"/>
                <w:lang w:val="hy-AM"/>
              </w:rPr>
            </w:pPr>
            <w:r w:rsidRPr="002712DC">
              <w:rPr>
                <w:rFonts w:ascii="GHEA Grapalat" w:hAnsi="GHEA Grapalat"/>
                <w:sz w:val="20"/>
                <w:szCs w:val="20"/>
                <w:lang w:val="hy-AM"/>
              </w:rPr>
              <w:t>Թարմ, քաղցր համով, բարձր տեսակի ալյուրից, չափածրարված, տուփում՝ 10 հատ: ԳՕՍՏ 14031-68: Անվտանգությունը և մակնշումը` N 2-III-4.9-01-2010 հիգիենիկ նորմատիվների և &lt;&lt;Սննդամթերքի անվտանգության մասին&lt;&lt; ՀՀ օրենքի 8-րդ հոդվածի:</w:t>
            </w:r>
          </w:p>
        </w:tc>
        <w:tc>
          <w:tcPr>
            <w:tcW w:w="895" w:type="dxa"/>
            <w:tcBorders>
              <w:top w:val="single" w:sz="4" w:space="0" w:color="auto"/>
              <w:left w:val="single" w:sz="4" w:space="0" w:color="auto"/>
              <w:bottom w:val="single" w:sz="4" w:space="0" w:color="auto"/>
              <w:right w:val="single" w:sz="4" w:space="0" w:color="auto"/>
            </w:tcBorders>
            <w:vAlign w:val="center"/>
          </w:tcPr>
          <w:p w:rsidR="007B1EEB" w:rsidRPr="002712DC" w:rsidRDefault="007B1EEB" w:rsidP="00035759">
            <w:pPr>
              <w:jc w:val="center"/>
              <w:rPr>
                <w:rFonts w:ascii="GHEA Grapalat" w:hAnsi="GHEA Grapalat" w:cs="Arial"/>
                <w:sz w:val="20"/>
                <w:szCs w:val="20"/>
              </w:rPr>
            </w:pPr>
            <w:r w:rsidRPr="002712DC">
              <w:rPr>
                <w:rFonts w:ascii="GHEA Grapalat" w:hAnsi="GHEA Grapalat" w:cs="Arial"/>
                <w:sz w:val="20"/>
                <w:szCs w:val="20"/>
              </w:rPr>
              <w:t>կգ</w:t>
            </w:r>
          </w:p>
        </w:tc>
        <w:tc>
          <w:tcPr>
            <w:tcW w:w="857" w:type="dxa"/>
            <w:tcBorders>
              <w:top w:val="single" w:sz="4" w:space="0" w:color="auto"/>
              <w:left w:val="single" w:sz="4" w:space="0" w:color="auto"/>
              <w:bottom w:val="single" w:sz="4" w:space="0" w:color="auto"/>
              <w:right w:val="single" w:sz="4" w:space="0" w:color="auto"/>
            </w:tcBorders>
            <w:vAlign w:val="center"/>
          </w:tcPr>
          <w:p w:rsidR="007B1EEB" w:rsidRPr="002712DC" w:rsidRDefault="007B1EEB" w:rsidP="00CE0E49">
            <w:pPr>
              <w:jc w:val="center"/>
              <w:rPr>
                <w:rFonts w:ascii="GHEA Grapalat" w:hAnsi="GHEA Grapalat"/>
                <w:sz w:val="20"/>
                <w:szCs w:val="20"/>
                <w:lang w:val="hy-AM"/>
              </w:rPr>
            </w:pPr>
          </w:p>
        </w:tc>
        <w:tc>
          <w:tcPr>
            <w:tcW w:w="775" w:type="dxa"/>
            <w:tcBorders>
              <w:top w:val="single" w:sz="4" w:space="0" w:color="auto"/>
              <w:left w:val="single" w:sz="4" w:space="0" w:color="auto"/>
              <w:bottom w:val="single" w:sz="4" w:space="0" w:color="auto"/>
              <w:right w:val="single" w:sz="4" w:space="0" w:color="auto"/>
            </w:tcBorders>
            <w:vAlign w:val="center"/>
          </w:tcPr>
          <w:p w:rsidR="007B1EEB" w:rsidRPr="002712DC" w:rsidRDefault="007B1EEB" w:rsidP="00CE0E49">
            <w:pPr>
              <w:jc w:val="center"/>
              <w:rPr>
                <w:rFonts w:ascii="GHEA Grapalat" w:hAnsi="GHEA Grapalat" w:cs="Arial"/>
                <w:sz w:val="20"/>
                <w:szCs w:val="20"/>
                <w:lang w:val="hy-AM"/>
              </w:rPr>
            </w:pPr>
          </w:p>
        </w:tc>
        <w:tc>
          <w:tcPr>
            <w:tcW w:w="1134" w:type="dxa"/>
            <w:tcBorders>
              <w:top w:val="single" w:sz="4" w:space="0" w:color="auto"/>
              <w:left w:val="single" w:sz="4" w:space="0" w:color="auto"/>
              <w:bottom w:val="single" w:sz="4" w:space="0" w:color="auto"/>
              <w:right w:val="single" w:sz="4" w:space="0" w:color="auto"/>
            </w:tcBorders>
            <w:vAlign w:val="center"/>
          </w:tcPr>
          <w:p w:rsidR="007B1EEB" w:rsidRPr="002712DC" w:rsidRDefault="007B1EEB" w:rsidP="00CE0E49">
            <w:pPr>
              <w:jc w:val="center"/>
              <w:rPr>
                <w:rFonts w:ascii="GHEA Grapalat" w:hAnsi="GHEA Grapalat" w:cs="Arial"/>
                <w:sz w:val="20"/>
                <w:szCs w:val="20"/>
              </w:rPr>
            </w:pPr>
            <w:r w:rsidRPr="002712DC">
              <w:rPr>
                <w:rFonts w:ascii="GHEA Grapalat" w:hAnsi="GHEA Grapalat" w:cs="Arial"/>
                <w:sz w:val="20"/>
                <w:szCs w:val="20"/>
              </w:rPr>
              <w:t>62</w:t>
            </w:r>
          </w:p>
        </w:tc>
        <w:tc>
          <w:tcPr>
            <w:tcW w:w="1134" w:type="dxa"/>
            <w:tcBorders>
              <w:top w:val="single" w:sz="4" w:space="0" w:color="auto"/>
              <w:left w:val="single" w:sz="4" w:space="0" w:color="auto"/>
              <w:bottom w:val="single" w:sz="4" w:space="0" w:color="auto"/>
              <w:right w:val="single" w:sz="4" w:space="0" w:color="auto"/>
            </w:tcBorders>
            <w:textDirection w:val="btLr"/>
            <w:vAlign w:val="center"/>
          </w:tcPr>
          <w:p w:rsidR="007B1EEB" w:rsidRPr="002712DC" w:rsidRDefault="007B1EEB" w:rsidP="00CE0E49">
            <w:pPr>
              <w:ind w:left="113" w:right="113"/>
              <w:jc w:val="center"/>
              <w:rPr>
                <w:rFonts w:ascii="GHEA Grapalat" w:hAnsi="GHEA Grapalat"/>
                <w:sz w:val="20"/>
                <w:szCs w:val="20"/>
                <w:lang w:val="hy-AM"/>
              </w:rPr>
            </w:pPr>
            <w:r w:rsidRPr="002712DC">
              <w:rPr>
                <w:rFonts w:ascii="GHEA Grapalat" w:hAnsi="GHEA Grapalat"/>
                <w:sz w:val="20"/>
                <w:lang w:val="af-ZA"/>
              </w:rPr>
              <w:t>Գ.Զանգակատուն,Հրաչ և Սյուզեն Թուֆայանների փողոց 2</w:t>
            </w:r>
          </w:p>
        </w:tc>
        <w:tc>
          <w:tcPr>
            <w:tcW w:w="1275" w:type="dxa"/>
            <w:tcBorders>
              <w:top w:val="single" w:sz="4" w:space="0" w:color="auto"/>
              <w:left w:val="single" w:sz="4" w:space="0" w:color="auto"/>
              <w:bottom w:val="single" w:sz="4" w:space="0" w:color="auto"/>
              <w:right w:val="single" w:sz="4" w:space="0" w:color="auto"/>
            </w:tcBorders>
            <w:vAlign w:val="center"/>
          </w:tcPr>
          <w:p w:rsidR="007B1EEB" w:rsidRPr="002712DC" w:rsidRDefault="007B1EEB" w:rsidP="00035759">
            <w:pPr>
              <w:jc w:val="center"/>
              <w:rPr>
                <w:rFonts w:ascii="GHEA Grapalat" w:hAnsi="GHEA Grapalat" w:cs="Arial"/>
                <w:sz w:val="20"/>
                <w:szCs w:val="20"/>
              </w:rPr>
            </w:pPr>
            <w:r w:rsidRPr="002712DC">
              <w:rPr>
                <w:rFonts w:ascii="GHEA Grapalat" w:hAnsi="GHEA Grapalat" w:cs="Arial"/>
                <w:sz w:val="20"/>
                <w:szCs w:val="20"/>
              </w:rPr>
              <w:t>62</w:t>
            </w:r>
          </w:p>
        </w:tc>
        <w:tc>
          <w:tcPr>
            <w:tcW w:w="1518" w:type="dxa"/>
            <w:tcBorders>
              <w:top w:val="single" w:sz="4" w:space="0" w:color="auto"/>
              <w:left w:val="single" w:sz="4" w:space="0" w:color="auto"/>
              <w:bottom w:val="single" w:sz="4" w:space="0" w:color="auto"/>
              <w:right w:val="single" w:sz="4" w:space="0" w:color="auto"/>
            </w:tcBorders>
            <w:vAlign w:val="center"/>
          </w:tcPr>
          <w:p w:rsidR="007B1EEB" w:rsidRPr="002712DC" w:rsidRDefault="00035759" w:rsidP="00CE0E49">
            <w:pPr>
              <w:jc w:val="center"/>
              <w:rPr>
                <w:rFonts w:ascii="Sylfaen" w:hAnsi="Sylfaen" w:cs="Sylfaen"/>
                <w:sz w:val="20"/>
                <w:szCs w:val="20"/>
                <w:lang w:val="hy-AM"/>
              </w:rPr>
            </w:pPr>
            <w:r w:rsidRPr="002712DC">
              <w:rPr>
                <w:rFonts w:ascii="Sylfaen" w:hAnsi="Sylfaen" w:cs="Sylfaen"/>
                <w:sz w:val="20"/>
                <w:szCs w:val="20"/>
              </w:rPr>
              <w:t>Մինչև</w:t>
            </w:r>
            <w:r w:rsidRPr="002712DC">
              <w:rPr>
                <w:sz w:val="20"/>
                <w:szCs w:val="20"/>
              </w:rPr>
              <w:t xml:space="preserve"> 25.12.2020 </w:t>
            </w:r>
            <w:r w:rsidRPr="002712DC">
              <w:rPr>
                <w:rFonts w:ascii="Sylfaen" w:hAnsi="Sylfaen" w:cs="Sylfaen"/>
                <w:sz w:val="20"/>
                <w:szCs w:val="20"/>
              </w:rPr>
              <w:t>շաբաթական</w:t>
            </w:r>
          </w:p>
        </w:tc>
      </w:tr>
      <w:tr w:rsidR="007B1EEB" w:rsidRPr="002712DC" w:rsidTr="00035759">
        <w:trPr>
          <w:trHeight w:val="3287"/>
        </w:trPr>
        <w:tc>
          <w:tcPr>
            <w:tcW w:w="1333" w:type="dxa"/>
            <w:tcBorders>
              <w:top w:val="single" w:sz="4" w:space="0" w:color="auto"/>
              <w:left w:val="single" w:sz="4" w:space="0" w:color="auto"/>
              <w:bottom w:val="single" w:sz="4" w:space="0" w:color="auto"/>
              <w:right w:val="single" w:sz="4" w:space="0" w:color="auto"/>
            </w:tcBorders>
            <w:vAlign w:val="center"/>
          </w:tcPr>
          <w:p w:rsidR="007B1EEB" w:rsidRPr="002712DC" w:rsidRDefault="007B1EEB" w:rsidP="00035759">
            <w:pPr>
              <w:jc w:val="center"/>
              <w:rPr>
                <w:rFonts w:ascii="GHEA Grapalat" w:hAnsi="GHEA Grapalat"/>
                <w:sz w:val="20"/>
                <w:szCs w:val="20"/>
              </w:rPr>
            </w:pPr>
            <w:r w:rsidRPr="002712DC">
              <w:rPr>
                <w:rFonts w:ascii="GHEA Grapalat" w:hAnsi="GHEA Grapalat"/>
                <w:sz w:val="20"/>
                <w:szCs w:val="20"/>
              </w:rPr>
              <w:lastRenderedPageBreak/>
              <w:t>30</w:t>
            </w:r>
          </w:p>
        </w:tc>
        <w:tc>
          <w:tcPr>
            <w:tcW w:w="1405" w:type="dxa"/>
            <w:tcBorders>
              <w:top w:val="single" w:sz="4" w:space="0" w:color="auto"/>
              <w:left w:val="single" w:sz="4" w:space="0" w:color="auto"/>
              <w:bottom w:val="single" w:sz="4" w:space="0" w:color="auto"/>
              <w:right w:val="single" w:sz="4" w:space="0" w:color="auto"/>
            </w:tcBorders>
            <w:vAlign w:val="center"/>
          </w:tcPr>
          <w:p w:rsidR="007B1EEB" w:rsidRPr="002712DC" w:rsidRDefault="007B1EEB" w:rsidP="00035759">
            <w:pPr>
              <w:jc w:val="center"/>
              <w:rPr>
                <w:rFonts w:ascii="GHEA Grapalat" w:hAnsi="GHEA Grapalat"/>
                <w:sz w:val="20"/>
                <w:szCs w:val="20"/>
              </w:rPr>
            </w:pPr>
            <w:r w:rsidRPr="002712DC">
              <w:rPr>
                <w:rFonts w:ascii="GHEA Grapalat" w:hAnsi="GHEA Grapalat"/>
                <w:sz w:val="20"/>
                <w:szCs w:val="20"/>
              </w:rPr>
              <w:t>15840000</w:t>
            </w:r>
          </w:p>
        </w:tc>
        <w:tc>
          <w:tcPr>
            <w:tcW w:w="1499" w:type="dxa"/>
            <w:tcBorders>
              <w:top w:val="single" w:sz="4" w:space="0" w:color="auto"/>
              <w:left w:val="single" w:sz="4" w:space="0" w:color="auto"/>
              <w:bottom w:val="single" w:sz="4" w:space="0" w:color="auto"/>
              <w:right w:val="single" w:sz="4" w:space="0" w:color="auto"/>
            </w:tcBorders>
            <w:vAlign w:val="center"/>
          </w:tcPr>
          <w:p w:rsidR="007B1EEB" w:rsidRPr="002712DC" w:rsidRDefault="007B1EEB" w:rsidP="00035759">
            <w:pPr>
              <w:jc w:val="center"/>
              <w:rPr>
                <w:rFonts w:ascii="GHEA Grapalat" w:hAnsi="GHEA Grapalat" w:cs="Arial"/>
                <w:sz w:val="20"/>
                <w:szCs w:val="20"/>
              </w:rPr>
            </w:pPr>
            <w:r w:rsidRPr="002712DC">
              <w:rPr>
                <w:rFonts w:ascii="GHEA Grapalat" w:hAnsi="GHEA Grapalat" w:cs="Arial"/>
                <w:sz w:val="20"/>
                <w:szCs w:val="20"/>
              </w:rPr>
              <w:t>Կակաո</w:t>
            </w:r>
          </w:p>
        </w:tc>
        <w:tc>
          <w:tcPr>
            <w:tcW w:w="1248" w:type="dxa"/>
            <w:tcBorders>
              <w:top w:val="single" w:sz="4" w:space="0" w:color="auto"/>
              <w:left w:val="single" w:sz="4" w:space="0" w:color="auto"/>
              <w:bottom w:val="single" w:sz="4" w:space="0" w:color="auto"/>
              <w:right w:val="single" w:sz="4" w:space="0" w:color="auto"/>
            </w:tcBorders>
            <w:textDirection w:val="btLr"/>
            <w:vAlign w:val="center"/>
          </w:tcPr>
          <w:p w:rsidR="007B1EEB" w:rsidRPr="002712DC" w:rsidRDefault="007B1EEB" w:rsidP="00035759">
            <w:pPr>
              <w:ind w:left="113" w:right="113"/>
              <w:rPr>
                <w:rFonts w:ascii="GHEA Grapalat" w:hAnsi="GHEA Grapalat"/>
                <w:sz w:val="20"/>
                <w:szCs w:val="20"/>
              </w:rPr>
            </w:pPr>
            <w:r w:rsidRPr="002712DC">
              <w:rPr>
                <w:rFonts w:ascii="GHEA Grapalat" w:hAnsi="GHEA Grapalat"/>
                <w:sz w:val="20"/>
                <w:szCs w:val="20"/>
                <w:lang w:val="hy-AM"/>
              </w:rPr>
              <w:t>ՀՀ կամ համարժեքը</w:t>
            </w:r>
          </w:p>
        </w:tc>
        <w:tc>
          <w:tcPr>
            <w:tcW w:w="2350" w:type="dxa"/>
            <w:tcBorders>
              <w:top w:val="single" w:sz="4" w:space="0" w:color="auto"/>
              <w:left w:val="single" w:sz="4" w:space="0" w:color="auto"/>
              <w:bottom w:val="single" w:sz="4" w:space="0" w:color="auto"/>
              <w:right w:val="single" w:sz="4" w:space="0" w:color="auto"/>
            </w:tcBorders>
            <w:vAlign w:val="center"/>
          </w:tcPr>
          <w:p w:rsidR="007B1EEB" w:rsidRPr="002712DC" w:rsidRDefault="007B1EEB" w:rsidP="00035759">
            <w:pPr>
              <w:jc w:val="center"/>
              <w:rPr>
                <w:rFonts w:ascii="GHEA Grapalat" w:hAnsi="GHEA Grapalat"/>
                <w:sz w:val="20"/>
                <w:szCs w:val="20"/>
                <w:lang w:val="hy-AM"/>
              </w:rPr>
            </w:pPr>
            <w:r w:rsidRPr="002712DC">
              <w:rPr>
                <w:rFonts w:ascii="GHEA Grapalat" w:hAnsi="GHEA Grapalat"/>
                <w:sz w:val="20"/>
                <w:szCs w:val="20"/>
                <w:lang w:val="hy-AM"/>
              </w:rPr>
              <w:t>Խոնավությունը `6%-ից ոչ ավելի,pH`-ը 7,1-ից ոչ ավելի, դիսպերսությունը `90%-ից ոչ պակաս, փաթեթավորված 100գ տուփերում, ինչպես նաև ոչ կծռաբաժանված, ԳՕՍՏ 108-76, Անվտանգությունը և մակնշումը` N 2-III-4.9-01-2010 հիգիենիկ նորմատիվների և &lt;&lt;Սննդամթերքի անվտանգության մասին&gt;&gt; ՀՀ օրենքի 8-րդ հոդվածի։</w:t>
            </w:r>
          </w:p>
        </w:tc>
        <w:tc>
          <w:tcPr>
            <w:tcW w:w="895" w:type="dxa"/>
            <w:tcBorders>
              <w:top w:val="single" w:sz="4" w:space="0" w:color="auto"/>
              <w:left w:val="single" w:sz="4" w:space="0" w:color="auto"/>
              <w:bottom w:val="single" w:sz="4" w:space="0" w:color="auto"/>
              <w:right w:val="single" w:sz="4" w:space="0" w:color="auto"/>
            </w:tcBorders>
            <w:vAlign w:val="center"/>
          </w:tcPr>
          <w:p w:rsidR="007B1EEB" w:rsidRPr="002712DC" w:rsidRDefault="007B1EEB" w:rsidP="00035759">
            <w:pPr>
              <w:jc w:val="center"/>
              <w:rPr>
                <w:rFonts w:ascii="GHEA Grapalat" w:hAnsi="GHEA Grapalat" w:cs="Arial"/>
                <w:sz w:val="20"/>
                <w:szCs w:val="20"/>
              </w:rPr>
            </w:pPr>
            <w:r w:rsidRPr="002712DC">
              <w:rPr>
                <w:rFonts w:ascii="GHEA Grapalat" w:hAnsi="GHEA Grapalat" w:cs="Arial"/>
                <w:sz w:val="20"/>
                <w:szCs w:val="20"/>
              </w:rPr>
              <w:t>կգ</w:t>
            </w:r>
          </w:p>
        </w:tc>
        <w:tc>
          <w:tcPr>
            <w:tcW w:w="857" w:type="dxa"/>
            <w:tcBorders>
              <w:top w:val="single" w:sz="4" w:space="0" w:color="auto"/>
              <w:left w:val="single" w:sz="4" w:space="0" w:color="auto"/>
              <w:bottom w:val="single" w:sz="4" w:space="0" w:color="auto"/>
              <w:right w:val="single" w:sz="4" w:space="0" w:color="auto"/>
            </w:tcBorders>
            <w:vAlign w:val="center"/>
          </w:tcPr>
          <w:p w:rsidR="007B1EEB" w:rsidRPr="002712DC" w:rsidRDefault="007B1EEB" w:rsidP="00CE0E49">
            <w:pPr>
              <w:jc w:val="center"/>
              <w:rPr>
                <w:rFonts w:ascii="GHEA Grapalat" w:hAnsi="GHEA Grapalat"/>
                <w:sz w:val="20"/>
                <w:szCs w:val="20"/>
                <w:lang w:val="hy-AM"/>
              </w:rPr>
            </w:pPr>
          </w:p>
        </w:tc>
        <w:tc>
          <w:tcPr>
            <w:tcW w:w="775" w:type="dxa"/>
            <w:tcBorders>
              <w:top w:val="single" w:sz="4" w:space="0" w:color="auto"/>
              <w:left w:val="single" w:sz="4" w:space="0" w:color="auto"/>
              <w:bottom w:val="single" w:sz="4" w:space="0" w:color="auto"/>
              <w:right w:val="single" w:sz="4" w:space="0" w:color="auto"/>
            </w:tcBorders>
            <w:vAlign w:val="center"/>
          </w:tcPr>
          <w:p w:rsidR="007B1EEB" w:rsidRPr="002712DC" w:rsidRDefault="007B1EEB" w:rsidP="00CE0E49">
            <w:pPr>
              <w:jc w:val="center"/>
              <w:rPr>
                <w:rFonts w:ascii="GHEA Grapalat" w:hAnsi="GHEA Grapalat" w:cs="Arial"/>
                <w:sz w:val="20"/>
                <w:szCs w:val="20"/>
                <w:lang w:val="hy-AM"/>
              </w:rPr>
            </w:pPr>
          </w:p>
        </w:tc>
        <w:tc>
          <w:tcPr>
            <w:tcW w:w="1134" w:type="dxa"/>
            <w:tcBorders>
              <w:top w:val="single" w:sz="4" w:space="0" w:color="auto"/>
              <w:left w:val="single" w:sz="4" w:space="0" w:color="auto"/>
              <w:bottom w:val="single" w:sz="4" w:space="0" w:color="auto"/>
              <w:right w:val="single" w:sz="4" w:space="0" w:color="auto"/>
            </w:tcBorders>
            <w:vAlign w:val="center"/>
          </w:tcPr>
          <w:p w:rsidR="007B1EEB" w:rsidRPr="002712DC" w:rsidRDefault="007B1EEB" w:rsidP="00CE0E49">
            <w:pPr>
              <w:jc w:val="center"/>
              <w:rPr>
                <w:rFonts w:ascii="GHEA Grapalat" w:hAnsi="GHEA Grapalat" w:cs="Arial"/>
                <w:sz w:val="20"/>
                <w:szCs w:val="20"/>
              </w:rPr>
            </w:pPr>
            <w:r w:rsidRPr="002712DC">
              <w:rPr>
                <w:rFonts w:ascii="GHEA Grapalat" w:hAnsi="GHEA Grapalat" w:cs="Arial"/>
                <w:sz w:val="20"/>
                <w:szCs w:val="20"/>
              </w:rPr>
              <w:t>2.5</w:t>
            </w:r>
          </w:p>
        </w:tc>
        <w:tc>
          <w:tcPr>
            <w:tcW w:w="1134" w:type="dxa"/>
            <w:tcBorders>
              <w:top w:val="single" w:sz="4" w:space="0" w:color="auto"/>
              <w:left w:val="single" w:sz="4" w:space="0" w:color="auto"/>
              <w:bottom w:val="single" w:sz="4" w:space="0" w:color="auto"/>
              <w:right w:val="single" w:sz="4" w:space="0" w:color="auto"/>
            </w:tcBorders>
            <w:textDirection w:val="btLr"/>
            <w:vAlign w:val="center"/>
          </w:tcPr>
          <w:p w:rsidR="007B1EEB" w:rsidRPr="002712DC" w:rsidRDefault="007B1EEB" w:rsidP="00CE0E49">
            <w:pPr>
              <w:ind w:left="113" w:right="113"/>
              <w:jc w:val="center"/>
              <w:rPr>
                <w:rFonts w:ascii="GHEA Grapalat" w:hAnsi="GHEA Grapalat"/>
                <w:sz w:val="20"/>
                <w:szCs w:val="20"/>
                <w:lang w:val="hy-AM"/>
              </w:rPr>
            </w:pPr>
            <w:r w:rsidRPr="002712DC">
              <w:rPr>
                <w:rFonts w:ascii="GHEA Grapalat" w:hAnsi="GHEA Grapalat"/>
                <w:sz w:val="20"/>
                <w:lang w:val="af-ZA"/>
              </w:rPr>
              <w:t>Գ.Զանգակատուն,Հրաչ և Սյուզեն Թուֆայանների փողոց 2</w:t>
            </w:r>
          </w:p>
        </w:tc>
        <w:tc>
          <w:tcPr>
            <w:tcW w:w="1275" w:type="dxa"/>
            <w:tcBorders>
              <w:top w:val="single" w:sz="4" w:space="0" w:color="auto"/>
              <w:left w:val="single" w:sz="4" w:space="0" w:color="auto"/>
              <w:bottom w:val="single" w:sz="4" w:space="0" w:color="auto"/>
              <w:right w:val="single" w:sz="4" w:space="0" w:color="auto"/>
            </w:tcBorders>
            <w:vAlign w:val="center"/>
          </w:tcPr>
          <w:p w:rsidR="007B1EEB" w:rsidRPr="002712DC" w:rsidRDefault="007B1EEB" w:rsidP="00035759">
            <w:pPr>
              <w:jc w:val="center"/>
              <w:rPr>
                <w:rFonts w:ascii="GHEA Grapalat" w:hAnsi="GHEA Grapalat" w:cs="Arial"/>
                <w:sz w:val="20"/>
                <w:szCs w:val="20"/>
              </w:rPr>
            </w:pPr>
            <w:r w:rsidRPr="002712DC">
              <w:rPr>
                <w:rFonts w:ascii="GHEA Grapalat" w:hAnsi="GHEA Grapalat" w:cs="Arial"/>
                <w:sz w:val="20"/>
                <w:szCs w:val="20"/>
              </w:rPr>
              <w:t>2.5</w:t>
            </w:r>
          </w:p>
        </w:tc>
        <w:tc>
          <w:tcPr>
            <w:tcW w:w="1518" w:type="dxa"/>
            <w:tcBorders>
              <w:top w:val="single" w:sz="4" w:space="0" w:color="auto"/>
              <w:left w:val="single" w:sz="4" w:space="0" w:color="auto"/>
              <w:bottom w:val="single" w:sz="4" w:space="0" w:color="auto"/>
              <w:right w:val="single" w:sz="4" w:space="0" w:color="auto"/>
            </w:tcBorders>
            <w:vAlign w:val="center"/>
          </w:tcPr>
          <w:p w:rsidR="007B1EEB" w:rsidRPr="002712DC" w:rsidRDefault="00035759" w:rsidP="00CE0E49">
            <w:pPr>
              <w:jc w:val="center"/>
              <w:rPr>
                <w:rFonts w:ascii="Sylfaen" w:hAnsi="Sylfaen" w:cs="Sylfaen"/>
                <w:sz w:val="20"/>
                <w:szCs w:val="20"/>
                <w:lang w:val="hy-AM"/>
              </w:rPr>
            </w:pPr>
            <w:r w:rsidRPr="002712DC">
              <w:rPr>
                <w:rFonts w:ascii="Sylfaen" w:hAnsi="Sylfaen" w:cs="Sylfaen"/>
                <w:sz w:val="20"/>
                <w:szCs w:val="20"/>
              </w:rPr>
              <w:t>Մինչև</w:t>
            </w:r>
            <w:r w:rsidRPr="002712DC">
              <w:rPr>
                <w:sz w:val="20"/>
                <w:szCs w:val="20"/>
              </w:rPr>
              <w:t xml:space="preserve"> 25.12.2020 </w:t>
            </w:r>
            <w:r w:rsidRPr="002712DC">
              <w:rPr>
                <w:rFonts w:ascii="Sylfaen" w:hAnsi="Sylfaen" w:cs="Sylfaen"/>
                <w:sz w:val="20"/>
                <w:szCs w:val="20"/>
              </w:rPr>
              <w:t>շաբաթական</w:t>
            </w:r>
          </w:p>
        </w:tc>
      </w:tr>
      <w:tr w:rsidR="007B1EEB" w:rsidRPr="002712DC" w:rsidTr="00CE0E49">
        <w:trPr>
          <w:trHeight w:val="246"/>
        </w:trPr>
        <w:tc>
          <w:tcPr>
            <w:tcW w:w="1333" w:type="dxa"/>
            <w:tcBorders>
              <w:top w:val="single" w:sz="4" w:space="0" w:color="auto"/>
              <w:left w:val="single" w:sz="4" w:space="0" w:color="auto"/>
              <w:bottom w:val="single" w:sz="4" w:space="0" w:color="auto"/>
              <w:right w:val="single" w:sz="4" w:space="0" w:color="auto"/>
            </w:tcBorders>
            <w:vAlign w:val="center"/>
          </w:tcPr>
          <w:p w:rsidR="007B1EEB" w:rsidRPr="002712DC" w:rsidRDefault="007B1EEB" w:rsidP="00CE0E49">
            <w:pPr>
              <w:jc w:val="center"/>
              <w:rPr>
                <w:rFonts w:ascii="GHEA Grapalat" w:hAnsi="GHEA Grapalat"/>
                <w:sz w:val="20"/>
                <w:szCs w:val="20"/>
              </w:rPr>
            </w:pPr>
            <w:r w:rsidRPr="002712DC">
              <w:rPr>
                <w:rFonts w:ascii="GHEA Grapalat" w:hAnsi="GHEA Grapalat"/>
                <w:sz w:val="20"/>
                <w:szCs w:val="20"/>
              </w:rPr>
              <w:t>31</w:t>
            </w:r>
          </w:p>
        </w:tc>
        <w:tc>
          <w:tcPr>
            <w:tcW w:w="1405" w:type="dxa"/>
            <w:tcBorders>
              <w:top w:val="single" w:sz="4" w:space="0" w:color="auto"/>
              <w:left w:val="single" w:sz="4" w:space="0" w:color="auto"/>
              <w:bottom w:val="single" w:sz="4" w:space="0" w:color="auto"/>
              <w:right w:val="single" w:sz="4" w:space="0" w:color="auto"/>
            </w:tcBorders>
            <w:vAlign w:val="center"/>
          </w:tcPr>
          <w:p w:rsidR="007B1EEB" w:rsidRPr="002712DC" w:rsidRDefault="007B1EEB" w:rsidP="00CE0E49">
            <w:pPr>
              <w:jc w:val="center"/>
              <w:rPr>
                <w:rFonts w:ascii="GHEA Grapalat" w:hAnsi="GHEA Grapalat"/>
                <w:sz w:val="20"/>
                <w:szCs w:val="20"/>
              </w:rPr>
            </w:pPr>
            <w:r w:rsidRPr="002712DC">
              <w:rPr>
                <w:rFonts w:ascii="GHEA Grapalat" w:hAnsi="GHEA Grapalat"/>
                <w:sz w:val="20"/>
                <w:szCs w:val="20"/>
              </w:rPr>
              <w:t>15530000</w:t>
            </w:r>
          </w:p>
        </w:tc>
        <w:tc>
          <w:tcPr>
            <w:tcW w:w="1499" w:type="dxa"/>
            <w:tcBorders>
              <w:top w:val="single" w:sz="4" w:space="0" w:color="auto"/>
              <w:left w:val="single" w:sz="4" w:space="0" w:color="auto"/>
              <w:bottom w:val="single" w:sz="4" w:space="0" w:color="auto"/>
              <w:right w:val="single" w:sz="4" w:space="0" w:color="auto"/>
            </w:tcBorders>
            <w:vAlign w:val="center"/>
          </w:tcPr>
          <w:p w:rsidR="007B1EEB" w:rsidRPr="002712DC" w:rsidRDefault="007B1EEB" w:rsidP="00CE0E49">
            <w:pPr>
              <w:jc w:val="center"/>
              <w:rPr>
                <w:rFonts w:ascii="GHEA Grapalat" w:hAnsi="GHEA Grapalat" w:cs="Arial"/>
                <w:sz w:val="20"/>
                <w:szCs w:val="20"/>
              </w:rPr>
            </w:pPr>
            <w:r w:rsidRPr="002712DC">
              <w:rPr>
                <w:rFonts w:ascii="GHEA Grapalat" w:hAnsi="GHEA Grapalat" w:cs="Arial"/>
                <w:sz w:val="20"/>
                <w:szCs w:val="20"/>
              </w:rPr>
              <w:t>Կարագ սերուցքային</w:t>
            </w:r>
          </w:p>
        </w:tc>
        <w:tc>
          <w:tcPr>
            <w:tcW w:w="1248" w:type="dxa"/>
            <w:tcBorders>
              <w:top w:val="single" w:sz="4" w:space="0" w:color="auto"/>
              <w:left w:val="single" w:sz="4" w:space="0" w:color="auto"/>
              <w:bottom w:val="single" w:sz="4" w:space="0" w:color="auto"/>
              <w:right w:val="single" w:sz="4" w:space="0" w:color="auto"/>
            </w:tcBorders>
            <w:textDirection w:val="btLr"/>
            <w:vAlign w:val="center"/>
          </w:tcPr>
          <w:p w:rsidR="007B1EEB" w:rsidRPr="002712DC" w:rsidRDefault="007B1EEB" w:rsidP="00CE0E49">
            <w:pPr>
              <w:ind w:left="113" w:right="113"/>
              <w:rPr>
                <w:rFonts w:ascii="GHEA Grapalat" w:hAnsi="GHEA Grapalat"/>
                <w:sz w:val="20"/>
                <w:szCs w:val="20"/>
              </w:rPr>
            </w:pPr>
          </w:p>
        </w:tc>
        <w:tc>
          <w:tcPr>
            <w:tcW w:w="2350" w:type="dxa"/>
            <w:tcBorders>
              <w:top w:val="single" w:sz="4" w:space="0" w:color="auto"/>
              <w:left w:val="single" w:sz="4" w:space="0" w:color="auto"/>
              <w:bottom w:val="single" w:sz="4" w:space="0" w:color="auto"/>
              <w:right w:val="single" w:sz="4" w:space="0" w:color="auto"/>
            </w:tcBorders>
            <w:vAlign w:val="center"/>
          </w:tcPr>
          <w:p w:rsidR="007B1EEB" w:rsidRPr="002712DC" w:rsidRDefault="007B1EEB" w:rsidP="00CE0E49">
            <w:pPr>
              <w:jc w:val="center"/>
              <w:rPr>
                <w:rFonts w:ascii="GHEA Grapalat" w:hAnsi="GHEA Grapalat"/>
                <w:sz w:val="20"/>
                <w:szCs w:val="20"/>
                <w:lang w:val="hy-AM"/>
              </w:rPr>
            </w:pPr>
            <w:r w:rsidRPr="002712DC">
              <w:rPr>
                <w:rFonts w:ascii="GHEA Grapalat" w:hAnsi="GHEA Grapalat"/>
                <w:sz w:val="20"/>
                <w:szCs w:val="20"/>
                <w:lang w:val="hy-AM"/>
              </w:rPr>
              <w:t xml:space="preserve">Սերուցքային, յուղայնությունը` 71.5-82.5%, բարձր որակի, թարմ վիճակում, պրոտեինի պարունակությունը 0.7գ, ածխաջուր 0.7գ, 740 կկալ 200-250գ կամ 20-25կգ գործարանային փաթեթներով, ԳՕՍՏ 37-91 կամ համարժեք:Անվտանգությունը և մակնշումը՝ ըստ ՀՀ կառավարության 2006թ. դեկտեմբերի 21-ի N 1925-Ն որոշմամբ հաստատված &lt;&lt;Կաթի և կաթնամթերքի տեխնիկական կանոնակարգիե և &lt;&lt;Սննդամթերքի անվտանգության մասին&gt;&gt; ՀՀ օրենքի </w:t>
            </w:r>
            <w:r w:rsidRPr="002712DC">
              <w:rPr>
                <w:rFonts w:ascii="GHEA Grapalat" w:hAnsi="GHEA Grapalat"/>
                <w:sz w:val="20"/>
                <w:szCs w:val="20"/>
                <w:lang w:val="hy-AM"/>
              </w:rPr>
              <w:lastRenderedPageBreak/>
              <w:t>8-րդ հոդվածի:</w:t>
            </w:r>
          </w:p>
        </w:tc>
        <w:tc>
          <w:tcPr>
            <w:tcW w:w="895" w:type="dxa"/>
            <w:tcBorders>
              <w:top w:val="single" w:sz="4" w:space="0" w:color="auto"/>
              <w:left w:val="single" w:sz="4" w:space="0" w:color="auto"/>
              <w:bottom w:val="single" w:sz="4" w:space="0" w:color="auto"/>
              <w:right w:val="single" w:sz="4" w:space="0" w:color="auto"/>
            </w:tcBorders>
            <w:vAlign w:val="center"/>
          </w:tcPr>
          <w:p w:rsidR="007B1EEB" w:rsidRPr="002712DC" w:rsidRDefault="007B1EEB" w:rsidP="00CE0E49">
            <w:pPr>
              <w:jc w:val="center"/>
              <w:rPr>
                <w:rFonts w:ascii="GHEA Grapalat" w:hAnsi="GHEA Grapalat" w:cs="Arial"/>
                <w:sz w:val="20"/>
                <w:szCs w:val="20"/>
              </w:rPr>
            </w:pPr>
            <w:r w:rsidRPr="002712DC">
              <w:rPr>
                <w:rFonts w:ascii="GHEA Grapalat" w:hAnsi="GHEA Grapalat" w:cs="Arial"/>
                <w:sz w:val="20"/>
                <w:szCs w:val="20"/>
              </w:rPr>
              <w:lastRenderedPageBreak/>
              <w:t>կգ</w:t>
            </w:r>
          </w:p>
        </w:tc>
        <w:tc>
          <w:tcPr>
            <w:tcW w:w="857" w:type="dxa"/>
            <w:tcBorders>
              <w:top w:val="single" w:sz="4" w:space="0" w:color="auto"/>
              <w:left w:val="single" w:sz="4" w:space="0" w:color="auto"/>
              <w:bottom w:val="single" w:sz="4" w:space="0" w:color="auto"/>
              <w:right w:val="single" w:sz="4" w:space="0" w:color="auto"/>
            </w:tcBorders>
            <w:vAlign w:val="center"/>
          </w:tcPr>
          <w:p w:rsidR="007B1EEB" w:rsidRPr="002712DC" w:rsidRDefault="007B1EEB" w:rsidP="00CE0E49">
            <w:pPr>
              <w:jc w:val="center"/>
              <w:rPr>
                <w:rFonts w:ascii="GHEA Grapalat" w:hAnsi="GHEA Grapalat"/>
                <w:sz w:val="20"/>
                <w:szCs w:val="20"/>
              </w:rPr>
            </w:pPr>
          </w:p>
        </w:tc>
        <w:tc>
          <w:tcPr>
            <w:tcW w:w="775" w:type="dxa"/>
            <w:tcBorders>
              <w:top w:val="single" w:sz="4" w:space="0" w:color="auto"/>
              <w:left w:val="single" w:sz="4" w:space="0" w:color="auto"/>
              <w:bottom w:val="single" w:sz="4" w:space="0" w:color="auto"/>
              <w:right w:val="single" w:sz="4" w:space="0" w:color="auto"/>
            </w:tcBorders>
            <w:vAlign w:val="center"/>
          </w:tcPr>
          <w:p w:rsidR="007B1EEB" w:rsidRPr="002712DC" w:rsidRDefault="007B1EEB" w:rsidP="00CE0E49">
            <w:pPr>
              <w:jc w:val="center"/>
              <w:rPr>
                <w:rFonts w:ascii="GHEA Grapalat" w:hAnsi="GHEA Grapalat" w:cs="Arial"/>
                <w:sz w:val="20"/>
                <w:szCs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7B1EEB" w:rsidRPr="002712DC" w:rsidRDefault="007B1EEB" w:rsidP="00CE0E49">
            <w:pPr>
              <w:jc w:val="center"/>
              <w:rPr>
                <w:rFonts w:ascii="GHEA Grapalat" w:hAnsi="GHEA Grapalat" w:cs="Arial"/>
                <w:sz w:val="20"/>
                <w:szCs w:val="20"/>
              </w:rPr>
            </w:pPr>
            <w:r w:rsidRPr="002712DC">
              <w:rPr>
                <w:rFonts w:ascii="GHEA Grapalat" w:hAnsi="GHEA Grapalat" w:cs="Arial"/>
                <w:sz w:val="20"/>
                <w:szCs w:val="20"/>
              </w:rPr>
              <w:t>64</w:t>
            </w:r>
          </w:p>
        </w:tc>
        <w:tc>
          <w:tcPr>
            <w:tcW w:w="1134" w:type="dxa"/>
            <w:tcBorders>
              <w:top w:val="single" w:sz="4" w:space="0" w:color="auto"/>
              <w:left w:val="single" w:sz="4" w:space="0" w:color="auto"/>
              <w:bottom w:val="single" w:sz="4" w:space="0" w:color="auto"/>
              <w:right w:val="single" w:sz="4" w:space="0" w:color="auto"/>
            </w:tcBorders>
            <w:textDirection w:val="btLr"/>
            <w:vAlign w:val="center"/>
          </w:tcPr>
          <w:p w:rsidR="007B1EEB" w:rsidRPr="002712DC" w:rsidRDefault="007B1EEB" w:rsidP="00CE0E49">
            <w:pPr>
              <w:ind w:left="113" w:right="113"/>
              <w:jc w:val="center"/>
              <w:rPr>
                <w:rFonts w:ascii="GHEA Grapalat" w:hAnsi="GHEA Grapalat"/>
                <w:sz w:val="20"/>
                <w:szCs w:val="20"/>
                <w:lang w:val="hy-AM"/>
              </w:rPr>
            </w:pPr>
            <w:r w:rsidRPr="002712DC">
              <w:rPr>
                <w:rFonts w:ascii="GHEA Grapalat" w:hAnsi="GHEA Grapalat"/>
                <w:sz w:val="20"/>
                <w:lang w:val="af-ZA"/>
              </w:rPr>
              <w:t>Գ.Զանգակատուն,Հրաչ և Սյուզեն Թուֆայանների փողոց 2</w:t>
            </w:r>
          </w:p>
        </w:tc>
        <w:tc>
          <w:tcPr>
            <w:tcW w:w="1275" w:type="dxa"/>
            <w:tcBorders>
              <w:top w:val="single" w:sz="4" w:space="0" w:color="auto"/>
              <w:left w:val="single" w:sz="4" w:space="0" w:color="auto"/>
              <w:bottom w:val="single" w:sz="4" w:space="0" w:color="auto"/>
              <w:right w:val="single" w:sz="4" w:space="0" w:color="auto"/>
            </w:tcBorders>
            <w:vAlign w:val="center"/>
          </w:tcPr>
          <w:p w:rsidR="007B1EEB" w:rsidRPr="002712DC" w:rsidRDefault="007B1EEB" w:rsidP="00035759">
            <w:pPr>
              <w:jc w:val="center"/>
              <w:rPr>
                <w:rFonts w:ascii="GHEA Grapalat" w:hAnsi="GHEA Grapalat" w:cs="Arial"/>
                <w:sz w:val="20"/>
                <w:szCs w:val="20"/>
              </w:rPr>
            </w:pPr>
            <w:r w:rsidRPr="002712DC">
              <w:rPr>
                <w:rFonts w:ascii="GHEA Grapalat" w:hAnsi="GHEA Grapalat" w:cs="Arial"/>
                <w:sz w:val="20"/>
                <w:szCs w:val="20"/>
              </w:rPr>
              <w:t>64</w:t>
            </w:r>
          </w:p>
        </w:tc>
        <w:tc>
          <w:tcPr>
            <w:tcW w:w="1518" w:type="dxa"/>
            <w:tcBorders>
              <w:top w:val="single" w:sz="4" w:space="0" w:color="auto"/>
              <w:left w:val="single" w:sz="4" w:space="0" w:color="auto"/>
              <w:bottom w:val="single" w:sz="4" w:space="0" w:color="auto"/>
              <w:right w:val="single" w:sz="4" w:space="0" w:color="auto"/>
            </w:tcBorders>
            <w:vAlign w:val="center"/>
          </w:tcPr>
          <w:p w:rsidR="007B1EEB" w:rsidRPr="002712DC" w:rsidRDefault="007B1EEB" w:rsidP="00CE0E49">
            <w:pPr>
              <w:jc w:val="center"/>
              <w:rPr>
                <w:sz w:val="20"/>
                <w:szCs w:val="20"/>
              </w:rPr>
            </w:pPr>
            <w:r w:rsidRPr="002712DC">
              <w:rPr>
                <w:rFonts w:ascii="Sylfaen" w:hAnsi="Sylfaen" w:cs="Sylfaen"/>
                <w:sz w:val="20"/>
                <w:szCs w:val="20"/>
              </w:rPr>
              <w:t>Մինչև</w:t>
            </w:r>
            <w:r w:rsidRPr="002712DC">
              <w:rPr>
                <w:sz w:val="20"/>
                <w:szCs w:val="20"/>
              </w:rPr>
              <w:t xml:space="preserve"> 25.12.2020 </w:t>
            </w:r>
            <w:r w:rsidRPr="002712DC">
              <w:rPr>
                <w:rFonts w:ascii="Sylfaen" w:hAnsi="Sylfaen" w:cs="Sylfaen"/>
                <w:sz w:val="20"/>
                <w:szCs w:val="20"/>
              </w:rPr>
              <w:t>շաբաթական</w:t>
            </w:r>
          </w:p>
        </w:tc>
      </w:tr>
      <w:tr w:rsidR="007B1EEB" w:rsidRPr="002712DC" w:rsidTr="007B1EEB">
        <w:trPr>
          <w:trHeight w:val="2742"/>
        </w:trPr>
        <w:tc>
          <w:tcPr>
            <w:tcW w:w="1333" w:type="dxa"/>
            <w:tcBorders>
              <w:top w:val="single" w:sz="4" w:space="0" w:color="auto"/>
              <w:left w:val="single" w:sz="4" w:space="0" w:color="auto"/>
              <w:bottom w:val="single" w:sz="4" w:space="0" w:color="auto"/>
              <w:right w:val="single" w:sz="4" w:space="0" w:color="auto"/>
            </w:tcBorders>
            <w:vAlign w:val="center"/>
          </w:tcPr>
          <w:p w:rsidR="007B1EEB" w:rsidRPr="002712DC" w:rsidRDefault="007B1EEB" w:rsidP="00CE0E49">
            <w:pPr>
              <w:jc w:val="center"/>
              <w:rPr>
                <w:rFonts w:ascii="GHEA Grapalat" w:hAnsi="GHEA Grapalat"/>
                <w:sz w:val="20"/>
                <w:szCs w:val="20"/>
              </w:rPr>
            </w:pPr>
            <w:r w:rsidRPr="002712DC">
              <w:rPr>
                <w:rFonts w:ascii="GHEA Grapalat" w:hAnsi="GHEA Grapalat"/>
                <w:sz w:val="20"/>
                <w:szCs w:val="20"/>
              </w:rPr>
              <w:lastRenderedPageBreak/>
              <w:t>32</w:t>
            </w:r>
          </w:p>
        </w:tc>
        <w:tc>
          <w:tcPr>
            <w:tcW w:w="1405" w:type="dxa"/>
            <w:tcBorders>
              <w:top w:val="single" w:sz="4" w:space="0" w:color="auto"/>
              <w:left w:val="single" w:sz="4" w:space="0" w:color="auto"/>
              <w:bottom w:val="single" w:sz="4" w:space="0" w:color="auto"/>
              <w:right w:val="single" w:sz="4" w:space="0" w:color="auto"/>
            </w:tcBorders>
            <w:vAlign w:val="center"/>
          </w:tcPr>
          <w:p w:rsidR="007B1EEB" w:rsidRPr="002712DC" w:rsidRDefault="007B1EEB" w:rsidP="00CE0E49">
            <w:pPr>
              <w:jc w:val="center"/>
              <w:rPr>
                <w:rFonts w:ascii="GHEA Grapalat" w:hAnsi="GHEA Grapalat"/>
                <w:sz w:val="20"/>
                <w:szCs w:val="20"/>
              </w:rPr>
            </w:pPr>
            <w:r w:rsidRPr="002712DC">
              <w:rPr>
                <w:rFonts w:ascii="GHEA Grapalat" w:hAnsi="GHEA Grapalat"/>
                <w:sz w:val="20"/>
                <w:szCs w:val="20"/>
              </w:rPr>
              <w:t>15530000</w:t>
            </w:r>
          </w:p>
        </w:tc>
        <w:tc>
          <w:tcPr>
            <w:tcW w:w="1499" w:type="dxa"/>
            <w:tcBorders>
              <w:top w:val="single" w:sz="4" w:space="0" w:color="auto"/>
              <w:left w:val="single" w:sz="4" w:space="0" w:color="auto"/>
              <w:bottom w:val="single" w:sz="4" w:space="0" w:color="auto"/>
              <w:right w:val="single" w:sz="4" w:space="0" w:color="auto"/>
            </w:tcBorders>
            <w:vAlign w:val="center"/>
          </w:tcPr>
          <w:p w:rsidR="007B1EEB" w:rsidRPr="002712DC" w:rsidRDefault="007B1EEB" w:rsidP="00CE0E49">
            <w:pPr>
              <w:jc w:val="center"/>
              <w:rPr>
                <w:rFonts w:ascii="GHEA Grapalat" w:hAnsi="GHEA Grapalat" w:cs="Arial"/>
                <w:sz w:val="20"/>
                <w:szCs w:val="20"/>
              </w:rPr>
            </w:pPr>
            <w:r w:rsidRPr="002712DC">
              <w:rPr>
                <w:rFonts w:ascii="GHEA Grapalat" w:hAnsi="GHEA Grapalat" w:cs="Arial"/>
                <w:sz w:val="20"/>
                <w:szCs w:val="20"/>
              </w:rPr>
              <w:t>Կարագ զելանդական</w:t>
            </w:r>
          </w:p>
        </w:tc>
        <w:tc>
          <w:tcPr>
            <w:tcW w:w="1248" w:type="dxa"/>
            <w:tcBorders>
              <w:top w:val="single" w:sz="4" w:space="0" w:color="auto"/>
              <w:left w:val="single" w:sz="4" w:space="0" w:color="auto"/>
              <w:bottom w:val="single" w:sz="4" w:space="0" w:color="auto"/>
              <w:right w:val="single" w:sz="4" w:space="0" w:color="auto"/>
            </w:tcBorders>
            <w:textDirection w:val="btLr"/>
            <w:vAlign w:val="center"/>
          </w:tcPr>
          <w:p w:rsidR="007B1EEB" w:rsidRPr="002712DC" w:rsidRDefault="007B1EEB" w:rsidP="00CE0E49">
            <w:pPr>
              <w:ind w:left="113" w:right="113"/>
              <w:rPr>
                <w:rFonts w:ascii="GHEA Grapalat" w:hAnsi="GHEA Grapalat"/>
                <w:b/>
                <w:sz w:val="20"/>
                <w:szCs w:val="20"/>
                <w:lang w:val="hy-AM"/>
              </w:rPr>
            </w:pPr>
            <w:r w:rsidRPr="002712DC">
              <w:rPr>
                <w:rFonts w:ascii="GHEA Grapalat" w:hAnsi="GHEA Grapalat"/>
                <w:sz w:val="20"/>
                <w:szCs w:val="20"/>
                <w:lang w:val="hy-AM"/>
              </w:rPr>
              <w:t>ՀՀ կամ համարժեքը</w:t>
            </w:r>
          </w:p>
        </w:tc>
        <w:tc>
          <w:tcPr>
            <w:tcW w:w="2350" w:type="dxa"/>
            <w:tcBorders>
              <w:top w:val="single" w:sz="4" w:space="0" w:color="auto"/>
              <w:left w:val="single" w:sz="4" w:space="0" w:color="auto"/>
              <w:bottom w:val="single" w:sz="4" w:space="0" w:color="auto"/>
              <w:right w:val="single" w:sz="4" w:space="0" w:color="auto"/>
            </w:tcBorders>
            <w:vAlign w:val="center"/>
          </w:tcPr>
          <w:p w:rsidR="007B1EEB" w:rsidRPr="002712DC" w:rsidRDefault="007B1EEB" w:rsidP="008C6A62">
            <w:pPr>
              <w:jc w:val="center"/>
              <w:rPr>
                <w:rFonts w:ascii="GHEA Grapalat" w:hAnsi="GHEA Grapalat"/>
                <w:sz w:val="20"/>
                <w:szCs w:val="20"/>
                <w:lang w:val="hy-AM"/>
              </w:rPr>
            </w:pPr>
            <w:r w:rsidRPr="002712DC">
              <w:rPr>
                <w:rFonts w:ascii="GHEA Grapalat" w:hAnsi="GHEA Grapalat"/>
                <w:sz w:val="20"/>
                <w:szCs w:val="20"/>
                <w:lang w:val="hy-AM"/>
              </w:rPr>
              <w:t xml:space="preserve">Սերուցքային, յուղայնությունը 71.5-82.5%,բարձր որակի,թարմ վիճակում, պրոտեինի պարունակությունը 0.7գ, ածխաջուր 0.7գ, 740կկալ, չափածրարված 5-25կգ:ԳՈՍՏ 37-91:Անվտանգությունը և մակնշումը ըստ ՀՀ կառավարության 2006թ. դեկտեմբերի 21-ի N 1925-Ն որոշմամբ հաստատված «Կաթին, կաթնամթերքին և </w:t>
            </w:r>
          </w:p>
          <w:p w:rsidR="007B1EEB" w:rsidRPr="002712DC" w:rsidRDefault="007B1EEB" w:rsidP="008C6A62">
            <w:pPr>
              <w:jc w:val="center"/>
              <w:rPr>
                <w:rFonts w:ascii="GHEA Grapalat" w:hAnsi="GHEA Grapalat"/>
                <w:sz w:val="20"/>
                <w:szCs w:val="20"/>
                <w:lang w:val="hy-AM"/>
              </w:rPr>
            </w:pPr>
            <w:r w:rsidRPr="002712DC">
              <w:rPr>
                <w:rFonts w:ascii="GHEA Grapalat" w:hAnsi="GHEA Grapalat"/>
                <w:sz w:val="20"/>
                <w:szCs w:val="20"/>
                <w:lang w:val="hy-AM"/>
              </w:rPr>
              <w:t>դրանց արտադրությանը ներկայացվող ՀՀ կամ համարժեքը պահանջների տեխնիկական կանոնակարգի» և «Սննդամթերքի անվտանգության մասին» ՀՀ օրենքի 8-րդ հոդվածի:պիտանելիության մնացորդային ժամկետը ոչ պակաս 90%</w:t>
            </w:r>
            <w:r w:rsidRPr="002712DC">
              <w:rPr>
                <w:rFonts w:ascii="Sylfaen" w:hAnsi="Sylfaen" w:cs="Sylfaen"/>
                <w:sz w:val="16"/>
                <w:szCs w:val="16"/>
                <w:lang w:val="hy-AM"/>
              </w:rPr>
              <w:t>:</w:t>
            </w:r>
          </w:p>
        </w:tc>
        <w:tc>
          <w:tcPr>
            <w:tcW w:w="895" w:type="dxa"/>
            <w:tcBorders>
              <w:top w:val="single" w:sz="4" w:space="0" w:color="auto"/>
              <w:left w:val="single" w:sz="4" w:space="0" w:color="auto"/>
              <w:bottom w:val="single" w:sz="4" w:space="0" w:color="auto"/>
              <w:right w:val="single" w:sz="4" w:space="0" w:color="auto"/>
            </w:tcBorders>
            <w:vAlign w:val="center"/>
          </w:tcPr>
          <w:p w:rsidR="007B1EEB" w:rsidRPr="002712DC" w:rsidRDefault="007B1EEB" w:rsidP="00CE0E49">
            <w:pPr>
              <w:jc w:val="center"/>
              <w:rPr>
                <w:rFonts w:ascii="GHEA Grapalat" w:hAnsi="GHEA Grapalat" w:cs="Arial"/>
                <w:sz w:val="20"/>
                <w:szCs w:val="20"/>
              </w:rPr>
            </w:pPr>
            <w:r w:rsidRPr="002712DC">
              <w:rPr>
                <w:rFonts w:ascii="GHEA Grapalat" w:hAnsi="GHEA Grapalat" w:cs="Arial"/>
                <w:sz w:val="20"/>
                <w:szCs w:val="20"/>
              </w:rPr>
              <w:t>կգ</w:t>
            </w:r>
          </w:p>
        </w:tc>
        <w:tc>
          <w:tcPr>
            <w:tcW w:w="857" w:type="dxa"/>
            <w:tcBorders>
              <w:top w:val="single" w:sz="4" w:space="0" w:color="auto"/>
              <w:left w:val="single" w:sz="4" w:space="0" w:color="auto"/>
              <w:bottom w:val="single" w:sz="4" w:space="0" w:color="auto"/>
              <w:right w:val="single" w:sz="4" w:space="0" w:color="auto"/>
            </w:tcBorders>
            <w:vAlign w:val="center"/>
          </w:tcPr>
          <w:p w:rsidR="007B1EEB" w:rsidRPr="002712DC" w:rsidRDefault="007B1EEB" w:rsidP="00CE0E49">
            <w:pPr>
              <w:jc w:val="center"/>
              <w:rPr>
                <w:rFonts w:ascii="GHEA Grapalat" w:hAnsi="GHEA Grapalat"/>
                <w:sz w:val="20"/>
                <w:szCs w:val="20"/>
              </w:rPr>
            </w:pPr>
          </w:p>
        </w:tc>
        <w:tc>
          <w:tcPr>
            <w:tcW w:w="775" w:type="dxa"/>
            <w:tcBorders>
              <w:top w:val="single" w:sz="4" w:space="0" w:color="auto"/>
              <w:left w:val="single" w:sz="4" w:space="0" w:color="auto"/>
              <w:bottom w:val="single" w:sz="4" w:space="0" w:color="auto"/>
              <w:right w:val="single" w:sz="4" w:space="0" w:color="auto"/>
            </w:tcBorders>
            <w:vAlign w:val="center"/>
          </w:tcPr>
          <w:p w:rsidR="007B1EEB" w:rsidRPr="002712DC" w:rsidRDefault="007B1EEB" w:rsidP="00CE0E49">
            <w:pPr>
              <w:jc w:val="center"/>
              <w:rPr>
                <w:rFonts w:ascii="GHEA Grapalat" w:hAnsi="GHEA Grapalat" w:cs="Arial"/>
                <w:sz w:val="20"/>
                <w:szCs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7B1EEB" w:rsidRPr="002712DC" w:rsidRDefault="007B1EEB" w:rsidP="00CE0E49">
            <w:pPr>
              <w:jc w:val="center"/>
              <w:rPr>
                <w:rFonts w:ascii="GHEA Grapalat" w:hAnsi="GHEA Grapalat" w:cs="Arial"/>
                <w:sz w:val="20"/>
                <w:szCs w:val="20"/>
              </w:rPr>
            </w:pPr>
            <w:r w:rsidRPr="002712DC">
              <w:rPr>
                <w:rFonts w:ascii="GHEA Grapalat" w:hAnsi="GHEA Grapalat" w:cs="Arial"/>
                <w:sz w:val="20"/>
                <w:szCs w:val="20"/>
              </w:rPr>
              <w:t>63.9</w:t>
            </w:r>
          </w:p>
        </w:tc>
        <w:tc>
          <w:tcPr>
            <w:tcW w:w="1134" w:type="dxa"/>
            <w:tcBorders>
              <w:top w:val="single" w:sz="4" w:space="0" w:color="auto"/>
              <w:left w:val="single" w:sz="4" w:space="0" w:color="auto"/>
              <w:bottom w:val="single" w:sz="4" w:space="0" w:color="auto"/>
              <w:right w:val="single" w:sz="4" w:space="0" w:color="auto"/>
            </w:tcBorders>
            <w:textDirection w:val="btLr"/>
            <w:vAlign w:val="center"/>
          </w:tcPr>
          <w:p w:rsidR="007B1EEB" w:rsidRPr="002712DC" w:rsidRDefault="007B1EEB" w:rsidP="00CE0E49">
            <w:pPr>
              <w:ind w:left="113" w:right="113"/>
              <w:jc w:val="center"/>
              <w:rPr>
                <w:rFonts w:ascii="GHEA Grapalat" w:hAnsi="GHEA Grapalat"/>
                <w:sz w:val="20"/>
                <w:szCs w:val="20"/>
                <w:lang w:val="hy-AM"/>
              </w:rPr>
            </w:pPr>
            <w:r w:rsidRPr="002712DC">
              <w:rPr>
                <w:rFonts w:ascii="GHEA Grapalat" w:hAnsi="GHEA Grapalat"/>
                <w:sz w:val="20"/>
                <w:szCs w:val="20"/>
              </w:rPr>
              <w:t xml:space="preserve">գ. </w:t>
            </w:r>
            <w:r w:rsidRPr="002712DC">
              <w:rPr>
                <w:rFonts w:ascii="GHEA Grapalat" w:hAnsi="GHEA Grapalat"/>
                <w:sz w:val="20"/>
                <w:szCs w:val="20"/>
                <w:lang w:val="hy-AM"/>
              </w:rPr>
              <w:t>Տափերակ</w:t>
            </w:r>
            <w:r w:rsidRPr="002712DC">
              <w:rPr>
                <w:rFonts w:ascii="GHEA Grapalat" w:hAnsi="GHEA Grapalat"/>
                <w:sz w:val="20"/>
                <w:szCs w:val="20"/>
              </w:rPr>
              <w:t xml:space="preserve">ան, </w:t>
            </w:r>
            <w:r w:rsidRPr="002712DC">
              <w:rPr>
                <w:rFonts w:ascii="GHEA Grapalat" w:hAnsi="GHEA Grapalat"/>
                <w:sz w:val="20"/>
                <w:szCs w:val="20"/>
                <w:lang w:val="hy-AM"/>
              </w:rPr>
              <w:t>Իսակովի 2</w:t>
            </w:r>
            <w:r w:rsidRPr="002712DC">
              <w:rPr>
                <w:rFonts w:ascii="GHEA Grapalat" w:hAnsi="GHEA Grapalat"/>
                <w:sz w:val="20"/>
                <w:lang w:val="af-ZA"/>
              </w:rPr>
              <w:t xml:space="preserve"> Գ.Զանգակատուն,Հրաչ և Սյուզեն Թուֆայանների փողոց 2</w:t>
            </w:r>
          </w:p>
        </w:tc>
        <w:tc>
          <w:tcPr>
            <w:tcW w:w="1275" w:type="dxa"/>
            <w:tcBorders>
              <w:top w:val="single" w:sz="4" w:space="0" w:color="auto"/>
              <w:left w:val="single" w:sz="4" w:space="0" w:color="auto"/>
              <w:bottom w:val="single" w:sz="4" w:space="0" w:color="auto"/>
              <w:right w:val="single" w:sz="4" w:space="0" w:color="auto"/>
            </w:tcBorders>
            <w:vAlign w:val="center"/>
          </w:tcPr>
          <w:p w:rsidR="007B1EEB" w:rsidRPr="002712DC" w:rsidRDefault="007B1EEB" w:rsidP="00035759">
            <w:pPr>
              <w:jc w:val="center"/>
              <w:rPr>
                <w:rFonts w:ascii="GHEA Grapalat" w:hAnsi="GHEA Grapalat" w:cs="Arial"/>
                <w:sz w:val="20"/>
                <w:szCs w:val="20"/>
              </w:rPr>
            </w:pPr>
            <w:r w:rsidRPr="002712DC">
              <w:rPr>
                <w:rFonts w:ascii="GHEA Grapalat" w:hAnsi="GHEA Grapalat" w:cs="Arial"/>
                <w:sz w:val="20"/>
                <w:szCs w:val="20"/>
              </w:rPr>
              <w:t>63.9</w:t>
            </w:r>
          </w:p>
        </w:tc>
        <w:tc>
          <w:tcPr>
            <w:tcW w:w="1518" w:type="dxa"/>
            <w:tcBorders>
              <w:top w:val="single" w:sz="4" w:space="0" w:color="auto"/>
              <w:left w:val="single" w:sz="4" w:space="0" w:color="auto"/>
              <w:bottom w:val="single" w:sz="4" w:space="0" w:color="auto"/>
              <w:right w:val="single" w:sz="4" w:space="0" w:color="auto"/>
            </w:tcBorders>
            <w:vAlign w:val="center"/>
          </w:tcPr>
          <w:p w:rsidR="007B1EEB" w:rsidRPr="002712DC" w:rsidRDefault="007B1EEB" w:rsidP="00CE0E49">
            <w:pPr>
              <w:jc w:val="center"/>
              <w:rPr>
                <w:sz w:val="20"/>
                <w:szCs w:val="20"/>
              </w:rPr>
            </w:pPr>
            <w:r w:rsidRPr="002712DC">
              <w:rPr>
                <w:rFonts w:ascii="Sylfaen" w:hAnsi="Sylfaen" w:cs="Sylfaen"/>
                <w:sz w:val="20"/>
                <w:szCs w:val="20"/>
              </w:rPr>
              <w:t>Մինչև</w:t>
            </w:r>
            <w:r w:rsidRPr="002712DC">
              <w:rPr>
                <w:sz w:val="20"/>
                <w:szCs w:val="20"/>
              </w:rPr>
              <w:t xml:space="preserve"> 25.12.2020 </w:t>
            </w:r>
            <w:r w:rsidRPr="002712DC">
              <w:rPr>
                <w:rFonts w:ascii="Sylfaen" w:hAnsi="Sylfaen" w:cs="Sylfaen"/>
                <w:sz w:val="20"/>
                <w:szCs w:val="20"/>
              </w:rPr>
              <w:t>շաբաթական</w:t>
            </w:r>
          </w:p>
        </w:tc>
      </w:tr>
      <w:tr w:rsidR="007B1EEB" w:rsidRPr="002712DC" w:rsidTr="00CE0E49">
        <w:tc>
          <w:tcPr>
            <w:tcW w:w="1333" w:type="dxa"/>
            <w:tcBorders>
              <w:top w:val="single" w:sz="4" w:space="0" w:color="auto"/>
              <w:left w:val="single" w:sz="4" w:space="0" w:color="auto"/>
              <w:bottom w:val="single" w:sz="4" w:space="0" w:color="auto"/>
              <w:right w:val="single" w:sz="4" w:space="0" w:color="auto"/>
            </w:tcBorders>
            <w:vAlign w:val="center"/>
          </w:tcPr>
          <w:p w:rsidR="007B1EEB" w:rsidRPr="002712DC" w:rsidRDefault="007B1EEB" w:rsidP="00035759">
            <w:pPr>
              <w:jc w:val="center"/>
              <w:rPr>
                <w:rFonts w:ascii="GHEA Grapalat" w:hAnsi="GHEA Grapalat"/>
                <w:sz w:val="20"/>
                <w:szCs w:val="20"/>
              </w:rPr>
            </w:pPr>
            <w:r w:rsidRPr="002712DC">
              <w:rPr>
                <w:rFonts w:ascii="GHEA Grapalat" w:hAnsi="GHEA Grapalat"/>
                <w:sz w:val="20"/>
                <w:szCs w:val="20"/>
              </w:rPr>
              <w:t>33</w:t>
            </w:r>
          </w:p>
        </w:tc>
        <w:tc>
          <w:tcPr>
            <w:tcW w:w="1405" w:type="dxa"/>
            <w:tcBorders>
              <w:top w:val="single" w:sz="4" w:space="0" w:color="auto"/>
              <w:left w:val="single" w:sz="4" w:space="0" w:color="auto"/>
              <w:bottom w:val="single" w:sz="4" w:space="0" w:color="auto"/>
              <w:right w:val="single" w:sz="4" w:space="0" w:color="auto"/>
            </w:tcBorders>
            <w:vAlign w:val="center"/>
          </w:tcPr>
          <w:p w:rsidR="007B1EEB" w:rsidRPr="002712DC" w:rsidRDefault="007B1EEB" w:rsidP="00035759">
            <w:pPr>
              <w:jc w:val="center"/>
              <w:rPr>
                <w:rFonts w:ascii="GHEA Grapalat" w:hAnsi="GHEA Grapalat"/>
                <w:sz w:val="20"/>
                <w:szCs w:val="20"/>
              </w:rPr>
            </w:pPr>
            <w:r w:rsidRPr="002712DC">
              <w:rPr>
                <w:rFonts w:ascii="GHEA Grapalat" w:hAnsi="GHEA Grapalat"/>
                <w:sz w:val="20"/>
                <w:szCs w:val="20"/>
              </w:rPr>
              <w:t>15331167</w:t>
            </w:r>
          </w:p>
        </w:tc>
        <w:tc>
          <w:tcPr>
            <w:tcW w:w="1499" w:type="dxa"/>
            <w:tcBorders>
              <w:top w:val="single" w:sz="4" w:space="0" w:color="auto"/>
              <w:left w:val="single" w:sz="4" w:space="0" w:color="auto"/>
              <w:bottom w:val="single" w:sz="4" w:space="0" w:color="auto"/>
              <w:right w:val="single" w:sz="4" w:space="0" w:color="auto"/>
            </w:tcBorders>
            <w:vAlign w:val="center"/>
          </w:tcPr>
          <w:p w:rsidR="007B1EEB" w:rsidRPr="002712DC" w:rsidRDefault="007B1EEB" w:rsidP="00035759">
            <w:pPr>
              <w:jc w:val="center"/>
              <w:rPr>
                <w:rFonts w:ascii="GHEA Grapalat" w:hAnsi="GHEA Grapalat" w:cs="Arial"/>
                <w:sz w:val="20"/>
                <w:szCs w:val="20"/>
              </w:rPr>
            </w:pPr>
            <w:r w:rsidRPr="002712DC">
              <w:rPr>
                <w:rFonts w:ascii="GHEA Grapalat" w:hAnsi="GHEA Grapalat" w:cs="Arial"/>
                <w:sz w:val="20"/>
                <w:szCs w:val="20"/>
              </w:rPr>
              <w:t>Խառը  կանաչի</w:t>
            </w:r>
          </w:p>
        </w:tc>
        <w:tc>
          <w:tcPr>
            <w:tcW w:w="1248" w:type="dxa"/>
            <w:tcBorders>
              <w:top w:val="single" w:sz="4" w:space="0" w:color="auto"/>
              <w:left w:val="single" w:sz="4" w:space="0" w:color="auto"/>
              <w:bottom w:val="single" w:sz="4" w:space="0" w:color="auto"/>
              <w:right w:val="single" w:sz="4" w:space="0" w:color="auto"/>
            </w:tcBorders>
            <w:textDirection w:val="btLr"/>
            <w:vAlign w:val="center"/>
          </w:tcPr>
          <w:p w:rsidR="007B1EEB" w:rsidRPr="002712DC" w:rsidRDefault="007B1EEB" w:rsidP="00035759">
            <w:pPr>
              <w:ind w:left="113" w:right="113"/>
              <w:jc w:val="center"/>
              <w:rPr>
                <w:rFonts w:ascii="GHEA Grapalat" w:hAnsi="GHEA Grapalat"/>
                <w:sz w:val="20"/>
                <w:szCs w:val="20"/>
                <w:lang w:val="hy-AM"/>
              </w:rPr>
            </w:pPr>
            <w:r w:rsidRPr="002712DC">
              <w:rPr>
                <w:rFonts w:ascii="GHEA Grapalat" w:hAnsi="GHEA Grapalat"/>
                <w:sz w:val="20"/>
                <w:szCs w:val="20"/>
                <w:lang w:val="hy-AM"/>
              </w:rPr>
              <w:t>ՀՀ կամ համարժեքը</w:t>
            </w:r>
          </w:p>
        </w:tc>
        <w:tc>
          <w:tcPr>
            <w:tcW w:w="2350" w:type="dxa"/>
            <w:tcBorders>
              <w:top w:val="single" w:sz="4" w:space="0" w:color="auto"/>
              <w:left w:val="single" w:sz="4" w:space="0" w:color="auto"/>
              <w:bottom w:val="single" w:sz="4" w:space="0" w:color="auto"/>
              <w:right w:val="single" w:sz="4" w:space="0" w:color="auto"/>
            </w:tcBorders>
            <w:vAlign w:val="center"/>
          </w:tcPr>
          <w:p w:rsidR="007B1EEB" w:rsidRPr="002712DC" w:rsidRDefault="007B1EEB" w:rsidP="00035759">
            <w:pPr>
              <w:jc w:val="center"/>
              <w:rPr>
                <w:rFonts w:ascii="GHEA Grapalat" w:hAnsi="GHEA Grapalat" w:cs="Arial"/>
                <w:sz w:val="20"/>
                <w:szCs w:val="20"/>
                <w:lang w:val="hy-AM"/>
              </w:rPr>
            </w:pPr>
            <w:r w:rsidRPr="002712DC">
              <w:rPr>
                <w:rFonts w:ascii="GHEA Grapalat" w:hAnsi="GHEA Grapalat"/>
                <w:sz w:val="20"/>
                <w:szCs w:val="20"/>
                <w:lang w:val="hy-AM"/>
              </w:rPr>
              <w:t>Կանաչի տարբեր տեսակի /համեմ, մաղադանոս, սամիթ, ռեհան/, անվտանգությունը` ըստ N 2-III-4,9-01-2003 (ՌԴ Սան Պին 2,3,2-1078-01) սանիտարահամաճար</w:t>
            </w:r>
            <w:r w:rsidRPr="002712DC">
              <w:rPr>
                <w:rFonts w:ascii="GHEA Grapalat" w:hAnsi="GHEA Grapalat"/>
                <w:sz w:val="20"/>
                <w:szCs w:val="20"/>
                <w:lang w:val="hy-AM"/>
              </w:rPr>
              <w:lastRenderedPageBreak/>
              <w:t>ակային կանոնների և նորմերի և ՙՍննդամթերքի անվտանգության մասին՚ ՀՀ օրենքի 9-րդ հոդվածի</w:t>
            </w:r>
          </w:p>
        </w:tc>
        <w:tc>
          <w:tcPr>
            <w:tcW w:w="895" w:type="dxa"/>
            <w:tcBorders>
              <w:top w:val="single" w:sz="4" w:space="0" w:color="auto"/>
              <w:left w:val="single" w:sz="4" w:space="0" w:color="auto"/>
              <w:bottom w:val="single" w:sz="4" w:space="0" w:color="auto"/>
              <w:right w:val="single" w:sz="4" w:space="0" w:color="auto"/>
            </w:tcBorders>
            <w:vAlign w:val="center"/>
          </w:tcPr>
          <w:p w:rsidR="007B1EEB" w:rsidRPr="002712DC" w:rsidRDefault="007B1EEB" w:rsidP="00CE0E49">
            <w:pPr>
              <w:jc w:val="center"/>
              <w:rPr>
                <w:rFonts w:ascii="GHEA Grapalat" w:hAnsi="GHEA Grapalat" w:cs="Arial"/>
                <w:sz w:val="20"/>
                <w:szCs w:val="20"/>
              </w:rPr>
            </w:pPr>
            <w:r w:rsidRPr="002712DC">
              <w:rPr>
                <w:rFonts w:ascii="GHEA Grapalat" w:hAnsi="GHEA Grapalat" w:cs="Arial"/>
                <w:sz w:val="20"/>
                <w:szCs w:val="20"/>
              </w:rPr>
              <w:lastRenderedPageBreak/>
              <w:t>կապ</w:t>
            </w:r>
          </w:p>
        </w:tc>
        <w:tc>
          <w:tcPr>
            <w:tcW w:w="857" w:type="dxa"/>
            <w:tcBorders>
              <w:top w:val="single" w:sz="4" w:space="0" w:color="auto"/>
              <w:left w:val="single" w:sz="4" w:space="0" w:color="auto"/>
              <w:bottom w:val="single" w:sz="4" w:space="0" w:color="auto"/>
              <w:right w:val="single" w:sz="4" w:space="0" w:color="auto"/>
            </w:tcBorders>
            <w:vAlign w:val="center"/>
          </w:tcPr>
          <w:p w:rsidR="007B1EEB" w:rsidRPr="002712DC" w:rsidRDefault="007B1EEB" w:rsidP="00CE0E49">
            <w:pPr>
              <w:jc w:val="center"/>
              <w:rPr>
                <w:rFonts w:ascii="GHEA Grapalat" w:hAnsi="GHEA Grapalat"/>
                <w:sz w:val="20"/>
                <w:szCs w:val="20"/>
                <w:lang w:val="hy-AM"/>
              </w:rPr>
            </w:pPr>
          </w:p>
        </w:tc>
        <w:tc>
          <w:tcPr>
            <w:tcW w:w="775" w:type="dxa"/>
            <w:tcBorders>
              <w:top w:val="single" w:sz="4" w:space="0" w:color="auto"/>
              <w:left w:val="single" w:sz="4" w:space="0" w:color="auto"/>
              <w:bottom w:val="single" w:sz="4" w:space="0" w:color="auto"/>
              <w:right w:val="single" w:sz="4" w:space="0" w:color="auto"/>
            </w:tcBorders>
            <w:vAlign w:val="center"/>
          </w:tcPr>
          <w:p w:rsidR="007B1EEB" w:rsidRPr="002712DC" w:rsidRDefault="007B1EEB" w:rsidP="00CE0E49">
            <w:pPr>
              <w:jc w:val="center"/>
              <w:rPr>
                <w:rFonts w:ascii="GHEA Grapalat" w:hAnsi="GHEA Grapalat" w:cs="Arial"/>
                <w:sz w:val="20"/>
                <w:szCs w:val="20"/>
                <w:lang w:val="hy-AM"/>
              </w:rPr>
            </w:pPr>
          </w:p>
        </w:tc>
        <w:tc>
          <w:tcPr>
            <w:tcW w:w="1134" w:type="dxa"/>
            <w:tcBorders>
              <w:top w:val="single" w:sz="4" w:space="0" w:color="auto"/>
              <w:left w:val="single" w:sz="4" w:space="0" w:color="auto"/>
              <w:bottom w:val="single" w:sz="4" w:space="0" w:color="auto"/>
              <w:right w:val="single" w:sz="4" w:space="0" w:color="auto"/>
            </w:tcBorders>
            <w:vAlign w:val="center"/>
          </w:tcPr>
          <w:p w:rsidR="007B1EEB" w:rsidRPr="002712DC" w:rsidRDefault="007B1EEB" w:rsidP="00CE0E49">
            <w:pPr>
              <w:jc w:val="center"/>
              <w:rPr>
                <w:rFonts w:ascii="GHEA Grapalat" w:hAnsi="GHEA Grapalat" w:cs="Arial"/>
                <w:sz w:val="20"/>
                <w:szCs w:val="20"/>
              </w:rPr>
            </w:pPr>
            <w:r w:rsidRPr="002712DC">
              <w:rPr>
                <w:rFonts w:ascii="GHEA Grapalat" w:hAnsi="GHEA Grapalat" w:cs="Arial"/>
                <w:sz w:val="20"/>
                <w:szCs w:val="20"/>
              </w:rPr>
              <w:t>45</w:t>
            </w:r>
          </w:p>
        </w:tc>
        <w:tc>
          <w:tcPr>
            <w:tcW w:w="1134" w:type="dxa"/>
            <w:tcBorders>
              <w:top w:val="single" w:sz="4" w:space="0" w:color="auto"/>
              <w:left w:val="single" w:sz="4" w:space="0" w:color="auto"/>
              <w:bottom w:val="single" w:sz="4" w:space="0" w:color="auto"/>
              <w:right w:val="single" w:sz="4" w:space="0" w:color="auto"/>
            </w:tcBorders>
            <w:textDirection w:val="btLr"/>
            <w:vAlign w:val="center"/>
          </w:tcPr>
          <w:p w:rsidR="007B1EEB" w:rsidRPr="002712DC" w:rsidRDefault="007B1EEB" w:rsidP="00CE0E49">
            <w:pPr>
              <w:ind w:left="113" w:right="113"/>
              <w:jc w:val="center"/>
              <w:rPr>
                <w:rFonts w:ascii="GHEA Grapalat" w:hAnsi="GHEA Grapalat"/>
                <w:sz w:val="20"/>
                <w:szCs w:val="20"/>
                <w:lang w:val="hy-AM"/>
              </w:rPr>
            </w:pPr>
            <w:r w:rsidRPr="002712DC">
              <w:rPr>
                <w:rFonts w:ascii="GHEA Grapalat" w:hAnsi="GHEA Grapalat"/>
                <w:sz w:val="20"/>
                <w:lang w:val="af-ZA"/>
              </w:rPr>
              <w:t>Գ.Զանգակատուն,Հրաչ և Սյուզեն Թուֆայանների փողոց 2</w:t>
            </w:r>
          </w:p>
        </w:tc>
        <w:tc>
          <w:tcPr>
            <w:tcW w:w="1275" w:type="dxa"/>
            <w:tcBorders>
              <w:top w:val="single" w:sz="4" w:space="0" w:color="auto"/>
              <w:left w:val="single" w:sz="4" w:space="0" w:color="auto"/>
              <w:bottom w:val="single" w:sz="4" w:space="0" w:color="auto"/>
              <w:right w:val="single" w:sz="4" w:space="0" w:color="auto"/>
            </w:tcBorders>
            <w:vAlign w:val="center"/>
          </w:tcPr>
          <w:p w:rsidR="007B1EEB" w:rsidRPr="002712DC" w:rsidRDefault="007B1EEB" w:rsidP="00035759">
            <w:pPr>
              <w:jc w:val="center"/>
              <w:rPr>
                <w:rFonts w:ascii="GHEA Grapalat" w:hAnsi="GHEA Grapalat" w:cs="Arial"/>
                <w:sz w:val="20"/>
                <w:szCs w:val="20"/>
              </w:rPr>
            </w:pPr>
            <w:r w:rsidRPr="002712DC">
              <w:rPr>
                <w:rFonts w:ascii="GHEA Grapalat" w:hAnsi="GHEA Grapalat" w:cs="Arial"/>
                <w:sz w:val="20"/>
                <w:szCs w:val="20"/>
              </w:rPr>
              <w:t>45</w:t>
            </w:r>
          </w:p>
        </w:tc>
        <w:tc>
          <w:tcPr>
            <w:tcW w:w="1518" w:type="dxa"/>
            <w:tcBorders>
              <w:top w:val="single" w:sz="4" w:space="0" w:color="auto"/>
              <w:left w:val="single" w:sz="4" w:space="0" w:color="auto"/>
              <w:bottom w:val="single" w:sz="4" w:space="0" w:color="auto"/>
              <w:right w:val="single" w:sz="4" w:space="0" w:color="auto"/>
            </w:tcBorders>
            <w:vAlign w:val="center"/>
          </w:tcPr>
          <w:p w:rsidR="007B1EEB" w:rsidRPr="002712DC" w:rsidRDefault="007B1EEB" w:rsidP="00CE0E49">
            <w:pPr>
              <w:jc w:val="center"/>
              <w:rPr>
                <w:rFonts w:ascii="Sylfaen" w:hAnsi="Sylfaen" w:cs="Sylfaen"/>
                <w:sz w:val="20"/>
                <w:szCs w:val="20"/>
                <w:lang w:val="hy-AM"/>
              </w:rPr>
            </w:pPr>
          </w:p>
        </w:tc>
      </w:tr>
      <w:tr w:rsidR="007B1EEB" w:rsidRPr="002712DC" w:rsidTr="007B1EEB">
        <w:trPr>
          <w:trHeight w:val="1414"/>
        </w:trPr>
        <w:tc>
          <w:tcPr>
            <w:tcW w:w="1333" w:type="dxa"/>
            <w:tcBorders>
              <w:top w:val="single" w:sz="4" w:space="0" w:color="auto"/>
              <w:left w:val="single" w:sz="4" w:space="0" w:color="auto"/>
              <w:bottom w:val="single" w:sz="4" w:space="0" w:color="auto"/>
              <w:right w:val="single" w:sz="4" w:space="0" w:color="auto"/>
            </w:tcBorders>
            <w:vAlign w:val="center"/>
          </w:tcPr>
          <w:p w:rsidR="007B1EEB" w:rsidRPr="002712DC" w:rsidRDefault="007B1EEB" w:rsidP="001A2E60">
            <w:pPr>
              <w:jc w:val="center"/>
              <w:rPr>
                <w:rFonts w:ascii="GHEA Grapalat" w:hAnsi="GHEA Grapalat"/>
                <w:sz w:val="20"/>
                <w:szCs w:val="20"/>
              </w:rPr>
            </w:pPr>
            <w:r w:rsidRPr="002712DC">
              <w:rPr>
                <w:rFonts w:ascii="GHEA Grapalat" w:hAnsi="GHEA Grapalat"/>
                <w:sz w:val="20"/>
                <w:szCs w:val="20"/>
              </w:rPr>
              <w:lastRenderedPageBreak/>
              <w:t>34</w:t>
            </w:r>
          </w:p>
        </w:tc>
        <w:tc>
          <w:tcPr>
            <w:tcW w:w="1405" w:type="dxa"/>
            <w:tcBorders>
              <w:top w:val="single" w:sz="4" w:space="0" w:color="auto"/>
              <w:left w:val="single" w:sz="4" w:space="0" w:color="auto"/>
              <w:bottom w:val="single" w:sz="4" w:space="0" w:color="auto"/>
              <w:right w:val="single" w:sz="4" w:space="0" w:color="auto"/>
            </w:tcBorders>
            <w:vAlign w:val="center"/>
          </w:tcPr>
          <w:p w:rsidR="007B1EEB" w:rsidRPr="002712DC" w:rsidRDefault="007B1EEB" w:rsidP="001A2E60">
            <w:pPr>
              <w:jc w:val="center"/>
              <w:rPr>
                <w:rFonts w:ascii="GHEA Grapalat" w:hAnsi="GHEA Grapalat"/>
                <w:sz w:val="20"/>
              </w:rPr>
            </w:pPr>
            <w:r w:rsidRPr="002712DC">
              <w:rPr>
                <w:rFonts w:ascii="GHEA Grapalat" w:hAnsi="GHEA Grapalat"/>
                <w:sz w:val="20"/>
              </w:rPr>
              <w:t>03222132</w:t>
            </w:r>
          </w:p>
        </w:tc>
        <w:tc>
          <w:tcPr>
            <w:tcW w:w="1499" w:type="dxa"/>
            <w:tcBorders>
              <w:top w:val="single" w:sz="4" w:space="0" w:color="auto"/>
              <w:left w:val="single" w:sz="4" w:space="0" w:color="auto"/>
              <w:bottom w:val="single" w:sz="4" w:space="0" w:color="auto"/>
              <w:right w:val="single" w:sz="4" w:space="0" w:color="auto"/>
            </w:tcBorders>
            <w:vAlign w:val="center"/>
          </w:tcPr>
          <w:p w:rsidR="007B1EEB" w:rsidRPr="002712DC" w:rsidRDefault="007B1EEB" w:rsidP="001A2E60">
            <w:pPr>
              <w:jc w:val="center"/>
              <w:rPr>
                <w:rFonts w:ascii="GHEA Grapalat" w:hAnsi="GHEA Grapalat" w:cs="Arial"/>
                <w:sz w:val="20"/>
                <w:szCs w:val="20"/>
              </w:rPr>
            </w:pPr>
            <w:r w:rsidRPr="002712DC">
              <w:rPr>
                <w:rFonts w:ascii="GHEA Grapalat" w:hAnsi="GHEA Grapalat" w:cs="Arial"/>
                <w:sz w:val="20"/>
                <w:szCs w:val="20"/>
              </w:rPr>
              <w:t>Դեղձ</w:t>
            </w:r>
          </w:p>
        </w:tc>
        <w:tc>
          <w:tcPr>
            <w:tcW w:w="1248" w:type="dxa"/>
            <w:tcBorders>
              <w:top w:val="single" w:sz="4" w:space="0" w:color="auto"/>
              <w:left w:val="single" w:sz="4" w:space="0" w:color="auto"/>
              <w:bottom w:val="single" w:sz="4" w:space="0" w:color="auto"/>
              <w:right w:val="single" w:sz="4" w:space="0" w:color="auto"/>
            </w:tcBorders>
            <w:textDirection w:val="btLr"/>
            <w:vAlign w:val="center"/>
          </w:tcPr>
          <w:p w:rsidR="007B1EEB" w:rsidRPr="002712DC" w:rsidRDefault="007B1EEB" w:rsidP="001A2E60">
            <w:pPr>
              <w:ind w:left="113" w:right="113"/>
              <w:jc w:val="center"/>
              <w:rPr>
                <w:rFonts w:ascii="GHEA Grapalat" w:hAnsi="GHEA Grapalat"/>
                <w:sz w:val="20"/>
                <w:szCs w:val="20"/>
                <w:lang w:val="hy-AM"/>
              </w:rPr>
            </w:pPr>
            <w:r w:rsidRPr="002712DC">
              <w:rPr>
                <w:rFonts w:ascii="GHEA Grapalat" w:hAnsi="GHEA Grapalat"/>
                <w:sz w:val="20"/>
                <w:szCs w:val="20"/>
                <w:lang w:val="hy-AM"/>
              </w:rPr>
              <w:t>ՀՀ կամ համարժեքը ՀՀ կամ համարժեքը</w:t>
            </w:r>
          </w:p>
        </w:tc>
        <w:tc>
          <w:tcPr>
            <w:tcW w:w="2350" w:type="dxa"/>
            <w:tcBorders>
              <w:top w:val="single" w:sz="4" w:space="0" w:color="auto"/>
              <w:left w:val="single" w:sz="4" w:space="0" w:color="auto"/>
              <w:bottom w:val="single" w:sz="4" w:space="0" w:color="auto"/>
              <w:right w:val="single" w:sz="4" w:space="0" w:color="auto"/>
            </w:tcBorders>
          </w:tcPr>
          <w:p w:rsidR="007B1EEB" w:rsidRPr="002712DC" w:rsidRDefault="007B1EEB" w:rsidP="001A2E60">
            <w:pPr>
              <w:jc w:val="both"/>
              <w:rPr>
                <w:rFonts w:ascii="Calibri" w:hAnsi="Calibri" w:cs="Calibri"/>
                <w:sz w:val="16"/>
                <w:szCs w:val="16"/>
                <w:lang w:val="hy-AM"/>
              </w:rPr>
            </w:pPr>
            <w:r w:rsidRPr="002712DC">
              <w:rPr>
                <w:rFonts w:ascii="GHEA Grapalat" w:hAnsi="GHEA Grapalat"/>
                <w:sz w:val="20"/>
                <w:szCs w:val="20"/>
                <w:lang w:val="hy-AM"/>
              </w:rPr>
              <w:t>Թարմ,քաղձր,հյութալի, տարբեր տեսակի, միջին չափսերի, առանց վնասվածքների: ԳՈՍՏ 2183376 անվտանգությունը ըստ ՀՀ կառավարության 2006թ</w:t>
            </w:r>
            <w:r w:rsidRPr="002712DC">
              <w:rPr>
                <w:rFonts w:ascii="Sylfaen" w:hAnsi="Sylfaen" w:cs="Sylfaen"/>
                <w:sz w:val="16"/>
                <w:szCs w:val="16"/>
                <w:lang w:val="hy-AM"/>
              </w:rPr>
              <w:t xml:space="preserve"> </w:t>
            </w:r>
            <w:r w:rsidRPr="002712DC">
              <w:rPr>
                <w:rFonts w:ascii="GHEA Grapalat" w:hAnsi="GHEA Grapalat"/>
                <w:sz w:val="20"/>
                <w:szCs w:val="20"/>
                <w:lang w:val="hy-AM"/>
              </w:rPr>
              <w:t xml:space="preserve">դեկտեմբերի 21-ի թիվ1913-Ն որոշմամբ հաստատված Թարմ պտուղ-բանջարեղենի տեխնիկական կանոնակարգի և սննդի անվտանգության ՀՀօրենքի 8-րդ հոդվածի </w:t>
            </w:r>
            <w:r w:rsidRPr="002712DC">
              <w:rPr>
                <w:rFonts w:ascii="Sylfaen" w:hAnsi="Sylfaen" w:cs="Sylfaen"/>
                <w:sz w:val="16"/>
                <w:szCs w:val="16"/>
                <w:lang w:val="hy-AM"/>
              </w:rPr>
              <w:t xml:space="preserve"> </w:t>
            </w:r>
            <w:r w:rsidRPr="002712DC">
              <w:rPr>
                <w:rFonts w:ascii="GHEA Grapalat" w:hAnsi="GHEA Grapalat"/>
                <w:sz w:val="20"/>
                <w:szCs w:val="20"/>
                <w:lang w:val="hy-AM"/>
              </w:rPr>
              <w:t>:</w:t>
            </w:r>
            <w:r w:rsidRPr="002712DC">
              <w:rPr>
                <w:rFonts w:ascii="Calibri" w:hAnsi="Calibri" w:cs="Calibri"/>
                <w:sz w:val="16"/>
                <w:szCs w:val="16"/>
                <w:lang w:val="hy-AM"/>
              </w:rPr>
              <w:t xml:space="preserve"> </w:t>
            </w:r>
          </w:p>
        </w:tc>
        <w:tc>
          <w:tcPr>
            <w:tcW w:w="895" w:type="dxa"/>
            <w:tcBorders>
              <w:top w:val="single" w:sz="4" w:space="0" w:color="auto"/>
              <w:left w:val="single" w:sz="4" w:space="0" w:color="auto"/>
              <w:bottom w:val="single" w:sz="4" w:space="0" w:color="auto"/>
              <w:right w:val="single" w:sz="4" w:space="0" w:color="auto"/>
            </w:tcBorders>
            <w:vAlign w:val="center"/>
          </w:tcPr>
          <w:p w:rsidR="007B1EEB" w:rsidRPr="002712DC" w:rsidRDefault="007B1EEB" w:rsidP="001A2E60">
            <w:pPr>
              <w:jc w:val="center"/>
              <w:rPr>
                <w:rFonts w:ascii="GHEA Grapalat" w:hAnsi="GHEA Grapalat" w:cs="Arial"/>
                <w:sz w:val="20"/>
                <w:szCs w:val="20"/>
              </w:rPr>
            </w:pPr>
            <w:r w:rsidRPr="002712DC">
              <w:rPr>
                <w:rFonts w:ascii="GHEA Grapalat" w:hAnsi="GHEA Grapalat" w:cs="Arial"/>
                <w:sz w:val="20"/>
                <w:szCs w:val="20"/>
              </w:rPr>
              <w:t>տուփ</w:t>
            </w:r>
          </w:p>
        </w:tc>
        <w:tc>
          <w:tcPr>
            <w:tcW w:w="857" w:type="dxa"/>
            <w:tcBorders>
              <w:top w:val="single" w:sz="4" w:space="0" w:color="auto"/>
              <w:left w:val="single" w:sz="4" w:space="0" w:color="auto"/>
              <w:bottom w:val="single" w:sz="4" w:space="0" w:color="auto"/>
              <w:right w:val="single" w:sz="4" w:space="0" w:color="auto"/>
            </w:tcBorders>
            <w:vAlign w:val="center"/>
          </w:tcPr>
          <w:p w:rsidR="007B1EEB" w:rsidRPr="002712DC" w:rsidRDefault="007B1EEB" w:rsidP="001A2E60">
            <w:pPr>
              <w:jc w:val="center"/>
              <w:rPr>
                <w:rFonts w:ascii="GHEA Grapalat" w:hAnsi="GHEA Grapalat"/>
                <w:sz w:val="20"/>
                <w:szCs w:val="20"/>
              </w:rPr>
            </w:pPr>
          </w:p>
        </w:tc>
        <w:tc>
          <w:tcPr>
            <w:tcW w:w="775" w:type="dxa"/>
            <w:tcBorders>
              <w:top w:val="single" w:sz="4" w:space="0" w:color="auto"/>
              <w:left w:val="single" w:sz="4" w:space="0" w:color="auto"/>
              <w:bottom w:val="single" w:sz="4" w:space="0" w:color="auto"/>
              <w:right w:val="single" w:sz="4" w:space="0" w:color="auto"/>
            </w:tcBorders>
            <w:vAlign w:val="center"/>
          </w:tcPr>
          <w:p w:rsidR="007B1EEB" w:rsidRPr="002712DC" w:rsidRDefault="007B1EEB" w:rsidP="001A2E60">
            <w:pPr>
              <w:jc w:val="center"/>
              <w:rPr>
                <w:rFonts w:ascii="GHEA Grapalat" w:hAnsi="GHEA Grapalat" w:cs="Arial"/>
                <w:sz w:val="20"/>
                <w:szCs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7B1EEB" w:rsidRPr="002712DC" w:rsidRDefault="007B1EEB" w:rsidP="001A2E60">
            <w:pPr>
              <w:jc w:val="center"/>
              <w:rPr>
                <w:rFonts w:ascii="GHEA Grapalat" w:hAnsi="GHEA Grapalat" w:cs="Arial"/>
                <w:sz w:val="20"/>
                <w:szCs w:val="20"/>
              </w:rPr>
            </w:pPr>
            <w:r w:rsidRPr="002712DC">
              <w:rPr>
                <w:rFonts w:ascii="GHEA Grapalat" w:hAnsi="GHEA Grapalat" w:cs="Arial"/>
                <w:sz w:val="20"/>
                <w:szCs w:val="20"/>
              </w:rPr>
              <w:t>200</w:t>
            </w:r>
          </w:p>
        </w:tc>
        <w:tc>
          <w:tcPr>
            <w:tcW w:w="1134" w:type="dxa"/>
            <w:tcBorders>
              <w:top w:val="single" w:sz="4" w:space="0" w:color="auto"/>
              <w:left w:val="single" w:sz="4" w:space="0" w:color="auto"/>
              <w:bottom w:val="single" w:sz="4" w:space="0" w:color="auto"/>
              <w:right w:val="single" w:sz="4" w:space="0" w:color="auto"/>
            </w:tcBorders>
            <w:textDirection w:val="btLr"/>
            <w:vAlign w:val="center"/>
          </w:tcPr>
          <w:p w:rsidR="007B1EEB" w:rsidRPr="002712DC" w:rsidRDefault="007B1EEB" w:rsidP="001A2E60">
            <w:pPr>
              <w:ind w:left="113" w:right="113"/>
              <w:jc w:val="center"/>
              <w:rPr>
                <w:rFonts w:ascii="GHEA Grapalat" w:hAnsi="GHEA Grapalat"/>
                <w:sz w:val="20"/>
                <w:szCs w:val="20"/>
                <w:lang w:val="hy-AM"/>
              </w:rPr>
            </w:pPr>
            <w:r w:rsidRPr="002712DC">
              <w:rPr>
                <w:rFonts w:ascii="GHEA Grapalat" w:hAnsi="GHEA Grapalat"/>
                <w:sz w:val="20"/>
                <w:lang w:val="af-ZA"/>
              </w:rPr>
              <w:t>Գ.Զանգակատուն,Հրաչ և Սյուզեն Թուֆայանների փողոց 2</w:t>
            </w:r>
          </w:p>
        </w:tc>
        <w:tc>
          <w:tcPr>
            <w:tcW w:w="1275" w:type="dxa"/>
            <w:tcBorders>
              <w:top w:val="single" w:sz="4" w:space="0" w:color="auto"/>
              <w:left w:val="single" w:sz="4" w:space="0" w:color="auto"/>
              <w:bottom w:val="single" w:sz="4" w:space="0" w:color="auto"/>
              <w:right w:val="single" w:sz="4" w:space="0" w:color="auto"/>
            </w:tcBorders>
            <w:vAlign w:val="center"/>
          </w:tcPr>
          <w:p w:rsidR="007B1EEB" w:rsidRPr="002712DC" w:rsidRDefault="007B1EEB" w:rsidP="00035759">
            <w:pPr>
              <w:jc w:val="center"/>
              <w:rPr>
                <w:rFonts w:ascii="GHEA Grapalat" w:hAnsi="GHEA Grapalat" w:cs="Arial"/>
                <w:sz w:val="20"/>
                <w:szCs w:val="20"/>
              </w:rPr>
            </w:pPr>
            <w:r w:rsidRPr="002712DC">
              <w:rPr>
                <w:rFonts w:ascii="GHEA Grapalat" w:hAnsi="GHEA Grapalat" w:cs="Arial"/>
                <w:sz w:val="20"/>
                <w:szCs w:val="20"/>
              </w:rPr>
              <w:t>200</w:t>
            </w:r>
          </w:p>
        </w:tc>
        <w:tc>
          <w:tcPr>
            <w:tcW w:w="1518" w:type="dxa"/>
            <w:tcBorders>
              <w:top w:val="single" w:sz="4" w:space="0" w:color="auto"/>
              <w:left w:val="single" w:sz="4" w:space="0" w:color="auto"/>
              <w:bottom w:val="single" w:sz="4" w:space="0" w:color="auto"/>
              <w:right w:val="single" w:sz="4" w:space="0" w:color="auto"/>
            </w:tcBorders>
            <w:vAlign w:val="center"/>
          </w:tcPr>
          <w:p w:rsidR="007B1EEB" w:rsidRPr="002712DC" w:rsidRDefault="007B1EEB" w:rsidP="001A2E60">
            <w:pPr>
              <w:jc w:val="center"/>
              <w:rPr>
                <w:sz w:val="20"/>
                <w:szCs w:val="20"/>
              </w:rPr>
            </w:pPr>
            <w:r w:rsidRPr="002712DC">
              <w:rPr>
                <w:rFonts w:ascii="Sylfaen" w:hAnsi="Sylfaen" w:cs="Sylfaen"/>
                <w:sz w:val="20"/>
                <w:szCs w:val="20"/>
              </w:rPr>
              <w:t>Մինչև</w:t>
            </w:r>
            <w:r w:rsidRPr="002712DC">
              <w:rPr>
                <w:sz w:val="20"/>
                <w:szCs w:val="20"/>
              </w:rPr>
              <w:t xml:space="preserve"> 25.12.2020 </w:t>
            </w:r>
            <w:r w:rsidRPr="002712DC">
              <w:rPr>
                <w:rFonts w:ascii="Sylfaen" w:hAnsi="Sylfaen" w:cs="Sylfaen"/>
                <w:sz w:val="20"/>
                <w:szCs w:val="20"/>
              </w:rPr>
              <w:t>ամսական</w:t>
            </w:r>
          </w:p>
        </w:tc>
      </w:tr>
      <w:tr w:rsidR="007B1EEB" w:rsidRPr="002712DC" w:rsidTr="00035759">
        <w:tc>
          <w:tcPr>
            <w:tcW w:w="1333" w:type="dxa"/>
            <w:tcBorders>
              <w:top w:val="single" w:sz="4" w:space="0" w:color="auto"/>
              <w:left w:val="single" w:sz="4" w:space="0" w:color="auto"/>
              <w:bottom w:val="single" w:sz="4" w:space="0" w:color="auto"/>
              <w:right w:val="single" w:sz="4" w:space="0" w:color="auto"/>
            </w:tcBorders>
            <w:vAlign w:val="center"/>
          </w:tcPr>
          <w:p w:rsidR="007B1EEB" w:rsidRPr="002712DC" w:rsidRDefault="007B1EEB" w:rsidP="00035759">
            <w:pPr>
              <w:jc w:val="center"/>
              <w:rPr>
                <w:rFonts w:ascii="GHEA Grapalat" w:hAnsi="GHEA Grapalat"/>
                <w:sz w:val="20"/>
                <w:szCs w:val="20"/>
              </w:rPr>
            </w:pPr>
            <w:r w:rsidRPr="002712DC">
              <w:rPr>
                <w:rFonts w:ascii="GHEA Grapalat" w:hAnsi="GHEA Grapalat"/>
                <w:sz w:val="20"/>
                <w:szCs w:val="20"/>
              </w:rPr>
              <w:t>35</w:t>
            </w:r>
          </w:p>
        </w:tc>
        <w:tc>
          <w:tcPr>
            <w:tcW w:w="1405" w:type="dxa"/>
            <w:tcBorders>
              <w:top w:val="single" w:sz="4" w:space="0" w:color="auto"/>
              <w:left w:val="single" w:sz="4" w:space="0" w:color="auto"/>
              <w:bottom w:val="single" w:sz="4" w:space="0" w:color="auto"/>
              <w:right w:val="single" w:sz="4" w:space="0" w:color="auto"/>
            </w:tcBorders>
            <w:vAlign w:val="center"/>
          </w:tcPr>
          <w:p w:rsidR="007B1EEB" w:rsidRPr="002712DC" w:rsidRDefault="007B1EEB" w:rsidP="00035759">
            <w:pPr>
              <w:jc w:val="center"/>
              <w:rPr>
                <w:rFonts w:ascii="GHEA Grapalat" w:hAnsi="GHEA Grapalat"/>
                <w:sz w:val="20"/>
                <w:szCs w:val="20"/>
              </w:rPr>
            </w:pPr>
            <w:r w:rsidRPr="002712DC">
              <w:rPr>
                <w:rFonts w:ascii="GHEA Grapalat" w:hAnsi="GHEA Grapalat"/>
                <w:sz w:val="20"/>
                <w:szCs w:val="20"/>
              </w:rPr>
              <w:t>03222121</w:t>
            </w:r>
          </w:p>
        </w:tc>
        <w:tc>
          <w:tcPr>
            <w:tcW w:w="1499" w:type="dxa"/>
            <w:tcBorders>
              <w:top w:val="single" w:sz="4" w:space="0" w:color="auto"/>
              <w:left w:val="single" w:sz="4" w:space="0" w:color="auto"/>
              <w:bottom w:val="single" w:sz="4" w:space="0" w:color="auto"/>
              <w:right w:val="single" w:sz="4" w:space="0" w:color="auto"/>
            </w:tcBorders>
            <w:vAlign w:val="center"/>
          </w:tcPr>
          <w:p w:rsidR="007B1EEB" w:rsidRPr="002712DC" w:rsidRDefault="007B1EEB" w:rsidP="00035759">
            <w:pPr>
              <w:jc w:val="center"/>
              <w:rPr>
                <w:rFonts w:ascii="GHEA Grapalat" w:hAnsi="GHEA Grapalat" w:cs="Arial"/>
                <w:sz w:val="20"/>
                <w:szCs w:val="20"/>
              </w:rPr>
            </w:pPr>
            <w:r w:rsidRPr="002712DC">
              <w:rPr>
                <w:rFonts w:ascii="GHEA Grapalat" w:hAnsi="GHEA Grapalat" w:cs="Arial"/>
                <w:sz w:val="20"/>
                <w:szCs w:val="20"/>
              </w:rPr>
              <w:t>Մանդարին</w:t>
            </w:r>
          </w:p>
        </w:tc>
        <w:tc>
          <w:tcPr>
            <w:tcW w:w="1248" w:type="dxa"/>
            <w:tcBorders>
              <w:top w:val="single" w:sz="4" w:space="0" w:color="auto"/>
              <w:left w:val="single" w:sz="4" w:space="0" w:color="auto"/>
              <w:bottom w:val="single" w:sz="4" w:space="0" w:color="auto"/>
              <w:right w:val="single" w:sz="4" w:space="0" w:color="auto"/>
            </w:tcBorders>
            <w:textDirection w:val="btLr"/>
            <w:vAlign w:val="center"/>
          </w:tcPr>
          <w:p w:rsidR="007B1EEB" w:rsidRPr="002712DC" w:rsidRDefault="007B1EEB" w:rsidP="00035759">
            <w:pPr>
              <w:ind w:left="113" w:right="113"/>
              <w:jc w:val="center"/>
              <w:rPr>
                <w:rFonts w:ascii="GHEA Grapalat" w:hAnsi="GHEA Grapalat"/>
                <w:sz w:val="20"/>
                <w:szCs w:val="20"/>
                <w:lang w:val="hy-AM"/>
              </w:rPr>
            </w:pPr>
            <w:r w:rsidRPr="002712DC">
              <w:rPr>
                <w:rFonts w:ascii="GHEA Grapalat" w:hAnsi="GHEA Grapalat"/>
                <w:sz w:val="20"/>
                <w:szCs w:val="20"/>
                <w:lang w:val="hy-AM"/>
              </w:rPr>
              <w:t>ՀՀ կամ համարժեքը</w:t>
            </w:r>
          </w:p>
        </w:tc>
        <w:tc>
          <w:tcPr>
            <w:tcW w:w="2350" w:type="dxa"/>
            <w:tcBorders>
              <w:top w:val="single" w:sz="4" w:space="0" w:color="auto"/>
              <w:left w:val="single" w:sz="4" w:space="0" w:color="auto"/>
              <w:bottom w:val="single" w:sz="4" w:space="0" w:color="auto"/>
              <w:right w:val="single" w:sz="4" w:space="0" w:color="auto"/>
            </w:tcBorders>
            <w:vAlign w:val="center"/>
          </w:tcPr>
          <w:p w:rsidR="007B1EEB" w:rsidRPr="002712DC" w:rsidRDefault="007B1EEB" w:rsidP="00035759">
            <w:pPr>
              <w:jc w:val="center"/>
              <w:rPr>
                <w:rFonts w:ascii="GHEA Grapalat" w:hAnsi="GHEA Grapalat"/>
                <w:sz w:val="20"/>
                <w:szCs w:val="20"/>
                <w:lang w:val="hy-AM"/>
              </w:rPr>
            </w:pPr>
            <w:r w:rsidRPr="002712DC">
              <w:rPr>
                <w:rFonts w:ascii="GHEA Grapalat" w:hAnsi="GHEA Grapalat"/>
                <w:sz w:val="20"/>
                <w:szCs w:val="20"/>
                <w:lang w:val="hy-AM"/>
              </w:rPr>
              <w:t>Մանդարին թարմ, I պտղաբանական խմբի, դեղին կեղևով և պտղամսով, ԳՕՍՏ 4428-82, անվտանգությունը, փաթեթավո</w:t>
            </w:r>
            <w:r w:rsidRPr="002712DC">
              <w:rPr>
                <w:rFonts w:ascii="GHEA Grapalat" w:hAnsi="GHEA Grapalat"/>
                <w:sz w:val="20"/>
                <w:szCs w:val="20"/>
                <w:lang w:val="hy-AM"/>
              </w:rPr>
              <w:softHyphen/>
              <w:t>րումը և մակնշումը` ըստ ՀՀ կառ. 2006թ. դեկ</w:t>
            </w:r>
            <w:r w:rsidRPr="002712DC">
              <w:rPr>
                <w:rFonts w:ascii="GHEA Grapalat" w:hAnsi="GHEA Grapalat"/>
                <w:sz w:val="20"/>
                <w:szCs w:val="20"/>
                <w:lang w:val="hy-AM"/>
              </w:rPr>
              <w:softHyphen/>
              <w:t>տեմբերի 21-ի N 1913-Ն որոշմամբ հաստատված “Թարմ պտուղ-բանջարեղենի տեխ.  կանոնակարգի”և “Սննդա</w:t>
            </w:r>
            <w:r w:rsidRPr="002712DC">
              <w:rPr>
                <w:rFonts w:ascii="GHEA Grapalat" w:hAnsi="GHEA Grapalat"/>
                <w:sz w:val="20"/>
                <w:szCs w:val="20"/>
                <w:lang w:val="hy-AM"/>
              </w:rPr>
              <w:softHyphen/>
              <w:t>մթերքի անվտանգության մասին” ՀՀ օրենքի  8-</w:t>
            </w:r>
            <w:r w:rsidRPr="002712DC">
              <w:rPr>
                <w:rFonts w:ascii="GHEA Grapalat" w:hAnsi="GHEA Grapalat"/>
                <w:sz w:val="20"/>
                <w:szCs w:val="20"/>
                <w:lang w:val="hy-AM"/>
              </w:rPr>
              <w:lastRenderedPageBreak/>
              <w:t>րդ հոդվածի</w:t>
            </w:r>
          </w:p>
        </w:tc>
        <w:tc>
          <w:tcPr>
            <w:tcW w:w="895" w:type="dxa"/>
            <w:tcBorders>
              <w:top w:val="single" w:sz="4" w:space="0" w:color="auto"/>
              <w:left w:val="single" w:sz="4" w:space="0" w:color="auto"/>
              <w:bottom w:val="single" w:sz="4" w:space="0" w:color="auto"/>
              <w:right w:val="single" w:sz="4" w:space="0" w:color="auto"/>
            </w:tcBorders>
            <w:vAlign w:val="center"/>
          </w:tcPr>
          <w:p w:rsidR="007B1EEB" w:rsidRPr="002712DC" w:rsidRDefault="007B1EEB" w:rsidP="00035759">
            <w:pPr>
              <w:jc w:val="center"/>
              <w:rPr>
                <w:rFonts w:ascii="GHEA Grapalat" w:hAnsi="GHEA Grapalat" w:cs="Arial"/>
                <w:sz w:val="20"/>
                <w:szCs w:val="20"/>
              </w:rPr>
            </w:pPr>
            <w:r w:rsidRPr="002712DC">
              <w:rPr>
                <w:rFonts w:ascii="GHEA Grapalat" w:hAnsi="GHEA Grapalat" w:cs="Arial"/>
                <w:sz w:val="20"/>
                <w:szCs w:val="20"/>
              </w:rPr>
              <w:lastRenderedPageBreak/>
              <w:t>կգ</w:t>
            </w:r>
          </w:p>
        </w:tc>
        <w:tc>
          <w:tcPr>
            <w:tcW w:w="857" w:type="dxa"/>
            <w:tcBorders>
              <w:top w:val="single" w:sz="4" w:space="0" w:color="auto"/>
              <w:left w:val="single" w:sz="4" w:space="0" w:color="auto"/>
              <w:bottom w:val="single" w:sz="4" w:space="0" w:color="auto"/>
              <w:right w:val="single" w:sz="4" w:space="0" w:color="auto"/>
            </w:tcBorders>
            <w:vAlign w:val="center"/>
          </w:tcPr>
          <w:p w:rsidR="007B1EEB" w:rsidRPr="002712DC" w:rsidRDefault="007B1EEB" w:rsidP="001A2E60">
            <w:pPr>
              <w:jc w:val="center"/>
              <w:rPr>
                <w:rFonts w:ascii="GHEA Grapalat" w:hAnsi="GHEA Grapalat"/>
                <w:sz w:val="20"/>
                <w:szCs w:val="20"/>
              </w:rPr>
            </w:pPr>
          </w:p>
        </w:tc>
        <w:tc>
          <w:tcPr>
            <w:tcW w:w="775" w:type="dxa"/>
            <w:tcBorders>
              <w:top w:val="single" w:sz="4" w:space="0" w:color="auto"/>
              <w:left w:val="single" w:sz="4" w:space="0" w:color="auto"/>
              <w:bottom w:val="single" w:sz="4" w:space="0" w:color="auto"/>
              <w:right w:val="single" w:sz="4" w:space="0" w:color="auto"/>
            </w:tcBorders>
            <w:vAlign w:val="center"/>
          </w:tcPr>
          <w:p w:rsidR="007B1EEB" w:rsidRPr="002712DC" w:rsidRDefault="007B1EEB" w:rsidP="001A2E60">
            <w:pPr>
              <w:jc w:val="center"/>
              <w:rPr>
                <w:rFonts w:ascii="GHEA Grapalat" w:hAnsi="GHEA Grapalat" w:cs="Arial"/>
                <w:sz w:val="20"/>
                <w:szCs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7B1EEB" w:rsidRPr="002712DC" w:rsidRDefault="007B1EEB" w:rsidP="001A2E60">
            <w:pPr>
              <w:jc w:val="center"/>
              <w:rPr>
                <w:rFonts w:ascii="GHEA Grapalat" w:hAnsi="GHEA Grapalat" w:cs="Arial"/>
                <w:sz w:val="20"/>
                <w:szCs w:val="20"/>
              </w:rPr>
            </w:pPr>
            <w:r w:rsidRPr="002712DC">
              <w:rPr>
                <w:rFonts w:ascii="GHEA Grapalat" w:hAnsi="GHEA Grapalat" w:cs="Arial"/>
                <w:sz w:val="20"/>
                <w:szCs w:val="20"/>
              </w:rPr>
              <w:t>200</w:t>
            </w:r>
          </w:p>
        </w:tc>
        <w:tc>
          <w:tcPr>
            <w:tcW w:w="1134" w:type="dxa"/>
            <w:tcBorders>
              <w:top w:val="single" w:sz="4" w:space="0" w:color="auto"/>
              <w:left w:val="single" w:sz="4" w:space="0" w:color="auto"/>
              <w:bottom w:val="single" w:sz="4" w:space="0" w:color="auto"/>
              <w:right w:val="single" w:sz="4" w:space="0" w:color="auto"/>
            </w:tcBorders>
            <w:textDirection w:val="btLr"/>
            <w:vAlign w:val="center"/>
          </w:tcPr>
          <w:p w:rsidR="007B1EEB" w:rsidRPr="002712DC" w:rsidRDefault="007B1EEB" w:rsidP="001A2E60">
            <w:pPr>
              <w:ind w:left="113" w:right="113"/>
              <w:jc w:val="center"/>
              <w:rPr>
                <w:rFonts w:ascii="GHEA Grapalat" w:hAnsi="GHEA Grapalat"/>
                <w:sz w:val="20"/>
                <w:szCs w:val="20"/>
              </w:rPr>
            </w:pPr>
            <w:r w:rsidRPr="002712DC">
              <w:rPr>
                <w:rFonts w:ascii="GHEA Grapalat" w:hAnsi="GHEA Grapalat"/>
                <w:sz w:val="20"/>
                <w:lang w:val="af-ZA"/>
              </w:rPr>
              <w:t>Գ.Զանգակատուն,Հրաչ և Սյուզեն Թուֆայանների փողոց 2</w:t>
            </w:r>
          </w:p>
        </w:tc>
        <w:tc>
          <w:tcPr>
            <w:tcW w:w="1275" w:type="dxa"/>
            <w:tcBorders>
              <w:top w:val="single" w:sz="4" w:space="0" w:color="auto"/>
              <w:left w:val="single" w:sz="4" w:space="0" w:color="auto"/>
              <w:bottom w:val="single" w:sz="4" w:space="0" w:color="auto"/>
              <w:right w:val="single" w:sz="4" w:space="0" w:color="auto"/>
            </w:tcBorders>
            <w:vAlign w:val="center"/>
          </w:tcPr>
          <w:p w:rsidR="007B1EEB" w:rsidRPr="002712DC" w:rsidRDefault="007B1EEB" w:rsidP="00035759">
            <w:pPr>
              <w:jc w:val="center"/>
              <w:rPr>
                <w:rFonts w:ascii="GHEA Grapalat" w:hAnsi="GHEA Grapalat" w:cs="Arial"/>
                <w:sz w:val="20"/>
                <w:szCs w:val="20"/>
              </w:rPr>
            </w:pPr>
            <w:r w:rsidRPr="002712DC">
              <w:rPr>
                <w:rFonts w:ascii="GHEA Grapalat" w:hAnsi="GHEA Grapalat" w:cs="Arial"/>
                <w:sz w:val="20"/>
                <w:szCs w:val="20"/>
              </w:rPr>
              <w:t>200</w:t>
            </w:r>
          </w:p>
        </w:tc>
        <w:tc>
          <w:tcPr>
            <w:tcW w:w="1518" w:type="dxa"/>
            <w:tcBorders>
              <w:top w:val="single" w:sz="4" w:space="0" w:color="auto"/>
              <w:left w:val="single" w:sz="4" w:space="0" w:color="auto"/>
              <w:bottom w:val="single" w:sz="4" w:space="0" w:color="auto"/>
              <w:right w:val="single" w:sz="4" w:space="0" w:color="auto"/>
            </w:tcBorders>
            <w:vAlign w:val="center"/>
          </w:tcPr>
          <w:p w:rsidR="007B1EEB" w:rsidRPr="002712DC" w:rsidRDefault="00035759" w:rsidP="001A2E60">
            <w:pPr>
              <w:jc w:val="center"/>
              <w:rPr>
                <w:rFonts w:ascii="Sylfaen" w:hAnsi="Sylfaen" w:cs="Sylfaen"/>
                <w:sz w:val="20"/>
                <w:szCs w:val="20"/>
              </w:rPr>
            </w:pPr>
            <w:r w:rsidRPr="002712DC">
              <w:rPr>
                <w:rFonts w:ascii="Sylfaen" w:hAnsi="Sylfaen" w:cs="Sylfaen"/>
                <w:sz w:val="20"/>
                <w:szCs w:val="20"/>
              </w:rPr>
              <w:t>Մինչև</w:t>
            </w:r>
            <w:r w:rsidRPr="002712DC">
              <w:rPr>
                <w:sz w:val="20"/>
                <w:szCs w:val="20"/>
              </w:rPr>
              <w:t xml:space="preserve"> 25.12.2020 </w:t>
            </w:r>
            <w:r w:rsidRPr="002712DC">
              <w:rPr>
                <w:rFonts w:ascii="Sylfaen" w:hAnsi="Sylfaen" w:cs="Sylfaen"/>
                <w:sz w:val="20"/>
                <w:szCs w:val="20"/>
              </w:rPr>
              <w:t>շաբաթական</w:t>
            </w:r>
          </w:p>
        </w:tc>
      </w:tr>
      <w:tr w:rsidR="007B1EEB" w:rsidRPr="002712DC" w:rsidTr="007B1EEB">
        <w:trPr>
          <w:trHeight w:val="2742"/>
        </w:trPr>
        <w:tc>
          <w:tcPr>
            <w:tcW w:w="1333" w:type="dxa"/>
            <w:tcBorders>
              <w:top w:val="single" w:sz="4" w:space="0" w:color="auto"/>
              <w:left w:val="single" w:sz="4" w:space="0" w:color="auto"/>
              <w:bottom w:val="single" w:sz="4" w:space="0" w:color="auto"/>
              <w:right w:val="single" w:sz="4" w:space="0" w:color="auto"/>
            </w:tcBorders>
            <w:vAlign w:val="center"/>
          </w:tcPr>
          <w:p w:rsidR="007B1EEB" w:rsidRPr="002712DC" w:rsidRDefault="007B1EEB" w:rsidP="00035759">
            <w:pPr>
              <w:jc w:val="center"/>
              <w:rPr>
                <w:rFonts w:ascii="GHEA Grapalat" w:hAnsi="GHEA Grapalat"/>
                <w:sz w:val="20"/>
                <w:szCs w:val="20"/>
              </w:rPr>
            </w:pPr>
            <w:r w:rsidRPr="002712DC">
              <w:rPr>
                <w:rFonts w:ascii="GHEA Grapalat" w:hAnsi="GHEA Grapalat"/>
                <w:sz w:val="20"/>
                <w:szCs w:val="20"/>
              </w:rPr>
              <w:lastRenderedPageBreak/>
              <w:t>36</w:t>
            </w:r>
          </w:p>
        </w:tc>
        <w:tc>
          <w:tcPr>
            <w:tcW w:w="1405" w:type="dxa"/>
            <w:tcBorders>
              <w:top w:val="single" w:sz="4" w:space="0" w:color="auto"/>
              <w:left w:val="single" w:sz="4" w:space="0" w:color="auto"/>
              <w:bottom w:val="single" w:sz="4" w:space="0" w:color="auto"/>
              <w:right w:val="single" w:sz="4" w:space="0" w:color="auto"/>
            </w:tcBorders>
            <w:vAlign w:val="center"/>
          </w:tcPr>
          <w:p w:rsidR="007B1EEB" w:rsidRPr="002712DC" w:rsidRDefault="007B1EEB" w:rsidP="00035759">
            <w:pPr>
              <w:jc w:val="center"/>
              <w:rPr>
                <w:rFonts w:ascii="GHEA Grapalat" w:hAnsi="GHEA Grapalat"/>
                <w:sz w:val="20"/>
                <w:szCs w:val="20"/>
              </w:rPr>
            </w:pPr>
            <w:r w:rsidRPr="002712DC">
              <w:rPr>
                <w:rFonts w:ascii="GHEA Grapalat" w:hAnsi="GHEA Grapalat"/>
                <w:sz w:val="20"/>
                <w:szCs w:val="20"/>
              </w:rPr>
              <w:t>03222100</w:t>
            </w:r>
          </w:p>
        </w:tc>
        <w:tc>
          <w:tcPr>
            <w:tcW w:w="1499" w:type="dxa"/>
            <w:tcBorders>
              <w:top w:val="single" w:sz="4" w:space="0" w:color="auto"/>
              <w:left w:val="single" w:sz="4" w:space="0" w:color="auto"/>
              <w:bottom w:val="single" w:sz="4" w:space="0" w:color="auto"/>
              <w:right w:val="single" w:sz="4" w:space="0" w:color="auto"/>
            </w:tcBorders>
            <w:vAlign w:val="center"/>
          </w:tcPr>
          <w:p w:rsidR="007B1EEB" w:rsidRPr="002712DC" w:rsidRDefault="007B1EEB" w:rsidP="00035759">
            <w:pPr>
              <w:jc w:val="center"/>
              <w:rPr>
                <w:rFonts w:ascii="GHEA Grapalat" w:hAnsi="GHEA Grapalat" w:cs="Arial"/>
                <w:sz w:val="20"/>
                <w:szCs w:val="20"/>
              </w:rPr>
            </w:pPr>
            <w:r w:rsidRPr="002712DC">
              <w:rPr>
                <w:rFonts w:ascii="GHEA Grapalat" w:hAnsi="GHEA Grapalat" w:cs="Arial"/>
                <w:sz w:val="20"/>
                <w:szCs w:val="20"/>
              </w:rPr>
              <w:t>Ադամաթուզ  / բանան/</w:t>
            </w:r>
          </w:p>
        </w:tc>
        <w:tc>
          <w:tcPr>
            <w:tcW w:w="1248" w:type="dxa"/>
            <w:tcBorders>
              <w:top w:val="single" w:sz="4" w:space="0" w:color="auto"/>
              <w:left w:val="single" w:sz="4" w:space="0" w:color="auto"/>
              <w:bottom w:val="single" w:sz="4" w:space="0" w:color="auto"/>
              <w:right w:val="single" w:sz="4" w:space="0" w:color="auto"/>
            </w:tcBorders>
            <w:textDirection w:val="btLr"/>
            <w:vAlign w:val="center"/>
          </w:tcPr>
          <w:p w:rsidR="007B1EEB" w:rsidRPr="002712DC" w:rsidRDefault="007B1EEB" w:rsidP="00035759">
            <w:pPr>
              <w:ind w:left="113" w:right="113"/>
              <w:jc w:val="center"/>
              <w:rPr>
                <w:rFonts w:ascii="GHEA Grapalat" w:hAnsi="GHEA Grapalat"/>
                <w:sz w:val="20"/>
                <w:szCs w:val="20"/>
                <w:lang w:val="hy-AM"/>
              </w:rPr>
            </w:pPr>
            <w:r w:rsidRPr="002712DC">
              <w:rPr>
                <w:rFonts w:ascii="GHEA Grapalat" w:hAnsi="GHEA Grapalat"/>
                <w:sz w:val="20"/>
                <w:szCs w:val="20"/>
                <w:lang w:val="hy-AM"/>
              </w:rPr>
              <w:t>ՀՀ կամ համարժեքը</w:t>
            </w:r>
          </w:p>
        </w:tc>
        <w:tc>
          <w:tcPr>
            <w:tcW w:w="2350" w:type="dxa"/>
            <w:tcBorders>
              <w:top w:val="single" w:sz="4" w:space="0" w:color="auto"/>
              <w:left w:val="single" w:sz="4" w:space="0" w:color="auto"/>
              <w:bottom w:val="single" w:sz="4" w:space="0" w:color="auto"/>
              <w:right w:val="single" w:sz="4" w:space="0" w:color="auto"/>
            </w:tcBorders>
            <w:vAlign w:val="center"/>
          </w:tcPr>
          <w:p w:rsidR="007B1EEB" w:rsidRPr="002712DC" w:rsidRDefault="007B1EEB" w:rsidP="00035759">
            <w:pPr>
              <w:jc w:val="center"/>
              <w:rPr>
                <w:rFonts w:ascii="GHEA Grapalat" w:hAnsi="GHEA Grapalat"/>
                <w:sz w:val="20"/>
                <w:szCs w:val="20"/>
                <w:lang w:val="hy-AM"/>
              </w:rPr>
            </w:pPr>
            <w:r w:rsidRPr="002712DC">
              <w:rPr>
                <w:rFonts w:ascii="GHEA Grapalat" w:hAnsi="GHEA Grapalat"/>
                <w:sz w:val="20"/>
                <w:szCs w:val="20"/>
                <w:lang w:val="hy-AM"/>
              </w:rPr>
              <w:t>Բանան թարմ, պտղաբանական II խմբի (71-ից փոքր մինչև 63 մմ ներառյալ), ԳՕՍՏ 4427-82։ Անվտանգությունը և մակնշումը` ըստ ՀՀ կառավարության 2006թ. դեկտեմբերի 21-ի N 1913-Ն որոշմամբ ՀՀ կամ համարժեքը հաստատված “Թարմ պտուղ-բանջարեղենի տեխնիկական կանոնակարգի” և “Սննդամթերքի անվտանգության մասին” ՀՀ օրենքի 8-րդ հոդվածի</w:t>
            </w:r>
          </w:p>
        </w:tc>
        <w:tc>
          <w:tcPr>
            <w:tcW w:w="895" w:type="dxa"/>
            <w:tcBorders>
              <w:top w:val="single" w:sz="4" w:space="0" w:color="auto"/>
              <w:left w:val="single" w:sz="4" w:space="0" w:color="auto"/>
              <w:bottom w:val="single" w:sz="4" w:space="0" w:color="auto"/>
              <w:right w:val="single" w:sz="4" w:space="0" w:color="auto"/>
            </w:tcBorders>
            <w:vAlign w:val="center"/>
          </w:tcPr>
          <w:p w:rsidR="007B1EEB" w:rsidRPr="002712DC" w:rsidRDefault="007B1EEB" w:rsidP="00035759">
            <w:pPr>
              <w:jc w:val="center"/>
              <w:rPr>
                <w:rFonts w:ascii="GHEA Grapalat" w:hAnsi="GHEA Grapalat" w:cs="Arial"/>
                <w:sz w:val="20"/>
                <w:szCs w:val="20"/>
              </w:rPr>
            </w:pPr>
            <w:r w:rsidRPr="002712DC">
              <w:rPr>
                <w:rFonts w:ascii="GHEA Grapalat" w:hAnsi="GHEA Grapalat" w:cs="Arial"/>
                <w:sz w:val="20"/>
                <w:szCs w:val="20"/>
              </w:rPr>
              <w:t>կգ</w:t>
            </w:r>
          </w:p>
        </w:tc>
        <w:tc>
          <w:tcPr>
            <w:tcW w:w="857" w:type="dxa"/>
            <w:tcBorders>
              <w:top w:val="single" w:sz="4" w:space="0" w:color="auto"/>
              <w:left w:val="single" w:sz="4" w:space="0" w:color="auto"/>
              <w:bottom w:val="single" w:sz="4" w:space="0" w:color="auto"/>
              <w:right w:val="single" w:sz="4" w:space="0" w:color="auto"/>
            </w:tcBorders>
            <w:vAlign w:val="center"/>
          </w:tcPr>
          <w:p w:rsidR="007B1EEB" w:rsidRPr="002712DC" w:rsidRDefault="007B1EEB" w:rsidP="001A2E60">
            <w:pPr>
              <w:jc w:val="center"/>
              <w:rPr>
                <w:rFonts w:ascii="GHEA Grapalat" w:hAnsi="GHEA Grapalat"/>
                <w:sz w:val="20"/>
                <w:szCs w:val="20"/>
                <w:lang w:val="hy-AM"/>
              </w:rPr>
            </w:pPr>
          </w:p>
        </w:tc>
        <w:tc>
          <w:tcPr>
            <w:tcW w:w="775" w:type="dxa"/>
            <w:tcBorders>
              <w:top w:val="single" w:sz="4" w:space="0" w:color="auto"/>
              <w:left w:val="single" w:sz="4" w:space="0" w:color="auto"/>
              <w:bottom w:val="single" w:sz="4" w:space="0" w:color="auto"/>
              <w:right w:val="single" w:sz="4" w:space="0" w:color="auto"/>
            </w:tcBorders>
            <w:vAlign w:val="center"/>
          </w:tcPr>
          <w:p w:rsidR="007B1EEB" w:rsidRPr="002712DC" w:rsidRDefault="007B1EEB" w:rsidP="001A2E60">
            <w:pPr>
              <w:jc w:val="center"/>
              <w:rPr>
                <w:rFonts w:ascii="GHEA Grapalat" w:hAnsi="GHEA Grapalat" w:cs="Arial"/>
                <w:sz w:val="20"/>
                <w:szCs w:val="20"/>
                <w:lang w:val="hy-AM"/>
              </w:rPr>
            </w:pPr>
          </w:p>
        </w:tc>
        <w:tc>
          <w:tcPr>
            <w:tcW w:w="1134" w:type="dxa"/>
            <w:tcBorders>
              <w:top w:val="single" w:sz="4" w:space="0" w:color="auto"/>
              <w:left w:val="single" w:sz="4" w:space="0" w:color="auto"/>
              <w:bottom w:val="single" w:sz="4" w:space="0" w:color="auto"/>
              <w:right w:val="single" w:sz="4" w:space="0" w:color="auto"/>
            </w:tcBorders>
            <w:vAlign w:val="center"/>
          </w:tcPr>
          <w:p w:rsidR="007B1EEB" w:rsidRPr="002712DC" w:rsidRDefault="007B1EEB" w:rsidP="001A2E60">
            <w:pPr>
              <w:jc w:val="center"/>
              <w:rPr>
                <w:rFonts w:ascii="GHEA Grapalat" w:hAnsi="GHEA Grapalat" w:cs="Arial"/>
                <w:sz w:val="20"/>
                <w:szCs w:val="20"/>
              </w:rPr>
            </w:pPr>
            <w:r w:rsidRPr="002712DC">
              <w:rPr>
                <w:rFonts w:ascii="GHEA Grapalat" w:hAnsi="GHEA Grapalat" w:cs="Arial"/>
                <w:sz w:val="20"/>
                <w:szCs w:val="20"/>
              </w:rPr>
              <w:t>202.5</w:t>
            </w:r>
          </w:p>
        </w:tc>
        <w:tc>
          <w:tcPr>
            <w:tcW w:w="1134" w:type="dxa"/>
            <w:tcBorders>
              <w:top w:val="single" w:sz="4" w:space="0" w:color="auto"/>
              <w:left w:val="single" w:sz="4" w:space="0" w:color="auto"/>
              <w:bottom w:val="single" w:sz="4" w:space="0" w:color="auto"/>
              <w:right w:val="single" w:sz="4" w:space="0" w:color="auto"/>
            </w:tcBorders>
            <w:textDirection w:val="btLr"/>
            <w:vAlign w:val="center"/>
          </w:tcPr>
          <w:p w:rsidR="007B1EEB" w:rsidRPr="002712DC" w:rsidRDefault="007B1EEB" w:rsidP="001A2E60">
            <w:pPr>
              <w:ind w:left="113" w:right="113"/>
              <w:jc w:val="center"/>
              <w:rPr>
                <w:rFonts w:ascii="GHEA Grapalat" w:hAnsi="GHEA Grapalat"/>
                <w:sz w:val="20"/>
                <w:szCs w:val="20"/>
                <w:lang w:val="hy-AM"/>
              </w:rPr>
            </w:pPr>
            <w:r w:rsidRPr="002712DC">
              <w:rPr>
                <w:rFonts w:ascii="GHEA Grapalat" w:hAnsi="GHEA Grapalat"/>
                <w:sz w:val="20"/>
                <w:lang w:val="af-ZA"/>
              </w:rPr>
              <w:t>Գ.Զանգակատուն,Հրաչ և Սյուզեն Թուֆայանների փողոց 2</w:t>
            </w:r>
          </w:p>
        </w:tc>
        <w:tc>
          <w:tcPr>
            <w:tcW w:w="1275" w:type="dxa"/>
            <w:tcBorders>
              <w:top w:val="single" w:sz="4" w:space="0" w:color="auto"/>
              <w:left w:val="single" w:sz="4" w:space="0" w:color="auto"/>
              <w:bottom w:val="single" w:sz="4" w:space="0" w:color="auto"/>
              <w:right w:val="single" w:sz="4" w:space="0" w:color="auto"/>
            </w:tcBorders>
            <w:vAlign w:val="center"/>
          </w:tcPr>
          <w:p w:rsidR="007B1EEB" w:rsidRPr="002712DC" w:rsidRDefault="007B1EEB" w:rsidP="00035759">
            <w:pPr>
              <w:jc w:val="center"/>
              <w:rPr>
                <w:rFonts w:ascii="GHEA Grapalat" w:hAnsi="GHEA Grapalat" w:cs="Arial"/>
                <w:sz w:val="20"/>
                <w:szCs w:val="20"/>
              </w:rPr>
            </w:pPr>
            <w:r w:rsidRPr="002712DC">
              <w:rPr>
                <w:rFonts w:ascii="GHEA Grapalat" w:hAnsi="GHEA Grapalat" w:cs="Arial"/>
                <w:sz w:val="20"/>
                <w:szCs w:val="20"/>
              </w:rPr>
              <w:t>202.5</w:t>
            </w:r>
          </w:p>
        </w:tc>
        <w:tc>
          <w:tcPr>
            <w:tcW w:w="1518" w:type="dxa"/>
            <w:tcBorders>
              <w:top w:val="single" w:sz="4" w:space="0" w:color="auto"/>
              <w:left w:val="single" w:sz="4" w:space="0" w:color="auto"/>
              <w:bottom w:val="single" w:sz="4" w:space="0" w:color="auto"/>
              <w:right w:val="single" w:sz="4" w:space="0" w:color="auto"/>
            </w:tcBorders>
            <w:vAlign w:val="center"/>
          </w:tcPr>
          <w:p w:rsidR="007B1EEB" w:rsidRPr="002712DC" w:rsidRDefault="00035759" w:rsidP="001A2E60">
            <w:pPr>
              <w:jc w:val="center"/>
              <w:rPr>
                <w:rFonts w:ascii="Sylfaen" w:hAnsi="Sylfaen" w:cs="Sylfaen"/>
                <w:sz w:val="20"/>
                <w:szCs w:val="20"/>
                <w:lang w:val="hy-AM"/>
              </w:rPr>
            </w:pPr>
            <w:r w:rsidRPr="002712DC">
              <w:rPr>
                <w:rFonts w:ascii="Sylfaen" w:hAnsi="Sylfaen" w:cs="Sylfaen"/>
                <w:sz w:val="20"/>
                <w:szCs w:val="20"/>
              </w:rPr>
              <w:t>Մինչև</w:t>
            </w:r>
            <w:r w:rsidRPr="002712DC">
              <w:rPr>
                <w:sz w:val="20"/>
                <w:szCs w:val="20"/>
              </w:rPr>
              <w:t xml:space="preserve"> 25.12.2020 </w:t>
            </w:r>
            <w:r w:rsidRPr="002712DC">
              <w:rPr>
                <w:rFonts w:ascii="Sylfaen" w:hAnsi="Sylfaen" w:cs="Sylfaen"/>
                <w:sz w:val="20"/>
                <w:szCs w:val="20"/>
              </w:rPr>
              <w:t>շաբաթական</w:t>
            </w:r>
          </w:p>
        </w:tc>
      </w:tr>
      <w:tr w:rsidR="007B1EEB" w:rsidRPr="002712DC" w:rsidTr="00035759">
        <w:tc>
          <w:tcPr>
            <w:tcW w:w="1333" w:type="dxa"/>
            <w:tcBorders>
              <w:top w:val="single" w:sz="4" w:space="0" w:color="auto"/>
              <w:left w:val="single" w:sz="4" w:space="0" w:color="auto"/>
              <w:bottom w:val="single" w:sz="4" w:space="0" w:color="auto"/>
              <w:right w:val="single" w:sz="4" w:space="0" w:color="auto"/>
            </w:tcBorders>
            <w:vAlign w:val="center"/>
          </w:tcPr>
          <w:p w:rsidR="007B1EEB" w:rsidRPr="002712DC" w:rsidRDefault="007B1EEB" w:rsidP="00035759">
            <w:pPr>
              <w:jc w:val="center"/>
              <w:rPr>
                <w:rFonts w:ascii="GHEA Grapalat" w:hAnsi="GHEA Grapalat"/>
                <w:sz w:val="20"/>
                <w:szCs w:val="20"/>
              </w:rPr>
            </w:pPr>
            <w:r w:rsidRPr="002712DC">
              <w:rPr>
                <w:rFonts w:ascii="GHEA Grapalat" w:hAnsi="GHEA Grapalat"/>
                <w:sz w:val="20"/>
                <w:szCs w:val="20"/>
              </w:rPr>
              <w:t>37</w:t>
            </w:r>
          </w:p>
        </w:tc>
        <w:tc>
          <w:tcPr>
            <w:tcW w:w="1405" w:type="dxa"/>
            <w:tcBorders>
              <w:top w:val="single" w:sz="4" w:space="0" w:color="auto"/>
              <w:left w:val="single" w:sz="4" w:space="0" w:color="auto"/>
              <w:bottom w:val="single" w:sz="4" w:space="0" w:color="auto"/>
              <w:right w:val="single" w:sz="4" w:space="0" w:color="auto"/>
            </w:tcBorders>
            <w:vAlign w:val="center"/>
          </w:tcPr>
          <w:p w:rsidR="007B1EEB" w:rsidRPr="002712DC" w:rsidRDefault="007B1EEB" w:rsidP="00035759">
            <w:pPr>
              <w:jc w:val="center"/>
              <w:rPr>
                <w:rFonts w:ascii="GHEA Grapalat" w:hAnsi="GHEA Grapalat"/>
                <w:sz w:val="20"/>
                <w:szCs w:val="20"/>
              </w:rPr>
            </w:pPr>
            <w:r w:rsidRPr="002712DC">
              <w:rPr>
                <w:rFonts w:ascii="GHEA Grapalat" w:hAnsi="GHEA Grapalat"/>
                <w:sz w:val="20"/>
                <w:szCs w:val="20"/>
              </w:rPr>
              <w:t>15612180</w:t>
            </w:r>
          </w:p>
        </w:tc>
        <w:tc>
          <w:tcPr>
            <w:tcW w:w="1499" w:type="dxa"/>
            <w:tcBorders>
              <w:top w:val="single" w:sz="4" w:space="0" w:color="auto"/>
              <w:left w:val="single" w:sz="4" w:space="0" w:color="auto"/>
              <w:bottom w:val="single" w:sz="4" w:space="0" w:color="auto"/>
              <w:right w:val="single" w:sz="4" w:space="0" w:color="auto"/>
            </w:tcBorders>
            <w:vAlign w:val="center"/>
          </w:tcPr>
          <w:p w:rsidR="007B1EEB" w:rsidRPr="002712DC" w:rsidRDefault="007B1EEB" w:rsidP="00035759">
            <w:pPr>
              <w:jc w:val="center"/>
              <w:rPr>
                <w:rFonts w:ascii="GHEA Grapalat" w:hAnsi="GHEA Grapalat" w:cs="Arial"/>
                <w:sz w:val="20"/>
                <w:szCs w:val="20"/>
              </w:rPr>
            </w:pPr>
            <w:r w:rsidRPr="002712DC">
              <w:rPr>
                <w:rFonts w:ascii="GHEA Grapalat" w:hAnsi="GHEA Grapalat" w:cs="Arial"/>
                <w:sz w:val="20"/>
                <w:szCs w:val="20"/>
              </w:rPr>
              <w:t>Վարսակ</w:t>
            </w:r>
            <w:r w:rsidRPr="002712DC">
              <w:rPr>
                <w:rFonts w:ascii="GHEA Grapalat" w:hAnsi="GHEA Grapalat" w:cs="Sylfaen"/>
                <w:sz w:val="20"/>
                <w:szCs w:val="20"/>
                <w:lang w:val="hy-AM"/>
              </w:rPr>
              <w:t>ի փաթիլներ</w:t>
            </w:r>
          </w:p>
        </w:tc>
        <w:tc>
          <w:tcPr>
            <w:tcW w:w="1248" w:type="dxa"/>
            <w:tcBorders>
              <w:top w:val="single" w:sz="4" w:space="0" w:color="auto"/>
              <w:left w:val="single" w:sz="4" w:space="0" w:color="auto"/>
              <w:bottom w:val="single" w:sz="4" w:space="0" w:color="auto"/>
              <w:right w:val="single" w:sz="4" w:space="0" w:color="auto"/>
            </w:tcBorders>
            <w:textDirection w:val="btLr"/>
            <w:vAlign w:val="center"/>
          </w:tcPr>
          <w:p w:rsidR="007B1EEB" w:rsidRPr="002712DC" w:rsidRDefault="007B1EEB" w:rsidP="00035759">
            <w:pPr>
              <w:ind w:left="113" w:right="113"/>
              <w:rPr>
                <w:rFonts w:ascii="GHEA Grapalat" w:hAnsi="GHEA Grapalat"/>
                <w:sz w:val="20"/>
                <w:szCs w:val="20"/>
              </w:rPr>
            </w:pPr>
            <w:r w:rsidRPr="002712DC">
              <w:rPr>
                <w:rFonts w:ascii="GHEA Grapalat" w:hAnsi="GHEA Grapalat"/>
                <w:sz w:val="20"/>
                <w:szCs w:val="20"/>
                <w:lang w:val="hy-AM"/>
              </w:rPr>
              <w:t>ՀՀ կամ համարժեքը</w:t>
            </w:r>
          </w:p>
        </w:tc>
        <w:tc>
          <w:tcPr>
            <w:tcW w:w="2350" w:type="dxa"/>
            <w:tcBorders>
              <w:top w:val="single" w:sz="4" w:space="0" w:color="auto"/>
              <w:left w:val="single" w:sz="4" w:space="0" w:color="auto"/>
              <w:bottom w:val="single" w:sz="4" w:space="0" w:color="auto"/>
              <w:right w:val="single" w:sz="4" w:space="0" w:color="auto"/>
            </w:tcBorders>
            <w:vAlign w:val="center"/>
          </w:tcPr>
          <w:p w:rsidR="007B1EEB" w:rsidRPr="002712DC" w:rsidRDefault="007B1EEB" w:rsidP="00035759">
            <w:pPr>
              <w:jc w:val="center"/>
              <w:rPr>
                <w:rFonts w:ascii="GHEA Grapalat" w:hAnsi="GHEA Grapalat" w:cs="Calibri"/>
                <w:sz w:val="20"/>
                <w:szCs w:val="20"/>
                <w:lang w:val="hy-AM"/>
              </w:rPr>
            </w:pPr>
            <w:r w:rsidRPr="002712DC">
              <w:rPr>
                <w:rFonts w:ascii="GHEA Grapalat" w:hAnsi="GHEA Grapalat" w:cs="Sylfaen"/>
                <w:sz w:val="20"/>
                <w:szCs w:val="20"/>
                <w:lang w:val="hy-AM"/>
              </w:rPr>
              <w:t xml:space="preserve">Վարսակի փաթիլներ, չափածրարված </w:t>
            </w:r>
            <w:r w:rsidRPr="002712DC">
              <w:rPr>
                <w:rFonts w:ascii="GHEA Grapalat" w:hAnsi="GHEA Grapalat" w:cs="Sylfaen"/>
                <w:sz w:val="20"/>
                <w:szCs w:val="20"/>
                <w:lang w:val="af-ZA"/>
              </w:rPr>
              <w:t>ստվարաթղթե տուփերով</w:t>
            </w:r>
            <w:r w:rsidRPr="002712DC">
              <w:rPr>
                <w:rFonts w:ascii="GHEA Grapalat" w:hAnsi="GHEA Grapalat"/>
                <w:sz w:val="20"/>
                <w:szCs w:val="20"/>
                <w:lang w:val="af-ZA"/>
              </w:rPr>
              <w:t xml:space="preserve">: </w:t>
            </w:r>
            <w:r w:rsidRPr="002712DC">
              <w:rPr>
                <w:rFonts w:ascii="GHEA Grapalat" w:hAnsi="GHEA Grapalat" w:cs="Calibri"/>
                <w:sz w:val="20"/>
                <w:szCs w:val="20"/>
                <w:lang w:val="hy-AM"/>
              </w:rPr>
              <w:t xml:space="preserve"> Անվտանգությունը և մակնշումը՝ ըստ ՀՀ կառավարության 2007թ. հունվարի 11-ի N 22-Ն որոշմամբ հաստատված «Հացահատիկին, դրա արտադրմանը, պահմանը, վերամշակմանը և օգտահանմանը ներկայացվող պահանջների տեխնիկական կանոնակարգի» և «Սննդամթերքի անվտանգության մասին» ՀՀ օրենքի 8-</w:t>
            </w:r>
            <w:r w:rsidRPr="002712DC">
              <w:rPr>
                <w:rFonts w:ascii="GHEA Grapalat" w:hAnsi="GHEA Grapalat" w:cs="Calibri"/>
                <w:sz w:val="20"/>
                <w:szCs w:val="20"/>
                <w:lang w:val="hy-AM"/>
              </w:rPr>
              <w:lastRenderedPageBreak/>
              <w:t>րդ հոդվածի։</w:t>
            </w:r>
          </w:p>
        </w:tc>
        <w:tc>
          <w:tcPr>
            <w:tcW w:w="895" w:type="dxa"/>
            <w:tcBorders>
              <w:top w:val="single" w:sz="4" w:space="0" w:color="auto"/>
              <w:left w:val="single" w:sz="4" w:space="0" w:color="auto"/>
              <w:bottom w:val="single" w:sz="4" w:space="0" w:color="auto"/>
              <w:right w:val="single" w:sz="4" w:space="0" w:color="auto"/>
            </w:tcBorders>
            <w:vAlign w:val="center"/>
          </w:tcPr>
          <w:p w:rsidR="007B1EEB" w:rsidRPr="002712DC" w:rsidRDefault="007B1EEB" w:rsidP="001A2E60">
            <w:pPr>
              <w:jc w:val="center"/>
              <w:rPr>
                <w:rFonts w:ascii="GHEA Grapalat" w:hAnsi="GHEA Grapalat" w:cs="Arial"/>
                <w:sz w:val="20"/>
                <w:szCs w:val="20"/>
              </w:rPr>
            </w:pPr>
            <w:r w:rsidRPr="002712DC">
              <w:rPr>
                <w:rFonts w:ascii="GHEA Grapalat" w:hAnsi="GHEA Grapalat" w:cs="Arial"/>
                <w:sz w:val="20"/>
                <w:szCs w:val="20"/>
              </w:rPr>
              <w:lastRenderedPageBreak/>
              <w:t>տուփ</w:t>
            </w:r>
          </w:p>
        </w:tc>
        <w:tc>
          <w:tcPr>
            <w:tcW w:w="857" w:type="dxa"/>
            <w:tcBorders>
              <w:top w:val="single" w:sz="4" w:space="0" w:color="auto"/>
              <w:left w:val="single" w:sz="4" w:space="0" w:color="auto"/>
              <w:bottom w:val="single" w:sz="4" w:space="0" w:color="auto"/>
              <w:right w:val="single" w:sz="4" w:space="0" w:color="auto"/>
            </w:tcBorders>
            <w:vAlign w:val="center"/>
          </w:tcPr>
          <w:p w:rsidR="007B1EEB" w:rsidRPr="002712DC" w:rsidRDefault="007B1EEB" w:rsidP="001A2E60">
            <w:pPr>
              <w:jc w:val="center"/>
              <w:rPr>
                <w:rFonts w:ascii="GHEA Grapalat" w:hAnsi="GHEA Grapalat"/>
                <w:sz w:val="20"/>
                <w:szCs w:val="20"/>
                <w:lang w:val="hy-AM"/>
              </w:rPr>
            </w:pPr>
          </w:p>
        </w:tc>
        <w:tc>
          <w:tcPr>
            <w:tcW w:w="775" w:type="dxa"/>
            <w:tcBorders>
              <w:top w:val="single" w:sz="4" w:space="0" w:color="auto"/>
              <w:left w:val="single" w:sz="4" w:space="0" w:color="auto"/>
              <w:bottom w:val="single" w:sz="4" w:space="0" w:color="auto"/>
              <w:right w:val="single" w:sz="4" w:space="0" w:color="auto"/>
            </w:tcBorders>
            <w:vAlign w:val="center"/>
          </w:tcPr>
          <w:p w:rsidR="007B1EEB" w:rsidRPr="002712DC" w:rsidRDefault="007B1EEB" w:rsidP="001A2E60">
            <w:pPr>
              <w:jc w:val="center"/>
              <w:rPr>
                <w:rFonts w:ascii="GHEA Grapalat" w:hAnsi="GHEA Grapalat" w:cs="Arial"/>
                <w:sz w:val="20"/>
                <w:szCs w:val="20"/>
                <w:lang w:val="hy-AM"/>
              </w:rPr>
            </w:pPr>
          </w:p>
        </w:tc>
        <w:tc>
          <w:tcPr>
            <w:tcW w:w="1134" w:type="dxa"/>
            <w:tcBorders>
              <w:top w:val="single" w:sz="4" w:space="0" w:color="auto"/>
              <w:left w:val="single" w:sz="4" w:space="0" w:color="auto"/>
              <w:bottom w:val="single" w:sz="4" w:space="0" w:color="auto"/>
              <w:right w:val="single" w:sz="4" w:space="0" w:color="auto"/>
            </w:tcBorders>
            <w:vAlign w:val="center"/>
          </w:tcPr>
          <w:p w:rsidR="007B1EEB" w:rsidRPr="002712DC" w:rsidRDefault="007B1EEB" w:rsidP="001A2E60">
            <w:pPr>
              <w:jc w:val="center"/>
              <w:rPr>
                <w:rFonts w:ascii="GHEA Grapalat" w:hAnsi="GHEA Grapalat" w:cs="Arial"/>
                <w:sz w:val="20"/>
                <w:szCs w:val="20"/>
              </w:rPr>
            </w:pPr>
            <w:r w:rsidRPr="002712DC">
              <w:rPr>
                <w:rFonts w:ascii="GHEA Grapalat" w:hAnsi="GHEA Grapalat" w:cs="Arial"/>
                <w:sz w:val="20"/>
                <w:szCs w:val="20"/>
              </w:rPr>
              <w:t>25</w:t>
            </w:r>
          </w:p>
        </w:tc>
        <w:tc>
          <w:tcPr>
            <w:tcW w:w="1134" w:type="dxa"/>
            <w:tcBorders>
              <w:top w:val="single" w:sz="4" w:space="0" w:color="auto"/>
              <w:left w:val="single" w:sz="4" w:space="0" w:color="auto"/>
              <w:bottom w:val="single" w:sz="4" w:space="0" w:color="auto"/>
              <w:right w:val="single" w:sz="4" w:space="0" w:color="auto"/>
            </w:tcBorders>
            <w:textDirection w:val="btLr"/>
            <w:vAlign w:val="center"/>
          </w:tcPr>
          <w:p w:rsidR="007B1EEB" w:rsidRPr="002712DC" w:rsidRDefault="007B1EEB" w:rsidP="001A2E60">
            <w:pPr>
              <w:ind w:left="113" w:right="113"/>
              <w:jc w:val="center"/>
              <w:rPr>
                <w:rFonts w:ascii="GHEA Grapalat" w:hAnsi="GHEA Grapalat"/>
                <w:sz w:val="20"/>
                <w:szCs w:val="20"/>
                <w:lang w:val="hy-AM"/>
              </w:rPr>
            </w:pPr>
            <w:r w:rsidRPr="002712DC">
              <w:rPr>
                <w:rFonts w:ascii="GHEA Grapalat" w:hAnsi="GHEA Grapalat"/>
                <w:sz w:val="20"/>
                <w:lang w:val="af-ZA"/>
              </w:rPr>
              <w:t>Գ.Զանգակատուն,Հրաչ և Սյուզեն Թուֆայանների փողոց 2</w:t>
            </w:r>
          </w:p>
        </w:tc>
        <w:tc>
          <w:tcPr>
            <w:tcW w:w="1275" w:type="dxa"/>
            <w:tcBorders>
              <w:top w:val="single" w:sz="4" w:space="0" w:color="auto"/>
              <w:left w:val="single" w:sz="4" w:space="0" w:color="auto"/>
              <w:bottom w:val="single" w:sz="4" w:space="0" w:color="auto"/>
              <w:right w:val="single" w:sz="4" w:space="0" w:color="auto"/>
            </w:tcBorders>
            <w:vAlign w:val="center"/>
          </w:tcPr>
          <w:p w:rsidR="007B1EEB" w:rsidRPr="002712DC" w:rsidRDefault="007B1EEB" w:rsidP="00035759">
            <w:pPr>
              <w:jc w:val="center"/>
              <w:rPr>
                <w:rFonts w:ascii="GHEA Grapalat" w:hAnsi="GHEA Grapalat" w:cs="Arial"/>
                <w:sz w:val="20"/>
                <w:szCs w:val="20"/>
              </w:rPr>
            </w:pPr>
            <w:r w:rsidRPr="002712DC">
              <w:rPr>
                <w:rFonts w:ascii="GHEA Grapalat" w:hAnsi="GHEA Grapalat" w:cs="Arial"/>
                <w:sz w:val="20"/>
                <w:szCs w:val="20"/>
              </w:rPr>
              <w:t>25</w:t>
            </w:r>
          </w:p>
        </w:tc>
        <w:tc>
          <w:tcPr>
            <w:tcW w:w="1518" w:type="dxa"/>
            <w:tcBorders>
              <w:top w:val="single" w:sz="4" w:space="0" w:color="auto"/>
              <w:left w:val="single" w:sz="4" w:space="0" w:color="auto"/>
              <w:bottom w:val="single" w:sz="4" w:space="0" w:color="auto"/>
              <w:right w:val="single" w:sz="4" w:space="0" w:color="auto"/>
            </w:tcBorders>
            <w:vAlign w:val="center"/>
          </w:tcPr>
          <w:p w:rsidR="007B1EEB" w:rsidRPr="002712DC" w:rsidRDefault="00035759" w:rsidP="001A2E60">
            <w:pPr>
              <w:jc w:val="center"/>
              <w:rPr>
                <w:rFonts w:ascii="Sylfaen" w:hAnsi="Sylfaen" w:cs="Sylfaen"/>
                <w:sz w:val="20"/>
                <w:szCs w:val="20"/>
                <w:lang w:val="hy-AM"/>
              </w:rPr>
            </w:pPr>
            <w:r w:rsidRPr="002712DC">
              <w:rPr>
                <w:rFonts w:ascii="Sylfaen" w:hAnsi="Sylfaen" w:cs="Sylfaen"/>
                <w:sz w:val="20"/>
                <w:szCs w:val="20"/>
              </w:rPr>
              <w:t>Մինչև</w:t>
            </w:r>
            <w:r w:rsidRPr="002712DC">
              <w:rPr>
                <w:sz w:val="20"/>
                <w:szCs w:val="20"/>
              </w:rPr>
              <w:t xml:space="preserve"> 25.12.2020 </w:t>
            </w:r>
            <w:r w:rsidR="00072351" w:rsidRPr="002712DC">
              <w:rPr>
                <w:rFonts w:ascii="Sylfaen" w:hAnsi="Sylfaen" w:cs="Sylfaen"/>
                <w:sz w:val="20"/>
                <w:szCs w:val="20"/>
              </w:rPr>
              <w:t>ամսական</w:t>
            </w:r>
          </w:p>
        </w:tc>
      </w:tr>
      <w:tr w:rsidR="007B1EEB" w:rsidRPr="002712DC" w:rsidTr="007B1EEB">
        <w:trPr>
          <w:trHeight w:val="2742"/>
        </w:trPr>
        <w:tc>
          <w:tcPr>
            <w:tcW w:w="1333" w:type="dxa"/>
            <w:tcBorders>
              <w:top w:val="single" w:sz="4" w:space="0" w:color="auto"/>
              <w:left w:val="single" w:sz="4" w:space="0" w:color="auto"/>
              <w:bottom w:val="single" w:sz="4" w:space="0" w:color="auto"/>
              <w:right w:val="single" w:sz="4" w:space="0" w:color="auto"/>
            </w:tcBorders>
            <w:vAlign w:val="center"/>
          </w:tcPr>
          <w:p w:rsidR="007B1EEB" w:rsidRPr="002712DC" w:rsidRDefault="007B1EEB" w:rsidP="001C2C85">
            <w:pPr>
              <w:jc w:val="center"/>
              <w:rPr>
                <w:rFonts w:ascii="GHEA Grapalat" w:hAnsi="GHEA Grapalat"/>
                <w:sz w:val="20"/>
                <w:szCs w:val="20"/>
              </w:rPr>
            </w:pPr>
            <w:r w:rsidRPr="002712DC">
              <w:rPr>
                <w:rFonts w:ascii="GHEA Grapalat" w:hAnsi="GHEA Grapalat"/>
                <w:sz w:val="20"/>
                <w:szCs w:val="20"/>
              </w:rPr>
              <w:lastRenderedPageBreak/>
              <w:t>38</w:t>
            </w:r>
          </w:p>
        </w:tc>
        <w:tc>
          <w:tcPr>
            <w:tcW w:w="1405" w:type="dxa"/>
            <w:tcBorders>
              <w:top w:val="single" w:sz="4" w:space="0" w:color="auto"/>
              <w:left w:val="single" w:sz="4" w:space="0" w:color="auto"/>
              <w:bottom w:val="single" w:sz="4" w:space="0" w:color="auto"/>
              <w:right w:val="single" w:sz="4" w:space="0" w:color="auto"/>
            </w:tcBorders>
            <w:vAlign w:val="center"/>
          </w:tcPr>
          <w:p w:rsidR="007B1EEB" w:rsidRPr="002712DC" w:rsidRDefault="007B1EEB" w:rsidP="001C2C85">
            <w:pPr>
              <w:jc w:val="center"/>
              <w:rPr>
                <w:rFonts w:ascii="GHEA Grapalat" w:hAnsi="GHEA Grapalat"/>
                <w:sz w:val="20"/>
                <w:szCs w:val="20"/>
              </w:rPr>
            </w:pPr>
            <w:r w:rsidRPr="002712DC">
              <w:rPr>
                <w:rFonts w:ascii="GHEA Grapalat" w:hAnsi="GHEA Grapalat"/>
                <w:sz w:val="20"/>
                <w:szCs w:val="20"/>
              </w:rPr>
              <w:t>15332410</w:t>
            </w:r>
          </w:p>
        </w:tc>
        <w:tc>
          <w:tcPr>
            <w:tcW w:w="1499" w:type="dxa"/>
            <w:tcBorders>
              <w:top w:val="single" w:sz="4" w:space="0" w:color="auto"/>
              <w:left w:val="single" w:sz="4" w:space="0" w:color="auto"/>
              <w:bottom w:val="single" w:sz="4" w:space="0" w:color="auto"/>
              <w:right w:val="single" w:sz="4" w:space="0" w:color="auto"/>
            </w:tcBorders>
            <w:vAlign w:val="center"/>
          </w:tcPr>
          <w:p w:rsidR="007B1EEB" w:rsidRPr="002712DC" w:rsidRDefault="007B1EEB" w:rsidP="001C2C85">
            <w:pPr>
              <w:jc w:val="both"/>
              <w:rPr>
                <w:rFonts w:ascii="Calibri" w:hAnsi="Calibri" w:cs="Calibri"/>
                <w:bCs/>
                <w:sz w:val="20"/>
                <w:szCs w:val="20"/>
              </w:rPr>
            </w:pPr>
            <w:r w:rsidRPr="002712DC">
              <w:rPr>
                <w:rFonts w:ascii="Sylfaen" w:hAnsi="Sylfaen" w:cs="Sylfaen"/>
                <w:bCs/>
                <w:sz w:val="20"/>
                <w:szCs w:val="20"/>
              </w:rPr>
              <w:t>Չիր</w:t>
            </w:r>
          </w:p>
        </w:tc>
        <w:tc>
          <w:tcPr>
            <w:tcW w:w="1248" w:type="dxa"/>
            <w:tcBorders>
              <w:top w:val="single" w:sz="4" w:space="0" w:color="auto"/>
              <w:left w:val="single" w:sz="4" w:space="0" w:color="auto"/>
              <w:bottom w:val="single" w:sz="4" w:space="0" w:color="auto"/>
              <w:right w:val="single" w:sz="4" w:space="0" w:color="auto"/>
            </w:tcBorders>
            <w:textDirection w:val="btLr"/>
            <w:vAlign w:val="center"/>
          </w:tcPr>
          <w:p w:rsidR="007B1EEB" w:rsidRPr="002712DC" w:rsidRDefault="007B1EEB" w:rsidP="001C2C85">
            <w:pPr>
              <w:ind w:left="113" w:right="113"/>
              <w:jc w:val="center"/>
              <w:rPr>
                <w:rFonts w:ascii="GHEA Grapalat" w:hAnsi="GHEA Grapalat"/>
                <w:sz w:val="20"/>
                <w:szCs w:val="20"/>
                <w:lang w:val="hy-AM"/>
              </w:rPr>
            </w:pPr>
            <w:r w:rsidRPr="002712DC">
              <w:rPr>
                <w:rFonts w:ascii="GHEA Grapalat" w:hAnsi="GHEA Grapalat"/>
                <w:sz w:val="20"/>
                <w:szCs w:val="20"/>
                <w:lang w:val="hy-AM"/>
              </w:rPr>
              <w:t>ՀՀ կամ համարժեքը</w:t>
            </w:r>
          </w:p>
        </w:tc>
        <w:tc>
          <w:tcPr>
            <w:tcW w:w="2350" w:type="dxa"/>
            <w:tcBorders>
              <w:top w:val="single" w:sz="4" w:space="0" w:color="auto"/>
              <w:left w:val="single" w:sz="4" w:space="0" w:color="auto"/>
              <w:bottom w:val="single" w:sz="4" w:space="0" w:color="auto"/>
              <w:right w:val="single" w:sz="4" w:space="0" w:color="auto"/>
            </w:tcBorders>
          </w:tcPr>
          <w:p w:rsidR="007B1EEB" w:rsidRPr="002712DC" w:rsidRDefault="007B1EEB" w:rsidP="001C2C85">
            <w:pPr>
              <w:jc w:val="both"/>
              <w:rPr>
                <w:rFonts w:ascii="Calibri" w:hAnsi="Calibri" w:cs="Calibri"/>
                <w:bCs/>
                <w:sz w:val="16"/>
                <w:szCs w:val="16"/>
                <w:lang w:val="hy-AM"/>
              </w:rPr>
            </w:pPr>
            <w:r w:rsidRPr="002712DC">
              <w:rPr>
                <w:rFonts w:ascii="GHEA Grapalat" w:hAnsi="GHEA Grapalat" w:cs="Arial"/>
                <w:sz w:val="20"/>
                <w:szCs w:val="20"/>
                <w:lang w:val="hy-AM"/>
              </w:rPr>
              <w:t>Պատրաստված է հետևյալ մրգերից/ըստ պահանջի/ ծիրանի, դեղձի,,կեռասի,սալորի,թզի,տանձի,խնձորի,խուրմայի:Չափավորված է մինչև25կգ զանգվածով,պահված է 5-20C ջերմաստիճանի պայմաններում</w:t>
            </w:r>
            <w:r w:rsidRPr="002712DC">
              <w:rPr>
                <w:rFonts w:ascii="Sylfaen" w:hAnsi="Sylfaen" w:cs="Sylfaen"/>
                <w:sz w:val="16"/>
                <w:szCs w:val="16"/>
                <w:lang w:val="hy-AM"/>
              </w:rPr>
              <w:t xml:space="preserve"> </w:t>
            </w:r>
            <w:r w:rsidRPr="002712DC">
              <w:rPr>
                <w:rFonts w:ascii="GHEA Grapalat" w:hAnsi="GHEA Grapalat" w:cs="Arial"/>
                <w:sz w:val="20"/>
                <w:szCs w:val="20"/>
                <w:lang w:val="hy-AM"/>
              </w:rPr>
              <w:t>:</w:t>
            </w:r>
            <w:r w:rsidRPr="002712DC">
              <w:rPr>
                <w:rFonts w:ascii="GHEA Grapalat" w:hAnsi="GHEA Grapalat"/>
                <w:sz w:val="20"/>
                <w:szCs w:val="20"/>
                <w:lang w:val="hy-AM"/>
              </w:rPr>
              <w:t>Անվտանգությունը, փաթեթավո</w:t>
            </w:r>
            <w:r w:rsidRPr="002712DC">
              <w:rPr>
                <w:rFonts w:ascii="GHEA Grapalat" w:hAnsi="GHEA Grapalat"/>
                <w:sz w:val="20"/>
                <w:szCs w:val="20"/>
                <w:lang w:val="hy-AM"/>
              </w:rPr>
              <w:softHyphen/>
              <w:t>րումը և մակնշումը` ըստ ՀՀ կառ. 2006թ. դեկ</w:t>
            </w:r>
            <w:r w:rsidRPr="002712DC">
              <w:rPr>
                <w:rFonts w:ascii="GHEA Grapalat" w:hAnsi="GHEA Grapalat"/>
                <w:sz w:val="20"/>
                <w:szCs w:val="20"/>
                <w:lang w:val="hy-AM"/>
              </w:rPr>
              <w:softHyphen/>
              <w:t>տեմբերի 21-ի N 1913-Ն որոշմամբ հաստատված “Թարմ պտուղ-բանջարեղենի տեխ.  կանոնակարգի”և “Սննդա</w:t>
            </w:r>
            <w:r w:rsidRPr="002712DC">
              <w:rPr>
                <w:rFonts w:ascii="GHEA Grapalat" w:hAnsi="GHEA Grapalat"/>
                <w:sz w:val="20"/>
                <w:szCs w:val="20"/>
                <w:lang w:val="hy-AM"/>
              </w:rPr>
              <w:softHyphen/>
              <w:t>մթերքի անվտանգության մասին” ՀՀ օրենքի  8-րդ հոդվածի</w:t>
            </w:r>
            <w:r w:rsidRPr="002712DC">
              <w:rPr>
                <w:rFonts w:ascii="Sylfaen" w:hAnsi="Sylfaen" w:cs="Sylfaen"/>
                <w:sz w:val="16"/>
                <w:szCs w:val="16"/>
                <w:lang w:val="hy-AM"/>
              </w:rPr>
              <w:t>:</w:t>
            </w:r>
          </w:p>
        </w:tc>
        <w:tc>
          <w:tcPr>
            <w:tcW w:w="895" w:type="dxa"/>
            <w:tcBorders>
              <w:top w:val="single" w:sz="4" w:space="0" w:color="auto"/>
              <w:left w:val="single" w:sz="4" w:space="0" w:color="auto"/>
              <w:bottom w:val="single" w:sz="4" w:space="0" w:color="auto"/>
              <w:right w:val="single" w:sz="4" w:space="0" w:color="auto"/>
            </w:tcBorders>
            <w:vAlign w:val="center"/>
          </w:tcPr>
          <w:p w:rsidR="007B1EEB" w:rsidRPr="002712DC" w:rsidRDefault="007B1EEB" w:rsidP="001C2C85">
            <w:pPr>
              <w:jc w:val="center"/>
              <w:rPr>
                <w:rFonts w:ascii="GHEA Grapalat" w:hAnsi="GHEA Grapalat" w:cs="Arial"/>
                <w:sz w:val="20"/>
                <w:szCs w:val="20"/>
              </w:rPr>
            </w:pPr>
            <w:r w:rsidRPr="002712DC">
              <w:rPr>
                <w:rFonts w:ascii="GHEA Grapalat" w:hAnsi="GHEA Grapalat" w:cs="Arial"/>
                <w:sz w:val="20"/>
                <w:szCs w:val="20"/>
              </w:rPr>
              <w:t>կգ</w:t>
            </w:r>
          </w:p>
        </w:tc>
        <w:tc>
          <w:tcPr>
            <w:tcW w:w="857" w:type="dxa"/>
            <w:tcBorders>
              <w:top w:val="single" w:sz="4" w:space="0" w:color="auto"/>
              <w:left w:val="single" w:sz="4" w:space="0" w:color="auto"/>
              <w:bottom w:val="single" w:sz="4" w:space="0" w:color="auto"/>
              <w:right w:val="single" w:sz="4" w:space="0" w:color="auto"/>
            </w:tcBorders>
            <w:vAlign w:val="center"/>
          </w:tcPr>
          <w:p w:rsidR="007B1EEB" w:rsidRPr="002712DC" w:rsidRDefault="007B1EEB" w:rsidP="001C2C85">
            <w:pPr>
              <w:jc w:val="center"/>
              <w:rPr>
                <w:rFonts w:ascii="GHEA Grapalat" w:hAnsi="GHEA Grapalat"/>
                <w:sz w:val="20"/>
                <w:szCs w:val="20"/>
              </w:rPr>
            </w:pPr>
          </w:p>
        </w:tc>
        <w:tc>
          <w:tcPr>
            <w:tcW w:w="775" w:type="dxa"/>
            <w:tcBorders>
              <w:top w:val="single" w:sz="4" w:space="0" w:color="auto"/>
              <w:left w:val="single" w:sz="4" w:space="0" w:color="auto"/>
              <w:bottom w:val="single" w:sz="4" w:space="0" w:color="auto"/>
              <w:right w:val="single" w:sz="4" w:space="0" w:color="auto"/>
            </w:tcBorders>
            <w:vAlign w:val="center"/>
          </w:tcPr>
          <w:p w:rsidR="007B1EEB" w:rsidRPr="002712DC" w:rsidRDefault="007B1EEB" w:rsidP="001C2C85">
            <w:pPr>
              <w:jc w:val="center"/>
              <w:rPr>
                <w:rFonts w:ascii="GHEA Grapalat" w:hAnsi="GHEA Grapalat" w:cs="Arial"/>
                <w:sz w:val="20"/>
                <w:szCs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7B1EEB" w:rsidRPr="002712DC" w:rsidRDefault="007B1EEB" w:rsidP="001C2C85">
            <w:pPr>
              <w:jc w:val="center"/>
              <w:rPr>
                <w:rFonts w:ascii="GHEA Grapalat" w:hAnsi="GHEA Grapalat" w:cs="Arial"/>
                <w:sz w:val="20"/>
                <w:szCs w:val="20"/>
              </w:rPr>
            </w:pPr>
            <w:r w:rsidRPr="002712DC">
              <w:rPr>
                <w:rFonts w:ascii="GHEA Grapalat" w:hAnsi="GHEA Grapalat" w:cs="Arial"/>
                <w:sz w:val="20"/>
                <w:szCs w:val="20"/>
              </w:rPr>
              <w:t>21</w:t>
            </w:r>
          </w:p>
        </w:tc>
        <w:tc>
          <w:tcPr>
            <w:tcW w:w="1134" w:type="dxa"/>
            <w:tcBorders>
              <w:top w:val="single" w:sz="4" w:space="0" w:color="auto"/>
              <w:left w:val="single" w:sz="4" w:space="0" w:color="auto"/>
              <w:bottom w:val="single" w:sz="4" w:space="0" w:color="auto"/>
              <w:right w:val="single" w:sz="4" w:space="0" w:color="auto"/>
            </w:tcBorders>
            <w:textDirection w:val="btLr"/>
            <w:vAlign w:val="center"/>
          </w:tcPr>
          <w:p w:rsidR="007B1EEB" w:rsidRPr="002712DC" w:rsidRDefault="007B1EEB" w:rsidP="001C2C85">
            <w:pPr>
              <w:ind w:left="113" w:right="113"/>
              <w:jc w:val="center"/>
              <w:rPr>
                <w:rFonts w:ascii="GHEA Grapalat" w:hAnsi="GHEA Grapalat"/>
                <w:sz w:val="20"/>
                <w:szCs w:val="20"/>
                <w:lang w:val="hy-AM"/>
              </w:rPr>
            </w:pPr>
            <w:r w:rsidRPr="002712DC">
              <w:rPr>
                <w:rFonts w:ascii="GHEA Grapalat" w:hAnsi="GHEA Grapalat"/>
                <w:sz w:val="20"/>
                <w:lang w:val="af-ZA"/>
              </w:rPr>
              <w:t>Գ.Զանգակատուն,Հրաչ և Սյուզեն Թուֆայանների փողոց 2</w:t>
            </w:r>
          </w:p>
        </w:tc>
        <w:tc>
          <w:tcPr>
            <w:tcW w:w="1275" w:type="dxa"/>
            <w:tcBorders>
              <w:top w:val="single" w:sz="4" w:space="0" w:color="auto"/>
              <w:left w:val="single" w:sz="4" w:space="0" w:color="auto"/>
              <w:bottom w:val="single" w:sz="4" w:space="0" w:color="auto"/>
              <w:right w:val="single" w:sz="4" w:space="0" w:color="auto"/>
            </w:tcBorders>
            <w:vAlign w:val="center"/>
          </w:tcPr>
          <w:p w:rsidR="007B1EEB" w:rsidRPr="002712DC" w:rsidRDefault="007B1EEB" w:rsidP="00035759">
            <w:pPr>
              <w:jc w:val="center"/>
              <w:rPr>
                <w:rFonts w:ascii="GHEA Grapalat" w:hAnsi="GHEA Grapalat" w:cs="Arial"/>
                <w:sz w:val="20"/>
                <w:szCs w:val="20"/>
              </w:rPr>
            </w:pPr>
            <w:r w:rsidRPr="002712DC">
              <w:rPr>
                <w:rFonts w:ascii="GHEA Grapalat" w:hAnsi="GHEA Grapalat" w:cs="Arial"/>
                <w:sz w:val="20"/>
                <w:szCs w:val="20"/>
              </w:rPr>
              <w:t>21</w:t>
            </w:r>
          </w:p>
        </w:tc>
        <w:tc>
          <w:tcPr>
            <w:tcW w:w="1518" w:type="dxa"/>
            <w:tcBorders>
              <w:top w:val="single" w:sz="4" w:space="0" w:color="auto"/>
              <w:left w:val="single" w:sz="4" w:space="0" w:color="auto"/>
              <w:bottom w:val="single" w:sz="4" w:space="0" w:color="auto"/>
              <w:right w:val="single" w:sz="4" w:space="0" w:color="auto"/>
            </w:tcBorders>
            <w:vAlign w:val="center"/>
          </w:tcPr>
          <w:p w:rsidR="007B1EEB" w:rsidRPr="002712DC" w:rsidRDefault="007B1EEB" w:rsidP="001C2C85">
            <w:pPr>
              <w:jc w:val="center"/>
              <w:rPr>
                <w:sz w:val="20"/>
                <w:szCs w:val="20"/>
              </w:rPr>
            </w:pPr>
            <w:r w:rsidRPr="002712DC">
              <w:rPr>
                <w:rFonts w:ascii="Sylfaen" w:hAnsi="Sylfaen" w:cs="Sylfaen"/>
                <w:sz w:val="20"/>
                <w:szCs w:val="20"/>
              </w:rPr>
              <w:t>Մինչև</w:t>
            </w:r>
            <w:r w:rsidRPr="002712DC">
              <w:rPr>
                <w:sz w:val="20"/>
                <w:szCs w:val="20"/>
              </w:rPr>
              <w:t xml:space="preserve"> 25.12.2020 </w:t>
            </w:r>
            <w:r w:rsidR="00072351" w:rsidRPr="002712DC">
              <w:rPr>
                <w:rFonts w:ascii="Sylfaen" w:hAnsi="Sylfaen" w:cs="Sylfaen"/>
                <w:sz w:val="20"/>
                <w:szCs w:val="20"/>
              </w:rPr>
              <w:t>ամսական</w:t>
            </w:r>
          </w:p>
        </w:tc>
      </w:tr>
      <w:tr w:rsidR="007B1EEB" w:rsidRPr="002712DC" w:rsidTr="00CE0E49">
        <w:tc>
          <w:tcPr>
            <w:tcW w:w="1333" w:type="dxa"/>
            <w:tcBorders>
              <w:top w:val="single" w:sz="4" w:space="0" w:color="auto"/>
              <w:left w:val="single" w:sz="4" w:space="0" w:color="auto"/>
              <w:bottom w:val="single" w:sz="4" w:space="0" w:color="auto"/>
              <w:right w:val="single" w:sz="4" w:space="0" w:color="auto"/>
            </w:tcBorders>
            <w:vAlign w:val="center"/>
          </w:tcPr>
          <w:p w:rsidR="007B1EEB" w:rsidRPr="002712DC" w:rsidRDefault="007B1EEB" w:rsidP="001C2C85">
            <w:pPr>
              <w:jc w:val="center"/>
              <w:rPr>
                <w:rFonts w:ascii="GHEA Grapalat" w:hAnsi="GHEA Grapalat"/>
                <w:sz w:val="20"/>
                <w:szCs w:val="20"/>
              </w:rPr>
            </w:pPr>
            <w:r w:rsidRPr="002712DC">
              <w:rPr>
                <w:rFonts w:ascii="GHEA Grapalat" w:hAnsi="GHEA Grapalat"/>
                <w:sz w:val="20"/>
                <w:szCs w:val="20"/>
              </w:rPr>
              <w:t>39</w:t>
            </w:r>
          </w:p>
        </w:tc>
        <w:tc>
          <w:tcPr>
            <w:tcW w:w="1405" w:type="dxa"/>
            <w:tcBorders>
              <w:top w:val="single" w:sz="4" w:space="0" w:color="auto"/>
              <w:left w:val="single" w:sz="4" w:space="0" w:color="auto"/>
              <w:bottom w:val="single" w:sz="4" w:space="0" w:color="auto"/>
              <w:right w:val="single" w:sz="4" w:space="0" w:color="auto"/>
            </w:tcBorders>
            <w:vAlign w:val="center"/>
          </w:tcPr>
          <w:p w:rsidR="007B1EEB" w:rsidRPr="002712DC" w:rsidRDefault="007B1EEB" w:rsidP="001C2C85">
            <w:pPr>
              <w:jc w:val="center"/>
              <w:rPr>
                <w:rFonts w:ascii="GHEA Grapalat" w:hAnsi="GHEA Grapalat"/>
                <w:sz w:val="20"/>
                <w:szCs w:val="20"/>
              </w:rPr>
            </w:pPr>
            <w:r w:rsidRPr="002712DC">
              <w:rPr>
                <w:rFonts w:ascii="GHEA Grapalat" w:hAnsi="GHEA Grapalat"/>
                <w:sz w:val="20"/>
                <w:szCs w:val="20"/>
              </w:rPr>
              <w:t>15872600</w:t>
            </w:r>
          </w:p>
        </w:tc>
        <w:tc>
          <w:tcPr>
            <w:tcW w:w="1499" w:type="dxa"/>
            <w:tcBorders>
              <w:top w:val="single" w:sz="4" w:space="0" w:color="auto"/>
              <w:left w:val="single" w:sz="4" w:space="0" w:color="auto"/>
              <w:bottom w:val="single" w:sz="4" w:space="0" w:color="auto"/>
              <w:right w:val="single" w:sz="4" w:space="0" w:color="auto"/>
            </w:tcBorders>
            <w:vAlign w:val="center"/>
          </w:tcPr>
          <w:p w:rsidR="007B1EEB" w:rsidRPr="002712DC" w:rsidRDefault="007B1EEB" w:rsidP="001C2C85">
            <w:pPr>
              <w:jc w:val="center"/>
              <w:rPr>
                <w:rFonts w:ascii="GHEA Grapalat" w:hAnsi="GHEA Grapalat" w:cs="Arial"/>
                <w:sz w:val="20"/>
                <w:szCs w:val="20"/>
              </w:rPr>
            </w:pPr>
            <w:r w:rsidRPr="002712DC">
              <w:rPr>
                <w:rFonts w:ascii="GHEA Grapalat" w:hAnsi="GHEA Grapalat" w:cs="Arial"/>
                <w:sz w:val="20"/>
                <w:szCs w:val="20"/>
              </w:rPr>
              <w:t>Կերակրի սոդա</w:t>
            </w:r>
          </w:p>
        </w:tc>
        <w:tc>
          <w:tcPr>
            <w:tcW w:w="1248" w:type="dxa"/>
            <w:tcBorders>
              <w:top w:val="single" w:sz="4" w:space="0" w:color="auto"/>
              <w:left w:val="single" w:sz="4" w:space="0" w:color="auto"/>
              <w:bottom w:val="single" w:sz="4" w:space="0" w:color="auto"/>
              <w:right w:val="single" w:sz="4" w:space="0" w:color="auto"/>
            </w:tcBorders>
            <w:textDirection w:val="btLr"/>
            <w:vAlign w:val="center"/>
          </w:tcPr>
          <w:p w:rsidR="007B1EEB" w:rsidRPr="002712DC" w:rsidRDefault="007B1EEB" w:rsidP="001C2C85">
            <w:pPr>
              <w:ind w:left="113" w:right="113"/>
              <w:rPr>
                <w:rFonts w:ascii="GHEA Grapalat" w:hAnsi="GHEA Grapalat"/>
                <w:sz w:val="20"/>
                <w:szCs w:val="20"/>
              </w:rPr>
            </w:pPr>
          </w:p>
        </w:tc>
        <w:tc>
          <w:tcPr>
            <w:tcW w:w="2350" w:type="dxa"/>
            <w:tcBorders>
              <w:top w:val="single" w:sz="4" w:space="0" w:color="auto"/>
              <w:left w:val="single" w:sz="4" w:space="0" w:color="auto"/>
              <w:bottom w:val="single" w:sz="4" w:space="0" w:color="auto"/>
              <w:right w:val="single" w:sz="4" w:space="0" w:color="auto"/>
            </w:tcBorders>
            <w:vAlign w:val="center"/>
          </w:tcPr>
          <w:p w:rsidR="007B1EEB" w:rsidRPr="002712DC" w:rsidRDefault="007B1EEB" w:rsidP="001C2C85">
            <w:pPr>
              <w:pStyle w:val="NormalWeb"/>
              <w:jc w:val="center"/>
              <w:rPr>
                <w:rFonts w:ascii="GHEA Grapalat" w:hAnsi="GHEA Grapalat"/>
                <w:sz w:val="20"/>
                <w:szCs w:val="20"/>
                <w:lang w:val="hy-AM"/>
              </w:rPr>
            </w:pPr>
            <w:r w:rsidRPr="002712DC">
              <w:rPr>
                <w:rFonts w:ascii="GHEA Grapalat" w:hAnsi="GHEA Grapalat"/>
                <w:sz w:val="20"/>
                <w:szCs w:val="20"/>
                <w:lang w:val="hy-AM"/>
              </w:rPr>
              <w:br/>
              <w:t>Չոր, գործարանային փաթեթավորված, չափածրարված, խոնավությունը` 8 %-ից ոչ ավելի: Անվտանգությունը` N 2-III-4.9-01-2010 հիգիենիկ նորմատիվների և «Սննդամթերքի անվտանգության մասին» ՀՀ օրենքի 8-րդ հոդվածի  համարժեքը</w:t>
            </w:r>
          </w:p>
        </w:tc>
        <w:tc>
          <w:tcPr>
            <w:tcW w:w="895" w:type="dxa"/>
            <w:tcBorders>
              <w:top w:val="single" w:sz="4" w:space="0" w:color="auto"/>
              <w:left w:val="single" w:sz="4" w:space="0" w:color="auto"/>
              <w:bottom w:val="single" w:sz="4" w:space="0" w:color="auto"/>
              <w:right w:val="single" w:sz="4" w:space="0" w:color="auto"/>
            </w:tcBorders>
            <w:vAlign w:val="center"/>
          </w:tcPr>
          <w:p w:rsidR="007B1EEB" w:rsidRPr="002712DC" w:rsidRDefault="007B1EEB" w:rsidP="001C2C85">
            <w:pPr>
              <w:jc w:val="center"/>
              <w:rPr>
                <w:rFonts w:ascii="GHEA Grapalat" w:hAnsi="GHEA Grapalat" w:cs="Arial"/>
                <w:sz w:val="20"/>
                <w:szCs w:val="20"/>
              </w:rPr>
            </w:pPr>
            <w:r w:rsidRPr="002712DC">
              <w:rPr>
                <w:rFonts w:ascii="GHEA Grapalat" w:hAnsi="GHEA Grapalat" w:cs="Arial"/>
                <w:sz w:val="20"/>
                <w:szCs w:val="20"/>
              </w:rPr>
              <w:t>տուփ</w:t>
            </w:r>
          </w:p>
        </w:tc>
        <w:tc>
          <w:tcPr>
            <w:tcW w:w="857" w:type="dxa"/>
            <w:tcBorders>
              <w:top w:val="single" w:sz="4" w:space="0" w:color="auto"/>
              <w:left w:val="single" w:sz="4" w:space="0" w:color="auto"/>
              <w:bottom w:val="single" w:sz="4" w:space="0" w:color="auto"/>
              <w:right w:val="single" w:sz="4" w:space="0" w:color="auto"/>
            </w:tcBorders>
            <w:vAlign w:val="center"/>
          </w:tcPr>
          <w:p w:rsidR="007B1EEB" w:rsidRPr="002712DC" w:rsidRDefault="007B1EEB" w:rsidP="001C2C85">
            <w:pPr>
              <w:jc w:val="center"/>
              <w:rPr>
                <w:rFonts w:ascii="GHEA Grapalat" w:hAnsi="GHEA Grapalat"/>
                <w:sz w:val="20"/>
                <w:szCs w:val="20"/>
                <w:lang w:val="hy-AM"/>
              </w:rPr>
            </w:pPr>
          </w:p>
        </w:tc>
        <w:tc>
          <w:tcPr>
            <w:tcW w:w="775" w:type="dxa"/>
            <w:tcBorders>
              <w:top w:val="single" w:sz="4" w:space="0" w:color="auto"/>
              <w:left w:val="single" w:sz="4" w:space="0" w:color="auto"/>
              <w:bottom w:val="single" w:sz="4" w:space="0" w:color="auto"/>
              <w:right w:val="single" w:sz="4" w:space="0" w:color="auto"/>
            </w:tcBorders>
            <w:vAlign w:val="center"/>
          </w:tcPr>
          <w:p w:rsidR="007B1EEB" w:rsidRPr="002712DC" w:rsidRDefault="007B1EEB" w:rsidP="001C2C85">
            <w:pPr>
              <w:jc w:val="center"/>
              <w:rPr>
                <w:rFonts w:ascii="GHEA Grapalat" w:hAnsi="GHEA Grapalat" w:cs="Arial"/>
                <w:sz w:val="20"/>
                <w:szCs w:val="20"/>
                <w:lang w:val="hy-AM"/>
              </w:rPr>
            </w:pPr>
          </w:p>
        </w:tc>
        <w:tc>
          <w:tcPr>
            <w:tcW w:w="1134" w:type="dxa"/>
            <w:tcBorders>
              <w:top w:val="single" w:sz="4" w:space="0" w:color="auto"/>
              <w:left w:val="single" w:sz="4" w:space="0" w:color="auto"/>
              <w:bottom w:val="single" w:sz="4" w:space="0" w:color="auto"/>
              <w:right w:val="single" w:sz="4" w:space="0" w:color="auto"/>
            </w:tcBorders>
            <w:vAlign w:val="center"/>
          </w:tcPr>
          <w:p w:rsidR="007B1EEB" w:rsidRPr="002712DC" w:rsidRDefault="007B1EEB" w:rsidP="001C2C85">
            <w:pPr>
              <w:jc w:val="center"/>
              <w:rPr>
                <w:rFonts w:ascii="GHEA Grapalat" w:hAnsi="GHEA Grapalat" w:cs="Arial"/>
                <w:sz w:val="20"/>
                <w:szCs w:val="20"/>
              </w:rPr>
            </w:pPr>
            <w:r w:rsidRPr="002712DC">
              <w:rPr>
                <w:rFonts w:ascii="GHEA Grapalat" w:hAnsi="GHEA Grapalat" w:cs="Arial"/>
                <w:sz w:val="20"/>
                <w:szCs w:val="20"/>
              </w:rPr>
              <w:t>7</w:t>
            </w:r>
          </w:p>
        </w:tc>
        <w:tc>
          <w:tcPr>
            <w:tcW w:w="1134" w:type="dxa"/>
            <w:tcBorders>
              <w:top w:val="single" w:sz="4" w:space="0" w:color="auto"/>
              <w:left w:val="single" w:sz="4" w:space="0" w:color="auto"/>
              <w:bottom w:val="single" w:sz="4" w:space="0" w:color="auto"/>
              <w:right w:val="single" w:sz="4" w:space="0" w:color="auto"/>
            </w:tcBorders>
            <w:textDirection w:val="btLr"/>
            <w:vAlign w:val="center"/>
          </w:tcPr>
          <w:p w:rsidR="007B1EEB" w:rsidRPr="002712DC" w:rsidRDefault="007B1EEB" w:rsidP="001C2C85">
            <w:pPr>
              <w:ind w:left="113" w:right="113"/>
              <w:jc w:val="center"/>
              <w:rPr>
                <w:rFonts w:ascii="GHEA Grapalat" w:hAnsi="GHEA Grapalat"/>
                <w:sz w:val="20"/>
                <w:szCs w:val="20"/>
                <w:lang w:val="hy-AM"/>
              </w:rPr>
            </w:pPr>
            <w:r w:rsidRPr="002712DC">
              <w:rPr>
                <w:rFonts w:ascii="GHEA Grapalat" w:hAnsi="GHEA Grapalat"/>
                <w:sz w:val="20"/>
                <w:lang w:val="af-ZA"/>
              </w:rPr>
              <w:t>Գ.Զանգակատուն,Հրաչ և Սյուզեն Թուֆայանների փողոց 2</w:t>
            </w:r>
          </w:p>
        </w:tc>
        <w:tc>
          <w:tcPr>
            <w:tcW w:w="1275" w:type="dxa"/>
            <w:tcBorders>
              <w:top w:val="single" w:sz="4" w:space="0" w:color="auto"/>
              <w:left w:val="single" w:sz="4" w:space="0" w:color="auto"/>
              <w:bottom w:val="single" w:sz="4" w:space="0" w:color="auto"/>
              <w:right w:val="single" w:sz="4" w:space="0" w:color="auto"/>
            </w:tcBorders>
            <w:vAlign w:val="center"/>
          </w:tcPr>
          <w:p w:rsidR="007B1EEB" w:rsidRPr="002712DC" w:rsidRDefault="007B1EEB" w:rsidP="00035759">
            <w:pPr>
              <w:jc w:val="center"/>
              <w:rPr>
                <w:rFonts w:ascii="GHEA Grapalat" w:hAnsi="GHEA Grapalat" w:cs="Arial"/>
                <w:sz w:val="20"/>
                <w:szCs w:val="20"/>
              </w:rPr>
            </w:pPr>
            <w:r w:rsidRPr="002712DC">
              <w:rPr>
                <w:rFonts w:ascii="GHEA Grapalat" w:hAnsi="GHEA Grapalat" w:cs="Arial"/>
                <w:sz w:val="20"/>
                <w:szCs w:val="20"/>
              </w:rPr>
              <w:t>7</w:t>
            </w:r>
          </w:p>
        </w:tc>
        <w:tc>
          <w:tcPr>
            <w:tcW w:w="1518" w:type="dxa"/>
            <w:tcBorders>
              <w:top w:val="single" w:sz="4" w:space="0" w:color="auto"/>
              <w:left w:val="single" w:sz="4" w:space="0" w:color="auto"/>
              <w:bottom w:val="single" w:sz="4" w:space="0" w:color="auto"/>
              <w:right w:val="single" w:sz="4" w:space="0" w:color="auto"/>
            </w:tcBorders>
            <w:vAlign w:val="center"/>
          </w:tcPr>
          <w:p w:rsidR="007B1EEB" w:rsidRPr="002712DC" w:rsidRDefault="007B1EEB" w:rsidP="001C2C85">
            <w:pPr>
              <w:jc w:val="center"/>
              <w:rPr>
                <w:sz w:val="20"/>
                <w:szCs w:val="20"/>
              </w:rPr>
            </w:pPr>
            <w:r w:rsidRPr="002712DC">
              <w:rPr>
                <w:rFonts w:ascii="Sylfaen" w:hAnsi="Sylfaen" w:cs="Sylfaen"/>
                <w:sz w:val="20"/>
                <w:szCs w:val="20"/>
              </w:rPr>
              <w:t>Մինչև</w:t>
            </w:r>
            <w:r w:rsidRPr="002712DC">
              <w:rPr>
                <w:sz w:val="20"/>
                <w:szCs w:val="20"/>
              </w:rPr>
              <w:t xml:space="preserve"> 25.12.2020 </w:t>
            </w:r>
            <w:r w:rsidRPr="002712DC">
              <w:rPr>
                <w:rFonts w:ascii="Sylfaen" w:hAnsi="Sylfaen" w:cs="Sylfaen"/>
                <w:sz w:val="20"/>
                <w:szCs w:val="20"/>
              </w:rPr>
              <w:t>ամսական</w:t>
            </w:r>
          </w:p>
        </w:tc>
      </w:tr>
      <w:tr w:rsidR="007B1EEB" w:rsidRPr="002712DC" w:rsidTr="007B1EEB">
        <w:trPr>
          <w:trHeight w:val="1134"/>
        </w:trPr>
        <w:tc>
          <w:tcPr>
            <w:tcW w:w="1333" w:type="dxa"/>
            <w:tcBorders>
              <w:top w:val="single" w:sz="4" w:space="0" w:color="auto"/>
              <w:left w:val="single" w:sz="4" w:space="0" w:color="auto"/>
              <w:bottom w:val="single" w:sz="4" w:space="0" w:color="auto"/>
              <w:right w:val="single" w:sz="4" w:space="0" w:color="auto"/>
            </w:tcBorders>
            <w:vAlign w:val="center"/>
          </w:tcPr>
          <w:p w:rsidR="007B1EEB" w:rsidRPr="002712DC" w:rsidRDefault="007B1EEB" w:rsidP="001C2C85">
            <w:pPr>
              <w:jc w:val="center"/>
              <w:rPr>
                <w:rFonts w:ascii="GHEA Grapalat" w:hAnsi="GHEA Grapalat"/>
                <w:sz w:val="20"/>
                <w:szCs w:val="20"/>
              </w:rPr>
            </w:pPr>
            <w:r w:rsidRPr="002712DC">
              <w:rPr>
                <w:rFonts w:ascii="GHEA Grapalat" w:hAnsi="GHEA Grapalat"/>
                <w:sz w:val="20"/>
                <w:szCs w:val="20"/>
              </w:rPr>
              <w:lastRenderedPageBreak/>
              <w:t>40</w:t>
            </w:r>
          </w:p>
        </w:tc>
        <w:tc>
          <w:tcPr>
            <w:tcW w:w="1405" w:type="dxa"/>
            <w:tcBorders>
              <w:top w:val="single" w:sz="4" w:space="0" w:color="auto"/>
              <w:left w:val="single" w:sz="4" w:space="0" w:color="auto"/>
              <w:bottom w:val="single" w:sz="4" w:space="0" w:color="auto"/>
              <w:right w:val="single" w:sz="4" w:space="0" w:color="auto"/>
            </w:tcBorders>
            <w:vAlign w:val="center"/>
          </w:tcPr>
          <w:p w:rsidR="007B1EEB" w:rsidRPr="002712DC" w:rsidRDefault="007B1EEB" w:rsidP="001C2C85">
            <w:pPr>
              <w:jc w:val="center"/>
              <w:rPr>
                <w:rFonts w:ascii="GHEA Grapalat" w:hAnsi="GHEA Grapalat"/>
                <w:sz w:val="20"/>
                <w:szCs w:val="20"/>
              </w:rPr>
            </w:pPr>
            <w:r w:rsidRPr="002712DC">
              <w:rPr>
                <w:rFonts w:ascii="GHEA Grapalat" w:hAnsi="GHEA Grapalat"/>
                <w:sz w:val="20"/>
                <w:szCs w:val="20"/>
              </w:rPr>
              <w:t>15623200</w:t>
            </w:r>
          </w:p>
        </w:tc>
        <w:tc>
          <w:tcPr>
            <w:tcW w:w="1499" w:type="dxa"/>
            <w:tcBorders>
              <w:top w:val="single" w:sz="4" w:space="0" w:color="auto"/>
              <w:left w:val="single" w:sz="4" w:space="0" w:color="auto"/>
              <w:bottom w:val="single" w:sz="4" w:space="0" w:color="auto"/>
              <w:right w:val="single" w:sz="4" w:space="0" w:color="auto"/>
            </w:tcBorders>
            <w:vAlign w:val="center"/>
          </w:tcPr>
          <w:p w:rsidR="007B1EEB" w:rsidRPr="002712DC" w:rsidRDefault="007B1EEB" w:rsidP="001C2C85">
            <w:pPr>
              <w:jc w:val="center"/>
              <w:rPr>
                <w:rFonts w:ascii="GHEA Grapalat" w:hAnsi="GHEA Grapalat" w:cs="Arial"/>
                <w:sz w:val="20"/>
                <w:szCs w:val="20"/>
              </w:rPr>
            </w:pPr>
            <w:r w:rsidRPr="002712DC">
              <w:rPr>
                <w:rFonts w:ascii="GHEA Grapalat" w:hAnsi="GHEA Grapalat" w:cs="Arial"/>
                <w:sz w:val="20"/>
                <w:szCs w:val="20"/>
              </w:rPr>
              <w:t>Սպիտակաձավար/манная крупа/</w:t>
            </w:r>
          </w:p>
        </w:tc>
        <w:tc>
          <w:tcPr>
            <w:tcW w:w="1248" w:type="dxa"/>
            <w:tcBorders>
              <w:top w:val="single" w:sz="4" w:space="0" w:color="auto"/>
              <w:left w:val="single" w:sz="4" w:space="0" w:color="auto"/>
              <w:bottom w:val="single" w:sz="4" w:space="0" w:color="auto"/>
              <w:right w:val="single" w:sz="4" w:space="0" w:color="auto"/>
            </w:tcBorders>
            <w:textDirection w:val="btLr"/>
            <w:vAlign w:val="center"/>
          </w:tcPr>
          <w:p w:rsidR="007B1EEB" w:rsidRPr="002712DC" w:rsidRDefault="007B1EEB" w:rsidP="001C2C85">
            <w:pPr>
              <w:ind w:left="113" w:right="113"/>
              <w:rPr>
                <w:rFonts w:ascii="GHEA Grapalat" w:hAnsi="GHEA Grapalat"/>
                <w:sz w:val="20"/>
                <w:szCs w:val="20"/>
              </w:rPr>
            </w:pPr>
            <w:r w:rsidRPr="002712DC">
              <w:rPr>
                <w:rFonts w:ascii="GHEA Grapalat" w:hAnsi="GHEA Grapalat"/>
                <w:sz w:val="20"/>
                <w:szCs w:val="20"/>
                <w:lang w:val="hy-AM"/>
              </w:rPr>
              <w:t>ՀՀ կամ համարժեքը ՀՀ կամ համարժեքը</w:t>
            </w:r>
          </w:p>
        </w:tc>
        <w:tc>
          <w:tcPr>
            <w:tcW w:w="2350" w:type="dxa"/>
            <w:tcBorders>
              <w:top w:val="single" w:sz="4" w:space="0" w:color="auto"/>
              <w:left w:val="single" w:sz="4" w:space="0" w:color="auto"/>
              <w:bottom w:val="single" w:sz="4" w:space="0" w:color="auto"/>
              <w:right w:val="single" w:sz="4" w:space="0" w:color="auto"/>
            </w:tcBorders>
            <w:vAlign w:val="center"/>
          </w:tcPr>
          <w:p w:rsidR="007B1EEB" w:rsidRPr="002712DC" w:rsidRDefault="007B1EEB" w:rsidP="001677C1">
            <w:pPr>
              <w:jc w:val="center"/>
              <w:rPr>
                <w:rFonts w:ascii="GHEA Grapalat" w:hAnsi="GHEA Grapalat" w:cs="Calibri"/>
                <w:sz w:val="20"/>
                <w:szCs w:val="20"/>
                <w:lang w:val="hy-AM"/>
              </w:rPr>
            </w:pPr>
            <w:r w:rsidRPr="002712DC">
              <w:rPr>
                <w:rFonts w:ascii="GHEA Grapalat" w:hAnsi="GHEA Grapalat"/>
                <w:sz w:val="20"/>
                <w:szCs w:val="20"/>
              </w:rPr>
              <w:t>Սպիտակաձավար,չոր, խանավությունը 15—ից ոչ ավել կամ միջին չորությամբ 15.1-18. ԳՈՍՏ 7758-75: Անվտանգությունը և մակնշումը ըստ ՀՀ Կառավարության 2006թ դեկտեմբերի 21-ի թիվ 1925-Ն որոշմամբ հաստատաված &lt;&lt;Կաթին և կաթնամթերքին և դրանց արտադրությանը ներկայացվող պահանջների տեխնիկական կանոնակարգի&gt;&gt;</w:t>
            </w:r>
            <w:r w:rsidRPr="002712DC">
              <w:rPr>
                <w:rFonts w:ascii="GHEA Grapalat" w:hAnsi="GHEA Grapalat"/>
                <w:sz w:val="20"/>
                <w:szCs w:val="20"/>
                <w:lang w:val="hy-AM"/>
              </w:rPr>
              <w:t xml:space="preserve"> և «Սննդամթերքի անվտանգության մասին» ՀՀ օրենքի 8-րդ հոդվածի  համարժեքը</w:t>
            </w:r>
            <w:r w:rsidRPr="002712DC">
              <w:rPr>
                <w:rFonts w:ascii="Sylfaen" w:hAnsi="Sylfaen" w:cs="Sylfaen"/>
                <w:sz w:val="16"/>
                <w:szCs w:val="16"/>
                <w:lang w:val="hy-AM"/>
              </w:rPr>
              <w:t xml:space="preserve"> </w:t>
            </w:r>
          </w:p>
        </w:tc>
        <w:tc>
          <w:tcPr>
            <w:tcW w:w="895" w:type="dxa"/>
            <w:tcBorders>
              <w:top w:val="single" w:sz="4" w:space="0" w:color="auto"/>
              <w:left w:val="single" w:sz="4" w:space="0" w:color="auto"/>
              <w:bottom w:val="single" w:sz="4" w:space="0" w:color="auto"/>
              <w:right w:val="single" w:sz="4" w:space="0" w:color="auto"/>
            </w:tcBorders>
            <w:vAlign w:val="center"/>
          </w:tcPr>
          <w:p w:rsidR="007B1EEB" w:rsidRPr="002712DC" w:rsidRDefault="007B1EEB" w:rsidP="001C2C85">
            <w:pPr>
              <w:jc w:val="center"/>
              <w:rPr>
                <w:rFonts w:ascii="GHEA Grapalat" w:hAnsi="GHEA Grapalat" w:cs="Arial"/>
                <w:sz w:val="20"/>
                <w:szCs w:val="20"/>
              </w:rPr>
            </w:pPr>
            <w:r w:rsidRPr="002712DC">
              <w:rPr>
                <w:rFonts w:ascii="GHEA Grapalat" w:hAnsi="GHEA Grapalat" w:cs="Arial"/>
                <w:sz w:val="20"/>
                <w:szCs w:val="20"/>
              </w:rPr>
              <w:t>կգ</w:t>
            </w:r>
          </w:p>
        </w:tc>
        <w:tc>
          <w:tcPr>
            <w:tcW w:w="857" w:type="dxa"/>
            <w:tcBorders>
              <w:top w:val="single" w:sz="4" w:space="0" w:color="auto"/>
              <w:left w:val="single" w:sz="4" w:space="0" w:color="auto"/>
              <w:bottom w:val="single" w:sz="4" w:space="0" w:color="auto"/>
              <w:right w:val="single" w:sz="4" w:space="0" w:color="auto"/>
            </w:tcBorders>
            <w:vAlign w:val="center"/>
          </w:tcPr>
          <w:p w:rsidR="007B1EEB" w:rsidRPr="002712DC" w:rsidRDefault="007B1EEB" w:rsidP="001C2C85">
            <w:pPr>
              <w:jc w:val="center"/>
              <w:rPr>
                <w:rFonts w:ascii="GHEA Grapalat" w:hAnsi="GHEA Grapalat"/>
                <w:sz w:val="20"/>
                <w:szCs w:val="20"/>
                <w:lang w:val="hy-AM"/>
              </w:rPr>
            </w:pPr>
          </w:p>
        </w:tc>
        <w:tc>
          <w:tcPr>
            <w:tcW w:w="775" w:type="dxa"/>
            <w:tcBorders>
              <w:top w:val="single" w:sz="4" w:space="0" w:color="auto"/>
              <w:left w:val="single" w:sz="4" w:space="0" w:color="auto"/>
              <w:bottom w:val="single" w:sz="4" w:space="0" w:color="auto"/>
              <w:right w:val="single" w:sz="4" w:space="0" w:color="auto"/>
            </w:tcBorders>
            <w:vAlign w:val="center"/>
          </w:tcPr>
          <w:p w:rsidR="007B1EEB" w:rsidRPr="002712DC" w:rsidRDefault="007B1EEB" w:rsidP="001C2C85">
            <w:pPr>
              <w:jc w:val="center"/>
              <w:rPr>
                <w:rFonts w:ascii="GHEA Grapalat" w:hAnsi="GHEA Grapalat" w:cs="Arial"/>
                <w:sz w:val="20"/>
                <w:szCs w:val="20"/>
                <w:lang w:val="hy-AM"/>
              </w:rPr>
            </w:pPr>
          </w:p>
        </w:tc>
        <w:tc>
          <w:tcPr>
            <w:tcW w:w="1134" w:type="dxa"/>
            <w:tcBorders>
              <w:top w:val="single" w:sz="4" w:space="0" w:color="auto"/>
              <w:left w:val="single" w:sz="4" w:space="0" w:color="auto"/>
              <w:bottom w:val="single" w:sz="4" w:space="0" w:color="auto"/>
              <w:right w:val="single" w:sz="4" w:space="0" w:color="auto"/>
            </w:tcBorders>
            <w:vAlign w:val="center"/>
          </w:tcPr>
          <w:p w:rsidR="007B1EEB" w:rsidRPr="002712DC" w:rsidRDefault="007B1EEB" w:rsidP="001C2C85">
            <w:pPr>
              <w:jc w:val="center"/>
              <w:rPr>
                <w:rFonts w:ascii="GHEA Grapalat" w:hAnsi="GHEA Grapalat" w:cs="Arial"/>
                <w:sz w:val="20"/>
                <w:szCs w:val="20"/>
              </w:rPr>
            </w:pPr>
            <w:r w:rsidRPr="002712DC">
              <w:rPr>
                <w:rFonts w:ascii="GHEA Grapalat" w:hAnsi="GHEA Grapalat" w:cs="Arial"/>
                <w:sz w:val="20"/>
                <w:szCs w:val="20"/>
              </w:rPr>
              <w:t>26</w:t>
            </w:r>
          </w:p>
        </w:tc>
        <w:tc>
          <w:tcPr>
            <w:tcW w:w="1134" w:type="dxa"/>
            <w:tcBorders>
              <w:top w:val="single" w:sz="4" w:space="0" w:color="auto"/>
              <w:left w:val="single" w:sz="4" w:space="0" w:color="auto"/>
              <w:bottom w:val="single" w:sz="4" w:space="0" w:color="auto"/>
              <w:right w:val="single" w:sz="4" w:space="0" w:color="auto"/>
            </w:tcBorders>
            <w:textDirection w:val="btLr"/>
            <w:vAlign w:val="center"/>
          </w:tcPr>
          <w:p w:rsidR="007B1EEB" w:rsidRPr="002712DC" w:rsidRDefault="007B1EEB" w:rsidP="001C2C85">
            <w:pPr>
              <w:ind w:left="113" w:right="113"/>
              <w:jc w:val="center"/>
              <w:rPr>
                <w:rFonts w:ascii="GHEA Grapalat" w:hAnsi="GHEA Grapalat"/>
                <w:sz w:val="20"/>
                <w:szCs w:val="20"/>
                <w:lang w:val="hy-AM"/>
              </w:rPr>
            </w:pPr>
            <w:r w:rsidRPr="002712DC">
              <w:rPr>
                <w:rFonts w:ascii="GHEA Grapalat" w:hAnsi="GHEA Grapalat"/>
                <w:sz w:val="20"/>
                <w:szCs w:val="20"/>
              </w:rPr>
              <w:t xml:space="preserve">գ. </w:t>
            </w:r>
            <w:r w:rsidRPr="002712DC">
              <w:rPr>
                <w:rFonts w:ascii="GHEA Grapalat" w:hAnsi="GHEA Grapalat"/>
                <w:sz w:val="20"/>
                <w:szCs w:val="20"/>
                <w:lang w:val="hy-AM"/>
              </w:rPr>
              <w:t>Տափերակ</w:t>
            </w:r>
            <w:r w:rsidRPr="002712DC">
              <w:rPr>
                <w:rFonts w:ascii="GHEA Grapalat" w:hAnsi="GHEA Grapalat"/>
                <w:sz w:val="20"/>
                <w:szCs w:val="20"/>
              </w:rPr>
              <w:t xml:space="preserve">ան, </w:t>
            </w:r>
            <w:r w:rsidRPr="002712DC">
              <w:rPr>
                <w:rFonts w:ascii="GHEA Grapalat" w:hAnsi="GHEA Grapalat"/>
                <w:sz w:val="20"/>
                <w:szCs w:val="20"/>
                <w:lang w:val="hy-AM"/>
              </w:rPr>
              <w:t>Իսակովի 2</w:t>
            </w:r>
            <w:r w:rsidRPr="002712DC">
              <w:rPr>
                <w:rFonts w:ascii="GHEA Grapalat" w:hAnsi="GHEA Grapalat"/>
                <w:sz w:val="20"/>
                <w:lang w:val="af-ZA"/>
              </w:rPr>
              <w:t xml:space="preserve"> Գ.Զանգակատուն,Հրաչ և Սյուզեն Թուֆայանների փողոց 2</w:t>
            </w:r>
          </w:p>
        </w:tc>
        <w:tc>
          <w:tcPr>
            <w:tcW w:w="1275" w:type="dxa"/>
            <w:tcBorders>
              <w:top w:val="single" w:sz="4" w:space="0" w:color="auto"/>
              <w:left w:val="single" w:sz="4" w:space="0" w:color="auto"/>
              <w:bottom w:val="single" w:sz="4" w:space="0" w:color="auto"/>
              <w:right w:val="single" w:sz="4" w:space="0" w:color="auto"/>
            </w:tcBorders>
            <w:vAlign w:val="center"/>
          </w:tcPr>
          <w:p w:rsidR="007B1EEB" w:rsidRPr="002712DC" w:rsidRDefault="007B1EEB" w:rsidP="00035759">
            <w:pPr>
              <w:jc w:val="center"/>
              <w:rPr>
                <w:rFonts w:ascii="GHEA Grapalat" w:hAnsi="GHEA Grapalat" w:cs="Arial"/>
                <w:sz w:val="20"/>
                <w:szCs w:val="20"/>
              </w:rPr>
            </w:pPr>
            <w:r w:rsidRPr="002712DC">
              <w:rPr>
                <w:rFonts w:ascii="GHEA Grapalat" w:hAnsi="GHEA Grapalat" w:cs="Arial"/>
                <w:sz w:val="20"/>
                <w:szCs w:val="20"/>
              </w:rPr>
              <w:t>26</w:t>
            </w:r>
          </w:p>
        </w:tc>
        <w:tc>
          <w:tcPr>
            <w:tcW w:w="1518" w:type="dxa"/>
            <w:tcBorders>
              <w:top w:val="single" w:sz="4" w:space="0" w:color="auto"/>
              <w:left w:val="single" w:sz="4" w:space="0" w:color="auto"/>
              <w:bottom w:val="single" w:sz="4" w:space="0" w:color="auto"/>
              <w:right w:val="single" w:sz="4" w:space="0" w:color="auto"/>
            </w:tcBorders>
            <w:vAlign w:val="center"/>
          </w:tcPr>
          <w:p w:rsidR="007B1EEB" w:rsidRPr="002712DC" w:rsidRDefault="007B1EEB" w:rsidP="001C2C85">
            <w:pPr>
              <w:jc w:val="center"/>
              <w:rPr>
                <w:sz w:val="20"/>
                <w:szCs w:val="20"/>
              </w:rPr>
            </w:pPr>
            <w:r w:rsidRPr="002712DC">
              <w:rPr>
                <w:rFonts w:ascii="Sylfaen" w:hAnsi="Sylfaen" w:cs="Sylfaen"/>
                <w:sz w:val="20"/>
                <w:szCs w:val="20"/>
              </w:rPr>
              <w:t>Մինչև</w:t>
            </w:r>
            <w:r w:rsidRPr="002712DC">
              <w:rPr>
                <w:sz w:val="20"/>
                <w:szCs w:val="20"/>
              </w:rPr>
              <w:t xml:space="preserve"> 25.12.2020 </w:t>
            </w:r>
            <w:r w:rsidR="00072351" w:rsidRPr="002712DC">
              <w:rPr>
                <w:rFonts w:ascii="Sylfaen" w:hAnsi="Sylfaen" w:cs="Sylfaen"/>
                <w:sz w:val="20"/>
                <w:szCs w:val="20"/>
              </w:rPr>
              <w:t>ամսական</w:t>
            </w:r>
          </w:p>
        </w:tc>
      </w:tr>
    </w:tbl>
    <w:p w:rsidR="006E5207" w:rsidRPr="002712DC" w:rsidRDefault="006E5207" w:rsidP="006E5207">
      <w:pPr>
        <w:jc w:val="both"/>
        <w:rPr>
          <w:rFonts w:ascii="GHEA Grapalat" w:hAnsi="GHEA Grapalat"/>
          <w:sz w:val="20"/>
        </w:rPr>
      </w:pPr>
    </w:p>
    <w:p w:rsidR="006E5207" w:rsidRPr="002712DC" w:rsidRDefault="006E5207" w:rsidP="006E5207">
      <w:pPr>
        <w:jc w:val="both"/>
        <w:rPr>
          <w:rFonts w:ascii="GHEA Grapalat" w:hAnsi="GHEA Grapalat" w:cs="Sylfaen"/>
          <w:i/>
          <w:sz w:val="18"/>
          <w:szCs w:val="18"/>
          <w:lang w:val="pt-BR"/>
        </w:rPr>
      </w:pPr>
      <w:r w:rsidRPr="002712DC">
        <w:rPr>
          <w:rFonts w:ascii="GHEA Grapalat" w:hAnsi="GHEA Grapalat"/>
          <w:sz w:val="20"/>
        </w:rPr>
        <w:t xml:space="preserve">* </w:t>
      </w:r>
      <w:r w:rsidRPr="002712DC">
        <w:rPr>
          <w:rFonts w:ascii="GHEA Grapalat" w:hAnsi="GHEA Grapalat" w:cs="Sylfaen"/>
          <w:i/>
          <w:sz w:val="18"/>
          <w:szCs w:val="18"/>
          <w:lang w:val="pt-BR"/>
        </w:rPr>
        <w:t>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w:t>
      </w:r>
    </w:p>
    <w:p w:rsidR="006E5207" w:rsidRPr="002712DC" w:rsidRDefault="006E5207" w:rsidP="006E5207">
      <w:pPr>
        <w:jc w:val="both"/>
        <w:rPr>
          <w:rFonts w:ascii="GHEA Grapalat" w:hAnsi="GHEA Grapalat" w:cs="Sylfaen"/>
          <w:i/>
          <w:sz w:val="12"/>
          <w:szCs w:val="12"/>
          <w:lang w:val="pt-BR"/>
        </w:rPr>
      </w:pPr>
    </w:p>
    <w:p w:rsidR="006E5207" w:rsidRPr="002712DC" w:rsidRDefault="006E5207" w:rsidP="006E5207">
      <w:pPr>
        <w:pStyle w:val="FootnoteText"/>
        <w:jc w:val="both"/>
        <w:rPr>
          <w:lang w:val="pt-BR"/>
        </w:rPr>
      </w:pPr>
      <w:r w:rsidRPr="002712DC">
        <w:rPr>
          <w:rFonts w:ascii="GHEA Grapalat" w:hAnsi="GHEA Grapalat"/>
          <w:lang w:val="pt-BR"/>
        </w:rPr>
        <w:t xml:space="preserve">** </w:t>
      </w:r>
      <w:r w:rsidRPr="002712DC">
        <w:rPr>
          <w:rFonts w:ascii="GHEA Grapalat" w:hAnsi="GHEA Grapalat" w:cs="Sylfaen"/>
          <w:i/>
          <w:sz w:val="18"/>
          <w:szCs w:val="18"/>
          <w:lang w:val="pt-BR" w:eastAsia="en-US"/>
        </w:rPr>
        <w:t xml:space="preserve">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 կամ համապատասխանության սերտիֆիկատ: </w:t>
      </w:r>
    </w:p>
    <w:p w:rsidR="006E5207" w:rsidRPr="002712DC" w:rsidRDefault="006E5207" w:rsidP="006E5207">
      <w:pPr>
        <w:jc w:val="both"/>
        <w:rPr>
          <w:rFonts w:ascii="GHEA Grapalat" w:hAnsi="GHEA Grapalat"/>
          <w:sz w:val="12"/>
          <w:szCs w:val="12"/>
          <w:lang w:val="pt-BR"/>
        </w:rPr>
      </w:pPr>
    </w:p>
    <w:p w:rsidR="006E5207" w:rsidRPr="002712DC" w:rsidRDefault="006E5207" w:rsidP="006E5207">
      <w:pPr>
        <w:jc w:val="both"/>
        <w:rPr>
          <w:rFonts w:ascii="GHEA Grapalat" w:hAnsi="GHEA Grapalat"/>
          <w:sz w:val="20"/>
          <w:lang w:val="pt-BR"/>
        </w:rPr>
      </w:pPr>
      <w:r w:rsidRPr="002712DC">
        <w:rPr>
          <w:rFonts w:ascii="GHEA Grapalat" w:hAnsi="GHEA Grapalat" w:cs="Sylfaen"/>
          <w:i/>
          <w:sz w:val="18"/>
          <w:szCs w:val="18"/>
          <w:lang w:val="pt-BR"/>
        </w:rPr>
        <w:t>*** Եթե պայմանագիրը կնքվում է "Գնումների մասին" ՀՀ օրենքի 15-րդ հոդվածի 6-րդ մասի հիման վրա, ապա սյունակում ժամկետի հաշվարկն իրականացվում է ֆինանսական միջոցներ նախատեսվելու դեպքում կողմերի միջև կնքվող համաձայնագրի ուժի մեջ մտնելու օրվանից սկսած:</w:t>
      </w:r>
    </w:p>
    <w:p w:rsidR="00814300" w:rsidRPr="002712DC" w:rsidRDefault="00814300" w:rsidP="00814300">
      <w:pPr>
        <w:tabs>
          <w:tab w:val="left" w:pos="795"/>
        </w:tabs>
        <w:rPr>
          <w:rFonts w:ascii="GHEA Grapalat" w:hAnsi="GHEA Grapalat" w:cs="Sylfaen"/>
          <w:bCs/>
          <w:i/>
          <w:sz w:val="18"/>
          <w:szCs w:val="18"/>
          <w:lang w:val="nb-NO"/>
        </w:rPr>
      </w:pPr>
      <w:r w:rsidRPr="002712DC">
        <w:rPr>
          <w:rFonts w:ascii="GHEA Grapalat" w:hAnsi="GHEA Grapalat" w:cs="Calibri"/>
          <w:bCs/>
          <w:i/>
          <w:sz w:val="18"/>
          <w:szCs w:val="18"/>
          <w:lang w:val="hy-AM"/>
        </w:rPr>
        <w:t>1. Գնմանառարկայիհատկանիշներիբնութագրերումհղումորևէառևտրայիննշանի</w:t>
      </w:r>
      <w:r w:rsidRPr="002712DC">
        <w:rPr>
          <w:rFonts w:ascii="GHEA Grapalat" w:hAnsi="GHEA Grapalat" w:cs="Calibri"/>
          <w:bCs/>
          <w:i/>
          <w:sz w:val="18"/>
          <w:szCs w:val="18"/>
          <w:lang w:val="nb-NO"/>
        </w:rPr>
        <w:t>,</w:t>
      </w:r>
      <w:r w:rsidRPr="002712DC">
        <w:rPr>
          <w:rFonts w:ascii="GHEA Grapalat" w:hAnsi="GHEA Grapalat" w:cs="Calibri"/>
          <w:bCs/>
          <w:i/>
          <w:sz w:val="18"/>
          <w:szCs w:val="18"/>
          <w:lang w:val="hy-AM"/>
        </w:rPr>
        <w:t>ֆիրմայինանվանմանը</w:t>
      </w:r>
      <w:r w:rsidRPr="002712DC">
        <w:rPr>
          <w:rFonts w:ascii="GHEA Grapalat" w:hAnsi="GHEA Grapalat" w:cs="Calibri"/>
          <w:bCs/>
          <w:i/>
          <w:sz w:val="18"/>
          <w:szCs w:val="18"/>
          <w:lang w:val="nb-NO"/>
        </w:rPr>
        <w:t>,</w:t>
      </w:r>
      <w:r w:rsidRPr="002712DC">
        <w:rPr>
          <w:rFonts w:ascii="GHEA Grapalat" w:hAnsi="GHEA Grapalat" w:cs="Calibri"/>
          <w:bCs/>
          <w:i/>
          <w:sz w:val="18"/>
          <w:szCs w:val="18"/>
          <w:lang w:val="hy-AM"/>
        </w:rPr>
        <w:t>արտոնագրին</w:t>
      </w:r>
      <w:r w:rsidRPr="002712DC">
        <w:rPr>
          <w:rFonts w:ascii="GHEA Grapalat" w:hAnsi="GHEA Grapalat" w:cs="Calibri"/>
          <w:bCs/>
          <w:i/>
          <w:sz w:val="18"/>
          <w:szCs w:val="18"/>
          <w:lang w:val="nb-NO"/>
        </w:rPr>
        <w:t xml:space="preserve">, </w:t>
      </w:r>
      <w:r w:rsidRPr="002712DC">
        <w:rPr>
          <w:rFonts w:ascii="GHEA Grapalat" w:hAnsi="GHEA Grapalat" w:cs="Calibri"/>
          <w:bCs/>
          <w:i/>
          <w:sz w:val="18"/>
          <w:szCs w:val="18"/>
          <w:lang w:val="hy-AM"/>
        </w:rPr>
        <w:t>էսքիզինկամմոդելին</w:t>
      </w:r>
      <w:r w:rsidRPr="002712DC">
        <w:rPr>
          <w:rFonts w:ascii="GHEA Grapalat" w:hAnsi="GHEA Grapalat" w:cs="Calibri"/>
          <w:bCs/>
          <w:i/>
          <w:sz w:val="18"/>
          <w:szCs w:val="18"/>
          <w:lang w:val="nb-NO"/>
        </w:rPr>
        <w:t>,</w:t>
      </w:r>
      <w:r w:rsidRPr="002712DC">
        <w:rPr>
          <w:rFonts w:ascii="GHEA Grapalat" w:hAnsi="GHEA Grapalat" w:cs="Calibri"/>
          <w:bCs/>
          <w:i/>
          <w:sz w:val="18"/>
          <w:szCs w:val="18"/>
          <w:lang w:val="hy-AM"/>
        </w:rPr>
        <w:t>ծագմաներկրին</w:t>
      </w:r>
      <w:r w:rsidRPr="002712DC">
        <w:rPr>
          <w:rFonts w:ascii="GHEA Grapalat" w:hAnsi="GHEA Grapalat" w:cs="Calibri"/>
          <w:bCs/>
          <w:i/>
          <w:sz w:val="18"/>
          <w:szCs w:val="18"/>
          <w:lang w:val="nb-NO"/>
        </w:rPr>
        <w:t xml:space="preserve">, </w:t>
      </w:r>
      <w:r w:rsidRPr="002712DC">
        <w:rPr>
          <w:rFonts w:ascii="GHEA Grapalat" w:hAnsi="GHEA Grapalat" w:cs="Calibri"/>
          <w:bCs/>
          <w:i/>
          <w:sz w:val="18"/>
          <w:szCs w:val="18"/>
          <w:lang w:val="hy-AM"/>
        </w:rPr>
        <w:t>կոնկրետաղբյուրինկամարտադրողին պարունակելուդեպքումկիրառելինաև</w:t>
      </w:r>
      <w:r w:rsidRPr="002712DC">
        <w:rPr>
          <w:rFonts w:ascii="GHEA Grapalat" w:hAnsi="GHEA Grapalat" w:cs="Calibri"/>
          <w:bCs/>
          <w:i/>
          <w:sz w:val="18"/>
          <w:szCs w:val="18"/>
          <w:lang w:val="nb-NO"/>
        </w:rPr>
        <w:t xml:space="preserve"> «</w:t>
      </w:r>
      <w:r w:rsidRPr="002712DC">
        <w:rPr>
          <w:rFonts w:ascii="GHEA Grapalat" w:hAnsi="GHEA Grapalat" w:cs="Calibri"/>
          <w:bCs/>
          <w:i/>
          <w:sz w:val="18"/>
          <w:szCs w:val="18"/>
          <w:lang w:val="hy-AM"/>
        </w:rPr>
        <w:t>կամհամարժեքը</w:t>
      </w:r>
      <w:r w:rsidRPr="002712DC">
        <w:rPr>
          <w:rFonts w:ascii="GHEA Grapalat" w:hAnsi="GHEA Grapalat" w:cs="Calibri"/>
          <w:bCs/>
          <w:i/>
          <w:sz w:val="18"/>
          <w:szCs w:val="18"/>
          <w:lang w:val="nb-NO"/>
        </w:rPr>
        <w:t xml:space="preserve">» </w:t>
      </w:r>
      <w:r w:rsidRPr="002712DC">
        <w:rPr>
          <w:rFonts w:ascii="GHEA Grapalat" w:hAnsi="GHEA Grapalat" w:cs="Calibri"/>
          <w:bCs/>
          <w:i/>
          <w:sz w:val="18"/>
          <w:szCs w:val="18"/>
          <w:lang w:val="hy-AM"/>
        </w:rPr>
        <w:t>համաձայնԳնումներիմասինՀՀօրենքի</w:t>
      </w:r>
      <w:r w:rsidRPr="002712DC">
        <w:rPr>
          <w:rFonts w:ascii="GHEA Grapalat" w:hAnsi="GHEA Grapalat" w:cs="Calibri"/>
          <w:bCs/>
          <w:i/>
          <w:sz w:val="18"/>
          <w:szCs w:val="18"/>
          <w:lang w:val="nb-NO"/>
        </w:rPr>
        <w:t xml:space="preserve"> 12-</w:t>
      </w:r>
      <w:r w:rsidRPr="002712DC">
        <w:rPr>
          <w:rFonts w:ascii="GHEA Grapalat" w:hAnsi="GHEA Grapalat" w:cs="Calibri"/>
          <w:bCs/>
          <w:i/>
          <w:sz w:val="18"/>
          <w:szCs w:val="18"/>
          <w:lang w:val="hy-AM"/>
        </w:rPr>
        <w:t>րդհոդվածի</w:t>
      </w:r>
      <w:r w:rsidRPr="002712DC">
        <w:rPr>
          <w:rFonts w:ascii="GHEA Grapalat" w:hAnsi="GHEA Grapalat" w:cs="Calibri"/>
          <w:bCs/>
          <w:i/>
          <w:sz w:val="18"/>
          <w:szCs w:val="18"/>
          <w:lang w:val="nb-NO"/>
        </w:rPr>
        <w:t xml:space="preserve"> 5-</w:t>
      </w:r>
      <w:r w:rsidRPr="002712DC">
        <w:rPr>
          <w:rFonts w:ascii="GHEA Grapalat" w:hAnsi="GHEA Grapalat" w:cs="Calibri"/>
          <w:bCs/>
          <w:i/>
          <w:sz w:val="18"/>
          <w:szCs w:val="18"/>
          <w:lang w:val="hy-AM"/>
        </w:rPr>
        <w:t>րդմասովսահմանվածպահանջների</w:t>
      </w:r>
      <w:r w:rsidRPr="002712DC">
        <w:rPr>
          <w:rFonts w:ascii="GHEA Grapalat" w:hAnsi="GHEA Grapalat" w:cs="Calibri"/>
          <w:bCs/>
          <w:i/>
          <w:sz w:val="18"/>
          <w:szCs w:val="18"/>
          <w:lang w:val="nb-NO"/>
        </w:rPr>
        <w:t>:</w:t>
      </w:r>
    </w:p>
    <w:p w:rsidR="00814300" w:rsidRPr="002712DC" w:rsidRDefault="00814300" w:rsidP="00814300">
      <w:pPr>
        <w:rPr>
          <w:rFonts w:ascii="GHEA Grapalat" w:hAnsi="GHEA Grapalat"/>
          <w:i/>
          <w:sz w:val="18"/>
          <w:szCs w:val="18"/>
          <w:lang w:val="nb-NO"/>
        </w:rPr>
      </w:pPr>
      <w:r w:rsidRPr="002712DC">
        <w:rPr>
          <w:rFonts w:ascii="GHEA Grapalat" w:hAnsi="GHEA Grapalat"/>
          <w:i/>
          <w:sz w:val="18"/>
          <w:szCs w:val="18"/>
          <w:lang w:val="nb-NO"/>
        </w:rPr>
        <w:t xml:space="preserve">2.  Յուրաքանչյուր ապրանքատեսակի նշված ծավալը առավելագույնն է, այն կարող է նվազեցվել Գնորդի կողմից, հաշվի առնելով տարվա ընթացքում  հաճախող </w:t>
      </w:r>
      <w:r w:rsidR="00195D48" w:rsidRPr="002712DC">
        <w:rPr>
          <w:rFonts w:ascii="GHEA Grapalat" w:hAnsi="GHEA Grapalat"/>
          <w:i/>
          <w:sz w:val="18"/>
          <w:szCs w:val="18"/>
          <w:lang w:val="nb-NO"/>
        </w:rPr>
        <w:t xml:space="preserve">մանակապարտեզի  </w:t>
      </w:r>
      <w:r w:rsidRPr="002712DC">
        <w:rPr>
          <w:rFonts w:ascii="GHEA Grapalat" w:hAnsi="GHEA Grapalat"/>
          <w:i/>
          <w:sz w:val="18"/>
          <w:szCs w:val="18"/>
          <w:lang w:val="nb-NO"/>
        </w:rPr>
        <w:t>երեխաների փաստացի թվաքանակը</w:t>
      </w:r>
    </w:p>
    <w:p w:rsidR="00814300" w:rsidRPr="002712DC" w:rsidRDefault="00814300" w:rsidP="00814300">
      <w:pPr>
        <w:rPr>
          <w:rFonts w:ascii="GHEA Grapalat" w:hAnsi="GHEA Grapalat"/>
          <w:i/>
          <w:sz w:val="18"/>
          <w:szCs w:val="18"/>
          <w:lang w:val="nb-NO"/>
        </w:rPr>
      </w:pPr>
      <w:r w:rsidRPr="002712DC">
        <w:rPr>
          <w:rFonts w:ascii="GHEA Grapalat" w:hAnsi="GHEA Grapalat"/>
          <w:i/>
          <w:sz w:val="18"/>
          <w:szCs w:val="18"/>
          <w:lang w:val="nb-NO"/>
        </w:rPr>
        <w:t>3. Մատակարարումն իրականացվում է սննդի և սննդամթերքի մատակարարման վերաբերյալ ՀՀ օրենսդրությամբ սահմանված կարգով, սանիտարահիգիենիկ նորմերին համապատասխան</w:t>
      </w:r>
    </w:p>
    <w:p w:rsidR="00814300" w:rsidRPr="002712DC" w:rsidRDefault="00814300" w:rsidP="00814300">
      <w:pPr>
        <w:rPr>
          <w:rFonts w:ascii="GHEA Grapalat" w:hAnsi="GHEA Grapalat"/>
          <w:i/>
          <w:sz w:val="18"/>
          <w:szCs w:val="18"/>
          <w:lang w:val="hy-AM"/>
        </w:rPr>
      </w:pPr>
      <w:r w:rsidRPr="002712DC">
        <w:rPr>
          <w:rFonts w:ascii="GHEA Grapalat" w:hAnsi="GHEA Grapalat"/>
          <w:i/>
          <w:sz w:val="18"/>
          <w:szCs w:val="18"/>
          <w:lang w:val="nb-NO"/>
        </w:rPr>
        <w:t>4. Մատակարարման իրականցվում է գնորդի հետ համաձայնեցված ժամին</w:t>
      </w:r>
      <w:r w:rsidRPr="002712DC">
        <w:rPr>
          <w:rFonts w:ascii="GHEA Grapalat" w:hAnsi="GHEA Grapalat"/>
          <w:i/>
          <w:sz w:val="18"/>
          <w:szCs w:val="18"/>
          <w:lang w:val="hy-AM"/>
        </w:rPr>
        <w:t>:</w:t>
      </w:r>
    </w:p>
    <w:p w:rsidR="00814300" w:rsidRPr="002712DC" w:rsidRDefault="00814300" w:rsidP="00814300">
      <w:pPr>
        <w:rPr>
          <w:rFonts w:ascii="GHEA Grapalat" w:hAnsi="GHEA Grapalat"/>
          <w:i/>
          <w:sz w:val="18"/>
          <w:szCs w:val="18"/>
          <w:lang w:val="nb-NO"/>
        </w:rPr>
      </w:pPr>
      <w:r w:rsidRPr="002712DC">
        <w:rPr>
          <w:rFonts w:ascii="GHEA Grapalat" w:hAnsi="GHEA Grapalat"/>
          <w:i/>
          <w:sz w:val="18"/>
          <w:szCs w:val="18"/>
          <w:lang w:val="nb-NO"/>
        </w:rPr>
        <w:t>5. Սննդամթերքը պետք է փաթեթավորված լինի սննդի և սննդամթերքի փաթեթավորման վերաբերյալ ՀՀ օրենսդրությամբ սահմանված կարգով, սանիտարահիգիենիկ նորմերին համապատասխան</w:t>
      </w:r>
    </w:p>
    <w:p w:rsidR="00814300" w:rsidRPr="002712DC" w:rsidRDefault="00814300" w:rsidP="00814300">
      <w:pPr>
        <w:rPr>
          <w:rFonts w:ascii="GHEA Grapalat" w:hAnsi="GHEA Grapalat"/>
          <w:i/>
          <w:sz w:val="18"/>
          <w:szCs w:val="18"/>
          <w:lang w:val="nb-NO"/>
        </w:rPr>
      </w:pPr>
      <w:r w:rsidRPr="002712DC">
        <w:rPr>
          <w:rFonts w:ascii="GHEA Grapalat" w:hAnsi="GHEA Grapalat"/>
          <w:i/>
          <w:sz w:val="18"/>
          <w:szCs w:val="18"/>
          <w:lang w:val="nb-NO"/>
        </w:rPr>
        <w:lastRenderedPageBreak/>
        <w:t>6. Մատակարարումը կատարվում է մատակարարի միջոցների հաշվին` Գնման ժամանակացույցում նշված հասցեով</w:t>
      </w:r>
    </w:p>
    <w:p w:rsidR="00814300" w:rsidRPr="002712DC" w:rsidRDefault="00814300" w:rsidP="00814300">
      <w:pPr>
        <w:rPr>
          <w:rFonts w:ascii="GHEA Grapalat" w:hAnsi="GHEA Grapalat"/>
          <w:i/>
          <w:sz w:val="18"/>
          <w:szCs w:val="18"/>
          <w:lang w:val="nb-NO"/>
        </w:rPr>
      </w:pPr>
      <w:r w:rsidRPr="002712DC">
        <w:rPr>
          <w:rFonts w:ascii="GHEA Grapalat" w:hAnsi="GHEA Grapalat"/>
          <w:i/>
          <w:sz w:val="18"/>
          <w:szCs w:val="18"/>
          <w:lang w:val="nb-NO"/>
        </w:rPr>
        <w:t>7.  Մատակարարման կոնկրետ  օրը որոշվում է Գնորդի կողմից նախնական (ոչ շուտ քան 2 աշխատանքային օր առաջ) պատվերի միջոցով՝ էլ. փոստով կամ հեռախոսազանգով</w:t>
      </w:r>
    </w:p>
    <w:p w:rsidR="00814300" w:rsidRPr="002712DC" w:rsidRDefault="00814300" w:rsidP="00814300">
      <w:pPr>
        <w:jc w:val="both"/>
        <w:rPr>
          <w:rFonts w:ascii="GHEA Grapalat" w:hAnsi="GHEA Grapalat"/>
          <w:i/>
          <w:sz w:val="18"/>
          <w:szCs w:val="18"/>
          <w:lang w:val="nb-NO"/>
        </w:rPr>
      </w:pPr>
      <w:r w:rsidRPr="002712DC">
        <w:rPr>
          <w:rFonts w:ascii="GHEA Grapalat" w:hAnsi="GHEA Grapalat"/>
          <w:i/>
          <w:sz w:val="18"/>
          <w:szCs w:val="18"/>
          <w:lang w:val="nb-NO"/>
        </w:rPr>
        <w:t>8. Նախատեսվում է գնել  20</w:t>
      </w:r>
      <w:r w:rsidR="00F4264E" w:rsidRPr="002712DC">
        <w:rPr>
          <w:rFonts w:ascii="GHEA Grapalat" w:hAnsi="GHEA Grapalat"/>
          <w:i/>
          <w:sz w:val="18"/>
          <w:szCs w:val="18"/>
          <w:lang w:val="nb-NO"/>
        </w:rPr>
        <w:t xml:space="preserve">20 </w:t>
      </w:r>
      <w:r w:rsidRPr="002712DC">
        <w:rPr>
          <w:rFonts w:ascii="GHEA Grapalat" w:hAnsi="GHEA Grapalat"/>
          <w:i/>
          <w:sz w:val="18"/>
          <w:szCs w:val="18"/>
          <w:lang w:val="nb-NO"/>
        </w:rPr>
        <w:t>թվականի  ընթացքում՝ ընդ որում մինչև ամսվա համար սահմանված վերջին աշխատանքային օրը ներառյալ</w:t>
      </w:r>
    </w:p>
    <w:p w:rsidR="00814300" w:rsidRPr="002712DC" w:rsidRDefault="00814300" w:rsidP="00814300">
      <w:pPr>
        <w:jc w:val="both"/>
        <w:rPr>
          <w:rFonts w:ascii="GHEA Grapalat" w:hAnsi="GHEA Grapalat" w:cs="Sylfaen"/>
          <w:i/>
          <w:sz w:val="18"/>
          <w:szCs w:val="18"/>
          <w:lang w:val="pt-BR"/>
        </w:rPr>
      </w:pPr>
      <w:r w:rsidRPr="002712DC">
        <w:rPr>
          <w:rFonts w:ascii="GHEA Grapalat" w:hAnsi="GHEA Grapalat"/>
          <w:i/>
          <w:sz w:val="18"/>
          <w:szCs w:val="18"/>
          <w:lang w:val="nb-NO"/>
        </w:rPr>
        <w:t>9 Հացի և մսամթերքի մատակարարումը պետք է կատարվի համապատասխան լիցենզավորումն անցած տրանսպորտային միջոցով:</w:t>
      </w:r>
    </w:p>
    <w:p w:rsidR="00814300" w:rsidRPr="002712DC" w:rsidRDefault="00814300" w:rsidP="00814300">
      <w:pPr>
        <w:jc w:val="both"/>
        <w:rPr>
          <w:rFonts w:ascii="GHEA Grapalat" w:hAnsi="GHEA Grapalat"/>
          <w:i/>
          <w:sz w:val="20"/>
          <w:lang w:val="pt-BR"/>
        </w:rPr>
      </w:pPr>
      <w:r w:rsidRPr="002712DC">
        <w:rPr>
          <w:rFonts w:ascii="GHEA Grapalat" w:hAnsi="GHEA Grapalat"/>
          <w:i/>
          <w:sz w:val="20"/>
          <w:lang w:val="pt-BR"/>
        </w:rPr>
        <w:t>Պայմանագիրը գործում է մինչև 30.12.2020թ.</w:t>
      </w:r>
    </w:p>
    <w:p w:rsidR="006E5207" w:rsidRPr="002712DC" w:rsidRDefault="006E5207" w:rsidP="006E5207">
      <w:pPr>
        <w:jc w:val="center"/>
        <w:rPr>
          <w:rFonts w:ascii="GHEA Grapalat" w:hAnsi="GHEA Grapalat"/>
          <w:sz w:val="20"/>
          <w:lang w:val="pt-BR"/>
        </w:rPr>
      </w:pPr>
    </w:p>
    <w:p w:rsidR="0069073C" w:rsidRPr="00FA1819" w:rsidRDefault="0069073C" w:rsidP="0069073C">
      <w:pPr>
        <w:ind w:firstLine="709"/>
        <w:jc w:val="both"/>
        <w:rPr>
          <w:rFonts w:ascii="GHEA Grapalat" w:hAnsi="GHEA Grapalat"/>
          <w:sz w:val="20"/>
          <w:lang w:val="pt-BR"/>
        </w:rPr>
      </w:pPr>
    </w:p>
    <w:p w:rsidR="00814300" w:rsidRPr="00FA1819" w:rsidRDefault="00814300" w:rsidP="0069073C">
      <w:pPr>
        <w:ind w:firstLine="709"/>
        <w:jc w:val="both"/>
        <w:rPr>
          <w:rFonts w:ascii="GHEA Grapalat" w:hAnsi="GHEA Grapalat"/>
          <w:sz w:val="20"/>
          <w:lang w:val="pt-BR"/>
        </w:rPr>
      </w:pPr>
    </w:p>
    <w:tbl>
      <w:tblPr>
        <w:tblW w:w="9645" w:type="dxa"/>
        <w:tblInd w:w="1470" w:type="dxa"/>
        <w:tblLayout w:type="fixed"/>
        <w:tblLook w:val="04A0"/>
      </w:tblPr>
      <w:tblGrid>
        <w:gridCol w:w="4539"/>
        <w:gridCol w:w="760"/>
        <w:gridCol w:w="4346"/>
      </w:tblGrid>
      <w:tr w:rsidR="00A9664F" w:rsidTr="00A9664F">
        <w:tc>
          <w:tcPr>
            <w:tcW w:w="4539" w:type="dxa"/>
          </w:tcPr>
          <w:p w:rsidR="00A9664F" w:rsidRDefault="00A9664F" w:rsidP="00195D48">
            <w:pPr>
              <w:jc w:val="center"/>
              <w:rPr>
                <w:rFonts w:ascii="GHEA Grapalat" w:hAnsi="GHEA Grapalat" w:cs="Sylfaen"/>
                <w:b/>
                <w:bCs/>
                <w:lang w:val="nb-NO"/>
              </w:rPr>
            </w:pPr>
            <w:r>
              <w:rPr>
                <w:rFonts w:ascii="GHEA Grapalat" w:hAnsi="GHEA Grapalat" w:cs="Sylfaen"/>
                <w:b/>
                <w:bCs/>
                <w:lang w:val="nb-NO"/>
              </w:rPr>
              <w:t>ԳՆՈՐԴ</w:t>
            </w:r>
          </w:p>
          <w:p w:rsidR="00A9664F" w:rsidRPr="00FA1819" w:rsidRDefault="00A9664F" w:rsidP="00195D48">
            <w:pPr>
              <w:spacing w:line="276" w:lineRule="auto"/>
              <w:rPr>
                <w:rFonts w:ascii="Sylfaen" w:hAnsi="Sylfaen" w:cs="Sylfaen"/>
                <w:color w:val="000000"/>
                <w:sz w:val="20"/>
                <w:szCs w:val="20"/>
                <w:lang w:val="hy-AM"/>
              </w:rPr>
            </w:pPr>
          </w:p>
          <w:p w:rsidR="002603D6" w:rsidRPr="0069073C" w:rsidRDefault="002603D6" w:rsidP="002603D6">
            <w:pPr>
              <w:spacing w:line="276" w:lineRule="auto"/>
              <w:jc w:val="center"/>
              <w:rPr>
                <w:rFonts w:ascii="GHEA Grapalat" w:hAnsi="GHEA Grapalat" w:cs="Sylfaen"/>
                <w:color w:val="000000"/>
                <w:sz w:val="20"/>
                <w:szCs w:val="20"/>
                <w:lang w:val="nb-NO"/>
              </w:rPr>
            </w:pPr>
            <w:r w:rsidRPr="0069073C">
              <w:rPr>
                <w:rFonts w:ascii="GHEA Grapalat" w:hAnsi="GHEA Grapalat" w:cs="Sylfaen"/>
                <w:color w:val="000000"/>
                <w:sz w:val="20"/>
                <w:szCs w:val="20"/>
                <w:lang w:val="hy-AM"/>
              </w:rPr>
              <w:t>&lt;&lt;ՀՀ Արարատի մարզ</w:t>
            </w:r>
            <w:r w:rsidRPr="00A9664F">
              <w:rPr>
                <w:rFonts w:ascii="GHEA Grapalat" w:hAnsi="GHEA Grapalat" w:cs="Sylfaen"/>
                <w:color w:val="000000"/>
                <w:sz w:val="20"/>
                <w:szCs w:val="20"/>
                <w:lang w:val="hy-AM"/>
              </w:rPr>
              <w:t xml:space="preserve"> </w:t>
            </w:r>
            <w:r w:rsidRPr="002603D6">
              <w:rPr>
                <w:rFonts w:ascii="GHEA Grapalat" w:hAnsi="GHEA Grapalat" w:cs="Sylfaen"/>
                <w:color w:val="000000"/>
                <w:sz w:val="20"/>
                <w:szCs w:val="20"/>
                <w:lang w:val="hy-AM"/>
              </w:rPr>
              <w:t>Զանգակատան</w:t>
            </w:r>
            <w:r w:rsidRPr="00A9664F">
              <w:rPr>
                <w:rFonts w:ascii="GHEA Grapalat" w:hAnsi="GHEA Grapalat" w:cs="Sylfaen"/>
                <w:color w:val="000000"/>
                <w:sz w:val="20"/>
                <w:szCs w:val="20"/>
                <w:lang w:val="hy-AM"/>
              </w:rPr>
              <w:t xml:space="preserve"> համայնք մանկապարտեզ</w:t>
            </w:r>
            <w:r w:rsidRPr="0069073C">
              <w:rPr>
                <w:rFonts w:ascii="GHEA Grapalat" w:hAnsi="GHEA Grapalat" w:cs="Sylfaen"/>
                <w:color w:val="000000"/>
                <w:sz w:val="20"/>
                <w:szCs w:val="20"/>
                <w:lang w:val="hy-AM"/>
              </w:rPr>
              <w:t>&gt;&gt;</w:t>
            </w:r>
            <w:r w:rsidRPr="00A9664F">
              <w:rPr>
                <w:rFonts w:ascii="GHEA Grapalat" w:hAnsi="GHEA Grapalat" w:cs="Sylfaen"/>
                <w:color w:val="000000"/>
                <w:sz w:val="20"/>
                <w:szCs w:val="20"/>
                <w:lang w:val="hy-AM"/>
              </w:rPr>
              <w:t>Հ</w:t>
            </w:r>
            <w:r w:rsidRPr="0069073C">
              <w:rPr>
                <w:rFonts w:ascii="GHEA Grapalat" w:hAnsi="GHEA Grapalat" w:cs="Sylfaen"/>
                <w:color w:val="000000"/>
                <w:sz w:val="20"/>
                <w:szCs w:val="20"/>
                <w:lang w:val="hy-AM"/>
              </w:rPr>
              <w:t>ՈԱԿ</w:t>
            </w:r>
          </w:p>
          <w:p w:rsidR="002603D6" w:rsidRPr="00A9664F" w:rsidRDefault="002603D6" w:rsidP="002603D6">
            <w:pPr>
              <w:spacing w:line="276" w:lineRule="auto"/>
              <w:jc w:val="center"/>
              <w:rPr>
                <w:rFonts w:ascii="GHEA Grapalat" w:hAnsi="GHEA Grapalat" w:cs="Sylfaen"/>
                <w:color w:val="000000"/>
                <w:sz w:val="20"/>
                <w:szCs w:val="20"/>
                <w:lang w:val="hy-AM"/>
              </w:rPr>
            </w:pPr>
            <w:r w:rsidRPr="00CB59C2">
              <w:rPr>
                <w:rFonts w:ascii="GHEA Grapalat" w:hAnsi="GHEA Grapalat"/>
                <w:sz w:val="20"/>
                <w:lang w:val="af-ZA"/>
              </w:rPr>
              <w:t>Հրաչ և Սյուզեն Թուֆայանների փողոց  2</w:t>
            </w:r>
          </w:p>
          <w:p w:rsidR="002603D6" w:rsidRPr="002603D6" w:rsidRDefault="002603D6" w:rsidP="002603D6">
            <w:pPr>
              <w:jc w:val="center"/>
              <w:rPr>
                <w:rFonts w:ascii="GHEA Grapalat" w:hAnsi="GHEA Grapalat" w:cs="Arial"/>
                <w:sz w:val="20"/>
                <w:lang w:val="hy-AM"/>
              </w:rPr>
            </w:pPr>
            <w:r>
              <w:rPr>
                <w:rFonts w:ascii="GHEA Grapalat" w:hAnsi="GHEA Grapalat" w:cs="Arial"/>
                <w:sz w:val="20"/>
                <w:lang w:val="hy-AM"/>
              </w:rPr>
              <w:t>ՀՎՀՀ</w:t>
            </w:r>
            <w:r w:rsidRPr="002603D6">
              <w:rPr>
                <w:rFonts w:ascii="GHEA Grapalat" w:hAnsi="GHEA Grapalat"/>
                <w:sz w:val="20"/>
                <w:lang w:val="hy-AM"/>
              </w:rPr>
              <w:t xml:space="preserve"> </w:t>
            </w:r>
            <w:r w:rsidRPr="002603D6">
              <w:rPr>
                <w:rFonts w:ascii="GHEA Grapalat" w:hAnsi="GHEA Grapalat" w:cs="Arial"/>
                <w:sz w:val="20"/>
                <w:szCs w:val="20"/>
                <w:lang w:val="hy-AM"/>
              </w:rPr>
              <w:t>04113346</w:t>
            </w:r>
          </w:p>
          <w:p w:rsidR="002603D6" w:rsidRPr="002603D6" w:rsidRDefault="002603D6" w:rsidP="002603D6">
            <w:pPr>
              <w:spacing w:line="276" w:lineRule="auto"/>
              <w:jc w:val="center"/>
              <w:rPr>
                <w:rFonts w:ascii="GHEA Grapalat" w:hAnsi="GHEA Grapalat" w:cs="Arial"/>
                <w:sz w:val="20"/>
                <w:szCs w:val="20"/>
                <w:lang w:val="hy-AM"/>
              </w:rPr>
            </w:pPr>
            <w:r w:rsidRPr="002603D6">
              <w:rPr>
                <w:rFonts w:ascii="GHEA Grapalat" w:hAnsi="GHEA Grapalat" w:cs="Arial"/>
                <w:sz w:val="20"/>
                <w:szCs w:val="20"/>
                <w:lang w:val="hy-AM"/>
              </w:rPr>
              <w:t xml:space="preserve">Հայբիզնես բանկ ,,ՓԲԸ </w:t>
            </w:r>
          </w:p>
          <w:p w:rsidR="002603D6" w:rsidRPr="00A9664F" w:rsidRDefault="002603D6" w:rsidP="002603D6">
            <w:pPr>
              <w:spacing w:line="276" w:lineRule="auto"/>
              <w:jc w:val="center"/>
              <w:rPr>
                <w:rFonts w:ascii="GHEA Grapalat" w:hAnsi="GHEA Grapalat"/>
                <w:sz w:val="20"/>
                <w:lang w:val="hy-AM"/>
              </w:rPr>
            </w:pPr>
            <w:r w:rsidRPr="0069073C">
              <w:rPr>
                <w:rFonts w:ascii="GHEA Grapalat" w:hAnsi="GHEA Grapalat"/>
                <w:sz w:val="20"/>
                <w:lang w:val="hy-AM"/>
              </w:rPr>
              <w:t>Հ/Հ-</w:t>
            </w:r>
            <w:r w:rsidRPr="002603D6">
              <w:rPr>
                <w:rFonts w:ascii="GHEA Grapalat" w:eastAsia="Calibri" w:hAnsi="GHEA Grapalat"/>
                <w:sz w:val="20"/>
                <w:szCs w:val="20"/>
                <w:lang w:val="hy-AM"/>
              </w:rPr>
              <w:t>1150007814230100</w:t>
            </w:r>
          </w:p>
          <w:p w:rsidR="002603D6" w:rsidRPr="0069073C" w:rsidRDefault="002603D6" w:rsidP="002603D6">
            <w:pPr>
              <w:spacing w:line="276" w:lineRule="auto"/>
              <w:rPr>
                <w:rFonts w:ascii="Sylfaen" w:hAnsi="Sylfaen"/>
                <w:sz w:val="20"/>
                <w:lang w:val="hy-AM"/>
              </w:rPr>
            </w:pPr>
          </w:p>
          <w:p w:rsidR="002603D6" w:rsidRPr="0069073C" w:rsidRDefault="002603D6" w:rsidP="002603D6">
            <w:pPr>
              <w:spacing w:line="276" w:lineRule="auto"/>
              <w:rPr>
                <w:rFonts w:ascii="Sylfaen" w:hAnsi="Sylfaen"/>
                <w:color w:val="000000"/>
                <w:sz w:val="20"/>
                <w:szCs w:val="20"/>
                <w:lang w:val="hy-AM"/>
              </w:rPr>
            </w:pPr>
          </w:p>
          <w:p w:rsidR="002603D6" w:rsidRPr="0087485F" w:rsidRDefault="002603D6" w:rsidP="002603D6">
            <w:pPr>
              <w:jc w:val="center"/>
              <w:rPr>
                <w:rFonts w:ascii="GHEA Grapalat" w:hAnsi="GHEA Grapalat" w:cs="Sylfaen"/>
                <w:sz w:val="20"/>
                <w:szCs w:val="20"/>
                <w:lang w:val="hy-AM"/>
              </w:rPr>
            </w:pPr>
            <w:r w:rsidRPr="0069073C">
              <w:rPr>
                <w:rFonts w:ascii="GHEA Grapalat" w:hAnsi="GHEA Grapalat"/>
                <w:color w:val="000000"/>
                <w:sz w:val="20"/>
                <w:szCs w:val="20"/>
                <w:lang w:val="hy-AM"/>
              </w:rPr>
              <w:t xml:space="preserve">Տնօրեն՝            </w:t>
            </w:r>
            <w:r w:rsidRPr="0087485F">
              <w:rPr>
                <w:rFonts w:ascii="GHEA Grapalat" w:hAnsi="GHEA Grapalat"/>
                <w:color w:val="000000"/>
                <w:sz w:val="20"/>
                <w:szCs w:val="20"/>
                <w:lang w:val="hy-AM"/>
              </w:rPr>
              <w:t>Ա.Մաթևոսյան</w:t>
            </w:r>
          </w:p>
          <w:p w:rsidR="00A9664F" w:rsidRPr="0069073C" w:rsidRDefault="00A9664F" w:rsidP="00195D48">
            <w:pPr>
              <w:jc w:val="center"/>
              <w:rPr>
                <w:rFonts w:ascii="GHEA Grapalat" w:hAnsi="GHEA Grapalat"/>
                <w:lang w:val="hy-AM"/>
              </w:rPr>
            </w:pPr>
            <w:r w:rsidRPr="0069073C">
              <w:rPr>
                <w:rFonts w:ascii="GHEA Grapalat" w:hAnsi="GHEA Grapalat"/>
                <w:lang w:val="hy-AM"/>
              </w:rPr>
              <w:t>---------------------------------</w:t>
            </w:r>
          </w:p>
          <w:p w:rsidR="00A9664F" w:rsidRPr="0069073C" w:rsidRDefault="00A9664F" w:rsidP="00195D48">
            <w:pPr>
              <w:jc w:val="center"/>
              <w:rPr>
                <w:rFonts w:ascii="GHEA Grapalat" w:hAnsi="GHEA Grapalat"/>
                <w:sz w:val="18"/>
                <w:szCs w:val="18"/>
                <w:lang w:val="hy-AM"/>
              </w:rPr>
            </w:pPr>
            <w:r w:rsidRPr="0069073C">
              <w:rPr>
                <w:rFonts w:ascii="GHEA Grapalat" w:hAnsi="GHEA Grapalat"/>
                <w:sz w:val="18"/>
                <w:szCs w:val="18"/>
                <w:lang w:val="hy-AM"/>
              </w:rPr>
              <w:t>/</w:t>
            </w:r>
            <w:r w:rsidRPr="0069073C">
              <w:rPr>
                <w:rFonts w:ascii="GHEA Grapalat" w:hAnsi="GHEA Grapalat" w:cs="Sylfaen"/>
                <w:sz w:val="18"/>
                <w:szCs w:val="18"/>
                <w:lang w:val="hy-AM"/>
              </w:rPr>
              <w:t>ստորագրություն</w:t>
            </w:r>
            <w:r w:rsidRPr="0069073C">
              <w:rPr>
                <w:rFonts w:ascii="GHEA Grapalat" w:hAnsi="GHEA Grapalat"/>
                <w:sz w:val="18"/>
                <w:szCs w:val="18"/>
                <w:lang w:val="hy-AM"/>
              </w:rPr>
              <w:t>/</w:t>
            </w:r>
          </w:p>
          <w:p w:rsidR="00A9664F" w:rsidRDefault="00A9664F" w:rsidP="00195D48">
            <w:pPr>
              <w:jc w:val="center"/>
              <w:rPr>
                <w:rFonts w:ascii="GHEA Grapalat" w:hAnsi="GHEA Grapalat"/>
                <w:sz w:val="18"/>
                <w:szCs w:val="18"/>
                <w:lang w:val="hy-AM"/>
              </w:rPr>
            </w:pPr>
            <w:r w:rsidRPr="0069073C">
              <w:rPr>
                <w:rFonts w:ascii="GHEA Grapalat" w:hAnsi="GHEA Grapalat" w:cs="Sylfaen"/>
                <w:sz w:val="18"/>
                <w:szCs w:val="18"/>
                <w:lang w:val="hy-AM"/>
              </w:rPr>
              <w:t>Կ</w:t>
            </w:r>
            <w:r w:rsidRPr="0069073C">
              <w:rPr>
                <w:rFonts w:ascii="GHEA Grapalat" w:hAnsi="GHEA Grapalat"/>
                <w:sz w:val="18"/>
                <w:szCs w:val="18"/>
                <w:lang w:val="hy-AM"/>
              </w:rPr>
              <w:t>.</w:t>
            </w:r>
            <w:r w:rsidRPr="0069073C">
              <w:rPr>
                <w:rFonts w:ascii="GHEA Grapalat" w:hAnsi="GHEA Grapalat" w:cs="Sylfaen"/>
                <w:sz w:val="18"/>
                <w:szCs w:val="18"/>
                <w:lang w:val="hy-AM"/>
              </w:rPr>
              <w:t>Տ</w:t>
            </w:r>
          </w:p>
        </w:tc>
        <w:tc>
          <w:tcPr>
            <w:tcW w:w="760" w:type="dxa"/>
          </w:tcPr>
          <w:p w:rsidR="00A9664F" w:rsidRDefault="00A9664F" w:rsidP="00195D48">
            <w:pPr>
              <w:jc w:val="center"/>
              <w:rPr>
                <w:rFonts w:ascii="GHEA Grapalat" w:hAnsi="GHEA Grapalat"/>
                <w:lang w:val="hy-AM"/>
              </w:rPr>
            </w:pPr>
          </w:p>
        </w:tc>
        <w:tc>
          <w:tcPr>
            <w:tcW w:w="4346" w:type="dxa"/>
          </w:tcPr>
          <w:p w:rsidR="00A9664F" w:rsidRDefault="00A9664F" w:rsidP="00195D48">
            <w:pPr>
              <w:jc w:val="center"/>
              <w:rPr>
                <w:rFonts w:ascii="GHEA Grapalat" w:hAnsi="GHEA Grapalat" w:cs="Sylfaen"/>
                <w:b/>
                <w:bCs/>
                <w:lang w:val="hy-AM"/>
              </w:rPr>
            </w:pPr>
            <w:r>
              <w:rPr>
                <w:rFonts w:ascii="GHEA Grapalat" w:hAnsi="GHEA Grapalat" w:cs="Sylfaen"/>
                <w:b/>
                <w:bCs/>
                <w:lang w:val="hy-AM"/>
              </w:rPr>
              <w:t>ՎԱՃԱՌՈՂ</w:t>
            </w:r>
          </w:p>
          <w:p w:rsidR="00A9664F" w:rsidRDefault="00A9664F" w:rsidP="00195D48">
            <w:pPr>
              <w:jc w:val="center"/>
              <w:rPr>
                <w:rFonts w:ascii="GHEA Grapalat" w:hAnsi="GHEA Grapalat"/>
                <w:lang w:val="hy-AM"/>
              </w:rPr>
            </w:pPr>
          </w:p>
          <w:p w:rsidR="00A9664F" w:rsidRDefault="00A9664F" w:rsidP="00195D48">
            <w:pPr>
              <w:jc w:val="center"/>
              <w:rPr>
                <w:rFonts w:ascii="GHEA Grapalat" w:hAnsi="GHEA Grapalat"/>
                <w:lang w:val="hy-AM"/>
              </w:rPr>
            </w:pPr>
          </w:p>
          <w:p w:rsidR="00A9664F" w:rsidRDefault="00A9664F" w:rsidP="00195D48">
            <w:pPr>
              <w:jc w:val="center"/>
              <w:rPr>
                <w:rFonts w:ascii="GHEA Grapalat" w:hAnsi="GHEA Grapalat"/>
                <w:lang w:val="ru-RU"/>
              </w:rPr>
            </w:pPr>
          </w:p>
          <w:p w:rsidR="00A9664F" w:rsidRDefault="00A9664F" w:rsidP="00195D48">
            <w:pPr>
              <w:jc w:val="center"/>
              <w:rPr>
                <w:rFonts w:ascii="GHEA Grapalat" w:hAnsi="GHEA Grapalat"/>
                <w:lang w:val="ru-RU"/>
              </w:rPr>
            </w:pPr>
          </w:p>
          <w:p w:rsidR="00A9664F" w:rsidRDefault="00A9664F" w:rsidP="00195D48">
            <w:pPr>
              <w:jc w:val="center"/>
              <w:rPr>
                <w:rFonts w:ascii="GHEA Grapalat" w:hAnsi="GHEA Grapalat"/>
                <w:lang w:val="ru-RU"/>
              </w:rPr>
            </w:pPr>
          </w:p>
          <w:p w:rsidR="00A9664F" w:rsidRDefault="00A9664F" w:rsidP="00195D48">
            <w:pPr>
              <w:jc w:val="center"/>
              <w:rPr>
                <w:rFonts w:ascii="GHEA Grapalat" w:hAnsi="GHEA Grapalat"/>
                <w:lang w:val="ru-RU"/>
              </w:rPr>
            </w:pPr>
          </w:p>
          <w:p w:rsidR="00A9664F" w:rsidRDefault="00A9664F" w:rsidP="00195D48">
            <w:pPr>
              <w:jc w:val="center"/>
              <w:rPr>
                <w:rFonts w:ascii="GHEA Grapalat" w:hAnsi="GHEA Grapalat"/>
                <w:lang w:val="ru-RU"/>
              </w:rPr>
            </w:pPr>
          </w:p>
          <w:p w:rsidR="00A9664F" w:rsidRDefault="00A9664F" w:rsidP="00195D48">
            <w:pPr>
              <w:jc w:val="center"/>
              <w:rPr>
                <w:rFonts w:ascii="GHEA Grapalat" w:hAnsi="GHEA Grapalat"/>
                <w:lang w:val="ru-RU"/>
              </w:rPr>
            </w:pPr>
          </w:p>
          <w:p w:rsidR="00A9664F" w:rsidRDefault="00A9664F" w:rsidP="00195D48">
            <w:pPr>
              <w:jc w:val="center"/>
              <w:rPr>
                <w:rFonts w:ascii="GHEA Grapalat" w:hAnsi="GHEA Grapalat"/>
                <w:lang w:val="ru-RU"/>
              </w:rPr>
            </w:pPr>
          </w:p>
          <w:p w:rsidR="00A9664F" w:rsidRDefault="00A9664F" w:rsidP="00195D48">
            <w:pPr>
              <w:jc w:val="center"/>
              <w:rPr>
                <w:rFonts w:ascii="GHEA Grapalat" w:hAnsi="GHEA Grapalat"/>
                <w:lang w:val="ru-RU"/>
              </w:rPr>
            </w:pPr>
          </w:p>
          <w:p w:rsidR="00A9664F" w:rsidRDefault="00A9664F" w:rsidP="00195D48">
            <w:pPr>
              <w:jc w:val="center"/>
              <w:rPr>
                <w:rFonts w:ascii="GHEA Grapalat" w:hAnsi="GHEA Grapalat"/>
                <w:lang w:val="hy-AM"/>
              </w:rPr>
            </w:pPr>
            <w:r>
              <w:rPr>
                <w:rFonts w:ascii="GHEA Grapalat" w:hAnsi="GHEA Grapalat"/>
                <w:lang w:val="hy-AM"/>
              </w:rPr>
              <w:t>---------------------------------</w:t>
            </w:r>
          </w:p>
          <w:p w:rsidR="00A9664F" w:rsidRDefault="00A9664F" w:rsidP="00195D48">
            <w:pPr>
              <w:jc w:val="center"/>
              <w:rPr>
                <w:rFonts w:ascii="GHEA Grapalat" w:hAnsi="GHEA Grapalat"/>
                <w:sz w:val="18"/>
                <w:szCs w:val="18"/>
              </w:rPr>
            </w:pPr>
            <w:r>
              <w:rPr>
                <w:rFonts w:ascii="GHEA Grapalat" w:hAnsi="GHEA Grapalat"/>
                <w:sz w:val="18"/>
                <w:szCs w:val="18"/>
              </w:rPr>
              <w:t>/</w:t>
            </w:r>
            <w:r>
              <w:rPr>
                <w:rFonts w:ascii="GHEA Grapalat" w:hAnsi="GHEA Grapalat" w:cs="Sylfaen"/>
                <w:sz w:val="18"/>
                <w:szCs w:val="18"/>
                <w:lang w:val="hy-AM"/>
              </w:rPr>
              <w:t>ստորագրություն</w:t>
            </w:r>
            <w:r>
              <w:rPr>
                <w:rFonts w:ascii="GHEA Grapalat" w:hAnsi="GHEA Grapalat"/>
                <w:sz w:val="18"/>
                <w:szCs w:val="18"/>
              </w:rPr>
              <w:t>/</w:t>
            </w:r>
          </w:p>
          <w:p w:rsidR="00A9664F" w:rsidRDefault="00A9664F" w:rsidP="00195D48">
            <w:pPr>
              <w:jc w:val="center"/>
              <w:rPr>
                <w:rFonts w:ascii="GHEA Grapalat" w:hAnsi="GHEA Grapalat"/>
                <w:lang w:val="hy-AM"/>
              </w:rPr>
            </w:pPr>
            <w:r>
              <w:rPr>
                <w:rFonts w:ascii="GHEA Grapalat" w:hAnsi="GHEA Grapalat" w:cs="Sylfaen"/>
                <w:sz w:val="18"/>
                <w:szCs w:val="18"/>
                <w:lang w:val="hy-AM"/>
              </w:rPr>
              <w:t>Կ</w:t>
            </w:r>
            <w:r>
              <w:rPr>
                <w:rFonts w:ascii="GHEA Grapalat" w:hAnsi="GHEA Grapalat"/>
                <w:sz w:val="18"/>
                <w:szCs w:val="18"/>
                <w:lang w:val="hy-AM"/>
              </w:rPr>
              <w:t>.</w:t>
            </w:r>
            <w:r>
              <w:rPr>
                <w:rFonts w:ascii="GHEA Grapalat" w:hAnsi="GHEA Grapalat" w:cs="Sylfaen"/>
                <w:sz w:val="18"/>
                <w:szCs w:val="18"/>
                <w:lang w:val="hy-AM"/>
              </w:rPr>
              <w:t>Տ</w:t>
            </w:r>
          </w:p>
        </w:tc>
      </w:tr>
    </w:tbl>
    <w:p w:rsidR="00814300" w:rsidRPr="00FA1819" w:rsidRDefault="00814300" w:rsidP="00814300">
      <w:pPr>
        <w:ind w:firstLine="709"/>
        <w:jc w:val="center"/>
        <w:rPr>
          <w:rFonts w:ascii="GHEA Grapalat" w:hAnsi="GHEA Grapalat"/>
          <w:sz w:val="20"/>
          <w:lang w:val="pt-BR"/>
        </w:rPr>
      </w:pPr>
    </w:p>
    <w:p w:rsidR="006E5207" w:rsidRDefault="006E5207" w:rsidP="006E5207">
      <w:pPr>
        <w:jc w:val="center"/>
        <w:rPr>
          <w:rFonts w:ascii="GHEA Grapalat" w:hAnsi="GHEA Grapalat"/>
          <w:sz w:val="20"/>
        </w:rPr>
      </w:pPr>
      <w:r>
        <w:rPr>
          <w:rFonts w:ascii="GHEA Grapalat" w:hAnsi="GHEA Grapalat"/>
          <w:sz w:val="20"/>
        </w:rPr>
        <w:br w:type="page"/>
      </w:r>
    </w:p>
    <w:p w:rsidR="006E5207" w:rsidRDefault="006E5207" w:rsidP="006E5207">
      <w:pPr>
        <w:jc w:val="right"/>
        <w:rPr>
          <w:rFonts w:ascii="GHEA Grapalat" w:hAnsi="GHEA Grapalat"/>
          <w:sz w:val="20"/>
        </w:rPr>
      </w:pPr>
    </w:p>
    <w:p w:rsidR="006E5207" w:rsidRDefault="006E5207" w:rsidP="006E5207">
      <w:pPr>
        <w:jc w:val="right"/>
        <w:rPr>
          <w:rFonts w:ascii="GHEA Grapalat" w:hAnsi="GHEA Grapalat"/>
          <w:i/>
          <w:sz w:val="18"/>
          <w:lang w:val="hy-AM"/>
        </w:rPr>
      </w:pPr>
      <w:r>
        <w:rPr>
          <w:rFonts w:ascii="GHEA Grapalat" w:hAnsi="GHEA Grapalat"/>
          <w:i/>
          <w:sz w:val="18"/>
          <w:lang w:val="hy-AM"/>
        </w:rPr>
        <w:t>Հավելված N 2</w:t>
      </w:r>
    </w:p>
    <w:p w:rsidR="006E5207" w:rsidRDefault="006E5207" w:rsidP="006E5207">
      <w:pPr>
        <w:jc w:val="right"/>
        <w:rPr>
          <w:rFonts w:ascii="GHEA Grapalat" w:hAnsi="GHEA Grapalat"/>
          <w:i/>
          <w:sz w:val="18"/>
          <w:lang w:val="hy-AM"/>
        </w:rPr>
      </w:pPr>
      <w:r>
        <w:rPr>
          <w:rFonts w:ascii="GHEA Grapalat" w:hAnsi="GHEA Grapalat"/>
          <w:i/>
          <w:sz w:val="18"/>
          <w:lang w:val="hy-AM"/>
        </w:rPr>
        <w:t xml:space="preserve">«         »              20  թ. կնքված </w:t>
      </w:r>
    </w:p>
    <w:p w:rsidR="006E5207" w:rsidRDefault="006E5207" w:rsidP="006E5207">
      <w:pPr>
        <w:jc w:val="right"/>
        <w:rPr>
          <w:rFonts w:ascii="GHEA Grapalat" w:hAnsi="GHEA Grapalat"/>
          <w:i/>
          <w:sz w:val="18"/>
          <w:lang w:val="hy-AM"/>
        </w:rPr>
      </w:pPr>
      <w:r>
        <w:rPr>
          <w:rFonts w:ascii="GHEA Grapalat" w:hAnsi="GHEA Grapalat"/>
          <w:i/>
          <w:sz w:val="18"/>
          <w:lang w:val="hy-AM"/>
        </w:rPr>
        <w:t xml:space="preserve">                      ծածկագրով պայմանագրի</w:t>
      </w:r>
    </w:p>
    <w:p w:rsidR="006E5207" w:rsidRDefault="006E5207" w:rsidP="006E5207">
      <w:pPr>
        <w:tabs>
          <w:tab w:val="left" w:pos="9540"/>
        </w:tabs>
        <w:rPr>
          <w:rFonts w:ascii="GHEA Grapalat" w:hAnsi="GHEA Grapalat"/>
          <w:sz w:val="20"/>
        </w:rPr>
      </w:pPr>
    </w:p>
    <w:p w:rsidR="006E5207" w:rsidRDefault="006E5207" w:rsidP="006E5207">
      <w:pPr>
        <w:tabs>
          <w:tab w:val="left" w:pos="9540"/>
        </w:tabs>
        <w:rPr>
          <w:rFonts w:ascii="GHEA Grapalat" w:hAnsi="GHEA Grapalat"/>
          <w:sz w:val="20"/>
        </w:rPr>
      </w:pPr>
    </w:p>
    <w:p w:rsidR="006E5207" w:rsidRDefault="006E5207" w:rsidP="006E5207">
      <w:pPr>
        <w:jc w:val="center"/>
        <w:rPr>
          <w:rFonts w:ascii="GHEA Grapalat" w:hAnsi="GHEA Grapalat"/>
          <w:sz w:val="20"/>
        </w:rPr>
      </w:pPr>
      <w:r>
        <w:rPr>
          <w:rFonts w:ascii="GHEA Grapalat" w:hAnsi="GHEA Grapalat" w:cs="Sylfaen"/>
          <w:b/>
          <w:sz w:val="22"/>
          <w:szCs w:val="22"/>
        </w:rPr>
        <w:softHyphen/>
      </w:r>
      <w:r>
        <w:rPr>
          <w:rFonts w:ascii="GHEA Grapalat" w:hAnsi="GHEA Grapalat" w:cs="Sylfaen"/>
          <w:b/>
          <w:sz w:val="22"/>
          <w:szCs w:val="22"/>
        </w:rPr>
        <w:softHyphen/>
      </w:r>
      <w:r>
        <w:rPr>
          <w:rFonts w:ascii="GHEA Grapalat" w:hAnsi="GHEA Grapalat" w:cs="Sylfaen"/>
          <w:b/>
          <w:sz w:val="22"/>
          <w:szCs w:val="22"/>
        </w:rPr>
        <w:softHyphen/>
      </w:r>
      <w:r>
        <w:rPr>
          <w:rFonts w:ascii="GHEA Grapalat" w:hAnsi="GHEA Grapalat" w:cs="Sylfaen"/>
          <w:b/>
          <w:sz w:val="22"/>
          <w:szCs w:val="22"/>
        </w:rPr>
        <w:softHyphen/>
      </w:r>
      <w:r>
        <w:rPr>
          <w:rFonts w:ascii="GHEA Grapalat" w:hAnsi="GHEA Grapalat" w:cs="Sylfaen"/>
          <w:b/>
          <w:sz w:val="22"/>
          <w:szCs w:val="22"/>
        </w:rPr>
        <w:softHyphen/>
      </w:r>
      <w:r>
        <w:rPr>
          <w:rFonts w:ascii="GHEA Grapalat" w:hAnsi="GHEA Grapalat" w:cs="Sylfaen"/>
          <w:b/>
          <w:sz w:val="22"/>
          <w:szCs w:val="22"/>
        </w:rPr>
        <w:softHyphen/>
      </w:r>
      <w:r>
        <w:rPr>
          <w:rFonts w:ascii="GHEA Grapalat" w:hAnsi="GHEA Grapalat" w:cs="Sylfaen"/>
          <w:b/>
          <w:sz w:val="22"/>
          <w:szCs w:val="22"/>
        </w:rPr>
        <w:softHyphen/>
      </w:r>
      <w:r>
        <w:rPr>
          <w:rFonts w:ascii="GHEA Grapalat" w:hAnsi="GHEA Grapalat" w:cs="Sylfaen"/>
          <w:b/>
          <w:sz w:val="22"/>
          <w:szCs w:val="22"/>
        </w:rPr>
        <w:softHyphen/>
      </w:r>
      <w:r>
        <w:rPr>
          <w:rFonts w:ascii="GHEA Grapalat" w:hAnsi="GHEA Grapalat" w:cs="Sylfaen"/>
          <w:b/>
          <w:sz w:val="22"/>
          <w:szCs w:val="22"/>
        </w:rPr>
        <w:softHyphen/>
      </w:r>
      <w:r>
        <w:rPr>
          <w:rFonts w:ascii="GHEA Grapalat" w:hAnsi="GHEA Grapalat" w:cs="Sylfaen"/>
          <w:b/>
          <w:sz w:val="22"/>
          <w:szCs w:val="22"/>
        </w:rPr>
        <w:softHyphen/>
      </w:r>
      <w:r>
        <w:rPr>
          <w:rFonts w:ascii="GHEA Grapalat" w:hAnsi="GHEA Grapalat" w:cs="Sylfaen"/>
          <w:b/>
          <w:sz w:val="22"/>
          <w:szCs w:val="22"/>
        </w:rPr>
        <w:softHyphen/>
      </w:r>
      <w:r>
        <w:rPr>
          <w:rFonts w:ascii="GHEA Grapalat" w:hAnsi="GHEA Grapalat" w:cs="Sylfaen"/>
          <w:b/>
          <w:sz w:val="22"/>
          <w:szCs w:val="22"/>
        </w:rPr>
        <w:softHyphen/>
      </w:r>
      <w:r>
        <w:rPr>
          <w:rFonts w:ascii="GHEA Grapalat" w:hAnsi="GHEA Grapalat" w:cs="Sylfaen"/>
          <w:b/>
          <w:sz w:val="22"/>
          <w:szCs w:val="22"/>
        </w:rPr>
        <w:softHyphen/>
      </w:r>
      <w:r>
        <w:rPr>
          <w:rFonts w:ascii="GHEA Grapalat" w:hAnsi="GHEA Grapalat" w:cs="Sylfaen"/>
          <w:b/>
          <w:sz w:val="22"/>
          <w:szCs w:val="22"/>
        </w:rPr>
        <w:softHyphen/>
      </w:r>
      <w:r>
        <w:rPr>
          <w:rFonts w:ascii="GHEA Grapalat" w:hAnsi="GHEA Grapalat"/>
          <w:sz w:val="20"/>
        </w:rPr>
        <w:t>ՎՃԱՐՄԱՆ ԺԱՄԱՆԱԿԱՑՈՒՅՑ*</w:t>
      </w:r>
    </w:p>
    <w:p w:rsidR="006E5207" w:rsidRDefault="006E5207" w:rsidP="006E5207">
      <w:pPr>
        <w:jc w:val="center"/>
        <w:rPr>
          <w:rFonts w:ascii="GHEA Grapalat" w:hAnsi="GHEA Grapalat"/>
          <w:sz w:val="20"/>
        </w:rPr>
      </w:pPr>
      <w:r>
        <w:rPr>
          <w:rFonts w:ascii="GHEA Grapalat" w:hAnsi="GHEA Grapalat" w:cs="Sylfaen"/>
          <w:sz w:val="18"/>
        </w:rPr>
        <w:t>ՀՀդրամ</w:t>
      </w:r>
    </w:p>
    <w:tbl>
      <w:tblPr>
        <w:tblpPr w:leftFromText="180" w:rightFromText="180" w:vertAnchor="text" w:tblpY="1"/>
        <w:tblOverlap w:val="neve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72"/>
        <w:gridCol w:w="4532"/>
        <w:gridCol w:w="2448"/>
        <w:gridCol w:w="469"/>
        <w:gridCol w:w="522"/>
        <w:gridCol w:w="529"/>
        <w:gridCol w:w="524"/>
        <w:gridCol w:w="528"/>
        <w:gridCol w:w="528"/>
        <w:gridCol w:w="528"/>
        <w:gridCol w:w="528"/>
        <w:gridCol w:w="526"/>
        <w:gridCol w:w="505"/>
        <w:gridCol w:w="504"/>
        <w:gridCol w:w="611"/>
        <w:gridCol w:w="1039"/>
      </w:tblGrid>
      <w:tr w:rsidR="006E5207" w:rsidTr="00814300">
        <w:tc>
          <w:tcPr>
            <w:tcW w:w="15693" w:type="dxa"/>
            <w:gridSpan w:val="16"/>
            <w:tcBorders>
              <w:top w:val="single" w:sz="4" w:space="0" w:color="auto"/>
              <w:left w:val="single" w:sz="4" w:space="0" w:color="auto"/>
              <w:bottom w:val="single" w:sz="4" w:space="0" w:color="auto"/>
              <w:right w:val="single" w:sz="4" w:space="0" w:color="auto"/>
            </w:tcBorders>
            <w:hideMark/>
          </w:tcPr>
          <w:p w:rsidR="006E5207" w:rsidRDefault="006E5207" w:rsidP="005F7428">
            <w:pPr>
              <w:jc w:val="center"/>
              <w:rPr>
                <w:rFonts w:ascii="GHEA Grapalat" w:hAnsi="GHEA Grapalat"/>
                <w:sz w:val="18"/>
                <w:lang w:val="es-ES"/>
              </w:rPr>
            </w:pPr>
            <w:r>
              <w:rPr>
                <w:rFonts w:ascii="GHEA Grapalat" w:hAnsi="GHEA Grapalat"/>
                <w:sz w:val="18"/>
                <w:lang w:val="es-ES"/>
              </w:rPr>
              <w:t>Ապրանքի</w:t>
            </w:r>
          </w:p>
        </w:tc>
      </w:tr>
      <w:tr w:rsidR="006E5207" w:rsidRPr="00DF57F2" w:rsidTr="00CA66C4">
        <w:tc>
          <w:tcPr>
            <w:tcW w:w="1372"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5F7428">
            <w:pPr>
              <w:jc w:val="center"/>
              <w:rPr>
                <w:rFonts w:ascii="GHEA Grapalat" w:hAnsi="GHEA Grapalat"/>
                <w:sz w:val="18"/>
                <w:lang w:val="es-ES"/>
              </w:rPr>
            </w:pPr>
            <w:r>
              <w:rPr>
                <w:rFonts w:ascii="GHEA Grapalat" w:hAnsi="GHEA Grapalat"/>
                <w:sz w:val="18"/>
              </w:rPr>
              <w:t>հրավերով նախատեսված չափաբաժնի համարը</w:t>
            </w:r>
          </w:p>
        </w:tc>
        <w:tc>
          <w:tcPr>
            <w:tcW w:w="4532"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5F7428">
            <w:pPr>
              <w:jc w:val="center"/>
              <w:rPr>
                <w:rFonts w:ascii="GHEA Grapalat" w:hAnsi="GHEA Grapalat"/>
                <w:sz w:val="18"/>
                <w:lang w:val="es-ES"/>
              </w:rPr>
            </w:pPr>
            <w:r>
              <w:rPr>
                <w:rFonts w:ascii="GHEA Grapalat" w:hAnsi="GHEA Grapalat"/>
                <w:sz w:val="18"/>
              </w:rPr>
              <w:t>գնումներիպլանովնախատեսվածմիջանցիկծածկագիրը</w:t>
            </w:r>
            <w:r>
              <w:rPr>
                <w:rFonts w:ascii="GHEA Grapalat" w:hAnsi="GHEA Grapalat"/>
                <w:sz w:val="18"/>
                <w:lang w:val="es-ES"/>
              </w:rPr>
              <w:t xml:space="preserve">` </w:t>
            </w:r>
            <w:r>
              <w:rPr>
                <w:rFonts w:ascii="GHEA Grapalat" w:hAnsi="GHEA Grapalat"/>
                <w:sz w:val="18"/>
              </w:rPr>
              <w:t>ըստԳՄԱդասակարգման</w:t>
            </w:r>
            <w:r>
              <w:rPr>
                <w:rFonts w:ascii="GHEA Grapalat" w:hAnsi="GHEA Grapalat"/>
                <w:sz w:val="18"/>
                <w:lang w:val="es-ES"/>
              </w:rPr>
              <w:t xml:space="preserve"> (CPV)</w:t>
            </w:r>
          </w:p>
        </w:tc>
        <w:tc>
          <w:tcPr>
            <w:tcW w:w="2448"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5F7428">
            <w:pPr>
              <w:jc w:val="center"/>
              <w:rPr>
                <w:rFonts w:ascii="GHEA Grapalat" w:hAnsi="GHEA Grapalat"/>
                <w:sz w:val="18"/>
                <w:lang w:val="es-ES"/>
              </w:rPr>
            </w:pPr>
            <w:r>
              <w:rPr>
                <w:rFonts w:ascii="GHEA Grapalat" w:hAnsi="GHEA Grapalat"/>
                <w:sz w:val="18"/>
              </w:rPr>
              <w:t>անվանումը</w:t>
            </w:r>
          </w:p>
        </w:tc>
        <w:tc>
          <w:tcPr>
            <w:tcW w:w="7341" w:type="dxa"/>
            <w:gridSpan w:val="13"/>
            <w:tcBorders>
              <w:top w:val="single" w:sz="4" w:space="0" w:color="auto"/>
              <w:left w:val="single" w:sz="4" w:space="0" w:color="auto"/>
              <w:bottom w:val="single" w:sz="4" w:space="0" w:color="auto"/>
              <w:right w:val="single" w:sz="4" w:space="0" w:color="auto"/>
            </w:tcBorders>
            <w:vAlign w:val="center"/>
            <w:hideMark/>
          </w:tcPr>
          <w:p w:rsidR="006E5207" w:rsidRDefault="006E5207" w:rsidP="005F7428">
            <w:pPr>
              <w:jc w:val="both"/>
              <w:rPr>
                <w:rFonts w:ascii="GHEA Grapalat" w:hAnsi="GHEA Grapalat"/>
                <w:sz w:val="18"/>
                <w:lang w:val="es-ES"/>
              </w:rPr>
            </w:pPr>
            <w:r>
              <w:rPr>
                <w:rFonts w:ascii="GHEA Grapalat" w:hAnsi="GHEA Grapalat"/>
                <w:sz w:val="18"/>
                <w:lang w:val="es-ES"/>
              </w:rPr>
              <w:t>դիմաց վճարումները նախատեսվում է իրականացնել 20</w:t>
            </w:r>
            <w:r w:rsidR="00A9664F">
              <w:rPr>
                <w:rFonts w:ascii="GHEA Grapalat" w:hAnsi="GHEA Grapalat"/>
                <w:sz w:val="18"/>
                <w:lang w:val="es-ES"/>
              </w:rPr>
              <w:t>20</w:t>
            </w:r>
            <w:r>
              <w:rPr>
                <w:rFonts w:ascii="GHEA Grapalat" w:hAnsi="GHEA Grapalat"/>
                <w:sz w:val="18"/>
                <w:lang w:val="es-ES"/>
              </w:rPr>
              <w:t xml:space="preserve">  թ-ին` ըստ ամիսների, այդ թվում**</w:t>
            </w:r>
          </w:p>
        </w:tc>
      </w:tr>
      <w:tr w:rsidR="006E5207" w:rsidTr="00CA66C4">
        <w:trPr>
          <w:trHeight w:val="1538"/>
        </w:trPr>
        <w:tc>
          <w:tcPr>
            <w:tcW w:w="1372" w:type="dxa"/>
            <w:tcBorders>
              <w:top w:val="single" w:sz="4" w:space="0" w:color="auto"/>
              <w:left w:val="single" w:sz="4" w:space="0" w:color="auto"/>
              <w:bottom w:val="single" w:sz="4" w:space="0" w:color="auto"/>
              <w:right w:val="single" w:sz="4" w:space="0" w:color="auto"/>
            </w:tcBorders>
          </w:tcPr>
          <w:p w:rsidR="006E5207" w:rsidRDefault="006E5207" w:rsidP="005F7428">
            <w:pPr>
              <w:jc w:val="center"/>
              <w:rPr>
                <w:rFonts w:ascii="GHEA Grapalat" w:hAnsi="GHEA Grapalat"/>
                <w:sz w:val="20"/>
                <w:lang w:val="es-ES"/>
              </w:rPr>
            </w:pPr>
          </w:p>
        </w:tc>
        <w:tc>
          <w:tcPr>
            <w:tcW w:w="4532" w:type="dxa"/>
            <w:tcBorders>
              <w:top w:val="single" w:sz="4" w:space="0" w:color="auto"/>
              <w:left w:val="single" w:sz="4" w:space="0" w:color="auto"/>
              <w:bottom w:val="single" w:sz="4" w:space="0" w:color="auto"/>
              <w:right w:val="single" w:sz="4" w:space="0" w:color="auto"/>
            </w:tcBorders>
          </w:tcPr>
          <w:p w:rsidR="006E5207" w:rsidRDefault="006E5207" w:rsidP="005F7428">
            <w:pPr>
              <w:jc w:val="center"/>
              <w:rPr>
                <w:rFonts w:ascii="GHEA Grapalat" w:hAnsi="GHEA Grapalat"/>
                <w:sz w:val="20"/>
                <w:lang w:val="es-ES"/>
              </w:rPr>
            </w:pPr>
          </w:p>
        </w:tc>
        <w:tc>
          <w:tcPr>
            <w:tcW w:w="2448" w:type="dxa"/>
            <w:tcBorders>
              <w:top w:val="single" w:sz="4" w:space="0" w:color="auto"/>
              <w:left w:val="single" w:sz="4" w:space="0" w:color="auto"/>
              <w:bottom w:val="single" w:sz="4" w:space="0" w:color="auto"/>
              <w:right w:val="single" w:sz="4" w:space="0" w:color="auto"/>
            </w:tcBorders>
          </w:tcPr>
          <w:p w:rsidR="006E5207" w:rsidRDefault="006E5207" w:rsidP="005F7428">
            <w:pPr>
              <w:jc w:val="center"/>
              <w:rPr>
                <w:rFonts w:ascii="GHEA Grapalat" w:hAnsi="GHEA Grapalat"/>
                <w:sz w:val="20"/>
                <w:lang w:val="es-ES"/>
              </w:rPr>
            </w:pPr>
          </w:p>
        </w:tc>
        <w:tc>
          <w:tcPr>
            <w:tcW w:w="469" w:type="dxa"/>
            <w:tcBorders>
              <w:top w:val="single" w:sz="4" w:space="0" w:color="auto"/>
              <w:left w:val="single" w:sz="4" w:space="0" w:color="auto"/>
              <w:bottom w:val="single" w:sz="4" w:space="0" w:color="auto"/>
              <w:right w:val="single" w:sz="4" w:space="0" w:color="auto"/>
            </w:tcBorders>
            <w:textDirection w:val="btLr"/>
            <w:vAlign w:val="center"/>
            <w:hideMark/>
          </w:tcPr>
          <w:p w:rsidR="006E5207" w:rsidRDefault="006E5207" w:rsidP="005F7428">
            <w:pPr>
              <w:ind w:left="113" w:right="-7"/>
              <w:jc w:val="center"/>
              <w:rPr>
                <w:rFonts w:ascii="GHEA Grapalat" w:hAnsi="GHEA Grapalat"/>
                <w:sz w:val="18"/>
                <w:lang w:val="pt-BR"/>
              </w:rPr>
            </w:pPr>
            <w:r>
              <w:rPr>
                <w:rFonts w:ascii="GHEA Grapalat" w:hAnsi="GHEA Grapalat" w:cs="Sylfaen"/>
                <w:sz w:val="18"/>
                <w:szCs w:val="22"/>
                <w:lang w:val="pt-BR"/>
              </w:rPr>
              <w:t>հունվար</w:t>
            </w:r>
          </w:p>
        </w:tc>
        <w:tc>
          <w:tcPr>
            <w:tcW w:w="522" w:type="dxa"/>
            <w:tcBorders>
              <w:top w:val="single" w:sz="4" w:space="0" w:color="auto"/>
              <w:left w:val="single" w:sz="4" w:space="0" w:color="auto"/>
              <w:bottom w:val="single" w:sz="4" w:space="0" w:color="auto"/>
              <w:right w:val="single" w:sz="4" w:space="0" w:color="auto"/>
            </w:tcBorders>
            <w:textDirection w:val="btLr"/>
            <w:vAlign w:val="center"/>
            <w:hideMark/>
          </w:tcPr>
          <w:p w:rsidR="006E5207" w:rsidRDefault="006E5207" w:rsidP="005F7428">
            <w:pPr>
              <w:ind w:left="113" w:right="-7"/>
              <w:jc w:val="center"/>
              <w:rPr>
                <w:rFonts w:ascii="GHEA Grapalat" w:hAnsi="GHEA Grapalat" w:cs="Sylfaen"/>
                <w:sz w:val="18"/>
                <w:lang w:val="pt-BR"/>
              </w:rPr>
            </w:pPr>
            <w:r>
              <w:rPr>
                <w:rFonts w:ascii="GHEA Grapalat" w:hAnsi="GHEA Grapalat" w:cs="Sylfaen"/>
                <w:sz w:val="18"/>
                <w:szCs w:val="22"/>
                <w:lang w:val="pt-BR"/>
              </w:rPr>
              <w:t>փետրվար</w:t>
            </w:r>
          </w:p>
        </w:tc>
        <w:tc>
          <w:tcPr>
            <w:tcW w:w="529" w:type="dxa"/>
            <w:tcBorders>
              <w:top w:val="single" w:sz="4" w:space="0" w:color="auto"/>
              <w:left w:val="single" w:sz="4" w:space="0" w:color="auto"/>
              <w:bottom w:val="single" w:sz="4" w:space="0" w:color="auto"/>
              <w:right w:val="single" w:sz="4" w:space="0" w:color="auto"/>
            </w:tcBorders>
            <w:textDirection w:val="btLr"/>
            <w:vAlign w:val="center"/>
            <w:hideMark/>
          </w:tcPr>
          <w:p w:rsidR="006E5207" w:rsidRDefault="006E5207" w:rsidP="005F7428">
            <w:pPr>
              <w:ind w:left="113" w:right="-7"/>
              <w:jc w:val="center"/>
              <w:rPr>
                <w:rFonts w:ascii="GHEA Grapalat" w:hAnsi="GHEA Grapalat"/>
                <w:sz w:val="18"/>
                <w:lang w:val="pt-BR"/>
              </w:rPr>
            </w:pPr>
            <w:r>
              <w:rPr>
                <w:rFonts w:ascii="GHEA Grapalat" w:hAnsi="GHEA Grapalat" w:cs="Sylfaen"/>
                <w:sz w:val="18"/>
                <w:szCs w:val="22"/>
                <w:lang w:val="pt-BR"/>
              </w:rPr>
              <w:t>մարտ</w:t>
            </w:r>
          </w:p>
        </w:tc>
        <w:tc>
          <w:tcPr>
            <w:tcW w:w="524" w:type="dxa"/>
            <w:tcBorders>
              <w:top w:val="single" w:sz="4" w:space="0" w:color="auto"/>
              <w:left w:val="single" w:sz="4" w:space="0" w:color="auto"/>
              <w:bottom w:val="single" w:sz="4" w:space="0" w:color="auto"/>
              <w:right w:val="single" w:sz="4" w:space="0" w:color="auto"/>
            </w:tcBorders>
            <w:textDirection w:val="btLr"/>
            <w:vAlign w:val="center"/>
            <w:hideMark/>
          </w:tcPr>
          <w:p w:rsidR="006E5207" w:rsidRDefault="006E5207" w:rsidP="005F7428">
            <w:pPr>
              <w:ind w:left="113" w:right="-7"/>
              <w:jc w:val="center"/>
              <w:rPr>
                <w:rFonts w:ascii="GHEA Grapalat" w:hAnsi="GHEA Grapalat" w:cs="Sylfaen"/>
                <w:sz w:val="18"/>
                <w:lang w:val="pt-BR"/>
              </w:rPr>
            </w:pPr>
            <w:r>
              <w:rPr>
                <w:rFonts w:ascii="GHEA Grapalat" w:hAnsi="GHEA Grapalat" w:cs="Sylfaen"/>
                <w:sz w:val="18"/>
                <w:szCs w:val="22"/>
                <w:lang w:val="pt-BR"/>
              </w:rPr>
              <w:t>ապրիլ</w:t>
            </w:r>
          </w:p>
        </w:tc>
        <w:tc>
          <w:tcPr>
            <w:tcW w:w="528" w:type="dxa"/>
            <w:tcBorders>
              <w:top w:val="single" w:sz="4" w:space="0" w:color="auto"/>
              <w:left w:val="single" w:sz="4" w:space="0" w:color="auto"/>
              <w:bottom w:val="single" w:sz="4" w:space="0" w:color="auto"/>
              <w:right w:val="single" w:sz="4" w:space="0" w:color="auto"/>
            </w:tcBorders>
            <w:textDirection w:val="btLr"/>
            <w:vAlign w:val="center"/>
            <w:hideMark/>
          </w:tcPr>
          <w:p w:rsidR="006E5207" w:rsidRDefault="006E5207" w:rsidP="005F7428">
            <w:pPr>
              <w:ind w:left="113" w:right="-7"/>
              <w:jc w:val="center"/>
              <w:rPr>
                <w:rFonts w:ascii="GHEA Grapalat" w:hAnsi="GHEA Grapalat"/>
                <w:sz w:val="18"/>
                <w:lang w:val="pt-BR"/>
              </w:rPr>
            </w:pPr>
            <w:r>
              <w:rPr>
                <w:rFonts w:ascii="GHEA Grapalat" w:hAnsi="GHEA Grapalat" w:cs="Sylfaen"/>
                <w:sz w:val="18"/>
                <w:szCs w:val="22"/>
                <w:lang w:val="pt-BR"/>
              </w:rPr>
              <w:t>մայիս</w:t>
            </w:r>
          </w:p>
        </w:tc>
        <w:tc>
          <w:tcPr>
            <w:tcW w:w="528" w:type="dxa"/>
            <w:tcBorders>
              <w:top w:val="single" w:sz="4" w:space="0" w:color="auto"/>
              <w:left w:val="single" w:sz="4" w:space="0" w:color="auto"/>
              <w:bottom w:val="single" w:sz="4" w:space="0" w:color="auto"/>
              <w:right w:val="single" w:sz="4" w:space="0" w:color="auto"/>
            </w:tcBorders>
            <w:textDirection w:val="btLr"/>
            <w:vAlign w:val="center"/>
            <w:hideMark/>
          </w:tcPr>
          <w:p w:rsidR="006E5207" w:rsidRDefault="006E5207" w:rsidP="005F7428">
            <w:pPr>
              <w:ind w:left="113" w:right="-7"/>
              <w:jc w:val="center"/>
              <w:rPr>
                <w:rFonts w:ascii="GHEA Grapalat" w:hAnsi="GHEA Grapalat"/>
                <w:sz w:val="18"/>
                <w:lang w:val="pt-BR"/>
              </w:rPr>
            </w:pPr>
            <w:r>
              <w:rPr>
                <w:rFonts w:ascii="GHEA Grapalat" w:hAnsi="GHEA Grapalat" w:cs="Sylfaen"/>
                <w:sz w:val="18"/>
                <w:szCs w:val="22"/>
                <w:lang w:val="pt-BR"/>
              </w:rPr>
              <w:t>հունիս</w:t>
            </w:r>
          </w:p>
        </w:tc>
        <w:tc>
          <w:tcPr>
            <w:tcW w:w="528" w:type="dxa"/>
            <w:tcBorders>
              <w:top w:val="single" w:sz="4" w:space="0" w:color="auto"/>
              <w:left w:val="single" w:sz="4" w:space="0" w:color="auto"/>
              <w:bottom w:val="single" w:sz="4" w:space="0" w:color="auto"/>
              <w:right w:val="single" w:sz="4" w:space="0" w:color="auto"/>
            </w:tcBorders>
            <w:textDirection w:val="btLr"/>
            <w:vAlign w:val="center"/>
            <w:hideMark/>
          </w:tcPr>
          <w:p w:rsidR="006E5207" w:rsidRDefault="006E5207" w:rsidP="005F7428">
            <w:pPr>
              <w:ind w:left="113" w:right="-7"/>
              <w:jc w:val="center"/>
              <w:rPr>
                <w:rFonts w:ascii="GHEA Grapalat" w:hAnsi="GHEA Grapalat"/>
                <w:sz w:val="18"/>
                <w:lang w:val="pt-BR"/>
              </w:rPr>
            </w:pPr>
            <w:r>
              <w:rPr>
                <w:rFonts w:ascii="GHEA Grapalat" w:hAnsi="GHEA Grapalat" w:cs="Sylfaen"/>
                <w:sz w:val="18"/>
                <w:szCs w:val="22"/>
                <w:lang w:val="pt-BR"/>
              </w:rPr>
              <w:t>հուլիս</w:t>
            </w:r>
          </w:p>
        </w:tc>
        <w:tc>
          <w:tcPr>
            <w:tcW w:w="528" w:type="dxa"/>
            <w:tcBorders>
              <w:top w:val="single" w:sz="4" w:space="0" w:color="auto"/>
              <w:left w:val="single" w:sz="4" w:space="0" w:color="auto"/>
              <w:bottom w:val="single" w:sz="4" w:space="0" w:color="auto"/>
              <w:right w:val="single" w:sz="4" w:space="0" w:color="auto"/>
            </w:tcBorders>
            <w:textDirection w:val="btLr"/>
            <w:vAlign w:val="center"/>
            <w:hideMark/>
          </w:tcPr>
          <w:p w:rsidR="006E5207" w:rsidRDefault="006E5207" w:rsidP="005F7428">
            <w:pPr>
              <w:ind w:left="113" w:right="-7"/>
              <w:jc w:val="center"/>
              <w:rPr>
                <w:rFonts w:ascii="GHEA Grapalat" w:hAnsi="GHEA Grapalat"/>
                <w:sz w:val="18"/>
                <w:lang w:val="pt-BR"/>
              </w:rPr>
            </w:pPr>
            <w:r>
              <w:rPr>
                <w:rFonts w:ascii="GHEA Grapalat" w:hAnsi="GHEA Grapalat" w:cs="Sylfaen"/>
                <w:sz w:val="18"/>
                <w:szCs w:val="22"/>
                <w:lang w:val="pt-BR"/>
              </w:rPr>
              <w:t>օգոստոս</w:t>
            </w:r>
          </w:p>
        </w:tc>
        <w:tc>
          <w:tcPr>
            <w:tcW w:w="526" w:type="dxa"/>
            <w:tcBorders>
              <w:top w:val="single" w:sz="4" w:space="0" w:color="auto"/>
              <w:left w:val="single" w:sz="4" w:space="0" w:color="auto"/>
              <w:bottom w:val="single" w:sz="4" w:space="0" w:color="auto"/>
              <w:right w:val="single" w:sz="4" w:space="0" w:color="auto"/>
            </w:tcBorders>
            <w:textDirection w:val="btLr"/>
            <w:vAlign w:val="center"/>
            <w:hideMark/>
          </w:tcPr>
          <w:p w:rsidR="006E5207" w:rsidRDefault="006E5207" w:rsidP="005F7428">
            <w:pPr>
              <w:ind w:left="113" w:right="-7"/>
              <w:jc w:val="center"/>
              <w:rPr>
                <w:rFonts w:ascii="GHEA Grapalat" w:hAnsi="GHEA Grapalat"/>
                <w:sz w:val="18"/>
                <w:lang w:val="pt-BR"/>
              </w:rPr>
            </w:pPr>
            <w:r>
              <w:rPr>
                <w:rFonts w:ascii="GHEA Grapalat" w:hAnsi="GHEA Grapalat" w:cs="Sylfaen"/>
                <w:sz w:val="18"/>
                <w:szCs w:val="22"/>
                <w:lang w:val="pt-BR"/>
              </w:rPr>
              <w:t>սեպտեմբեր</w:t>
            </w:r>
          </w:p>
        </w:tc>
        <w:tc>
          <w:tcPr>
            <w:tcW w:w="505" w:type="dxa"/>
            <w:tcBorders>
              <w:top w:val="single" w:sz="4" w:space="0" w:color="auto"/>
              <w:left w:val="single" w:sz="4" w:space="0" w:color="auto"/>
              <w:bottom w:val="single" w:sz="4" w:space="0" w:color="auto"/>
              <w:right w:val="single" w:sz="4" w:space="0" w:color="auto"/>
            </w:tcBorders>
            <w:textDirection w:val="btLr"/>
            <w:vAlign w:val="center"/>
            <w:hideMark/>
          </w:tcPr>
          <w:p w:rsidR="006E5207" w:rsidRDefault="006E5207" w:rsidP="005F7428">
            <w:pPr>
              <w:ind w:left="113" w:right="-7"/>
              <w:jc w:val="center"/>
              <w:rPr>
                <w:rFonts w:ascii="GHEA Grapalat" w:hAnsi="GHEA Grapalat"/>
                <w:sz w:val="18"/>
                <w:lang w:val="pt-BR"/>
              </w:rPr>
            </w:pPr>
            <w:r>
              <w:rPr>
                <w:rFonts w:ascii="GHEA Grapalat" w:hAnsi="GHEA Grapalat" w:cs="Sylfaen"/>
                <w:sz w:val="18"/>
                <w:szCs w:val="22"/>
                <w:lang w:val="pt-BR"/>
              </w:rPr>
              <w:t>հոկտեմբեր</w:t>
            </w:r>
          </w:p>
        </w:tc>
        <w:tc>
          <w:tcPr>
            <w:tcW w:w="504" w:type="dxa"/>
            <w:tcBorders>
              <w:top w:val="single" w:sz="4" w:space="0" w:color="auto"/>
              <w:left w:val="single" w:sz="4" w:space="0" w:color="auto"/>
              <w:bottom w:val="single" w:sz="4" w:space="0" w:color="auto"/>
              <w:right w:val="single" w:sz="4" w:space="0" w:color="auto"/>
            </w:tcBorders>
            <w:textDirection w:val="btLr"/>
            <w:vAlign w:val="center"/>
            <w:hideMark/>
          </w:tcPr>
          <w:p w:rsidR="006E5207" w:rsidRDefault="006E5207" w:rsidP="005F7428">
            <w:pPr>
              <w:ind w:left="113" w:right="-7"/>
              <w:jc w:val="center"/>
              <w:rPr>
                <w:rFonts w:ascii="GHEA Grapalat" w:hAnsi="GHEA Grapalat"/>
                <w:sz w:val="18"/>
                <w:lang w:val="pt-BR"/>
              </w:rPr>
            </w:pPr>
            <w:r>
              <w:rPr>
                <w:rFonts w:ascii="GHEA Grapalat" w:hAnsi="GHEA Grapalat" w:cs="Sylfaen"/>
                <w:sz w:val="18"/>
                <w:szCs w:val="22"/>
                <w:lang w:val="pt-BR"/>
              </w:rPr>
              <w:t>նոյեմբեր</w:t>
            </w:r>
          </w:p>
        </w:tc>
        <w:tc>
          <w:tcPr>
            <w:tcW w:w="611" w:type="dxa"/>
            <w:tcBorders>
              <w:top w:val="single" w:sz="4" w:space="0" w:color="auto"/>
              <w:left w:val="single" w:sz="4" w:space="0" w:color="auto"/>
              <w:bottom w:val="single" w:sz="4" w:space="0" w:color="auto"/>
              <w:right w:val="single" w:sz="4" w:space="0" w:color="auto"/>
            </w:tcBorders>
            <w:textDirection w:val="btLr"/>
            <w:vAlign w:val="center"/>
            <w:hideMark/>
          </w:tcPr>
          <w:p w:rsidR="006E5207" w:rsidRDefault="006E5207" w:rsidP="005F7428">
            <w:pPr>
              <w:ind w:left="113" w:right="-7"/>
              <w:jc w:val="center"/>
              <w:rPr>
                <w:rFonts w:ascii="GHEA Grapalat" w:hAnsi="GHEA Grapalat"/>
                <w:sz w:val="18"/>
                <w:lang w:val="pt-BR"/>
              </w:rPr>
            </w:pPr>
            <w:r>
              <w:rPr>
                <w:rFonts w:ascii="GHEA Grapalat" w:hAnsi="GHEA Grapalat" w:cs="Sylfaen"/>
                <w:sz w:val="18"/>
                <w:szCs w:val="22"/>
                <w:lang w:val="pt-BR"/>
              </w:rPr>
              <w:t>դեկտեմբեր</w:t>
            </w:r>
          </w:p>
        </w:tc>
        <w:tc>
          <w:tcPr>
            <w:tcW w:w="1039" w:type="dxa"/>
            <w:tcBorders>
              <w:top w:val="single" w:sz="4" w:space="0" w:color="auto"/>
              <w:left w:val="single" w:sz="4" w:space="0" w:color="auto"/>
              <w:bottom w:val="single" w:sz="4" w:space="0" w:color="auto"/>
              <w:right w:val="single" w:sz="4" w:space="0" w:color="auto"/>
            </w:tcBorders>
            <w:vAlign w:val="center"/>
          </w:tcPr>
          <w:p w:rsidR="006E5207" w:rsidRDefault="006E5207" w:rsidP="005F7428">
            <w:pPr>
              <w:ind w:right="-1"/>
              <w:jc w:val="center"/>
              <w:rPr>
                <w:rFonts w:ascii="GHEA Grapalat" w:hAnsi="GHEA Grapalat"/>
                <w:sz w:val="18"/>
                <w:lang w:val="pt-BR"/>
              </w:rPr>
            </w:pPr>
            <w:r>
              <w:rPr>
                <w:rFonts w:ascii="GHEA Grapalat" w:hAnsi="GHEA Grapalat" w:cs="Sylfaen"/>
                <w:sz w:val="18"/>
                <w:szCs w:val="22"/>
                <w:lang w:val="pt-BR"/>
              </w:rPr>
              <w:t>Ընդամենը</w:t>
            </w:r>
          </w:p>
          <w:p w:rsidR="006E5207" w:rsidRDefault="006E5207" w:rsidP="005F7428">
            <w:pPr>
              <w:jc w:val="center"/>
              <w:rPr>
                <w:rFonts w:ascii="GHEA Grapalat" w:hAnsi="GHEA Grapalat"/>
                <w:sz w:val="18"/>
                <w:lang w:val="es-ES"/>
              </w:rPr>
            </w:pPr>
          </w:p>
        </w:tc>
      </w:tr>
      <w:tr w:rsidR="00CA66C4" w:rsidRPr="002712DC" w:rsidTr="0030072E">
        <w:trPr>
          <w:trHeight w:val="139"/>
        </w:trPr>
        <w:tc>
          <w:tcPr>
            <w:tcW w:w="1372" w:type="dxa"/>
            <w:tcBorders>
              <w:top w:val="single" w:sz="4" w:space="0" w:color="auto"/>
              <w:left w:val="single" w:sz="4" w:space="0" w:color="auto"/>
              <w:bottom w:val="single" w:sz="4" w:space="0" w:color="auto"/>
              <w:right w:val="single" w:sz="4" w:space="0" w:color="auto"/>
            </w:tcBorders>
          </w:tcPr>
          <w:p w:rsidR="00CA66C4" w:rsidRPr="002712DC" w:rsidRDefault="00CA66C4" w:rsidP="00CE0E49">
            <w:pPr>
              <w:jc w:val="center"/>
              <w:rPr>
                <w:rFonts w:ascii="GHEA Grapalat" w:hAnsi="GHEA Grapalat"/>
                <w:sz w:val="20"/>
                <w:szCs w:val="20"/>
                <w:lang w:val="ru-RU"/>
              </w:rPr>
            </w:pPr>
            <w:r w:rsidRPr="002712DC">
              <w:rPr>
                <w:rFonts w:ascii="GHEA Grapalat" w:hAnsi="GHEA Grapalat"/>
                <w:sz w:val="20"/>
                <w:szCs w:val="20"/>
                <w:lang w:val="ru-RU"/>
              </w:rPr>
              <w:t>1</w:t>
            </w:r>
          </w:p>
        </w:tc>
        <w:tc>
          <w:tcPr>
            <w:tcW w:w="4532" w:type="dxa"/>
            <w:tcBorders>
              <w:top w:val="single" w:sz="4" w:space="0" w:color="auto"/>
              <w:left w:val="single" w:sz="4" w:space="0" w:color="auto"/>
              <w:bottom w:val="single" w:sz="4" w:space="0" w:color="auto"/>
              <w:right w:val="single" w:sz="4" w:space="0" w:color="auto"/>
            </w:tcBorders>
            <w:vAlign w:val="center"/>
          </w:tcPr>
          <w:p w:rsidR="00CA66C4" w:rsidRPr="002712DC" w:rsidRDefault="00CA66C4" w:rsidP="0030072E">
            <w:pPr>
              <w:jc w:val="center"/>
              <w:rPr>
                <w:rFonts w:ascii="GHEA Grapalat" w:hAnsi="GHEA Grapalat"/>
                <w:sz w:val="20"/>
                <w:szCs w:val="20"/>
              </w:rPr>
            </w:pPr>
            <w:r w:rsidRPr="002712DC">
              <w:rPr>
                <w:rFonts w:ascii="GHEA Grapalat" w:hAnsi="GHEA Grapalat"/>
                <w:sz w:val="20"/>
                <w:szCs w:val="20"/>
              </w:rPr>
              <w:t>15551600</w:t>
            </w:r>
          </w:p>
        </w:tc>
        <w:tc>
          <w:tcPr>
            <w:tcW w:w="2448" w:type="dxa"/>
            <w:tcBorders>
              <w:top w:val="single" w:sz="4" w:space="0" w:color="auto"/>
              <w:left w:val="single" w:sz="4" w:space="0" w:color="auto"/>
              <w:bottom w:val="single" w:sz="4" w:space="0" w:color="auto"/>
              <w:right w:val="single" w:sz="4" w:space="0" w:color="auto"/>
            </w:tcBorders>
            <w:vAlign w:val="center"/>
          </w:tcPr>
          <w:p w:rsidR="00CA66C4" w:rsidRPr="002712DC" w:rsidRDefault="00CA66C4" w:rsidP="00E63385">
            <w:pPr>
              <w:rPr>
                <w:rFonts w:ascii="GHEA Grapalat" w:hAnsi="GHEA Grapalat" w:cs="Arial"/>
                <w:sz w:val="20"/>
                <w:szCs w:val="20"/>
              </w:rPr>
            </w:pPr>
            <w:r w:rsidRPr="002712DC">
              <w:rPr>
                <w:rFonts w:ascii="GHEA Grapalat" w:hAnsi="GHEA Grapalat" w:cs="Arial"/>
                <w:sz w:val="20"/>
                <w:szCs w:val="20"/>
              </w:rPr>
              <w:t>Մածուն</w:t>
            </w:r>
          </w:p>
        </w:tc>
        <w:tc>
          <w:tcPr>
            <w:tcW w:w="469" w:type="dxa"/>
            <w:tcBorders>
              <w:top w:val="single" w:sz="4" w:space="0" w:color="auto"/>
              <w:left w:val="single" w:sz="4" w:space="0" w:color="auto"/>
              <w:bottom w:val="single" w:sz="4" w:space="0" w:color="auto"/>
              <w:right w:val="single" w:sz="4" w:space="0" w:color="auto"/>
            </w:tcBorders>
          </w:tcPr>
          <w:p w:rsidR="00CA66C4" w:rsidRPr="002712DC" w:rsidRDefault="00CA66C4" w:rsidP="00814300">
            <w:pPr>
              <w:jc w:val="center"/>
              <w:rPr>
                <w:rFonts w:ascii="GHEA Grapalat" w:hAnsi="GHEA Grapalat" w:cs="Arial"/>
                <w:sz w:val="18"/>
                <w:szCs w:val="18"/>
                <w:lang w:val="ru-RU"/>
              </w:rPr>
            </w:pPr>
            <w:r w:rsidRPr="002712DC">
              <w:rPr>
                <w:rFonts w:ascii="GHEA Grapalat" w:hAnsi="GHEA Grapalat" w:cs="Arial"/>
                <w:sz w:val="18"/>
                <w:szCs w:val="18"/>
                <w:lang w:val="ru-RU"/>
              </w:rPr>
              <w:t>11%</w:t>
            </w:r>
          </w:p>
        </w:tc>
        <w:tc>
          <w:tcPr>
            <w:tcW w:w="522" w:type="dxa"/>
            <w:tcBorders>
              <w:top w:val="single" w:sz="4" w:space="0" w:color="auto"/>
              <w:left w:val="single" w:sz="4" w:space="0" w:color="auto"/>
              <w:bottom w:val="single" w:sz="4" w:space="0" w:color="auto"/>
              <w:right w:val="single" w:sz="4" w:space="0" w:color="auto"/>
            </w:tcBorders>
          </w:tcPr>
          <w:p w:rsidR="00CA66C4" w:rsidRPr="002712DC" w:rsidRDefault="00CA66C4" w:rsidP="00814300">
            <w:pPr>
              <w:jc w:val="center"/>
              <w:rPr>
                <w:rFonts w:ascii="GHEA Grapalat" w:hAnsi="GHEA Grapalat" w:cs="Arial"/>
                <w:sz w:val="18"/>
                <w:szCs w:val="18"/>
                <w:lang w:val="ru-RU"/>
              </w:rPr>
            </w:pPr>
            <w:r w:rsidRPr="002712DC">
              <w:rPr>
                <w:rFonts w:ascii="GHEA Grapalat" w:hAnsi="GHEA Grapalat" w:cs="Arial"/>
                <w:sz w:val="18"/>
                <w:szCs w:val="18"/>
                <w:lang w:val="ru-RU"/>
              </w:rPr>
              <w:t>23%</w:t>
            </w:r>
          </w:p>
        </w:tc>
        <w:tc>
          <w:tcPr>
            <w:tcW w:w="529" w:type="dxa"/>
            <w:tcBorders>
              <w:top w:val="single" w:sz="4" w:space="0" w:color="auto"/>
              <w:left w:val="single" w:sz="4" w:space="0" w:color="auto"/>
              <w:bottom w:val="single" w:sz="4" w:space="0" w:color="auto"/>
              <w:right w:val="single" w:sz="4" w:space="0" w:color="auto"/>
            </w:tcBorders>
          </w:tcPr>
          <w:p w:rsidR="00CA66C4" w:rsidRPr="002712DC" w:rsidRDefault="00CA66C4" w:rsidP="00814300">
            <w:pPr>
              <w:jc w:val="center"/>
              <w:rPr>
                <w:rFonts w:ascii="GHEA Grapalat" w:hAnsi="GHEA Grapalat" w:cs="Arial"/>
                <w:sz w:val="18"/>
                <w:szCs w:val="18"/>
                <w:lang w:val="ru-RU"/>
              </w:rPr>
            </w:pPr>
            <w:r w:rsidRPr="002712DC">
              <w:rPr>
                <w:rFonts w:ascii="GHEA Grapalat" w:hAnsi="GHEA Grapalat" w:cs="Arial"/>
                <w:sz w:val="18"/>
                <w:szCs w:val="18"/>
                <w:lang w:val="ru-RU"/>
              </w:rPr>
              <w:t>35%</w:t>
            </w:r>
          </w:p>
        </w:tc>
        <w:tc>
          <w:tcPr>
            <w:tcW w:w="524" w:type="dxa"/>
            <w:tcBorders>
              <w:top w:val="single" w:sz="4" w:space="0" w:color="auto"/>
              <w:left w:val="single" w:sz="4" w:space="0" w:color="auto"/>
              <w:bottom w:val="single" w:sz="4" w:space="0" w:color="auto"/>
              <w:right w:val="single" w:sz="4" w:space="0" w:color="auto"/>
            </w:tcBorders>
          </w:tcPr>
          <w:p w:rsidR="00CA66C4" w:rsidRPr="002712DC" w:rsidRDefault="00CA66C4" w:rsidP="00814300">
            <w:pPr>
              <w:jc w:val="center"/>
              <w:rPr>
                <w:rFonts w:ascii="GHEA Grapalat" w:hAnsi="GHEA Grapalat" w:cs="Arial"/>
                <w:sz w:val="18"/>
                <w:szCs w:val="18"/>
                <w:lang w:val="ru-RU"/>
              </w:rPr>
            </w:pPr>
            <w:r w:rsidRPr="002712DC">
              <w:rPr>
                <w:rFonts w:ascii="GHEA Grapalat" w:hAnsi="GHEA Grapalat" w:cs="Arial"/>
                <w:sz w:val="18"/>
                <w:szCs w:val="18"/>
                <w:lang w:val="ru-RU"/>
              </w:rPr>
              <w:t>45%</w:t>
            </w:r>
          </w:p>
        </w:tc>
        <w:tc>
          <w:tcPr>
            <w:tcW w:w="528" w:type="dxa"/>
            <w:tcBorders>
              <w:top w:val="single" w:sz="4" w:space="0" w:color="auto"/>
              <w:left w:val="single" w:sz="4" w:space="0" w:color="auto"/>
              <w:bottom w:val="single" w:sz="4" w:space="0" w:color="auto"/>
              <w:right w:val="single" w:sz="4" w:space="0" w:color="auto"/>
            </w:tcBorders>
          </w:tcPr>
          <w:p w:rsidR="00CA66C4" w:rsidRPr="002712DC" w:rsidRDefault="00CA66C4" w:rsidP="00814300">
            <w:pPr>
              <w:jc w:val="center"/>
              <w:rPr>
                <w:rFonts w:ascii="GHEA Grapalat" w:hAnsi="GHEA Grapalat" w:cs="Arial"/>
                <w:sz w:val="18"/>
                <w:szCs w:val="18"/>
                <w:lang w:val="ru-RU"/>
              </w:rPr>
            </w:pPr>
            <w:r w:rsidRPr="002712DC">
              <w:rPr>
                <w:rFonts w:ascii="GHEA Grapalat" w:hAnsi="GHEA Grapalat" w:cs="Arial"/>
                <w:sz w:val="18"/>
                <w:szCs w:val="18"/>
                <w:lang w:val="ru-RU"/>
              </w:rPr>
              <w:t>55%</w:t>
            </w:r>
          </w:p>
        </w:tc>
        <w:tc>
          <w:tcPr>
            <w:tcW w:w="528" w:type="dxa"/>
            <w:tcBorders>
              <w:top w:val="single" w:sz="4" w:space="0" w:color="auto"/>
              <w:left w:val="single" w:sz="4" w:space="0" w:color="auto"/>
              <w:bottom w:val="single" w:sz="4" w:space="0" w:color="auto"/>
              <w:right w:val="single" w:sz="4" w:space="0" w:color="auto"/>
            </w:tcBorders>
          </w:tcPr>
          <w:p w:rsidR="00CA66C4" w:rsidRPr="002712DC" w:rsidRDefault="00CA66C4" w:rsidP="00814300">
            <w:pPr>
              <w:jc w:val="center"/>
              <w:rPr>
                <w:rFonts w:ascii="GHEA Grapalat" w:hAnsi="GHEA Grapalat" w:cs="Arial"/>
                <w:sz w:val="18"/>
                <w:szCs w:val="18"/>
                <w:lang w:val="ru-RU"/>
              </w:rPr>
            </w:pPr>
            <w:r w:rsidRPr="002712DC">
              <w:rPr>
                <w:rFonts w:ascii="GHEA Grapalat" w:hAnsi="GHEA Grapalat" w:cs="Arial"/>
                <w:sz w:val="18"/>
                <w:szCs w:val="18"/>
                <w:lang w:val="ru-RU"/>
              </w:rPr>
              <w:t>55%</w:t>
            </w:r>
          </w:p>
        </w:tc>
        <w:tc>
          <w:tcPr>
            <w:tcW w:w="528" w:type="dxa"/>
            <w:tcBorders>
              <w:top w:val="single" w:sz="4" w:space="0" w:color="auto"/>
              <w:left w:val="single" w:sz="4" w:space="0" w:color="auto"/>
              <w:bottom w:val="single" w:sz="4" w:space="0" w:color="auto"/>
              <w:right w:val="single" w:sz="4" w:space="0" w:color="auto"/>
            </w:tcBorders>
          </w:tcPr>
          <w:p w:rsidR="00CA66C4" w:rsidRPr="002712DC" w:rsidRDefault="00CA66C4" w:rsidP="00814300">
            <w:pPr>
              <w:jc w:val="center"/>
              <w:rPr>
                <w:rFonts w:ascii="GHEA Grapalat" w:hAnsi="GHEA Grapalat" w:cs="Arial"/>
                <w:sz w:val="18"/>
                <w:szCs w:val="18"/>
                <w:lang w:val="ru-RU"/>
              </w:rPr>
            </w:pPr>
            <w:r w:rsidRPr="002712DC">
              <w:rPr>
                <w:rFonts w:ascii="GHEA Grapalat" w:hAnsi="GHEA Grapalat" w:cs="Arial"/>
                <w:sz w:val="18"/>
                <w:szCs w:val="18"/>
                <w:lang w:val="ru-RU"/>
              </w:rPr>
              <w:t>55%</w:t>
            </w:r>
          </w:p>
        </w:tc>
        <w:tc>
          <w:tcPr>
            <w:tcW w:w="528" w:type="dxa"/>
            <w:tcBorders>
              <w:top w:val="single" w:sz="4" w:space="0" w:color="auto"/>
              <w:left w:val="single" w:sz="4" w:space="0" w:color="auto"/>
              <w:bottom w:val="single" w:sz="4" w:space="0" w:color="auto"/>
              <w:right w:val="single" w:sz="4" w:space="0" w:color="auto"/>
            </w:tcBorders>
          </w:tcPr>
          <w:p w:rsidR="00CA66C4" w:rsidRPr="002712DC" w:rsidRDefault="00CA66C4" w:rsidP="00814300">
            <w:pPr>
              <w:jc w:val="center"/>
              <w:rPr>
                <w:rFonts w:ascii="GHEA Grapalat" w:hAnsi="GHEA Grapalat" w:cs="Arial"/>
                <w:sz w:val="18"/>
                <w:szCs w:val="18"/>
                <w:lang w:val="ru-RU"/>
              </w:rPr>
            </w:pPr>
            <w:r w:rsidRPr="002712DC">
              <w:rPr>
                <w:rFonts w:ascii="GHEA Grapalat" w:hAnsi="GHEA Grapalat" w:cs="Arial"/>
                <w:sz w:val="18"/>
                <w:szCs w:val="18"/>
                <w:lang w:val="ru-RU"/>
              </w:rPr>
              <w:t>55%</w:t>
            </w:r>
          </w:p>
        </w:tc>
        <w:tc>
          <w:tcPr>
            <w:tcW w:w="526" w:type="dxa"/>
            <w:tcBorders>
              <w:top w:val="single" w:sz="4" w:space="0" w:color="auto"/>
              <w:left w:val="single" w:sz="4" w:space="0" w:color="auto"/>
              <w:bottom w:val="single" w:sz="4" w:space="0" w:color="auto"/>
              <w:right w:val="single" w:sz="4" w:space="0" w:color="auto"/>
            </w:tcBorders>
          </w:tcPr>
          <w:p w:rsidR="00CA66C4" w:rsidRPr="002712DC" w:rsidRDefault="00CA66C4" w:rsidP="00814300">
            <w:pPr>
              <w:jc w:val="center"/>
              <w:rPr>
                <w:rFonts w:ascii="GHEA Grapalat" w:hAnsi="GHEA Grapalat" w:cs="Arial"/>
                <w:sz w:val="18"/>
                <w:szCs w:val="18"/>
                <w:lang w:val="pt-BR"/>
              </w:rPr>
            </w:pPr>
            <w:r w:rsidRPr="002712DC">
              <w:rPr>
                <w:rFonts w:ascii="GHEA Grapalat" w:hAnsi="GHEA Grapalat" w:cs="Arial"/>
                <w:sz w:val="18"/>
                <w:szCs w:val="18"/>
                <w:lang w:val="ru-RU"/>
              </w:rPr>
              <w:t>67</w:t>
            </w:r>
            <w:r w:rsidRPr="002712DC">
              <w:rPr>
                <w:rFonts w:ascii="GHEA Grapalat" w:hAnsi="GHEA Grapalat" w:cs="Arial"/>
                <w:sz w:val="18"/>
                <w:szCs w:val="18"/>
                <w:lang w:val="pt-BR"/>
              </w:rPr>
              <w:t>%</w:t>
            </w:r>
          </w:p>
        </w:tc>
        <w:tc>
          <w:tcPr>
            <w:tcW w:w="505" w:type="dxa"/>
            <w:tcBorders>
              <w:top w:val="single" w:sz="4" w:space="0" w:color="auto"/>
              <w:left w:val="single" w:sz="4" w:space="0" w:color="auto"/>
              <w:bottom w:val="single" w:sz="4" w:space="0" w:color="auto"/>
              <w:right w:val="single" w:sz="4" w:space="0" w:color="auto"/>
            </w:tcBorders>
          </w:tcPr>
          <w:p w:rsidR="00CA66C4" w:rsidRPr="002712DC" w:rsidRDefault="00CA66C4" w:rsidP="00814300">
            <w:pPr>
              <w:jc w:val="center"/>
              <w:rPr>
                <w:rFonts w:ascii="GHEA Grapalat" w:hAnsi="GHEA Grapalat" w:cs="Arial"/>
                <w:sz w:val="18"/>
                <w:szCs w:val="18"/>
                <w:lang w:val="pt-BR"/>
              </w:rPr>
            </w:pPr>
            <w:r w:rsidRPr="002712DC">
              <w:rPr>
                <w:rFonts w:ascii="GHEA Grapalat" w:hAnsi="GHEA Grapalat" w:cs="Arial"/>
                <w:sz w:val="18"/>
                <w:szCs w:val="18"/>
                <w:lang w:val="ru-RU"/>
              </w:rPr>
              <w:t>81</w:t>
            </w:r>
            <w:r w:rsidRPr="002712DC">
              <w:rPr>
                <w:rFonts w:ascii="GHEA Grapalat" w:hAnsi="GHEA Grapalat" w:cs="Arial"/>
                <w:sz w:val="18"/>
                <w:szCs w:val="18"/>
                <w:lang w:val="pt-BR"/>
              </w:rPr>
              <w:t>%</w:t>
            </w:r>
          </w:p>
        </w:tc>
        <w:tc>
          <w:tcPr>
            <w:tcW w:w="504" w:type="dxa"/>
            <w:tcBorders>
              <w:top w:val="single" w:sz="4" w:space="0" w:color="auto"/>
              <w:left w:val="single" w:sz="4" w:space="0" w:color="auto"/>
              <w:bottom w:val="single" w:sz="4" w:space="0" w:color="auto"/>
              <w:right w:val="single" w:sz="4" w:space="0" w:color="auto"/>
            </w:tcBorders>
          </w:tcPr>
          <w:p w:rsidR="00CA66C4" w:rsidRPr="002712DC" w:rsidRDefault="00CA66C4" w:rsidP="00814300">
            <w:pPr>
              <w:jc w:val="center"/>
              <w:rPr>
                <w:rFonts w:ascii="GHEA Grapalat" w:hAnsi="GHEA Grapalat" w:cs="Arial"/>
                <w:sz w:val="18"/>
                <w:szCs w:val="18"/>
                <w:lang w:val="pt-BR"/>
              </w:rPr>
            </w:pPr>
            <w:r w:rsidRPr="002712DC">
              <w:rPr>
                <w:rFonts w:ascii="GHEA Grapalat" w:hAnsi="GHEA Grapalat" w:cs="Arial"/>
                <w:sz w:val="18"/>
                <w:szCs w:val="18"/>
                <w:lang w:val="ru-RU"/>
              </w:rPr>
              <w:t>91</w:t>
            </w:r>
            <w:r w:rsidRPr="002712DC">
              <w:rPr>
                <w:rFonts w:ascii="GHEA Grapalat" w:hAnsi="GHEA Grapalat" w:cs="Arial"/>
                <w:sz w:val="18"/>
                <w:szCs w:val="18"/>
                <w:lang w:val="pt-BR"/>
              </w:rPr>
              <w:t>%</w:t>
            </w:r>
          </w:p>
        </w:tc>
        <w:tc>
          <w:tcPr>
            <w:tcW w:w="611" w:type="dxa"/>
            <w:tcBorders>
              <w:top w:val="single" w:sz="4" w:space="0" w:color="auto"/>
              <w:left w:val="single" w:sz="4" w:space="0" w:color="auto"/>
              <w:bottom w:val="single" w:sz="4" w:space="0" w:color="auto"/>
              <w:right w:val="single" w:sz="4" w:space="0" w:color="auto"/>
            </w:tcBorders>
          </w:tcPr>
          <w:p w:rsidR="00CA66C4" w:rsidRPr="002712DC" w:rsidRDefault="00CA66C4" w:rsidP="00814300">
            <w:pPr>
              <w:jc w:val="center"/>
              <w:rPr>
                <w:rFonts w:ascii="GHEA Grapalat" w:hAnsi="GHEA Grapalat" w:cs="Arial"/>
                <w:sz w:val="18"/>
                <w:szCs w:val="18"/>
                <w:lang w:val="pt-BR"/>
              </w:rPr>
            </w:pPr>
            <w:r w:rsidRPr="002712DC">
              <w:rPr>
                <w:rFonts w:ascii="GHEA Grapalat" w:hAnsi="GHEA Grapalat" w:cs="Arial"/>
                <w:sz w:val="18"/>
                <w:szCs w:val="18"/>
                <w:lang w:val="pt-BR"/>
              </w:rPr>
              <w:t>100%</w:t>
            </w:r>
          </w:p>
        </w:tc>
        <w:tc>
          <w:tcPr>
            <w:tcW w:w="1039" w:type="dxa"/>
            <w:tcBorders>
              <w:top w:val="single" w:sz="4" w:space="0" w:color="auto"/>
              <w:left w:val="single" w:sz="4" w:space="0" w:color="auto"/>
              <w:bottom w:val="single" w:sz="4" w:space="0" w:color="auto"/>
              <w:right w:val="single" w:sz="4" w:space="0" w:color="auto"/>
            </w:tcBorders>
          </w:tcPr>
          <w:p w:rsidR="00CA66C4" w:rsidRPr="002712DC" w:rsidRDefault="00CA66C4" w:rsidP="00814300">
            <w:pPr>
              <w:jc w:val="center"/>
              <w:rPr>
                <w:rFonts w:ascii="GHEA Grapalat" w:hAnsi="GHEA Grapalat"/>
                <w:b/>
                <w:sz w:val="20"/>
                <w:szCs w:val="20"/>
                <w:lang w:val="pt-BR"/>
              </w:rPr>
            </w:pPr>
            <w:r w:rsidRPr="002712DC">
              <w:rPr>
                <w:rFonts w:ascii="GHEA Grapalat" w:hAnsi="GHEA Grapalat"/>
                <w:b/>
                <w:sz w:val="20"/>
                <w:szCs w:val="20"/>
                <w:lang w:val="pt-BR"/>
              </w:rPr>
              <w:t>100%</w:t>
            </w:r>
          </w:p>
        </w:tc>
      </w:tr>
      <w:tr w:rsidR="00CA66C4" w:rsidRPr="002712DC" w:rsidTr="0030072E">
        <w:trPr>
          <w:trHeight w:val="139"/>
        </w:trPr>
        <w:tc>
          <w:tcPr>
            <w:tcW w:w="1372" w:type="dxa"/>
            <w:tcBorders>
              <w:top w:val="single" w:sz="4" w:space="0" w:color="auto"/>
              <w:left w:val="single" w:sz="4" w:space="0" w:color="auto"/>
              <w:bottom w:val="single" w:sz="4" w:space="0" w:color="auto"/>
              <w:right w:val="single" w:sz="4" w:space="0" w:color="auto"/>
            </w:tcBorders>
          </w:tcPr>
          <w:p w:rsidR="00CA66C4" w:rsidRPr="002712DC" w:rsidRDefault="00CA66C4" w:rsidP="00CE0E49">
            <w:pPr>
              <w:jc w:val="center"/>
              <w:rPr>
                <w:rFonts w:ascii="GHEA Grapalat" w:hAnsi="GHEA Grapalat"/>
                <w:sz w:val="20"/>
                <w:szCs w:val="20"/>
                <w:lang w:val="ru-RU"/>
              </w:rPr>
            </w:pPr>
            <w:r w:rsidRPr="002712DC">
              <w:rPr>
                <w:rFonts w:ascii="GHEA Grapalat" w:hAnsi="GHEA Grapalat"/>
                <w:sz w:val="20"/>
                <w:szCs w:val="20"/>
                <w:lang w:val="ru-RU"/>
              </w:rPr>
              <w:t>2</w:t>
            </w:r>
          </w:p>
        </w:tc>
        <w:tc>
          <w:tcPr>
            <w:tcW w:w="4532" w:type="dxa"/>
            <w:tcBorders>
              <w:top w:val="single" w:sz="4" w:space="0" w:color="auto"/>
              <w:left w:val="single" w:sz="4" w:space="0" w:color="auto"/>
              <w:bottom w:val="single" w:sz="4" w:space="0" w:color="auto"/>
              <w:right w:val="single" w:sz="4" w:space="0" w:color="auto"/>
            </w:tcBorders>
            <w:vAlign w:val="center"/>
          </w:tcPr>
          <w:p w:rsidR="00CA66C4" w:rsidRPr="002712DC" w:rsidRDefault="00CA66C4" w:rsidP="0030072E">
            <w:pPr>
              <w:jc w:val="center"/>
              <w:rPr>
                <w:rFonts w:ascii="GHEA Grapalat" w:hAnsi="GHEA Grapalat"/>
                <w:sz w:val="20"/>
                <w:szCs w:val="20"/>
              </w:rPr>
            </w:pPr>
            <w:r w:rsidRPr="002712DC">
              <w:rPr>
                <w:rFonts w:ascii="GHEA Grapalat" w:hAnsi="GHEA Grapalat"/>
                <w:sz w:val="20"/>
                <w:szCs w:val="20"/>
              </w:rPr>
              <w:t>15512000</w:t>
            </w:r>
          </w:p>
        </w:tc>
        <w:tc>
          <w:tcPr>
            <w:tcW w:w="2448" w:type="dxa"/>
            <w:tcBorders>
              <w:top w:val="single" w:sz="4" w:space="0" w:color="auto"/>
              <w:left w:val="single" w:sz="4" w:space="0" w:color="auto"/>
              <w:bottom w:val="single" w:sz="4" w:space="0" w:color="auto"/>
              <w:right w:val="single" w:sz="4" w:space="0" w:color="auto"/>
            </w:tcBorders>
            <w:vAlign w:val="center"/>
          </w:tcPr>
          <w:p w:rsidR="00CA66C4" w:rsidRPr="002712DC" w:rsidRDefault="00CA66C4" w:rsidP="00E63385">
            <w:pPr>
              <w:rPr>
                <w:rFonts w:ascii="GHEA Grapalat" w:hAnsi="GHEA Grapalat" w:cs="Arial"/>
                <w:sz w:val="20"/>
                <w:szCs w:val="20"/>
              </w:rPr>
            </w:pPr>
            <w:r w:rsidRPr="002712DC">
              <w:rPr>
                <w:rFonts w:ascii="GHEA Grapalat" w:hAnsi="GHEA Grapalat" w:cs="Arial"/>
                <w:sz w:val="20"/>
                <w:szCs w:val="20"/>
              </w:rPr>
              <w:t>Թթվասեր</w:t>
            </w:r>
          </w:p>
        </w:tc>
        <w:tc>
          <w:tcPr>
            <w:tcW w:w="469" w:type="dxa"/>
            <w:tcBorders>
              <w:top w:val="single" w:sz="4" w:space="0" w:color="auto"/>
              <w:left w:val="single" w:sz="4" w:space="0" w:color="auto"/>
              <w:bottom w:val="single" w:sz="4" w:space="0" w:color="auto"/>
              <w:right w:val="single" w:sz="4" w:space="0" w:color="auto"/>
            </w:tcBorders>
          </w:tcPr>
          <w:p w:rsidR="00CA66C4" w:rsidRPr="002712DC" w:rsidRDefault="00CA66C4" w:rsidP="00814300">
            <w:pPr>
              <w:jc w:val="center"/>
              <w:rPr>
                <w:rFonts w:ascii="GHEA Grapalat" w:hAnsi="GHEA Grapalat" w:cs="Arial"/>
                <w:sz w:val="18"/>
                <w:szCs w:val="18"/>
                <w:lang w:val="ru-RU"/>
              </w:rPr>
            </w:pPr>
            <w:r w:rsidRPr="002712DC">
              <w:rPr>
                <w:rFonts w:ascii="GHEA Grapalat" w:hAnsi="GHEA Grapalat" w:cs="Arial"/>
                <w:sz w:val="18"/>
                <w:szCs w:val="18"/>
                <w:lang w:val="ru-RU"/>
              </w:rPr>
              <w:t>11%</w:t>
            </w:r>
          </w:p>
        </w:tc>
        <w:tc>
          <w:tcPr>
            <w:tcW w:w="522" w:type="dxa"/>
            <w:tcBorders>
              <w:top w:val="single" w:sz="4" w:space="0" w:color="auto"/>
              <w:left w:val="single" w:sz="4" w:space="0" w:color="auto"/>
              <w:bottom w:val="single" w:sz="4" w:space="0" w:color="auto"/>
              <w:right w:val="single" w:sz="4" w:space="0" w:color="auto"/>
            </w:tcBorders>
          </w:tcPr>
          <w:p w:rsidR="00CA66C4" w:rsidRPr="002712DC" w:rsidRDefault="00CA66C4" w:rsidP="00814300">
            <w:pPr>
              <w:jc w:val="center"/>
              <w:rPr>
                <w:rFonts w:ascii="GHEA Grapalat" w:hAnsi="GHEA Grapalat" w:cs="Arial"/>
                <w:sz w:val="18"/>
                <w:szCs w:val="18"/>
                <w:lang w:val="ru-RU"/>
              </w:rPr>
            </w:pPr>
            <w:r w:rsidRPr="002712DC">
              <w:rPr>
                <w:rFonts w:ascii="GHEA Grapalat" w:hAnsi="GHEA Grapalat" w:cs="Arial"/>
                <w:sz w:val="18"/>
                <w:szCs w:val="18"/>
                <w:lang w:val="ru-RU"/>
              </w:rPr>
              <w:t>23%</w:t>
            </w:r>
          </w:p>
        </w:tc>
        <w:tc>
          <w:tcPr>
            <w:tcW w:w="529" w:type="dxa"/>
            <w:tcBorders>
              <w:top w:val="single" w:sz="4" w:space="0" w:color="auto"/>
              <w:left w:val="single" w:sz="4" w:space="0" w:color="auto"/>
              <w:bottom w:val="single" w:sz="4" w:space="0" w:color="auto"/>
              <w:right w:val="single" w:sz="4" w:space="0" w:color="auto"/>
            </w:tcBorders>
          </w:tcPr>
          <w:p w:rsidR="00CA66C4" w:rsidRPr="002712DC" w:rsidRDefault="00CA66C4" w:rsidP="00814300">
            <w:pPr>
              <w:jc w:val="center"/>
              <w:rPr>
                <w:rFonts w:ascii="GHEA Grapalat" w:hAnsi="GHEA Grapalat" w:cs="Arial"/>
                <w:sz w:val="18"/>
                <w:szCs w:val="18"/>
                <w:lang w:val="ru-RU"/>
              </w:rPr>
            </w:pPr>
            <w:r w:rsidRPr="002712DC">
              <w:rPr>
                <w:rFonts w:ascii="GHEA Grapalat" w:hAnsi="GHEA Grapalat" w:cs="Arial"/>
                <w:sz w:val="18"/>
                <w:szCs w:val="18"/>
                <w:lang w:val="ru-RU"/>
              </w:rPr>
              <w:t>35%</w:t>
            </w:r>
          </w:p>
        </w:tc>
        <w:tc>
          <w:tcPr>
            <w:tcW w:w="524" w:type="dxa"/>
            <w:tcBorders>
              <w:top w:val="single" w:sz="4" w:space="0" w:color="auto"/>
              <w:left w:val="single" w:sz="4" w:space="0" w:color="auto"/>
              <w:bottom w:val="single" w:sz="4" w:space="0" w:color="auto"/>
              <w:right w:val="single" w:sz="4" w:space="0" w:color="auto"/>
            </w:tcBorders>
          </w:tcPr>
          <w:p w:rsidR="00CA66C4" w:rsidRPr="002712DC" w:rsidRDefault="00CA66C4" w:rsidP="00814300">
            <w:pPr>
              <w:jc w:val="center"/>
              <w:rPr>
                <w:rFonts w:ascii="GHEA Grapalat" w:hAnsi="GHEA Grapalat" w:cs="Arial"/>
                <w:sz w:val="18"/>
                <w:szCs w:val="18"/>
                <w:lang w:val="ru-RU"/>
              </w:rPr>
            </w:pPr>
            <w:r w:rsidRPr="002712DC">
              <w:rPr>
                <w:rFonts w:ascii="GHEA Grapalat" w:hAnsi="GHEA Grapalat" w:cs="Arial"/>
                <w:sz w:val="18"/>
                <w:szCs w:val="18"/>
                <w:lang w:val="ru-RU"/>
              </w:rPr>
              <w:t>45%</w:t>
            </w:r>
          </w:p>
        </w:tc>
        <w:tc>
          <w:tcPr>
            <w:tcW w:w="528" w:type="dxa"/>
            <w:tcBorders>
              <w:top w:val="single" w:sz="4" w:space="0" w:color="auto"/>
              <w:left w:val="single" w:sz="4" w:space="0" w:color="auto"/>
              <w:bottom w:val="single" w:sz="4" w:space="0" w:color="auto"/>
              <w:right w:val="single" w:sz="4" w:space="0" w:color="auto"/>
            </w:tcBorders>
          </w:tcPr>
          <w:p w:rsidR="00CA66C4" w:rsidRPr="002712DC" w:rsidRDefault="00CA66C4" w:rsidP="00814300">
            <w:pPr>
              <w:jc w:val="center"/>
              <w:rPr>
                <w:rFonts w:ascii="GHEA Grapalat" w:hAnsi="GHEA Grapalat" w:cs="Arial"/>
                <w:sz w:val="18"/>
                <w:szCs w:val="18"/>
                <w:lang w:val="ru-RU"/>
              </w:rPr>
            </w:pPr>
            <w:r w:rsidRPr="002712DC">
              <w:rPr>
                <w:rFonts w:ascii="GHEA Grapalat" w:hAnsi="GHEA Grapalat" w:cs="Arial"/>
                <w:sz w:val="18"/>
                <w:szCs w:val="18"/>
                <w:lang w:val="ru-RU"/>
              </w:rPr>
              <w:t>55%</w:t>
            </w:r>
          </w:p>
        </w:tc>
        <w:tc>
          <w:tcPr>
            <w:tcW w:w="528" w:type="dxa"/>
            <w:tcBorders>
              <w:top w:val="single" w:sz="4" w:space="0" w:color="auto"/>
              <w:left w:val="single" w:sz="4" w:space="0" w:color="auto"/>
              <w:bottom w:val="single" w:sz="4" w:space="0" w:color="auto"/>
              <w:right w:val="single" w:sz="4" w:space="0" w:color="auto"/>
            </w:tcBorders>
          </w:tcPr>
          <w:p w:rsidR="00CA66C4" w:rsidRPr="002712DC" w:rsidRDefault="00CA66C4" w:rsidP="00814300">
            <w:pPr>
              <w:jc w:val="center"/>
              <w:rPr>
                <w:rFonts w:ascii="GHEA Grapalat" w:hAnsi="GHEA Grapalat" w:cs="Arial"/>
                <w:sz w:val="18"/>
                <w:szCs w:val="18"/>
                <w:lang w:val="ru-RU"/>
              </w:rPr>
            </w:pPr>
            <w:r w:rsidRPr="002712DC">
              <w:rPr>
                <w:rFonts w:ascii="GHEA Grapalat" w:hAnsi="GHEA Grapalat" w:cs="Arial"/>
                <w:sz w:val="18"/>
                <w:szCs w:val="18"/>
                <w:lang w:val="ru-RU"/>
              </w:rPr>
              <w:t>55%</w:t>
            </w:r>
          </w:p>
        </w:tc>
        <w:tc>
          <w:tcPr>
            <w:tcW w:w="528" w:type="dxa"/>
            <w:tcBorders>
              <w:top w:val="single" w:sz="4" w:space="0" w:color="auto"/>
              <w:left w:val="single" w:sz="4" w:space="0" w:color="auto"/>
              <w:bottom w:val="single" w:sz="4" w:space="0" w:color="auto"/>
              <w:right w:val="single" w:sz="4" w:space="0" w:color="auto"/>
            </w:tcBorders>
          </w:tcPr>
          <w:p w:rsidR="00CA66C4" w:rsidRPr="002712DC" w:rsidRDefault="00CA66C4" w:rsidP="00814300">
            <w:pPr>
              <w:jc w:val="center"/>
              <w:rPr>
                <w:rFonts w:ascii="GHEA Grapalat" w:hAnsi="GHEA Grapalat" w:cs="Arial"/>
                <w:sz w:val="18"/>
                <w:szCs w:val="18"/>
                <w:lang w:val="ru-RU"/>
              </w:rPr>
            </w:pPr>
            <w:r w:rsidRPr="002712DC">
              <w:rPr>
                <w:rFonts w:ascii="GHEA Grapalat" w:hAnsi="GHEA Grapalat" w:cs="Arial"/>
                <w:sz w:val="18"/>
                <w:szCs w:val="18"/>
                <w:lang w:val="ru-RU"/>
              </w:rPr>
              <w:t>55%</w:t>
            </w:r>
          </w:p>
        </w:tc>
        <w:tc>
          <w:tcPr>
            <w:tcW w:w="528" w:type="dxa"/>
            <w:tcBorders>
              <w:top w:val="single" w:sz="4" w:space="0" w:color="auto"/>
              <w:left w:val="single" w:sz="4" w:space="0" w:color="auto"/>
              <w:bottom w:val="single" w:sz="4" w:space="0" w:color="auto"/>
              <w:right w:val="single" w:sz="4" w:space="0" w:color="auto"/>
            </w:tcBorders>
          </w:tcPr>
          <w:p w:rsidR="00CA66C4" w:rsidRPr="002712DC" w:rsidRDefault="00CA66C4" w:rsidP="00814300">
            <w:pPr>
              <w:jc w:val="center"/>
              <w:rPr>
                <w:rFonts w:ascii="GHEA Grapalat" w:hAnsi="GHEA Grapalat" w:cs="Arial"/>
                <w:sz w:val="18"/>
                <w:szCs w:val="18"/>
                <w:lang w:val="ru-RU"/>
              </w:rPr>
            </w:pPr>
            <w:r w:rsidRPr="002712DC">
              <w:rPr>
                <w:rFonts w:ascii="GHEA Grapalat" w:hAnsi="GHEA Grapalat" w:cs="Arial"/>
                <w:sz w:val="18"/>
                <w:szCs w:val="18"/>
                <w:lang w:val="ru-RU"/>
              </w:rPr>
              <w:t>55%</w:t>
            </w:r>
          </w:p>
        </w:tc>
        <w:tc>
          <w:tcPr>
            <w:tcW w:w="526" w:type="dxa"/>
            <w:tcBorders>
              <w:top w:val="single" w:sz="4" w:space="0" w:color="auto"/>
              <w:left w:val="single" w:sz="4" w:space="0" w:color="auto"/>
              <w:bottom w:val="single" w:sz="4" w:space="0" w:color="auto"/>
              <w:right w:val="single" w:sz="4" w:space="0" w:color="auto"/>
            </w:tcBorders>
          </w:tcPr>
          <w:p w:rsidR="00CA66C4" w:rsidRPr="002712DC" w:rsidRDefault="00CA66C4" w:rsidP="00814300">
            <w:pPr>
              <w:jc w:val="center"/>
              <w:rPr>
                <w:rFonts w:ascii="GHEA Grapalat" w:hAnsi="GHEA Grapalat" w:cs="Arial"/>
                <w:sz w:val="18"/>
                <w:szCs w:val="18"/>
                <w:lang w:val="pt-BR"/>
              </w:rPr>
            </w:pPr>
            <w:r w:rsidRPr="002712DC">
              <w:rPr>
                <w:rFonts w:ascii="GHEA Grapalat" w:hAnsi="GHEA Grapalat" w:cs="Arial"/>
                <w:sz w:val="18"/>
                <w:szCs w:val="18"/>
                <w:lang w:val="ru-RU"/>
              </w:rPr>
              <w:t>67</w:t>
            </w:r>
            <w:r w:rsidRPr="002712DC">
              <w:rPr>
                <w:rFonts w:ascii="GHEA Grapalat" w:hAnsi="GHEA Grapalat" w:cs="Arial"/>
                <w:sz w:val="18"/>
                <w:szCs w:val="18"/>
                <w:lang w:val="pt-BR"/>
              </w:rPr>
              <w:t>%</w:t>
            </w:r>
          </w:p>
        </w:tc>
        <w:tc>
          <w:tcPr>
            <w:tcW w:w="505" w:type="dxa"/>
            <w:tcBorders>
              <w:top w:val="single" w:sz="4" w:space="0" w:color="auto"/>
              <w:left w:val="single" w:sz="4" w:space="0" w:color="auto"/>
              <w:bottom w:val="single" w:sz="4" w:space="0" w:color="auto"/>
              <w:right w:val="single" w:sz="4" w:space="0" w:color="auto"/>
            </w:tcBorders>
          </w:tcPr>
          <w:p w:rsidR="00CA66C4" w:rsidRPr="002712DC" w:rsidRDefault="00CA66C4" w:rsidP="00814300">
            <w:pPr>
              <w:jc w:val="center"/>
              <w:rPr>
                <w:rFonts w:ascii="GHEA Grapalat" w:hAnsi="GHEA Grapalat" w:cs="Arial"/>
                <w:sz w:val="18"/>
                <w:szCs w:val="18"/>
                <w:lang w:val="pt-BR"/>
              </w:rPr>
            </w:pPr>
            <w:r w:rsidRPr="002712DC">
              <w:rPr>
                <w:rFonts w:ascii="GHEA Grapalat" w:hAnsi="GHEA Grapalat" w:cs="Arial"/>
                <w:sz w:val="18"/>
                <w:szCs w:val="18"/>
                <w:lang w:val="ru-RU"/>
              </w:rPr>
              <w:t>81</w:t>
            </w:r>
            <w:r w:rsidRPr="002712DC">
              <w:rPr>
                <w:rFonts w:ascii="GHEA Grapalat" w:hAnsi="GHEA Grapalat" w:cs="Arial"/>
                <w:sz w:val="18"/>
                <w:szCs w:val="18"/>
                <w:lang w:val="pt-BR"/>
              </w:rPr>
              <w:t>%</w:t>
            </w:r>
          </w:p>
        </w:tc>
        <w:tc>
          <w:tcPr>
            <w:tcW w:w="504" w:type="dxa"/>
            <w:tcBorders>
              <w:top w:val="single" w:sz="4" w:space="0" w:color="auto"/>
              <w:left w:val="single" w:sz="4" w:space="0" w:color="auto"/>
              <w:bottom w:val="single" w:sz="4" w:space="0" w:color="auto"/>
              <w:right w:val="single" w:sz="4" w:space="0" w:color="auto"/>
            </w:tcBorders>
          </w:tcPr>
          <w:p w:rsidR="00CA66C4" w:rsidRPr="002712DC" w:rsidRDefault="00CA66C4" w:rsidP="00814300">
            <w:pPr>
              <w:jc w:val="center"/>
              <w:rPr>
                <w:rFonts w:ascii="GHEA Grapalat" w:hAnsi="GHEA Grapalat" w:cs="Arial"/>
                <w:sz w:val="18"/>
                <w:szCs w:val="18"/>
                <w:lang w:val="pt-BR"/>
              </w:rPr>
            </w:pPr>
            <w:r w:rsidRPr="002712DC">
              <w:rPr>
                <w:rFonts w:ascii="GHEA Grapalat" w:hAnsi="GHEA Grapalat" w:cs="Arial"/>
                <w:sz w:val="18"/>
                <w:szCs w:val="18"/>
                <w:lang w:val="ru-RU"/>
              </w:rPr>
              <w:t>91</w:t>
            </w:r>
            <w:r w:rsidRPr="002712DC">
              <w:rPr>
                <w:rFonts w:ascii="GHEA Grapalat" w:hAnsi="GHEA Grapalat" w:cs="Arial"/>
                <w:sz w:val="18"/>
                <w:szCs w:val="18"/>
                <w:lang w:val="pt-BR"/>
              </w:rPr>
              <w:t>%</w:t>
            </w:r>
          </w:p>
        </w:tc>
        <w:tc>
          <w:tcPr>
            <w:tcW w:w="611" w:type="dxa"/>
            <w:tcBorders>
              <w:top w:val="single" w:sz="4" w:space="0" w:color="auto"/>
              <w:left w:val="single" w:sz="4" w:space="0" w:color="auto"/>
              <w:bottom w:val="single" w:sz="4" w:space="0" w:color="auto"/>
              <w:right w:val="single" w:sz="4" w:space="0" w:color="auto"/>
            </w:tcBorders>
          </w:tcPr>
          <w:p w:rsidR="00CA66C4" w:rsidRPr="002712DC" w:rsidRDefault="00CA66C4" w:rsidP="00814300">
            <w:pPr>
              <w:jc w:val="center"/>
              <w:rPr>
                <w:rFonts w:ascii="GHEA Grapalat" w:hAnsi="GHEA Grapalat" w:cs="Arial"/>
                <w:sz w:val="18"/>
                <w:szCs w:val="18"/>
                <w:lang w:val="pt-BR"/>
              </w:rPr>
            </w:pPr>
            <w:r w:rsidRPr="002712DC">
              <w:rPr>
                <w:rFonts w:ascii="GHEA Grapalat" w:hAnsi="GHEA Grapalat" w:cs="Arial"/>
                <w:sz w:val="18"/>
                <w:szCs w:val="18"/>
                <w:lang w:val="pt-BR"/>
              </w:rPr>
              <w:t>100%</w:t>
            </w:r>
          </w:p>
        </w:tc>
        <w:tc>
          <w:tcPr>
            <w:tcW w:w="1039" w:type="dxa"/>
            <w:tcBorders>
              <w:top w:val="single" w:sz="4" w:space="0" w:color="auto"/>
              <w:left w:val="single" w:sz="4" w:space="0" w:color="auto"/>
              <w:bottom w:val="single" w:sz="4" w:space="0" w:color="auto"/>
              <w:right w:val="single" w:sz="4" w:space="0" w:color="auto"/>
            </w:tcBorders>
          </w:tcPr>
          <w:p w:rsidR="00CA66C4" w:rsidRPr="002712DC" w:rsidRDefault="00CA66C4" w:rsidP="00814300">
            <w:pPr>
              <w:jc w:val="center"/>
              <w:rPr>
                <w:rFonts w:ascii="GHEA Grapalat" w:hAnsi="GHEA Grapalat"/>
                <w:b/>
                <w:sz w:val="20"/>
                <w:szCs w:val="20"/>
                <w:lang w:val="pt-BR"/>
              </w:rPr>
            </w:pPr>
            <w:r w:rsidRPr="002712DC">
              <w:rPr>
                <w:rFonts w:ascii="GHEA Grapalat" w:hAnsi="GHEA Grapalat"/>
                <w:b/>
                <w:sz w:val="20"/>
                <w:szCs w:val="20"/>
                <w:lang w:val="pt-BR"/>
              </w:rPr>
              <w:t>100%</w:t>
            </w:r>
          </w:p>
        </w:tc>
      </w:tr>
      <w:tr w:rsidR="00CA66C4" w:rsidRPr="002712DC" w:rsidTr="0030072E">
        <w:trPr>
          <w:trHeight w:val="139"/>
        </w:trPr>
        <w:tc>
          <w:tcPr>
            <w:tcW w:w="1372" w:type="dxa"/>
            <w:tcBorders>
              <w:top w:val="single" w:sz="4" w:space="0" w:color="auto"/>
              <w:left w:val="single" w:sz="4" w:space="0" w:color="auto"/>
              <w:bottom w:val="single" w:sz="4" w:space="0" w:color="auto"/>
              <w:right w:val="single" w:sz="4" w:space="0" w:color="auto"/>
            </w:tcBorders>
          </w:tcPr>
          <w:p w:rsidR="00CA66C4" w:rsidRPr="002712DC" w:rsidRDefault="00CA66C4" w:rsidP="00CE0E49">
            <w:pPr>
              <w:jc w:val="center"/>
              <w:rPr>
                <w:rFonts w:ascii="GHEA Grapalat" w:hAnsi="GHEA Grapalat"/>
                <w:sz w:val="20"/>
                <w:szCs w:val="20"/>
                <w:lang w:val="ru-RU"/>
              </w:rPr>
            </w:pPr>
            <w:r w:rsidRPr="002712DC">
              <w:rPr>
                <w:rFonts w:ascii="GHEA Grapalat" w:hAnsi="GHEA Grapalat"/>
                <w:sz w:val="20"/>
                <w:szCs w:val="20"/>
                <w:lang w:val="ru-RU"/>
              </w:rPr>
              <w:t>3</w:t>
            </w:r>
          </w:p>
        </w:tc>
        <w:tc>
          <w:tcPr>
            <w:tcW w:w="4532" w:type="dxa"/>
            <w:tcBorders>
              <w:top w:val="single" w:sz="4" w:space="0" w:color="auto"/>
              <w:left w:val="single" w:sz="4" w:space="0" w:color="auto"/>
              <w:bottom w:val="single" w:sz="4" w:space="0" w:color="auto"/>
              <w:right w:val="single" w:sz="4" w:space="0" w:color="auto"/>
            </w:tcBorders>
            <w:vAlign w:val="center"/>
          </w:tcPr>
          <w:p w:rsidR="00CA66C4" w:rsidRPr="002712DC" w:rsidRDefault="00CA66C4" w:rsidP="0030072E">
            <w:pPr>
              <w:jc w:val="center"/>
              <w:rPr>
                <w:rFonts w:ascii="GHEA Grapalat" w:hAnsi="GHEA Grapalat"/>
                <w:sz w:val="20"/>
                <w:szCs w:val="20"/>
              </w:rPr>
            </w:pPr>
            <w:r w:rsidRPr="002712DC">
              <w:rPr>
                <w:rFonts w:ascii="GHEA Grapalat" w:hAnsi="GHEA Grapalat"/>
                <w:sz w:val="20"/>
                <w:szCs w:val="20"/>
              </w:rPr>
              <w:t>15542100</w:t>
            </w:r>
          </w:p>
        </w:tc>
        <w:tc>
          <w:tcPr>
            <w:tcW w:w="2448" w:type="dxa"/>
            <w:tcBorders>
              <w:top w:val="single" w:sz="4" w:space="0" w:color="auto"/>
              <w:left w:val="single" w:sz="4" w:space="0" w:color="auto"/>
              <w:bottom w:val="single" w:sz="4" w:space="0" w:color="auto"/>
              <w:right w:val="single" w:sz="4" w:space="0" w:color="auto"/>
            </w:tcBorders>
            <w:vAlign w:val="center"/>
          </w:tcPr>
          <w:p w:rsidR="00CA66C4" w:rsidRPr="002712DC" w:rsidRDefault="00CA66C4" w:rsidP="00E63385">
            <w:pPr>
              <w:rPr>
                <w:rFonts w:ascii="GHEA Grapalat" w:hAnsi="GHEA Grapalat" w:cs="Arial"/>
                <w:sz w:val="20"/>
                <w:szCs w:val="20"/>
              </w:rPr>
            </w:pPr>
          </w:p>
          <w:p w:rsidR="00CA66C4" w:rsidRPr="002712DC" w:rsidRDefault="00CA66C4" w:rsidP="00E63385">
            <w:pPr>
              <w:rPr>
                <w:rFonts w:ascii="GHEA Grapalat" w:hAnsi="GHEA Grapalat" w:cs="Arial"/>
                <w:sz w:val="20"/>
                <w:szCs w:val="20"/>
              </w:rPr>
            </w:pPr>
            <w:r w:rsidRPr="002712DC">
              <w:rPr>
                <w:rFonts w:ascii="GHEA Grapalat" w:hAnsi="GHEA Grapalat" w:cs="Arial"/>
                <w:sz w:val="20"/>
                <w:szCs w:val="20"/>
              </w:rPr>
              <w:t>Կաթնաշոռ</w:t>
            </w:r>
          </w:p>
        </w:tc>
        <w:tc>
          <w:tcPr>
            <w:tcW w:w="469" w:type="dxa"/>
            <w:tcBorders>
              <w:top w:val="single" w:sz="4" w:space="0" w:color="auto"/>
              <w:left w:val="single" w:sz="4" w:space="0" w:color="auto"/>
              <w:bottom w:val="single" w:sz="4" w:space="0" w:color="auto"/>
              <w:right w:val="single" w:sz="4" w:space="0" w:color="auto"/>
            </w:tcBorders>
          </w:tcPr>
          <w:p w:rsidR="00CA66C4" w:rsidRPr="002712DC" w:rsidRDefault="00CA66C4" w:rsidP="00814300">
            <w:pPr>
              <w:jc w:val="center"/>
              <w:rPr>
                <w:rFonts w:ascii="GHEA Grapalat" w:hAnsi="GHEA Grapalat" w:cs="Arial"/>
                <w:sz w:val="18"/>
                <w:szCs w:val="18"/>
                <w:lang w:val="ru-RU"/>
              </w:rPr>
            </w:pPr>
            <w:r w:rsidRPr="002712DC">
              <w:rPr>
                <w:rFonts w:ascii="GHEA Grapalat" w:hAnsi="GHEA Grapalat" w:cs="Arial"/>
                <w:sz w:val="18"/>
                <w:szCs w:val="18"/>
                <w:lang w:val="ru-RU"/>
              </w:rPr>
              <w:t>11%</w:t>
            </w:r>
          </w:p>
        </w:tc>
        <w:tc>
          <w:tcPr>
            <w:tcW w:w="522" w:type="dxa"/>
            <w:tcBorders>
              <w:top w:val="single" w:sz="4" w:space="0" w:color="auto"/>
              <w:left w:val="single" w:sz="4" w:space="0" w:color="auto"/>
              <w:bottom w:val="single" w:sz="4" w:space="0" w:color="auto"/>
              <w:right w:val="single" w:sz="4" w:space="0" w:color="auto"/>
            </w:tcBorders>
          </w:tcPr>
          <w:p w:rsidR="00CA66C4" w:rsidRPr="002712DC" w:rsidRDefault="00CA66C4" w:rsidP="00814300">
            <w:pPr>
              <w:jc w:val="center"/>
              <w:rPr>
                <w:rFonts w:ascii="GHEA Grapalat" w:hAnsi="GHEA Grapalat" w:cs="Arial"/>
                <w:sz w:val="18"/>
                <w:szCs w:val="18"/>
                <w:lang w:val="ru-RU"/>
              </w:rPr>
            </w:pPr>
            <w:r w:rsidRPr="002712DC">
              <w:rPr>
                <w:rFonts w:ascii="GHEA Grapalat" w:hAnsi="GHEA Grapalat" w:cs="Arial"/>
                <w:sz w:val="18"/>
                <w:szCs w:val="18"/>
                <w:lang w:val="ru-RU"/>
              </w:rPr>
              <w:t>23%</w:t>
            </w:r>
          </w:p>
        </w:tc>
        <w:tc>
          <w:tcPr>
            <w:tcW w:w="529" w:type="dxa"/>
            <w:tcBorders>
              <w:top w:val="single" w:sz="4" w:space="0" w:color="auto"/>
              <w:left w:val="single" w:sz="4" w:space="0" w:color="auto"/>
              <w:bottom w:val="single" w:sz="4" w:space="0" w:color="auto"/>
              <w:right w:val="single" w:sz="4" w:space="0" w:color="auto"/>
            </w:tcBorders>
          </w:tcPr>
          <w:p w:rsidR="00CA66C4" w:rsidRPr="002712DC" w:rsidRDefault="00CA66C4" w:rsidP="00814300">
            <w:pPr>
              <w:jc w:val="center"/>
              <w:rPr>
                <w:rFonts w:ascii="GHEA Grapalat" w:hAnsi="GHEA Grapalat" w:cs="Arial"/>
                <w:sz w:val="18"/>
                <w:szCs w:val="18"/>
                <w:lang w:val="ru-RU"/>
              </w:rPr>
            </w:pPr>
            <w:r w:rsidRPr="002712DC">
              <w:rPr>
                <w:rFonts w:ascii="GHEA Grapalat" w:hAnsi="GHEA Grapalat" w:cs="Arial"/>
                <w:sz w:val="18"/>
                <w:szCs w:val="18"/>
                <w:lang w:val="ru-RU"/>
              </w:rPr>
              <w:t>35%</w:t>
            </w:r>
          </w:p>
        </w:tc>
        <w:tc>
          <w:tcPr>
            <w:tcW w:w="524" w:type="dxa"/>
            <w:tcBorders>
              <w:top w:val="single" w:sz="4" w:space="0" w:color="auto"/>
              <w:left w:val="single" w:sz="4" w:space="0" w:color="auto"/>
              <w:bottom w:val="single" w:sz="4" w:space="0" w:color="auto"/>
              <w:right w:val="single" w:sz="4" w:space="0" w:color="auto"/>
            </w:tcBorders>
          </w:tcPr>
          <w:p w:rsidR="00CA66C4" w:rsidRPr="002712DC" w:rsidRDefault="00CA66C4" w:rsidP="00814300">
            <w:pPr>
              <w:jc w:val="center"/>
              <w:rPr>
                <w:rFonts w:ascii="GHEA Grapalat" w:hAnsi="GHEA Grapalat" w:cs="Arial"/>
                <w:sz w:val="18"/>
                <w:szCs w:val="18"/>
                <w:lang w:val="ru-RU"/>
              </w:rPr>
            </w:pPr>
            <w:r w:rsidRPr="002712DC">
              <w:rPr>
                <w:rFonts w:ascii="GHEA Grapalat" w:hAnsi="GHEA Grapalat" w:cs="Arial"/>
                <w:sz w:val="18"/>
                <w:szCs w:val="18"/>
                <w:lang w:val="ru-RU"/>
              </w:rPr>
              <w:t>45%</w:t>
            </w:r>
          </w:p>
        </w:tc>
        <w:tc>
          <w:tcPr>
            <w:tcW w:w="528" w:type="dxa"/>
            <w:tcBorders>
              <w:top w:val="single" w:sz="4" w:space="0" w:color="auto"/>
              <w:left w:val="single" w:sz="4" w:space="0" w:color="auto"/>
              <w:bottom w:val="single" w:sz="4" w:space="0" w:color="auto"/>
              <w:right w:val="single" w:sz="4" w:space="0" w:color="auto"/>
            </w:tcBorders>
          </w:tcPr>
          <w:p w:rsidR="00CA66C4" w:rsidRPr="002712DC" w:rsidRDefault="00CA66C4" w:rsidP="00814300">
            <w:pPr>
              <w:jc w:val="center"/>
              <w:rPr>
                <w:rFonts w:ascii="GHEA Grapalat" w:hAnsi="GHEA Grapalat" w:cs="Arial"/>
                <w:sz w:val="18"/>
                <w:szCs w:val="18"/>
                <w:lang w:val="ru-RU"/>
              </w:rPr>
            </w:pPr>
            <w:r w:rsidRPr="002712DC">
              <w:rPr>
                <w:rFonts w:ascii="GHEA Grapalat" w:hAnsi="GHEA Grapalat" w:cs="Arial"/>
                <w:sz w:val="18"/>
                <w:szCs w:val="18"/>
                <w:lang w:val="ru-RU"/>
              </w:rPr>
              <w:t>55%</w:t>
            </w:r>
          </w:p>
        </w:tc>
        <w:tc>
          <w:tcPr>
            <w:tcW w:w="528" w:type="dxa"/>
            <w:tcBorders>
              <w:top w:val="single" w:sz="4" w:space="0" w:color="auto"/>
              <w:left w:val="single" w:sz="4" w:space="0" w:color="auto"/>
              <w:bottom w:val="single" w:sz="4" w:space="0" w:color="auto"/>
              <w:right w:val="single" w:sz="4" w:space="0" w:color="auto"/>
            </w:tcBorders>
          </w:tcPr>
          <w:p w:rsidR="00CA66C4" w:rsidRPr="002712DC" w:rsidRDefault="00CA66C4" w:rsidP="00814300">
            <w:pPr>
              <w:jc w:val="center"/>
              <w:rPr>
                <w:rFonts w:ascii="GHEA Grapalat" w:hAnsi="GHEA Grapalat" w:cs="Arial"/>
                <w:sz w:val="18"/>
                <w:szCs w:val="18"/>
                <w:lang w:val="ru-RU"/>
              </w:rPr>
            </w:pPr>
            <w:r w:rsidRPr="002712DC">
              <w:rPr>
                <w:rFonts w:ascii="GHEA Grapalat" w:hAnsi="GHEA Grapalat" w:cs="Arial"/>
                <w:sz w:val="18"/>
                <w:szCs w:val="18"/>
                <w:lang w:val="ru-RU"/>
              </w:rPr>
              <w:t>55%</w:t>
            </w:r>
          </w:p>
        </w:tc>
        <w:tc>
          <w:tcPr>
            <w:tcW w:w="528" w:type="dxa"/>
            <w:tcBorders>
              <w:top w:val="single" w:sz="4" w:space="0" w:color="auto"/>
              <w:left w:val="single" w:sz="4" w:space="0" w:color="auto"/>
              <w:bottom w:val="single" w:sz="4" w:space="0" w:color="auto"/>
              <w:right w:val="single" w:sz="4" w:space="0" w:color="auto"/>
            </w:tcBorders>
          </w:tcPr>
          <w:p w:rsidR="00CA66C4" w:rsidRPr="002712DC" w:rsidRDefault="00CA66C4" w:rsidP="00814300">
            <w:pPr>
              <w:jc w:val="center"/>
              <w:rPr>
                <w:rFonts w:ascii="GHEA Grapalat" w:hAnsi="GHEA Grapalat" w:cs="Arial"/>
                <w:sz w:val="18"/>
                <w:szCs w:val="18"/>
                <w:lang w:val="ru-RU"/>
              </w:rPr>
            </w:pPr>
            <w:r w:rsidRPr="002712DC">
              <w:rPr>
                <w:rFonts w:ascii="GHEA Grapalat" w:hAnsi="GHEA Grapalat" w:cs="Arial"/>
                <w:sz w:val="18"/>
                <w:szCs w:val="18"/>
                <w:lang w:val="ru-RU"/>
              </w:rPr>
              <w:t>55%</w:t>
            </w:r>
          </w:p>
        </w:tc>
        <w:tc>
          <w:tcPr>
            <w:tcW w:w="528" w:type="dxa"/>
            <w:tcBorders>
              <w:top w:val="single" w:sz="4" w:space="0" w:color="auto"/>
              <w:left w:val="single" w:sz="4" w:space="0" w:color="auto"/>
              <w:bottom w:val="single" w:sz="4" w:space="0" w:color="auto"/>
              <w:right w:val="single" w:sz="4" w:space="0" w:color="auto"/>
            </w:tcBorders>
          </w:tcPr>
          <w:p w:rsidR="00CA66C4" w:rsidRPr="002712DC" w:rsidRDefault="00CA66C4" w:rsidP="00814300">
            <w:pPr>
              <w:jc w:val="center"/>
              <w:rPr>
                <w:rFonts w:ascii="GHEA Grapalat" w:hAnsi="GHEA Grapalat" w:cs="Arial"/>
                <w:sz w:val="18"/>
                <w:szCs w:val="18"/>
                <w:lang w:val="ru-RU"/>
              </w:rPr>
            </w:pPr>
            <w:r w:rsidRPr="002712DC">
              <w:rPr>
                <w:rFonts w:ascii="GHEA Grapalat" w:hAnsi="GHEA Grapalat" w:cs="Arial"/>
                <w:sz w:val="18"/>
                <w:szCs w:val="18"/>
                <w:lang w:val="ru-RU"/>
              </w:rPr>
              <w:t>55%</w:t>
            </w:r>
          </w:p>
        </w:tc>
        <w:tc>
          <w:tcPr>
            <w:tcW w:w="526" w:type="dxa"/>
            <w:tcBorders>
              <w:top w:val="single" w:sz="4" w:space="0" w:color="auto"/>
              <w:left w:val="single" w:sz="4" w:space="0" w:color="auto"/>
              <w:bottom w:val="single" w:sz="4" w:space="0" w:color="auto"/>
              <w:right w:val="single" w:sz="4" w:space="0" w:color="auto"/>
            </w:tcBorders>
          </w:tcPr>
          <w:p w:rsidR="00CA66C4" w:rsidRPr="002712DC" w:rsidRDefault="00CA66C4" w:rsidP="00814300">
            <w:pPr>
              <w:jc w:val="center"/>
              <w:rPr>
                <w:rFonts w:ascii="GHEA Grapalat" w:hAnsi="GHEA Grapalat" w:cs="Arial"/>
                <w:sz w:val="18"/>
                <w:szCs w:val="18"/>
                <w:lang w:val="pt-BR"/>
              </w:rPr>
            </w:pPr>
            <w:r w:rsidRPr="002712DC">
              <w:rPr>
                <w:rFonts w:ascii="GHEA Grapalat" w:hAnsi="GHEA Grapalat" w:cs="Arial"/>
                <w:sz w:val="18"/>
                <w:szCs w:val="18"/>
                <w:lang w:val="ru-RU"/>
              </w:rPr>
              <w:t>67</w:t>
            </w:r>
            <w:r w:rsidRPr="002712DC">
              <w:rPr>
                <w:rFonts w:ascii="GHEA Grapalat" w:hAnsi="GHEA Grapalat" w:cs="Arial"/>
                <w:sz w:val="18"/>
                <w:szCs w:val="18"/>
                <w:lang w:val="pt-BR"/>
              </w:rPr>
              <w:t>%</w:t>
            </w:r>
          </w:p>
        </w:tc>
        <w:tc>
          <w:tcPr>
            <w:tcW w:w="505" w:type="dxa"/>
            <w:tcBorders>
              <w:top w:val="single" w:sz="4" w:space="0" w:color="auto"/>
              <w:left w:val="single" w:sz="4" w:space="0" w:color="auto"/>
              <w:bottom w:val="single" w:sz="4" w:space="0" w:color="auto"/>
              <w:right w:val="single" w:sz="4" w:space="0" w:color="auto"/>
            </w:tcBorders>
          </w:tcPr>
          <w:p w:rsidR="00CA66C4" w:rsidRPr="002712DC" w:rsidRDefault="00CA66C4" w:rsidP="00814300">
            <w:pPr>
              <w:jc w:val="center"/>
              <w:rPr>
                <w:rFonts w:ascii="GHEA Grapalat" w:hAnsi="GHEA Grapalat" w:cs="Arial"/>
                <w:sz w:val="18"/>
                <w:szCs w:val="18"/>
                <w:lang w:val="pt-BR"/>
              </w:rPr>
            </w:pPr>
            <w:r w:rsidRPr="002712DC">
              <w:rPr>
                <w:rFonts w:ascii="GHEA Grapalat" w:hAnsi="GHEA Grapalat" w:cs="Arial"/>
                <w:sz w:val="18"/>
                <w:szCs w:val="18"/>
                <w:lang w:val="ru-RU"/>
              </w:rPr>
              <w:t>81</w:t>
            </w:r>
            <w:r w:rsidRPr="002712DC">
              <w:rPr>
                <w:rFonts w:ascii="GHEA Grapalat" w:hAnsi="GHEA Grapalat" w:cs="Arial"/>
                <w:sz w:val="18"/>
                <w:szCs w:val="18"/>
                <w:lang w:val="pt-BR"/>
              </w:rPr>
              <w:t>%</w:t>
            </w:r>
          </w:p>
        </w:tc>
        <w:tc>
          <w:tcPr>
            <w:tcW w:w="504" w:type="dxa"/>
            <w:tcBorders>
              <w:top w:val="single" w:sz="4" w:space="0" w:color="auto"/>
              <w:left w:val="single" w:sz="4" w:space="0" w:color="auto"/>
              <w:bottom w:val="single" w:sz="4" w:space="0" w:color="auto"/>
              <w:right w:val="single" w:sz="4" w:space="0" w:color="auto"/>
            </w:tcBorders>
          </w:tcPr>
          <w:p w:rsidR="00CA66C4" w:rsidRPr="002712DC" w:rsidRDefault="00CA66C4" w:rsidP="00814300">
            <w:pPr>
              <w:jc w:val="center"/>
              <w:rPr>
                <w:rFonts w:ascii="GHEA Grapalat" w:hAnsi="GHEA Grapalat" w:cs="Arial"/>
                <w:sz w:val="18"/>
                <w:szCs w:val="18"/>
                <w:lang w:val="pt-BR"/>
              </w:rPr>
            </w:pPr>
            <w:r w:rsidRPr="002712DC">
              <w:rPr>
                <w:rFonts w:ascii="GHEA Grapalat" w:hAnsi="GHEA Grapalat" w:cs="Arial"/>
                <w:sz w:val="18"/>
                <w:szCs w:val="18"/>
                <w:lang w:val="ru-RU"/>
              </w:rPr>
              <w:t>91</w:t>
            </w:r>
            <w:r w:rsidRPr="002712DC">
              <w:rPr>
                <w:rFonts w:ascii="GHEA Grapalat" w:hAnsi="GHEA Grapalat" w:cs="Arial"/>
                <w:sz w:val="18"/>
                <w:szCs w:val="18"/>
                <w:lang w:val="pt-BR"/>
              </w:rPr>
              <w:t>%</w:t>
            </w:r>
          </w:p>
        </w:tc>
        <w:tc>
          <w:tcPr>
            <w:tcW w:w="611" w:type="dxa"/>
            <w:tcBorders>
              <w:top w:val="single" w:sz="4" w:space="0" w:color="auto"/>
              <w:left w:val="single" w:sz="4" w:space="0" w:color="auto"/>
              <w:bottom w:val="single" w:sz="4" w:space="0" w:color="auto"/>
              <w:right w:val="single" w:sz="4" w:space="0" w:color="auto"/>
            </w:tcBorders>
          </w:tcPr>
          <w:p w:rsidR="00CA66C4" w:rsidRPr="002712DC" w:rsidRDefault="00CA66C4" w:rsidP="00814300">
            <w:pPr>
              <w:jc w:val="center"/>
              <w:rPr>
                <w:rFonts w:ascii="GHEA Grapalat" w:hAnsi="GHEA Grapalat" w:cs="Arial"/>
                <w:sz w:val="18"/>
                <w:szCs w:val="18"/>
                <w:lang w:val="pt-BR"/>
              </w:rPr>
            </w:pPr>
            <w:r w:rsidRPr="002712DC">
              <w:rPr>
                <w:rFonts w:ascii="GHEA Grapalat" w:hAnsi="GHEA Grapalat" w:cs="Arial"/>
                <w:sz w:val="18"/>
                <w:szCs w:val="18"/>
                <w:lang w:val="pt-BR"/>
              </w:rPr>
              <w:t>100%</w:t>
            </w:r>
          </w:p>
        </w:tc>
        <w:tc>
          <w:tcPr>
            <w:tcW w:w="1039" w:type="dxa"/>
            <w:tcBorders>
              <w:top w:val="single" w:sz="4" w:space="0" w:color="auto"/>
              <w:left w:val="single" w:sz="4" w:space="0" w:color="auto"/>
              <w:bottom w:val="single" w:sz="4" w:space="0" w:color="auto"/>
              <w:right w:val="single" w:sz="4" w:space="0" w:color="auto"/>
            </w:tcBorders>
          </w:tcPr>
          <w:p w:rsidR="00CA66C4" w:rsidRPr="002712DC" w:rsidRDefault="00CA66C4" w:rsidP="00814300">
            <w:pPr>
              <w:jc w:val="center"/>
              <w:rPr>
                <w:rFonts w:ascii="GHEA Grapalat" w:hAnsi="GHEA Grapalat"/>
                <w:b/>
                <w:sz w:val="20"/>
                <w:szCs w:val="20"/>
                <w:lang w:val="pt-BR"/>
              </w:rPr>
            </w:pPr>
            <w:r w:rsidRPr="002712DC">
              <w:rPr>
                <w:rFonts w:ascii="GHEA Grapalat" w:hAnsi="GHEA Grapalat"/>
                <w:b/>
                <w:sz w:val="20"/>
                <w:szCs w:val="20"/>
                <w:lang w:val="pt-BR"/>
              </w:rPr>
              <w:t>100%</w:t>
            </w:r>
          </w:p>
        </w:tc>
      </w:tr>
      <w:tr w:rsidR="00CA66C4" w:rsidRPr="002712DC" w:rsidTr="0030072E">
        <w:trPr>
          <w:trHeight w:val="139"/>
        </w:trPr>
        <w:tc>
          <w:tcPr>
            <w:tcW w:w="1372" w:type="dxa"/>
            <w:tcBorders>
              <w:top w:val="single" w:sz="4" w:space="0" w:color="auto"/>
              <w:left w:val="single" w:sz="4" w:space="0" w:color="auto"/>
              <w:bottom w:val="single" w:sz="4" w:space="0" w:color="auto"/>
              <w:right w:val="single" w:sz="4" w:space="0" w:color="auto"/>
            </w:tcBorders>
          </w:tcPr>
          <w:p w:rsidR="00CA66C4" w:rsidRPr="002712DC" w:rsidRDefault="00CA66C4" w:rsidP="00CE0E49">
            <w:pPr>
              <w:jc w:val="center"/>
              <w:rPr>
                <w:rFonts w:ascii="GHEA Grapalat" w:hAnsi="GHEA Grapalat"/>
                <w:sz w:val="20"/>
                <w:szCs w:val="20"/>
                <w:lang w:val="ru-RU"/>
              </w:rPr>
            </w:pPr>
            <w:r w:rsidRPr="002712DC">
              <w:rPr>
                <w:rFonts w:ascii="GHEA Grapalat" w:hAnsi="GHEA Grapalat"/>
                <w:sz w:val="20"/>
                <w:szCs w:val="20"/>
                <w:lang w:val="ru-RU"/>
              </w:rPr>
              <w:t>4</w:t>
            </w:r>
          </w:p>
        </w:tc>
        <w:tc>
          <w:tcPr>
            <w:tcW w:w="4532" w:type="dxa"/>
            <w:tcBorders>
              <w:top w:val="single" w:sz="4" w:space="0" w:color="auto"/>
              <w:left w:val="single" w:sz="4" w:space="0" w:color="auto"/>
              <w:bottom w:val="single" w:sz="4" w:space="0" w:color="auto"/>
              <w:right w:val="single" w:sz="4" w:space="0" w:color="auto"/>
            </w:tcBorders>
            <w:vAlign w:val="center"/>
          </w:tcPr>
          <w:p w:rsidR="00CA66C4" w:rsidRPr="002712DC" w:rsidRDefault="00CA66C4" w:rsidP="0030072E">
            <w:pPr>
              <w:jc w:val="center"/>
              <w:rPr>
                <w:rFonts w:ascii="GHEA Grapalat" w:hAnsi="GHEA Grapalat"/>
                <w:sz w:val="20"/>
                <w:szCs w:val="20"/>
              </w:rPr>
            </w:pPr>
            <w:r w:rsidRPr="002712DC">
              <w:rPr>
                <w:rFonts w:ascii="GHEA Grapalat" w:hAnsi="GHEA Grapalat"/>
                <w:sz w:val="20"/>
                <w:szCs w:val="20"/>
              </w:rPr>
              <w:t>15541200</w:t>
            </w:r>
          </w:p>
        </w:tc>
        <w:tc>
          <w:tcPr>
            <w:tcW w:w="2448" w:type="dxa"/>
            <w:tcBorders>
              <w:top w:val="single" w:sz="4" w:space="0" w:color="auto"/>
              <w:left w:val="single" w:sz="4" w:space="0" w:color="auto"/>
              <w:bottom w:val="single" w:sz="4" w:space="0" w:color="auto"/>
              <w:right w:val="single" w:sz="4" w:space="0" w:color="auto"/>
            </w:tcBorders>
            <w:vAlign w:val="center"/>
          </w:tcPr>
          <w:p w:rsidR="00CA66C4" w:rsidRPr="002712DC" w:rsidRDefault="00CA66C4" w:rsidP="00E63385">
            <w:pPr>
              <w:rPr>
                <w:rFonts w:ascii="GHEA Grapalat" w:hAnsi="GHEA Grapalat" w:cs="Arial"/>
                <w:sz w:val="20"/>
                <w:szCs w:val="20"/>
              </w:rPr>
            </w:pPr>
            <w:r w:rsidRPr="002712DC">
              <w:rPr>
                <w:rFonts w:ascii="GHEA Grapalat" w:hAnsi="GHEA Grapalat" w:cs="Arial"/>
                <w:sz w:val="20"/>
                <w:szCs w:val="20"/>
              </w:rPr>
              <w:t>Պանիր չանախ</w:t>
            </w:r>
          </w:p>
        </w:tc>
        <w:tc>
          <w:tcPr>
            <w:tcW w:w="469" w:type="dxa"/>
            <w:tcBorders>
              <w:top w:val="single" w:sz="4" w:space="0" w:color="auto"/>
              <w:left w:val="single" w:sz="4" w:space="0" w:color="auto"/>
              <w:bottom w:val="single" w:sz="4" w:space="0" w:color="auto"/>
              <w:right w:val="single" w:sz="4" w:space="0" w:color="auto"/>
            </w:tcBorders>
          </w:tcPr>
          <w:p w:rsidR="00CA66C4" w:rsidRPr="002712DC" w:rsidRDefault="00CA66C4" w:rsidP="00814300">
            <w:pPr>
              <w:jc w:val="center"/>
              <w:rPr>
                <w:rFonts w:ascii="GHEA Grapalat" w:hAnsi="GHEA Grapalat" w:cs="Arial"/>
                <w:sz w:val="18"/>
                <w:szCs w:val="18"/>
                <w:lang w:val="ru-RU"/>
              </w:rPr>
            </w:pPr>
            <w:r w:rsidRPr="002712DC">
              <w:rPr>
                <w:rFonts w:ascii="GHEA Grapalat" w:hAnsi="GHEA Grapalat" w:cs="Arial"/>
                <w:sz w:val="18"/>
                <w:szCs w:val="18"/>
                <w:lang w:val="ru-RU"/>
              </w:rPr>
              <w:t>11%</w:t>
            </w:r>
          </w:p>
        </w:tc>
        <w:tc>
          <w:tcPr>
            <w:tcW w:w="522" w:type="dxa"/>
            <w:tcBorders>
              <w:top w:val="single" w:sz="4" w:space="0" w:color="auto"/>
              <w:left w:val="single" w:sz="4" w:space="0" w:color="auto"/>
              <w:bottom w:val="single" w:sz="4" w:space="0" w:color="auto"/>
              <w:right w:val="single" w:sz="4" w:space="0" w:color="auto"/>
            </w:tcBorders>
          </w:tcPr>
          <w:p w:rsidR="00CA66C4" w:rsidRPr="002712DC" w:rsidRDefault="00CA66C4" w:rsidP="00814300">
            <w:pPr>
              <w:jc w:val="center"/>
              <w:rPr>
                <w:rFonts w:ascii="GHEA Grapalat" w:hAnsi="GHEA Grapalat" w:cs="Arial"/>
                <w:sz w:val="18"/>
                <w:szCs w:val="18"/>
                <w:lang w:val="ru-RU"/>
              </w:rPr>
            </w:pPr>
            <w:r w:rsidRPr="002712DC">
              <w:rPr>
                <w:rFonts w:ascii="GHEA Grapalat" w:hAnsi="GHEA Grapalat" w:cs="Arial"/>
                <w:sz w:val="18"/>
                <w:szCs w:val="18"/>
                <w:lang w:val="ru-RU"/>
              </w:rPr>
              <w:t>23%</w:t>
            </w:r>
          </w:p>
        </w:tc>
        <w:tc>
          <w:tcPr>
            <w:tcW w:w="529" w:type="dxa"/>
            <w:tcBorders>
              <w:top w:val="single" w:sz="4" w:space="0" w:color="auto"/>
              <w:left w:val="single" w:sz="4" w:space="0" w:color="auto"/>
              <w:bottom w:val="single" w:sz="4" w:space="0" w:color="auto"/>
              <w:right w:val="single" w:sz="4" w:space="0" w:color="auto"/>
            </w:tcBorders>
          </w:tcPr>
          <w:p w:rsidR="00CA66C4" w:rsidRPr="002712DC" w:rsidRDefault="00CA66C4" w:rsidP="00814300">
            <w:pPr>
              <w:jc w:val="center"/>
              <w:rPr>
                <w:rFonts w:ascii="GHEA Grapalat" w:hAnsi="GHEA Grapalat" w:cs="Arial"/>
                <w:sz w:val="18"/>
                <w:szCs w:val="18"/>
                <w:lang w:val="ru-RU"/>
              </w:rPr>
            </w:pPr>
            <w:r w:rsidRPr="002712DC">
              <w:rPr>
                <w:rFonts w:ascii="GHEA Grapalat" w:hAnsi="GHEA Grapalat" w:cs="Arial"/>
                <w:sz w:val="18"/>
                <w:szCs w:val="18"/>
                <w:lang w:val="ru-RU"/>
              </w:rPr>
              <w:t>35%</w:t>
            </w:r>
          </w:p>
        </w:tc>
        <w:tc>
          <w:tcPr>
            <w:tcW w:w="524" w:type="dxa"/>
            <w:tcBorders>
              <w:top w:val="single" w:sz="4" w:space="0" w:color="auto"/>
              <w:left w:val="single" w:sz="4" w:space="0" w:color="auto"/>
              <w:bottom w:val="single" w:sz="4" w:space="0" w:color="auto"/>
              <w:right w:val="single" w:sz="4" w:space="0" w:color="auto"/>
            </w:tcBorders>
          </w:tcPr>
          <w:p w:rsidR="00CA66C4" w:rsidRPr="002712DC" w:rsidRDefault="00CA66C4" w:rsidP="00814300">
            <w:pPr>
              <w:jc w:val="center"/>
              <w:rPr>
                <w:rFonts w:ascii="GHEA Grapalat" w:hAnsi="GHEA Grapalat" w:cs="Arial"/>
                <w:sz w:val="18"/>
                <w:szCs w:val="18"/>
                <w:lang w:val="ru-RU"/>
              </w:rPr>
            </w:pPr>
            <w:r w:rsidRPr="002712DC">
              <w:rPr>
                <w:rFonts w:ascii="GHEA Grapalat" w:hAnsi="GHEA Grapalat" w:cs="Arial"/>
                <w:sz w:val="18"/>
                <w:szCs w:val="18"/>
                <w:lang w:val="ru-RU"/>
              </w:rPr>
              <w:t>45%</w:t>
            </w:r>
          </w:p>
        </w:tc>
        <w:tc>
          <w:tcPr>
            <w:tcW w:w="528" w:type="dxa"/>
            <w:tcBorders>
              <w:top w:val="single" w:sz="4" w:space="0" w:color="auto"/>
              <w:left w:val="single" w:sz="4" w:space="0" w:color="auto"/>
              <w:bottom w:val="single" w:sz="4" w:space="0" w:color="auto"/>
              <w:right w:val="single" w:sz="4" w:space="0" w:color="auto"/>
            </w:tcBorders>
          </w:tcPr>
          <w:p w:rsidR="00CA66C4" w:rsidRPr="002712DC" w:rsidRDefault="00CA66C4" w:rsidP="00814300">
            <w:pPr>
              <w:jc w:val="center"/>
              <w:rPr>
                <w:rFonts w:ascii="GHEA Grapalat" w:hAnsi="GHEA Grapalat" w:cs="Arial"/>
                <w:sz w:val="18"/>
                <w:szCs w:val="18"/>
                <w:lang w:val="ru-RU"/>
              </w:rPr>
            </w:pPr>
            <w:r w:rsidRPr="002712DC">
              <w:rPr>
                <w:rFonts w:ascii="GHEA Grapalat" w:hAnsi="GHEA Grapalat" w:cs="Arial"/>
                <w:sz w:val="18"/>
                <w:szCs w:val="18"/>
                <w:lang w:val="ru-RU"/>
              </w:rPr>
              <w:t>55%</w:t>
            </w:r>
          </w:p>
        </w:tc>
        <w:tc>
          <w:tcPr>
            <w:tcW w:w="528" w:type="dxa"/>
            <w:tcBorders>
              <w:top w:val="single" w:sz="4" w:space="0" w:color="auto"/>
              <w:left w:val="single" w:sz="4" w:space="0" w:color="auto"/>
              <w:bottom w:val="single" w:sz="4" w:space="0" w:color="auto"/>
              <w:right w:val="single" w:sz="4" w:space="0" w:color="auto"/>
            </w:tcBorders>
          </w:tcPr>
          <w:p w:rsidR="00CA66C4" w:rsidRPr="002712DC" w:rsidRDefault="00CA66C4" w:rsidP="00814300">
            <w:pPr>
              <w:jc w:val="center"/>
              <w:rPr>
                <w:rFonts w:ascii="GHEA Grapalat" w:hAnsi="GHEA Grapalat" w:cs="Arial"/>
                <w:sz w:val="18"/>
                <w:szCs w:val="18"/>
                <w:lang w:val="ru-RU"/>
              </w:rPr>
            </w:pPr>
            <w:r w:rsidRPr="002712DC">
              <w:rPr>
                <w:rFonts w:ascii="GHEA Grapalat" w:hAnsi="GHEA Grapalat" w:cs="Arial"/>
                <w:sz w:val="18"/>
                <w:szCs w:val="18"/>
                <w:lang w:val="ru-RU"/>
              </w:rPr>
              <w:t>55%</w:t>
            </w:r>
          </w:p>
        </w:tc>
        <w:tc>
          <w:tcPr>
            <w:tcW w:w="528" w:type="dxa"/>
            <w:tcBorders>
              <w:top w:val="single" w:sz="4" w:space="0" w:color="auto"/>
              <w:left w:val="single" w:sz="4" w:space="0" w:color="auto"/>
              <w:bottom w:val="single" w:sz="4" w:space="0" w:color="auto"/>
              <w:right w:val="single" w:sz="4" w:space="0" w:color="auto"/>
            </w:tcBorders>
          </w:tcPr>
          <w:p w:rsidR="00CA66C4" w:rsidRPr="002712DC" w:rsidRDefault="00CA66C4" w:rsidP="00814300">
            <w:pPr>
              <w:jc w:val="center"/>
              <w:rPr>
                <w:rFonts w:ascii="GHEA Grapalat" w:hAnsi="GHEA Grapalat" w:cs="Arial"/>
                <w:sz w:val="18"/>
                <w:szCs w:val="18"/>
                <w:lang w:val="ru-RU"/>
              </w:rPr>
            </w:pPr>
            <w:r w:rsidRPr="002712DC">
              <w:rPr>
                <w:rFonts w:ascii="GHEA Grapalat" w:hAnsi="GHEA Grapalat" w:cs="Arial"/>
                <w:sz w:val="18"/>
                <w:szCs w:val="18"/>
                <w:lang w:val="ru-RU"/>
              </w:rPr>
              <w:t>55%</w:t>
            </w:r>
          </w:p>
        </w:tc>
        <w:tc>
          <w:tcPr>
            <w:tcW w:w="528" w:type="dxa"/>
            <w:tcBorders>
              <w:top w:val="single" w:sz="4" w:space="0" w:color="auto"/>
              <w:left w:val="single" w:sz="4" w:space="0" w:color="auto"/>
              <w:bottom w:val="single" w:sz="4" w:space="0" w:color="auto"/>
              <w:right w:val="single" w:sz="4" w:space="0" w:color="auto"/>
            </w:tcBorders>
          </w:tcPr>
          <w:p w:rsidR="00CA66C4" w:rsidRPr="002712DC" w:rsidRDefault="00CA66C4" w:rsidP="00814300">
            <w:pPr>
              <w:jc w:val="center"/>
              <w:rPr>
                <w:rFonts w:ascii="GHEA Grapalat" w:hAnsi="GHEA Grapalat" w:cs="Arial"/>
                <w:sz w:val="18"/>
                <w:szCs w:val="18"/>
                <w:lang w:val="ru-RU"/>
              </w:rPr>
            </w:pPr>
            <w:r w:rsidRPr="002712DC">
              <w:rPr>
                <w:rFonts w:ascii="GHEA Grapalat" w:hAnsi="GHEA Grapalat" w:cs="Arial"/>
                <w:sz w:val="18"/>
                <w:szCs w:val="18"/>
                <w:lang w:val="ru-RU"/>
              </w:rPr>
              <w:t>55%</w:t>
            </w:r>
          </w:p>
        </w:tc>
        <w:tc>
          <w:tcPr>
            <w:tcW w:w="526" w:type="dxa"/>
            <w:tcBorders>
              <w:top w:val="single" w:sz="4" w:space="0" w:color="auto"/>
              <w:left w:val="single" w:sz="4" w:space="0" w:color="auto"/>
              <w:bottom w:val="single" w:sz="4" w:space="0" w:color="auto"/>
              <w:right w:val="single" w:sz="4" w:space="0" w:color="auto"/>
            </w:tcBorders>
          </w:tcPr>
          <w:p w:rsidR="00CA66C4" w:rsidRPr="002712DC" w:rsidRDefault="00CA66C4" w:rsidP="00814300">
            <w:pPr>
              <w:jc w:val="center"/>
              <w:rPr>
                <w:rFonts w:ascii="GHEA Grapalat" w:hAnsi="GHEA Grapalat" w:cs="Arial"/>
                <w:sz w:val="18"/>
                <w:szCs w:val="18"/>
                <w:lang w:val="pt-BR"/>
              </w:rPr>
            </w:pPr>
            <w:r w:rsidRPr="002712DC">
              <w:rPr>
                <w:rFonts w:ascii="GHEA Grapalat" w:hAnsi="GHEA Grapalat" w:cs="Arial"/>
                <w:sz w:val="18"/>
                <w:szCs w:val="18"/>
                <w:lang w:val="ru-RU"/>
              </w:rPr>
              <w:t>67</w:t>
            </w:r>
            <w:r w:rsidRPr="002712DC">
              <w:rPr>
                <w:rFonts w:ascii="GHEA Grapalat" w:hAnsi="GHEA Grapalat" w:cs="Arial"/>
                <w:sz w:val="18"/>
                <w:szCs w:val="18"/>
                <w:lang w:val="pt-BR"/>
              </w:rPr>
              <w:t>%</w:t>
            </w:r>
          </w:p>
        </w:tc>
        <w:tc>
          <w:tcPr>
            <w:tcW w:w="505" w:type="dxa"/>
            <w:tcBorders>
              <w:top w:val="single" w:sz="4" w:space="0" w:color="auto"/>
              <w:left w:val="single" w:sz="4" w:space="0" w:color="auto"/>
              <w:bottom w:val="single" w:sz="4" w:space="0" w:color="auto"/>
              <w:right w:val="single" w:sz="4" w:space="0" w:color="auto"/>
            </w:tcBorders>
          </w:tcPr>
          <w:p w:rsidR="00CA66C4" w:rsidRPr="002712DC" w:rsidRDefault="00CA66C4" w:rsidP="00814300">
            <w:pPr>
              <w:jc w:val="center"/>
              <w:rPr>
                <w:rFonts w:ascii="GHEA Grapalat" w:hAnsi="GHEA Grapalat" w:cs="Arial"/>
                <w:sz w:val="18"/>
                <w:szCs w:val="18"/>
                <w:lang w:val="pt-BR"/>
              </w:rPr>
            </w:pPr>
            <w:r w:rsidRPr="002712DC">
              <w:rPr>
                <w:rFonts w:ascii="GHEA Grapalat" w:hAnsi="GHEA Grapalat" w:cs="Arial"/>
                <w:sz w:val="18"/>
                <w:szCs w:val="18"/>
                <w:lang w:val="ru-RU"/>
              </w:rPr>
              <w:t>81</w:t>
            </w:r>
            <w:r w:rsidRPr="002712DC">
              <w:rPr>
                <w:rFonts w:ascii="GHEA Grapalat" w:hAnsi="GHEA Grapalat" w:cs="Arial"/>
                <w:sz w:val="18"/>
                <w:szCs w:val="18"/>
                <w:lang w:val="pt-BR"/>
              </w:rPr>
              <w:t>%</w:t>
            </w:r>
          </w:p>
        </w:tc>
        <w:tc>
          <w:tcPr>
            <w:tcW w:w="504" w:type="dxa"/>
            <w:tcBorders>
              <w:top w:val="single" w:sz="4" w:space="0" w:color="auto"/>
              <w:left w:val="single" w:sz="4" w:space="0" w:color="auto"/>
              <w:bottom w:val="single" w:sz="4" w:space="0" w:color="auto"/>
              <w:right w:val="single" w:sz="4" w:space="0" w:color="auto"/>
            </w:tcBorders>
          </w:tcPr>
          <w:p w:rsidR="00CA66C4" w:rsidRPr="002712DC" w:rsidRDefault="00CA66C4" w:rsidP="00814300">
            <w:pPr>
              <w:jc w:val="center"/>
              <w:rPr>
                <w:rFonts w:ascii="GHEA Grapalat" w:hAnsi="GHEA Grapalat" w:cs="Arial"/>
                <w:sz w:val="18"/>
                <w:szCs w:val="18"/>
                <w:lang w:val="pt-BR"/>
              </w:rPr>
            </w:pPr>
            <w:r w:rsidRPr="002712DC">
              <w:rPr>
                <w:rFonts w:ascii="GHEA Grapalat" w:hAnsi="GHEA Grapalat" w:cs="Arial"/>
                <w:sz w:val="18"/>
                <w:szCs w:val="18"/>
                <w:lang w:val="ru-RU"/>
              </w:rPr>
              <w:t>91</w:t>
            </w:r>
            <w:r w:rsidRPr="002712DC">
              <w:rPr>
                <w:rFonts w:ascii="GHEA Grapalat" w:hAnsi="GHEA Grapalat" w:cs="Arial"/>
                <w:sz w:val="18"/>
                <w:szCs w:val="18"/>
                <w:lang w:val="pt-BR"/>
              </w:rPr>
              <w:t>%</w:t>
            </w:r>
          </w:p>
        </w:tc>
        <w:tc>
          <w:tcPr>
            <w:tcW w:w="611" w:type="dxa"/>
            <w:tcBorders>
              <w:top w:val="single" w:sz="4" w:space="0" w:color="auto"/>
              <w:left w:val="single" w:sz="4" w:space="0" w:color="auto"/>
              <w:bottom w:val="single" w:sz="4" w:space="0" w:color="auto"/>
              <w:right w:val="single" w:sz="4" w:space="0" w:color="auto"/>
            </w:tcBorders>
          </w:tcPr>
          <w:p w:rsidR="00CA66C4" w:rsidRPr="002712DC" w:rsidRDefault="00CA66C4" w:rsidP="00814300">
            <w:pPr>
              <w:jc w:val="center"/>
              <w:rPr>
                <w:rFonts w:ascii="GHEA Grapalat" w:hAnsi="GHEA Grapalat" w:cs="Arial"/>
                <w:sz w:val="18"/>
                <w:szCs w:val="18"/>
                <w:lang w:val="pt-BR"/>
              </w:rPr>
            </w:pPr>
            <w:r w:rsidRPr="002712DC">
              <w:rPr>
                <w:rFonts w:ascii="GHEA Grapalat" w:hAnsi="GHEA Grapalat" w:cs="Arial"/>
                <w:sz w:val="18"/>
                <w:szCs w:val="18"/>
                <w:lang w:val="pt-BR"/>
              </w:rPr>
              <w:t>100%</w:t>
            </w:r>
          </w:p>
        </w:tc>
        <w:tc>
          <w:tcPr>
            <w:tcW w:w="1039" w:type="dxa"/>
            <w:tcBorders>
              <w:top w:val="single" w:sz="4" w:space="0" w:color="auto"/>
              <w:left w:val="single" w:sz="4" w:space="0" w:color="auto"/>
              <w:bottom w:val="single" w:sz="4" w:space="0" w:color="auto"/>
              <w:right w:val="single" w:sz="4" w:space="0" w:color="auto"/>
            </w:tcBorders>
          </w:tcPr>
          <w:p w:rsidR="00CA66C4" w:rsidRPr="002712DC" w:rsidRDefault="00CA66C4" w:rsidP="00814300">
            <w:pPr>
              <w:jc w:val="center"/>
              <w:rPr>
                <w:rFonts w:ascii="GHEA Grapalat" w:hAnsi="GHEA Grapalat"/>
                <w:b/>
                <w:sz w:val="20"/>
                <w:szCs w:val="20"/>
                <w:lang w:val="pt-BR"/>
              </w:rPr>
            </w:pPr>
            <w:r w:rsidRPr="002712DC">
              <w:rPr>
                <w:rFonts w:ascii="GHEA Grapalat" w:hAnsi="GHEA Grapalat"/>
                <w:b/>
                <w:sz w:val="20"/>
                <w:szCs w:val="20"/>
                <w:lang w:val="pt-BR"/>
              </w:rPr>
              <w:t>100%</w:t>
            </w:r>
          </w:p>
        </w:tc>
      </w:tr>
      <w:tr w:rsidR="00CA66C4" w:rsidRPr="002712DC" w:rsidTr="0030072E">
        <w:trPr>
          <w:trHeight w:val="139"/>
        </w:trPr>
        <w:tc>
          <w:tcPr>
            <w:tcW w:w="1372" w:type="dxa"/>
            <w:tcBorders>
              <w:top w:val="single" w:sz="4" w:space="0" w:color="auto"/>
              <w:left w:val="single" w:sz="4" w:space="0" w:color="auto"/>
              <w:bottom w:val="single" w:sz="4" w:space="0" w:color="auto"/>
              <w:right w:val="single" w:sz="4" w:space="0" w:color="auto"/>
            </w:tcBorders>
          </w:tcPr>
          <w:p w:rsidR="00CA66C4" w:rsidRPr="002712DC" w:rsidRDefault="00CA66C4" w:rsidP="00CE0E49">
            <w:pPr>
              <w:jc w:val="center"/>
              <w:rPr>
                <w:rFonts w:ascii="GHEA Grapalat" w:hAnsi="GHEA Grapalat"/>
                <w:sz w:val="20"/>
                <w:szCs w:val="20"/>
                <w:lang w:val="ru-RU"/>
              </w:rPr>
            </w:pPr>
            <w:r w:rsidRPr="002712DC">
              <w:rPr>
                <w:rFonts w:ascii="GHEA Grapalat" w:hAnsi="GHEA Grapalat"/>
                <w:sz w:val="20"/>
                <w:szCs w:val="20"/>
                <w:lang w:val="ru-RU"/>
              </w:rPr>
              <w:t>5</w:t>
            </w:r>
          </w:p>
        </w:tc>
        <w:tc>
          <w:tcPr>
            <w:tcW w:w="4532" w:type="dxa"/>
            <w:tcBorders>
              <w:top w:val="single" w:sz="4" w:space="0" w:color="auto"/>
              <w:left w:val="single" w:sz="4" w:space="0" w:color="auto"/>
              <w:bottom w:val="single" w:sz="4" w:space="0" w:color="auto"/>
              <w:right w:val="single" w:sz="4" w:space="0" w:color="auto"/>
            </w:tcBorders>
            <w:vAlign w:val="center"/>
          </w:tcPr>
          <w:p w:rsidR="00CA66C4" w:rsidRPr="002712DC" w:rsidRDefault="00CA66C4" w:rsidP="0030072E">
            <w:pPr>
              <w:jc w:val="center"/>
              <w:rPr>
                <w:rFonts w:ascii="GHEA Grapalat" w:hAnsi="GHEA Grapalat"/>
                <w:sz w:val="20"/>
                <w:szCs w:val="20"/>
              </w:rPr>
            </w:pPr>
            <w:r w:rsidRPr="002712DC">
              <w:rPr>
                <w:rFonts w:ascii="GHEA Grapalat" w:hAnsi="GHEA Grapalat"/>
                <w:sz w:val="20"/>
              </w:rPr>
              <w:t>15511100</w:t>
            </w:r>
          </w:p>
        </w:tc>
        <w:tc>
          <w:tcPr>
            <w:tcW w:w="2448" w:type="dxa"/>
            <w:tcBorders>
              <w:top w:val="single" w:sz="4" w:space="0" w:color="auto"/>
              <w:left w:val="single" w:sz="4" w:space="0" w:color="auto"/>
              <w:bottom w:val="single" w:sz="4" w:space="0" w:color="auto"/>
              <w:right w:val="single" w:sz="4" w:space="0" w:color="auto"/>
            </w:tcBorders>
            <w:vAlign w:val="center"/>
          </w:tcPr>
          <w:p w:rsidR="00CA66C4" w:rsidRPr="002712DC" w:rsidRDefault="00CA66C4" w:rsidP="00E63385">
            <w:pPr>
              <w:rPr>
                <w:rFonts w:ascii="GHEA Grapalat" w:hAnsi="GHEA Grapalat" w:cs="Arial"/>
                <w:sz w:val="20"/>
                <w:szCs w:val="20"/>
              </w:rPr>
            </w:pPr>
            <w:r w:rsidRPr="002712DC">
              <w:rPr>
                <w:rFonts w:ascii="GHEA Grapalat" w:hAnsi="GHEA Grapalat" w:cs="Arial"/>
                <w:sz w:val="20"/>
                <w:szCs w:val="20"/>
              </w:rPr>
              <w:t>Կաթ</w:t>
            </w:r>
          </w:p>
        </w:tc>
        <w:tc>
          <w:tcPr>
            <w:tcW w:w="469" w:type="dxa"/>
            <w:tcBorders>
              <w:top w:val="single" w:sz="4" w:space="0" w:color="auto"/>
              <w:left w:val="single" w:sz="4" w:space="0" w:color="auto"/>
              <w:bottom w:val="single" w:sz="4" w:space="0" w:color="auto"/>
              <w:right w:val="single" w:sz="4" w:space="0" w:color="auto"/>
            </w:tcBorders>
          </w:tcPr>
          <w:p w:rsidR="00CA66C4" w:rsidRPr="002712DC" w:rsidRDefault="00CA66C4" w:rsidP="00814300">
            <w:pPr>
              <w:jc w:val="center"/>
              <w:rPr>
                <w:rFonts w:ascii="GHEA Grapalat" w:hAnsi="GHEA Grapalat" w:cs="Arial"/>
                <w:sz w:val="18"/>
                <w:szCs w:val="18"/>
                <w:lang w:val="ru-RU"/>
              </w:rPr>
            </w:pPr>
            <w:r w:rsidRPr="002712DC">
              <w:rPr>
                <w:rFonts w:ascii="GHEA Grapalat" w:hAnsi="GHEA Grapalat" w:cs="Arial"/>
                <w:sz w:val="18"/>
                <w:szCs w:val="18"/>
                <w:lang w:val="ru-RU"/>
              </w:rPr>
              <w:t>11%</w:t>
            </w:r>
          </w:p>
        </w:tc>
        <w:tc>
          <w:tcPr>
            <w:tcW w:w="522" w:type="dxa"/>
            <w:tcBorders>
              <w:top w:val="single" w:sz="4" w:space="0" w:color="auto"/>
              <w:left w:val="single" w:sz="4" w:space="0" w:color="auto"/>
              <w:bottom w:val="single" w:sz="4" w:space="0" w:color="auto"/>
              <w:right w:val="single" w:sz="4" w:space="0" w:color="auto"/>
            </w:tcBorders>
          </w:tcPr>
          <w:p w:rsidR="00CA66C4" w:rsidRPr="002712DC" w:rsidRDefault="00CA66C4" w:rsidP="00814300">
            <w:pPr>
              <w:jc w:val="center"/>
              <w:rPr>
                <w:rFonts w:ascii="GHEA Grapalat" w:hAnsi="GHEA Grapalat" w:cs="Arial"/>
                <w:sz w:val="18"/>
                <w:szCs w:val="18"/>
                <w:lang w:val="ru-RU"/>
              </w:rPr>
            </w:pPr>
            <w:r w:rsidRPr="002712DC">
              <w:rPr>
                <w:rFonts w:ascii="GHEA Grapalat" w:hAnsi="GHEA Grapalat" w:cs="Arial"/>
                <w:sz w:val="18"/>
                <w:szCs w:val="18"/>
                <w:lang w:val="ru-RU"/>
              </w:rPr>
              <w:t>23%</w:t>
            </w:r>
          </w:p>
        </w:tc>
        <w:tc>
          <w:tcPr>
            <w:tcW w:w="529" w:type="dxa"/>
            <w:tcBorders>
              <w:top w:val="single" w:sz="4" w:space="0" w:color="auto"/>
              <w:left w:val="single" w:sz="4" w:space="0" w:color="auto"/>
              <w:bottom w:val="single" w:sz="4" w:space="0" w:color="auto"/>
              <w:right w:val="single" w:sz="4" w:space="0" w:color="auto"/>
            </w:tcBorders>
          </w:tcPr>
          <w:p w:rsidR="00CA66C4" w:rsidRPr="002712DC" w:rsidRDefault="00CA66C4" w:rsidP="00814300">
            <w:pPr>
              <w:jc w:val="center"/>
              <w:rPr>
                <w:rFonts w:ascii="GHEA Grapalat" w:hAnsi="GHEA Grapalat" w:cs="Arial"/>
                <w:sz w:val="18"/>
                <w:szCs w:val="18"/>
                <w:lang w:val="ru-RU"/>
              </w:rPr>
            </w:pPr>
            <w:r w:rsidRPr="002712DC">
              <w:rPr>
                <w:rFonts w:ascii="GHEA Grapalat" w:hAnsi="GHEA Grapalat" w:cs="Arial"/>
                <w:sz w:val="18"/>
                <w:szCs w:val="18"/>
                <w:lang w:val="ru-RU"/>
              </w:rPr>
              <w:t>35%</w:t>
            </w:r>
          </w:p>
        </w:tc>
        <w:tc>
          <w:tcPr>
            <w:tcW w:w="524" w:type="dxa"/>
            <w:tcBorders>
              <w:top w:val="single" w:sz="4" w:space="0" w:color="auto"/>
              <w:left w:val="single" w:sz="4" w:space="0" w:color="auto"/>
              <w:bottom w:val="single" w:sz="4" w:space="0" w:color="auto"/>
              <w:right w:val="single" w:sz="4" w:space="0" w:color="auto"/>
            </w:tcBorders>
          </w:tcPr>
          <w:p w:rsidR="00CA66C4" w:rsidRPr="002712DC" w:rsidRDefault="00CA66C4" w:rsidP="00814300">
            <w:pPr>
              <w:jc w:val="center"/>
              <w:rPr>
                <w:rFonts w:ascii="GHEA Grapalat" w:hAnsi="GHEA Grapalat" w:cs="Arial"/>
                <w:sz w:val="18"/>
                <w:szCs w:val="18"/>
                <w:lang w:val="ru-RU"/>
              </w:rPr>
            </w:pPr>
            <w:r w:rsidRPr="002712DC">
              <w:rPr>
                <w:rFonts w:ascii="GHEA Grapalat" w:hAnsi="GHEA Grapalat" w:cs="Arial"/>
                <w:sz w:val="18"/>
                <w:szCs w:val="18"/>
                <w:lang w:val="ru-RU"/>
              </w:rPr>
              <w:t>45%</w:t>
            </w:r>
          </w:p>
        </w:tc>
        <w:tc>
          <w:tcPr>
            <w:tcW w:w="528" w:type="dxa"/>
            <w:tcBorders>
              <w:top w:val="single" w:sz="4" w:space="0" w:color="auto"/>
              <w:left w:val="single" w:sz="4" w:space="0" w:color="auto"/>
              <w:bottom w:val="single" w:sz="4" w:space="0" w:color="auto"/>
              <w:right w:val="single" w:sz="4" w:space="0" w:color="auto"/>
            </w:tcBorders>
          </w:tcPr>
          <w:p w:rsidR="00CA66C4" w:rsidRPr="002712DC" w:rsidRDefault="00CA66C4" w:rsidP="00814300">
            <w:pPr>
              <w:jc w:val="center"/>
              <w:rPr>
                <w:rFonts w:ascii="GHEA Grapalat" w:hAnsi="GHEA Grapalat" w:cs="Arial"/>
                <w:sz w:val="18"/>
                <w:szCs w:val="18"/>
                <w:lang w:val="ru-RU"/>
              </w:rPr>
            </w:pPr>
            <w:r w:rsidRPr="002712DC">
              <w:rPr>
                <w:rFonts w:ascii="GHEA Grapalat" w:hAnsi="GHEA Grapalat" w:cs="Arial"/>
                <w:sz w:val="18"/>
                <w:szCs w:val="18"/>
                <w:lang w:val="ru-RU"/>
              </w:rPr>
              <w:t>55%</w:t>
            </w:r>
          </w:p>
        </w:tc>
        <w:tc>
          <w:tcPr>
            <w:tcW w:w="528" w:type="dxa"/>
            <w:tcBorders>
              <w:top w:val="single" w:sz="4" w:space="0" w:color="auto"/>
              <w:left w:val="single" w:sz="4" w:space="0" w:color="auto"/>
              <w:bottom w:val="single" w:sz="4" w:space="0" w:color="auto"/>
              <w:right w:val="single" w:sz="4" w:space="0" w:color="auto"/>
            </w:tcBorders>
          </w:tcPr>
          <w:p w:rsidR="00CA66C4" w:rsidRPr="002712DC" w:rsidRDefault="00CA66C4" w:rsidP="00814300">
            <w:pPr>
              <w:jc w:val="center"/>
              <w:rPr>
                <w:rFonts w:ascii="GHEA Grapalat" w:hAnsi="GHEA Grapalat" w:cs="Arial"/>
                <w:sz w:val="18"/>
                <w:szCs w:val="18"/>
                <w:lang w:val="ru-RU"/>
              </w:rPr>
            </w:pPr>
            <w:r w:rsidRPr="002712DC">
              <w:rPr>
                <w:rFonts w:ascii="GHEA Grapalat" w:hAnsi="GHEA Grapalat" w:cs="Arial"/>
                <w:sz w:val="18"/>
                <w:szCs w:val="18"/>
                <w:lang w:val="ru-RU"/>
              </w:rPr>
              <w:t>55%</w:t>
            </w:r>
          </w:p>
        </w:tc>
        <w:tc>
          <w:tcPr>
            <w:tcW w:w="528" w:type="dxa"/>
            <w:tcBorders>
              <w:top w:val="single" w:sz="4" w:space="0" w:color="auto"/>
              <w:left w:val="single" w:sz="4" w:space="0" w:color="auto"/>
              <w:bottom w:val="single" w:sz="4" w:space="0" w:color="auto"/>
              <w:right w:val="single" w:sz="4" w:space="0" w:color="auto"/>
            </w:tcBorders>
          </w:tcPr>
          <w:p w:rsidR="00CA66C4" w:rsidRPr="002712DC" w:rsidRDefault="00CA66C4" w:rsidP="00814300">
            <w:pPr>
              <w:jc w:val="center"/>
              <w:rPr>
                <w:rFonts w:ascii="GHEA Grapalat" w:hAnsi="GHEA Grapalat" w:cs="Arial"/>
                <w:sz w:val="18"/>
                <w:szCs w:val="18"/>
                <w:lang w:val="ru-RU"/>
              </w:rPr>
            </w:pPr>
            <w:r w:rsidRPr="002712DC">
              <w:rPr>
                <w:rFonts w:ascii="GHEA Grapalat" w:hAnsi="GHEA Grapalat" w:cs="Arial"/>
                <w:sz w:val="18"/>
                <w:szCs w:val="18"/>
                <w:lang w:val="ru-RU"/>
              </w:rPr>
              <w:t>55%</w:t>
            </w:r>
          </w:p>
        </w:tc>
        <w:tc>
          <w:tcPr>
            <w:tcW w:w="528" w:type="dxa"/>
            <w:tcBorders>
              <w:top w:val="single" w:sz="4" w:space="0" w:color="auto"/>
              <w:left w:val="single" w:sz="4" w:space="0" w:color="auto"/>
              <w:bottom w:val="single" w:sz="4" w:space="0" w:color="auto"/>
              <w:right w:val="single" w:sz="4" w:space="0" w:color="auto"/>
            </w:tcBorders>
          </w:tcPr>
          <w:p w:rsidR="00CA66C4" w:rsidRPr="002712DC" w:rsidRDefault="00CA66C4" w:rsidP="00814300">
            <w:pPr>
              <w:jc w:val="center"/>
              <w:rPr>
                <w:rFonts w:ascii="GHEA Grapalat" w:hAnsi="GHEA Grapalat" w:cs="Arial"/>
                <w:sz w:val="18"/>
                <w:szCs w:val="18"/>
                <w:lang w:val="ru-RU"/>
              </w:rPr>
            </w:pPr>
            <w:r w:rsidRPr="002712DC">
              <w:rPr>
                <w:rFonts w:ascii="GHEA Grapalat" w:hAnsi="GHEA Grapalat" w:cs="Arial"/>
                <w:sz w:val="18"/>
                <w:szCs w:val="18"/>
                <w:lang w:val="ru-RU"/>
              </w:rPr>
              <w:t>55%</w:t>
            </w:r>
          </w:p>
        </w:tc>
        <w:tc>
          <w:tcPr>
            <w:tcW w:w="526" w:type="dxa"/>
            <w:tcBorders>
              <w:top w:val="single" w:sz="4" w:space="0" w:color="auto"/>
              <w:left w:val="single" w:sz="4" w:space="0" w:color="auto"/>
              <w:bottom w:val="single" w:sz="4" w:space="0" w:color="auto"/>
              <w:right w:val="single" w:sz="4" w:space="0" w:color="auto"/>
            </w:tcBorders>
          </w:tcPr>
          <w:p w:rsidR="00CA66C4" w:rsidRPr="002712DC" w:rsidRDefault="00CA66C4" w:rsidP="00814300">
            <w:pPr>
              <w:jc w:val="center"/>
              <w:rPr>
                <w:rFonts w:ascii="GHEA Grapalat" w:hAnsi="GHEA Grapalat" w:cs="Arial"/>
                <w:sz w:val="18"/>
                <w:szCs w:val="18"/>
                <w:lang w:val="pt-BR"/>
              </w:rPr>
            </w:pPr>
            <w:r w:rsidRPr="002712DC">
              <w:rPr>
                <w:rFonts w:ascii="GHEA Grapalat" w:hAnsi="GHEA Grapalat" w:cs="Arial"/>
                <w:sz w:val="18"/>
                <w:szCs w:val="18"/>
                <w:lang w:val="ru-RU"/>
              </w:rPr>
              <w:t>67</w:t>
            </w:r>
            <w:r w:rsidRPr="002712DC">
              <w:rPr>
                <w:rFonts w:ascii="GHEA Grapalat" w:hAnsi="GHEA Grapalat" w:cs="Arial"/>
                <w:sz w:val="18"/>
                <w:szCs w:val="18"/>
                <w:lang w:val="pt-BR"/>
              </w:rPr>
              <w:t>%</w:t>
            </w:r>
          </w:p>
        </w:tc>
        <w:tc>
          <w:tcPr>
            <w:tcW w:w="505" w:type="dxa"/>
            <w:tcBorders>
              <w:top w:val="single" w:sz="4" w:space="0" w:color="auto"/>
              <w:left w:val="single" w:sz="4" w:space="0" w:color="auto"/>
              <w:bottom w:val="single" w:sz="4" w:space="0" w:color="auto"/>
              <w:right w:val="single" w:sz="4" w:space="0" w:color="auto"/>
            </w:tcBorders>
          </w:tcPr>
          <w:p w:rsidR="00CA66C4" w:rsidRPr="002712DC" w:rsidRDefault="00CA66C4" w:rsidP="00814300">
            <w:pPr>
              <w:jc w:val="center"/>
              <w:rPr>
                <w:rFonts w:ascii="GHEA Grapalat" w:hAnsi="GHEA Grapalat" w:cs="Arial"/>
                <w:sz w:val="18"/>
                <w:szCs w:val="18"/>
                <w:lang w:val="pt-BR"/>
              </w:rPr>
            </w:pPr>
            <w:r w:rsidRPr="002712DC">
              <w:rPr>
                <w:rFonts w:ascii="GHEA Grapalat" w:hAnsi="GHEA Grapalat" w:cs="Arial"/>
                <w:sz w:val="18"/>
                <w:szCs w:val="18"/>
                <w:lang w:val="ru-RU"/>
              </w:rPr>
              <w:t>81</w:t>
            </w:r>
            <w:r w:rsidRPr="002712DC">
              <w:rPr>
                <w:rFonts w:ascii="GHEA Grapalat" w:hAnsi="GHEA Grapalat" w:cs="Arial"/>
                <w:sz w:val="18"/>
                <w:szCs w:val="18"/>
                <w:lang w:val="pt-BR"/>
              </w:rPr>
              <w:t>%</w:t>
            </w:r>
          </w:p>
        </w:tc>
        <w:tc>
          <w:tcPr>
            <w:tcW w:w="504" w:type="dxa"/>
            <w:tcBorders>
              <w:top w:val="single" w:sz="4" w:space="0" w:color="auto"/>
              <w:left w:val="single" w:sz="4" w:space="0" w:color="auto"/>
              <w:bottom w:val="single" w:sz="4" w:space="0" w:color="auto"/>
              <w:right w:val="single" w:sz="4" w:space="0" w:color="auto"/>
            </w:tcBorders>
          </w:tcPr>
          <w:p w:rsidR="00CA66C4" w:rsidRPr="002712DC" w:rsidRDefault="00CA66C4" w:rsidP="00814300">
            <w:pPr>
              <w:jc w:val="center"/>
              <w:rPr>
                <w:rFonts w:ascii="GHEA Grapalat" w:hAnsi="GHEA Grapalat" w:cs="Arial"/>
                <w:sz w:val="18"/>
                <w:szCs w:val="18"/>
                <w:lang w:val="pt-BR"/>
              </w:rPr>
            </w:pPr>
            <w:r w:rsidRPr="002712DC">
              <w:rPr>
                <w:rFonts w:ascii="GHEA Grapalat" w:hAnsi="GHEA Grapalat" w:cs="Arial"/>
                <w:sz w:val="18"/>
                <w:szCs w:val="18"/>
                <w:lang w:val="ru-RU"/>
              </w:rPr>
              <w:t>91</w:t>
            </w:r>
            <w:r w:rsidRPr="002712DC">
              <w:rPr>
                <w:rFonts w:ascii="GHEA Grapalat" w:hAnsi="GHEA Grapalat" w:cs="Arial"/>
                <w:sz w:val="18"/>
                <w:szCs w:val="18"/>
                <w:lang w:val="pt-BR"/>
              </w:rPr>
              <w:t>%</w:t>
            </w:r>
          </w:p>
        </w:tc>
        <w:tc>
          <w:tcPr>
            <w:tcW w:w="611" w:type="dxa"/>
            <w:tcBorders>
              <w:top w:val="single" w:sz="4" w:space="0" w:color="auto"/>
              <w:left w:val="single" w:sz="4" w:space="0" w:color="auto"/>
              <w:bottom w:val="single" w:sz="4" w:space="0" w:color="auto"/>
              <w:right w:val="single" w:sz="4" w:space="0" w:color="auto"/>
            </w:tcBorders>
          </w:tcPr>
          <w:p w:rsidR="00CA66C4" w:rsidRPr="002712DC" w:rsidRDefault="00CA66C4" w:rsidP="00814300">
            <w:pPr>
              <w:jc w:val="center"/>
              <w:rPr>
                <w:rFonts w:ascii="GHEA Grapalat" w:hAnsi="GHEA Grapalat" w:cs="Arial"/>
                <w:sz w:val="18"/>
                <w:szCs w:val="18"/>
                <w:lang w:val="pt-BR"/>
              </w:rPr>
            </w:pPr>
            <w:r w:rsidRPr="002712DC">
              <w:rPr>
                <w:rFonts w:ascii="GHEA Grapalat" w:hAnsi="GHEA Grapalat" w:cs="Arial"/>
                <w:sz w:val="18"/>
                <w:szCs w:val="18"/>
                <w:lang w:val="pt-BR"/>
              </w:rPr>
              <w:t>100%</w:t>
            </w:r>
          </w:p>
        </w:tc>
        <w:tc>
          <w:tcPr>
            <w:tcW w:w="1039" w:type="dxa"/>
            <w:tcBorders>
              <w:top w:val="single" w:sz="4" w:space="0" w:color="auto"/>
              <w:left w:val="single" w:sz="4" w:space="0" w:color="auto"/>
              <w:bottom w:val="single" w:sz="4" w:space="0" w:color="auto"/>
              <w:right w:val="single" w:sz="4" w:space="0" w:color="auto"/>
            </w:tcBorders>
          </w:tcPr>
          <w:p w:rsidR="00CA66C4" w:rsidRPr="002712DC" w:rsidRDefault="00CA66C4" w:rsidP="00814300">
            <w:pPr>
              <w:jc w:val="center"/>
              <w:rPr>
                <w:rFonts w:ascii="GHEA Grapalat" w:hAnsi="GHEA Grapalat"/>
                <w:b/>
                <w:sz w:val="20"/>
                <w:szCs w:val="20"/>
                <w:lang w:val="pt-BR"/>
              </w:rPr>
            </w:pPr>
            <w:r w:rsidRPr="002712DC">
              <w:rPr>
                <w:rFonts w:ascii="GHEA Grapalat" w:hAnsi="GHEA Grapalat"/>
                <w:b/>
                <w:sz w:val="20"/>
                <w:szCs w:val="20"/>
                <w:lang w:val="pt-BR"/>
              </w:rPr>
              <w:t>100%</w:t>
            </w:r>
          </w:p>
        </w:tc>
      </w:tr>
      <w:tr w:rsidR="00CA66C4" w:rsidRPr="002712DC" w:rsidTr="0030072E">
        <w:trPr>
          <w:trHeight w:val="139"/>
        </w:trPr>
        <w:tc>
          <w:tcPr>
            <w:tcW w:w="1372" w:type="dxa"/>
            <w:tcBorders>
              <w:top w:val="single" w:sz="4" w:space="0" w:color="auto"/>
              <w:left w:val="single" w:sz="4" w:space="0" w:color="auto"/>
              <w:bottom w:val="single" w:sz="4" w:space="0" w:color="auto"/>
              <w:right w:val="single" w:sz="4" w:space="0" w:color="auto"/>
            </w:tcBorders>
          </w:tcPr>
          <w:p w:rsidR="00CA66C4" w:rsidRPr="002712DC" w:rsidRDefault="00CA66C4" w:rsidP="00CE0E49">
            <w:pPr>
              <w:jc w:val="center"/>
              <w:rPr>
                <w:rFonts w:ascii="GHEA Grapalat" w:hAnsi="GHEA Grapalat"/>
                <w:sz w:val="20"/>
                <w:szCs w:val="20"/>
                <w:lang w:val="ru-RU"/>
              </w:rPr>
            </w:pPr>
            <w:r w:rsidRPr="002712DC">
              <w:rPr>
                <w:rFonts w:ascii="GHEA Grapalat" w:hAnsi="GHEA Grapalat"/>
                <w:sz w:val="20"/>
                <w:szCs w:val="20"/>
                <w:lang w:val="ru-RU"/>
              </w:rPr>
              <w:t>6</w:t>
            </w:r>
          </w:p>
        </w:tc>
        <w:tc>
          <w:tcPr>
            <w:tcW w:w="4532" w:type="dxa"/>
            <w:tcBorders>
              <w:top w:val="single" w:sz="4" w:space="0" w:color="auto"/>
              <w:left w:val="single" w:sz="4" w:space="0" w:color="auto"/>
              <w:bottom w:val="single" w:sz="4" w:space="0" w:color="auto"/>
              <w:right w:val="single" w:sz="4" w:space="0" w:color="auto"/>
            </w:tcBorders>
            <w:vAlign w:val="center"/>
          </w:tcPr>
          <w:p w:rsidR="00CA66C4" w:rsidRPr="002712DC" w:rsidRDefault="00CA66C4" w:rsidP="0030072E">
            <w:pPr>
              <w:jc w:val="center"/>
              <w:rPr>
                <w:rFonts w:ascii="GHEA Grapalat" w:hAnsi="GHEA Grapalat"/>
                <w:sz w:val="20"/>
                <w:szCs w:val="20"/>
              </w:rPr>
            </w:pPr>
            <w:r w:rsidRPr="002712DC">
              <w:rPr>
                <w:rFonts w:ascii="GHEA Grapalat" w:hAnsi="GHEA Grapalat"/>
                <w:sz w:val="20"/>
                <w:szCs w:val="20"/>
              </w:rPr>
              <w:t>15851100</w:t>
            </w:r>
          </w:p>
        </w:tc>
        <w:tc>
          <w:tcPr>
            <w:tcW w:w="2448" w:type="dxa"/>
            <w:tcBorders>
              <w:top w:val="single" w:sz="4" w:space="0" w:color="auto"/>
              <w:left w:val="single" w:sz="4" w:space="0" w:color="auto"/>
              <w:bottom w:val="single" w:sz="4" w:space="0" w:color="auto"/>
              <w:right w:val="single" w:sz="4" w:space="0" w:color="auto"/>
            </w:tcBorders>
            <w:vAlign w:val="center"/>
          </w:tcPr>
          <w:p w:rsidR="00CA66C4" w:rsidRPr="002712DC" w:rsidRDefault="00CA66C4" w:rsidP="00E63385">
            <w:pPr>
              <w:rPr>
                <w:rFonts w:ascii="GHEA Grapalat" w:hAnsi="GHEA Grapalat" w:cs="Arial"/>
                <w:sz w:val="20"/>
                <w:szCs w:val="20"/>
              </w:rPr>
            </w:pPr>
            <w:r w:rsidRPr="002712DC">
              <w:rPr>
                <w:rFonts w:ascii="GHEA Grapalat" w:hAnsi="GHEA Grapalat" w:cs="Arial"/>
                <w:sz w:val="20"/>
                <w:szCs w:val="20"/>
              </w:rPr>
              <w:t>Մակարոնեղեն /վերմիշել/</w:t>
            </w:r>
          </w:p>
        </w:tc>
        <w:tc>
          <w:tcPr>
            <w:tcW w:w="469" w:type="dxa"/>
            <w:tcBorders>
              <w:top w:val="single" w:sz="4" w:space="0" w:color="auto"/>
              <w:left w:val="single" w:sz="4" w:space="0" w:color="auto"/>
              <w:bottom w:val="single" w:sz="4" w:space="0" w:color="auto"/>
              <w:right w:val="single" w:sz="4" w:space="0" w:color="auto"/>
            </w:tcBorders>
          </w:tcPr>
          <w:p w:rsidR="00CA66C4" w:rsidRPr="002712DC" w:rsidRDefault="00CA66C4" w:rsidP="00814300">
            <w:pPr>
              <w:jc w:val="center"/>
              <w:rPr>
                <w:rFonts w:ascii="GHEA Grapalat" w:hAnsi="GHEA Grapalat" w:cs="Arial"/>
                <w:sz w:val="18"/>
                <w:szCs w:val="18"/>
                <w:lang w:val="ru-RU"/>
              </w:rPr>
            </w:pPr>
            <w:r w:rsidRPr="002712DC">
              <w:rPr>
                <w:rFonts w:ascii="GHEA Grapalat" w:hAnsi="GHEA Grapalat" w:cs="Arial"/>
                <w:sz w:val="18"/>
                <w:szCs w:val="18"/>
                <w:lang w:val="ru-RU"/>
              </w:rPr>
              <w:t>11%</w:t>
            </w:r>
          </w:p>
        </w:tc>
        <w:tc>
          <w:tcPr>
            <w:tcW w:w="522" w:type="dxa"/>
            <w:tcBorders>
              <w:top w:val="single" w:sz="4" w:space="0" w:color="auto"/>
              <w:left w:val="single" w:sz="4" w:space="0" w:color="auto"/>
              <w:bottom w:val="single" w:sz="4" w:space="0" w:color="auto"/>
              <w:right w:val="single" w:sz="4" w:space="0" w:color="auto"/>
            </w:tcBorders>
          </w:tcPr>
          <w:p w:rsidR="00CA66C4" w:rsidRPr="002712DC" w:rsidRDefault="00CA66C4" w:rsidP="00814300">
            <w:pPr>
              <w:jc w:val="center"/>
              <w:rPr>
                <w:rFonts w:ascii="GHEA Grapalat" w:hAnsi="GHEA Grapalat" w:cs="Arial"/>
                <w:sz w:val="18"/>
                <w:szCs w:val="18"/>
                <w:lang w:val="ru-RU"/>
              </w:rPr>
            </w:pPr>
            <w:r w:rsidRPr="002712DC">
              <w:rPr>
                <w:rFonts w:ascii="GHEA Grapalat" w:hAnsi="GHEA Grapalat" w:cs="Arial"/>
                <w:sz w:val="18"/>
                <w:szCs w:val="18"/>
                <w:lang w:val="ru-RU"/>
              </w:rPr>
              <w:t>23%</w:t>
            </w:r>
          </w:p>
        </w:tc>
        <w:tc>
          <w:tcPr>
            <w:tcW w:w="529" w:type="dxa"/>
            <w:tcBorders>
              <w:top w:val="single" w:sz="4" w:space="0" w:color="auto"/>
              <w:left w:val="single" w:sz="4" w:space="0" w:color="auto"/>
              <w:bottom w:val="single" w:sz="4" w:space="0" w:color="auto"/>
              <w:right w:val="single" w:sz="4" w:space="0" w:color="auto"/>
            </w:tcBorders>
          </w:tcPr>
          <w:p w:rsidR="00CA66C4" w:rsidRPr="002712DC" w:rsidRDefault="00CA66C4" w:rsidP="00814300">
            <w:pPr>
              <w:jc w:val="center"/>
              <w:rPr>
                <w:rFonts w:ascii="GHEA Grapalat" w:hAnsi="GHEA Grapalat" w:cs="Arial"/>
                <w:sz w:val="18"/>
                <w:szCs w:val="18"/>
                <w:lang w:val="ru-RU"/>
              </w:rPr>
            </w:pPr>
            <w:r w:rsidRPr="002712DC">
              <w:rPr>
                <w:rFonts w:ascii="GHEA Grapalat" w:hAnsi="GHEA Grapalat" w:cs="Arial"/>
                <w:sz w:val="18"/>
                <w:szCs w:val="18"/>
                <w:lang w:val="ru-RU"/>
              </w:rPr>
              <w:t>35%</w:t>
            </w:r>
          </w:p>
        </w:tc>
        <w:tc>
          <w:tcPr>
            <w:tcW w:w="524" w:type="dxa"/>
            <w:tcBorders>
              <w:top w:val="single" w:sz="4" w:space="0" w:color="auto"/>
              <w:left w:val="single" w:sz="4" w:space="0" w:color="auto"/>
              <w:bottom w:val="single" w:sz="4" w:space="0" w:color="auto"/>
              <w:right w:val="single" w:sz="4" w:space="0" w:color="auto"/>
            </w:tcBorders>
          </w:tcPr>
          <w:p w:rsidR="00CA66C4" w:rsidRPr="002712DC" w:rsidRDefault="00CA66C4" w:rsidP="00814300">
            <w:pPr>
              <w:jc w:val="center"/>
              <w:rPr>
                <w:rFonts w:ascii="GHEA Grapalat" w:hAnsi="GHEA Grapalat" w:cs="Arial"/>
                <w:sz w:val="18"/>
                <w:szCs w:val="18"/>
                <w:lang w:val="ru-RU"/>
              </w:rPr>
            </w:pPr>
            <w:r w:rsidRPr="002712DC">
              <w:rPr>
                <w:rFonts w:ascii="GHEA Grapalat" w:hAnsi="GHEA Grapalat" w:cs="Arial"/>
                <w:sz w:val="18"/>
                <w:szCs w:val="18"/>
                <w:lang w:val="ru-RU"/>
              </w:rPr>
              <w:t>45%</w:t>
            </w:r>
          </w:p>
        </w:tc>
        <w:tc>
          <w:tcPr>
            <w:tcW w:w="528" w:type="dxa"/>
            <w:tcBorders>
              <w:top w:val="single" w:sz="4" w:space="0" w:color="auto"/>
              <w:left w:val="single" w:sz="4" w:space="0" w:color="auto"/>
              <w:bottom w:val="single" w:sz="4" w:space="0" w:color="auto"/>
              <w:right w:val="single" w:sz="4" w:space="0" w:color="auto"/>
            </w:tcBorders>
          </w:tcPr>
          <w:p w:rsidR="00CA66C4" w:rsidRPr="002712DC" w:rsidRDefault="00CA66C4" w:rsidP="00814300">
            <w:pPr>
              <w:jc w:val="center"/>
              <w:rPr>
                <w:rFonts w:ascii="GHEA Grapalat" w:hAnsi="GHEA Grapalat" w:cs="Arial"/>
                <w:sz w:val="18"/>
                <w:szCs w:val="18"/>
                <w:lang w:val="ru-RU"/>
              </w:rPr>
            </w:pPr>
            <w:r w:rsidRPr="002712DC">
              <w:rPr>
                <w:rFonts w:ascii="GHEA Grapalat" w:hAnsi="GHEA Grapalat" w:cs="Arial"/>
                <w:sz w:val="18"/>
                <w:szCs w:val="18"/>
                <w:lang w:val="ru-RU"/>
              </w:rPr>
              <w:t>55%</w:t>
            </w:r>
          </w:p>
        </w:tc>
        <w:tc>
          <w:tcPr>
            <w:tcW w:w="528" w:type="dxa"/>
            <w:tcBorders>
              <w:top w:val="single" w:sz="4" w:space="0" w:color="auto"/>
              <w:left w:val="single" w:sz="4" w:space="0" w:color="auto"/>
              <w:bottom w:val="single" w:sz="4" w:space="0" w:color="auto"/>
              <w:right w:val="single" w:sz="4" w:space="0" w:color="auto"/>
            </w:tcBorders>
          </w:tcPr>
          <w:p w:rsidR="00CA66C4" w:rsidRPr="002712DC" w:rsidRDefault="00CA66C4" w:rsidP="00814300">
            <w:pPr>
              <w:jc w:val="center"/>
              <w:rPr>
                <w:rFonts w:ascii="GHEA Grapalat" w:hAnsi="GHEA Grapalat" w:cs="Arial"/>
                <w:sz w:val="18"/>
                <w:szCs w:val="18"/>
                <w:lang w:val="ru-RU"/>
              </w:rPr>
            </w:pPr>
            <w:r w:rsidRPr="002712DC">
              <w:rPr>
                <w:rFonts w:ascii="GHEA Grapalat" w:hAnsi="GHEA Grapalat" w:cs="Arial"/>
                <w:sz w:val="18"/>
                <w:szCs w:val="18"/>
                <w:lang w:val="ru-RU"/>
              </w:rPr>
              <w:t>55%</w:t>
            </w:r>
          </w:p>
        </w:tc>
        <w:tc>
          <w:tcPr>
            <w:tcW w:w="528" w:type="dxa"/>
            <w:tcBorders>
              <w:top w:val="single" w:sz="4" w:space="0" w:color="auto"/>
              <w:left w:val="single" w:sz="4" w:space="0" w:color="auto"/>
              <w:bottom w:val="single" w:sz="4" w:space="0" w:color="auto"/>
              <w:right w:val="single" w:sz="4" w:space="0" w:color="auto"/>
            </w:tcBorders>
          </w:tcPr>
          <w:p w:rsidR="00CA66C4" w:rsidRPr="002712DC" w:rsidRDefault="00CA66C4" w:rsidP="00814300">
            <w:pPr>
              <w:jc w:val="center"/>
              <w:rPr>
                <w:rFonts w:ascii="GHEA Grapalat" w:hAnsi="GHEA Grapalat" w:cs="Arial"/>
                <w:sz w:val="18"/>
                <w:szCs w:val="18"/>
                <w:lang w:val="ru-RU"/>
              </w:rPr>
            </w:pPr>
            <w:r w:rsidRPr="002712DC">
              <w:rPr>
                <w:rFonts w:ascii="GHEA Grapalat" w:hAnsi="GHEA Grapalat" w:cs="Arial"/>
                <w:sz w:val="18"/>
                <w:szCs w:val="18"/>
                <w:lang w:val="ru-RU"/>
              </w:rPr>
              <w:t>55%</w:t>
            </w:r>
          </w:p>
        </w:tc>
        <w:tc>
          <w:tcPr>
            <w:tcW w:w="528" w:type="dxa"/>
            <w:tcBorders>
              <w:top w:val="single" w:sz="4" w:space="0" w:color="auto"/>
              <w:left w:val="single" w:sz="4" w:space="0" w:color="auto"/>
              <w:bottom w:val="single" w:sz="4" w:space="0" w:color="auto"/>
              <w:right w:val="single" w:sz="4" w:space="0" w:color="auto"/>
            </w:tcBorders>
          </w:tcPr>
          <w:p w:rsidR="00CA66C4" w:rsidRPr="002712DC" w:rsidRDefault="00CA66C4" w:rsidP="00814300">
            <w:pPr>
              <w:jc w:val="center"/>
              <w:rPr>
                <w:rFonts w:ascii="GHEA Grapalat" w:hAnsi="GHEA Grapalat" w:cs="Arial"/>
                <w:sz w:val="18"/>
                <w:szCs w:val="18"/>
                <w:lang w:val="ru-RU"/>
              </w:rPr>
            </w:pPr>
            <w:r w:rsidRPr="002712DC">
              <w:rPr>
                <w:rFonts w:ascii="GHEA Grapalat" w:hAnsi="GHEA Grapalat" w:cs="Arial"/>
                <w:sz w:val="18"/>
                <w:szCs w:val="18"/>
                <w:lang w:val="ru-RU"/>
              </w:rPr>
              <w:t>55%</w:t>
            </w:r>
          </w:p>
        </w:tc>
        <w:tc>
          <w:tcPr>
            <w:tcW w:w="526" w:type="dxa"/>
            <w:tcBorders>
              <w:top w:val="single" w:sz="4" w:space="0" w:color="auto"/>
              <w:left w:val="single" w:sz="4" w:space="0" w:color="auto"/>
              <w:bottom w:val="single" w:sz="4" w:space="0" w:color="auto"/>
              <w:right w:val="single" w:sz="4" w:space="0" w:color="auto"/>
            </w:tcBorders>
          </w:tcPr>
          <w:p w:rsidR="00CA66C4" w:rsidRPr="002712DC" w:rsidRDefault="00CA66C4" w:rsidP="00814300">
            <w:pPr>
              <w:jc w:val="center"/>
              <w:rPr>
                <w:rFonts w:ascii="GHEA Grapalat" w:hAnsi="GHEA Grapalat" w:cs="Arial"/>
                <w:sz w:val="18"/>
                <w:szCs w:val="18"/>
                <w:lang w:val="pt-BR"/>
              </w:rPr>
            </w:pPr>
            <w:r w:rsidRPr="002712DC">
              <w:rPr>
                <w:rFonts w:ascii="GHEA Grapalat" w:hAnsi="GHEA Grapalat" w:cs="Arial"/>
                <w:sz w:val="18"/>
                <w:szCs w:val="18"/>
                <w:lang w:val="ru-RU"/>
              </w:rPr>
              <w:t>67</w:t>
            </w:r>
            <w:r w:rsidRPr="002712DC">
              <w:rPr>
                <w:rFonts w:ascii="GHEA Grapalat" w:hAnsi="GHEA Grapalat" w:cs="Arial"/>
                <w:sz w:val="18"/>
                <w:szCs w:val="18"/>
                <w:lang w:val="pt-BR"/>
              </w:rPr>
              <w:t>%</w:t>
            </w:r>
          </w:p>
        </w:tc>
        <w:tc>
          <w:tcPr>
            <w:tcW w:w="505" w:type="dxa"/>
            <w:tcBorders>
              <w:top w:val="single" w:sz="4" w:space="0" w:color="auto"/>
              <w:left w:val="single" w:sz="4" w:space="0" w:color="auto"/>
              <w:bottom w:val="single" w:sz="4" w:space="0" w:color="auto"/>
              <w:right w:val="single" w:sz="4" w:space="0" w:color="auto"/>
            </w:tcBorders>
          </w:tcPr>
          <w:p w:rsidR="00CA66C4" w:rsidRPr="002712DC" w:rsidRDefault="00CA66C4" w:rsidP="00814300">
            <w:pPr>
              <w:jc w:val="center"/>
              <w:rPr>
                <w:rFonts w:ascii="GHEA Grapalat" w:hAnsi="GHEA Grapalat" w:cs="Arial"/>
                <w:sz w:val="18"/>
                <w:szCs w:val="18"/>
                <w:lang w:val="pt-BR"/>
              </w:rPr>
            </w:pPr>
            <w:r w:rsidRPr="002712DC">
              <w:rPr>
                <w:rFonts w:ascii="GHEA Grapalat" w:hAnsi="GHEA Grapalat" w:cs="Arial"/>
                <w:sz w:val="18"/>
                <w:szCs w:val="18"/>
                <w:lang w:val="ru-RU"/>
              </w:rPr>
              <w:t>81</w:t>
            </w:r>
            <w:r w:rsidRPr="002712DC">
              <w:rPr>
                <w:rFonts w:ascii="GHEA Grapalat" w:hAnsi="GHEA Grapalat" w:cs="Arial"/>
                <w:sz w:val="18"/>
                <w:szCs w:val="18"/>
                <w:lang w:val="pt-BR"/>
              </w:rPr>
              <w:t>%</w:t>
            </w:r>
          </w:p>
        </w:tc>
        <w:tc>
          <w:tcPr>
            <w:tcW w:w="504" w:type="dxa"/>
            <w:tcBorders>
              <w:top w:val="single" w:sz="4" w:space="0" w:color="auto"/>
              <w:left w:val="single" w:sz="4" w:space="0" w:color="auto"/>
              <w:bottom w:val="single" w:sz="4" w:space="0" w:color="auto"/>
              <w:right w:val="single" w:sz="4" w:space="0" w:color="auto"/>
            </w:tcBorders>
          </w:tcPr>
          <w:p w:rsidR="00CA66C4" w:rsidRPr="002712DC" w:rsidRDefault="00CA66C4" w:rsidP="00814300">
            <w:pPr>
              <w:jc w:val="center"/>
              <w:rPr>
                <w:rFonts w:ascii="GHEA Grapalat" w:hAnsi="GHEA Grapalat" w:cs="Arial"/>
                <w:sz w:val="18"/>
                <w:szCs w:val="18"/>
                <w:lang w:val="pt-BR"/>
              </w:rPr>
            </w:pPr>
            <w:r w:rsidRPr="002712DC">
              <w:rPr>
                <w:rFonts w:ascii="GHEA Grapalat" w:hAnsi="GHEA Grapalat" w:cs="Arial"/>
                <w:sz w:val="18"/>
                <w:szCs w:val="18"/>
                <w:lang w:val="ru-RU"/>
              </w:rPr>
              <w:t>91</w:t>
            </w:r>
            <w:r w:rsidRPr="002712DC">
              <w:rPr>
                <w:rFonts w:ascii="GHEA Grapalat" w:hAnsi="GHEA Grapalat" w:cs="Arial"/>
                <w:sz w:val="18"/>
                <w:szCs w:val="18"/>
                <w:lang w:val="pt-BR"/>
              </w:rPr>
              <w:t>%</w:t>
            </w:r>
          </w:p>
        </w:tc>
        <w:tc>
          <w:tcPr>
            <w:tcW w:w="611" w:type="dxa"/>
            <w:tcBorders>
              <w:top w:val="single" w:sz="4" w:space="0" w:color="auto"/>
              <w:left w:val="single" w:sz="4" w:space="0" w:color="auto"/>
              <w:bottom w:val="single" w:sz="4" w:space="0" w:color="auto"/>
              <w:right w:val="single" w:sz="4" w:space="0" w:color="auto"/>
            </w:tcBorders>
          </w:tcPr>
          <w:p w:rsidR="00CA66C4" w:rsidRPr="002712DC" w:rsidRDefault="00CA66C4" w:rsidP="00814300">
            <w:pPr>
              <w:jc w:val="center"/>
              <w:rPr>
                <w:rFonts w:ascii="GHEA Grapalat" w:hAnsi="GHEA Grapalat" w:cs="Arial"/>
                <w:sz w:val="18"/>
                <w:szCs w:val="18"/>
                <w:lang w:val="pt-BR"/>
              </w:rPr>
            </w:pPr>
            <w:r w:rsidRPr="002712DC">
              <w:rPr>
                <w:rFonts w:ascii="GHEA Grapalat" w:hAnsi="GHEA Grapalat" w:cs="Arial"/>
                <w:sz w:val="18"/>
                <w:szCs w:val="18"/>
                <w:lang w:val="pt-BR"/>
              </w:rPr>
              <w:t>100%</w:t>
            </w:r>
          </w:p>
        </w:tc>
        <w:tc>
          <w:tcPr>
            <w:tcW w:w="1039" w:type="dxa"/>
            <w:tcBorders>
              <w:top w:val="single" w:sz="4" w:space="0" w:color="auto"/>
              <w:left w:val="single" w:sz="4" w:space="0" w:color="auto"/>
              <w:bottom w:val="single" w:sz="4" w:space="0" w:color="auto"/>
              <w:right w:val="single" w:sz="4" w:space="0" w:color="auto"/>
            </w:tcBorders>
          </w:tcPr>
          <w:p w:rsidR="00CA66C4" w:rsidRPr="002712DC" w:rsidRDefault="00CA66C4" w:rsidP="00814300">
            <w:pPr>
              <w:jc w:val="center"/>
              <w:rPr>
                <w:rFonts w:ascii="GHEA Grapalat" w:hAnsi="GHEA Grapalat"/>
                <w:b/>
                <w:sz w:val="20"/>
                <w:szCs w:val="20"/>
                <w:lang w:val="pt-BR"/>
              </w:rPr>
            </w:pPr>
            <w:r w:rsidRPr="002712DC">
              <w:rPr>
                <w:rFonts w:ascii="GHEA Grapalat" w:hAnsi="GHEA Grapalat"/>
                <w:b/>
                <w:sz w:val="20"/>
                <w:szCs w:val="20"/>
                <w:lang w:val="pt-BR"/>
              </w:rPr>
              <w:t>100%</w:t>
            </w:r>
          </w:p>
        </w:tc>
      </w:tr>
      <w:tr w:rsidR="00CA66C4" w:rsidRPr="002712DC" w:rsidTr="0030072E">
        <w:trPr>
          <w:trHeight w:val="139"/>
        </w:trPr>
        <w:tc>
          <w:tcPr>
            <w:tcW w:w="1372" w:type="dxa"/>
            <w:tcBorders>
              <w:top w:val="single" w:sz="4" w:space="0" w:color="auto"/>
              <w:left w:val="single" w:sz="4" w:space="0" w:color="auto"/>
              <w:bottom w:val="single" w:sz="4" w:space="0" w:color="auto"/>
              <w:right w:val="single" w:sz="4" w:space="0" w:color="auto"/>
            </w:tcBorders>
          </w:tcPr>
          <w:p w:rsidR="00CA66C4" w:rsidRPr="002712DC" w:rsidRDefault="00CA66C4" w:rsidP="00CE0E49">
            <w:pPr>
              <w:jc w:val="center"/>
              <w:rPr>
                <w:rFonts w:ascii="GHEA Grapalat" w:hAnsi="GHEA Grapalat"/>
                <w:sz w:val="20"/>
                <w:szCs w:val="20"/>
                <w:lang w:val="ru-RU"/>
              </w:rPr>
            </w:pPr>
            <w:r w:rsidRPr="002712DC">
              <w:rPr>
                <w:rFonts w:ascii="GHEA Grapalat" w:hAnsi="GHEA Grapalat"/>
                <w:sz w:val="20"/>
                <w:szCs w:val="20"/>
                <w:lang w:val="ru-RU"/>
              </w:rPr>
              <w:t>7</w:t>
            </w:r>
          </w:p>
        </w:tc>
        <w:tc>
          <w:tcPr>
            <w:tcW w:w="4532" w:type="dxa"/>
            <w:tcBorders>
              <w:top w:val="single" w:sz="4" w:space="0" w:color="auto"/>
              <w:left w:val="single" w:sz="4" w:space="0" w:color="auto"/>
              <w:bottom w:val="single" w:sz="4" w:space="0" w:color="auto"/>
              <w:right w:val="single" w:sz="4" w:space="0" w:color="auto"/>
            </w:tcBorders>
            <w:vAlign w:val="center"/>
          </w:tcPr>
          <w:p w:rsidR="00CA66C4" w:rsidRPr="002712DC" w:rsidRDefault="00CA66C4" w:rsidP="0030072E">
            <w:pPr>
              <w:jc w:val="center"/>
              <w:rPr>
                <w:rFonts w:ascii="GHEA Grapalat" w:hAnsi="GHEA Grapalat"/>
                <w:sz w:val="20"/>
                <w:szCs w:val="20"/>
              </w:rPr>
            </w:pPr>
            <w:r w:rsidRPr="002712DC">
              <w:rPr>
                <w:rFonts w:ascii="GHEA Grapalat" w:hAnsi="GHEA Grapalat"/>
                <w:sz w:val="20"/>
                <w:szCs w:val="20"/>
              </w:rPr>
              <w:t>15811120</w:t>
            </w:r>
          </w:p>
        </w:tc>
        <w:tc>
          <w:tcPr>
            <w:tcW w:w="2448" w:type="dxa"/>
            <w:tcBorders>
              <w:top w:val="single" w:sz="4" w:space="0" w:color="auto"/>
              <w:left w:val="single" w:sz="4" w:space="0" w:color="auto"/>
              <w:bottom w:val="single" w:sz="4" w:space="0" w:color="auto"/>
              <w:right w:val="single" w:sz="4" w:space="0" w:color="auto"/>
            </w:tcBorders>
            <w:vAlign w:val="center"/>
          </w:tcPr>
          <w:p w:rsidR="00CA66C4" w:rsidRPr="002712DC" w:rsidRDefault="00CA66C4" w:rsidP="00E63385">
            <w:pPr>
              <w:rPr>
                <w:rFonts w:ascii="GHEA Grapalat" w:hAnsi="GHEA Grapalat" w:cs="Arial"/>
                <w:sz w:val="20"/>
                <w:szCs w:val="20"/>
              </w:rPr>
            </w:pPr>
            <w:r w:rsidRPr="002712DC">
              <w:rPr>
                <w:rFonts w:ascii="GHEA Grapalat" w:hAnsi="GHEA Grapalat" w:cs="Arial"/>
                <w:sz w:val="20"/>
                <w:szCs w:val="20"/>
              </w:rPr>
              <w:t>Բարձր տեսակի ցորենի ալյուր</w:t>
            </w:r>
          </w:p>
        </w:tc>
        <w:tc>
          <w:tcPr>
            <w:tcW w:w="469" w:type="dxa"/>
            <w:tcBorders>
              <w:top w:val="single" w:sz="4" w:space="0" w:color="auto"/>
              <w:left w:val="single" w:sz="4" w:space="0" w:color="auto"/>
              <w:bottom w:val="single" w:sz="4" w:space="0" w:color="auto"/>
              <w:right w:val="single" w:sz="4" w:space="0" w:color="auto"/>
            </w:tcBorders>
          </w:tcPr>
          <w:p w:rsidR="00CA66C4" w:rsidRPr="002712DC" w:rsidRDefault="00CA66C4" w:rsidP="00814300">
            <w:pPr>
              <w:jc w:val="center"/>
              <w:rPr>
                <w:rFonts w:ascii="GHEA Grapalat" w:hAnsi="GHEA Grapalat" w:cs="Arial"/>
                <w:sz w:val="18"/>
                <w:szCs w:val="18"/>
                <w:lang w:val="ru-RU"/>
              </w:rPr>
            </w:pPr>
            <w:r w:rsidRPr="002712DC">
              <w:rPr>
                <w:rFonts w:ascii="GHEA Grapalat" w:hAnsi="GHEA Grapalat" w:cs="Arial"/>
                <w:sz w:val="18"/>
                <w:szCs w:val="18"/>
                <w:lang w:val="ru-RU"/>
              </w:rPr>
              <w:t>11%</w:t>
            </w:r>
          </w:p>
        </w:tc>
        <w:tc>
          <w:tcPr>
            <w:tcW w:w="522" w:type="dxa"/>
            <w:tcBorders>
              <w:top w:val="single" w:sz="4" w:space="0" w:color="auto"/>
              <w:left w:val="single" w:sz="4" w:space="0" w:color="auto"/>
              <w:bottom w:val="single" w:sz="4" w:space="0" w:color="auto"/>
              <w:right w:val="single" w:sz="4" w:space="0" w:color="auto"/>
            </w:tcBorders>
          </w:tcPr>
          <w:p w:rsidR="00CA66C4" w:rsidRPr="002712DC" w:rsidRDefault="00CA66C4" w:rsidP="00814300">
            <w:pPr>
              <w:jc w:val="center"/>
              <w:rPr>
                <w:rFonts w:ascii="GHEA Grapalat" w:hAnsi="GHEA Grapalat" w:cs="Arial"/>
                <w:sz w:val="18"/>
                <w:szCs w:val="18"/>
                <w:lang w:val="ru-RU"/>
              </w:rPr>
            </w:pPr>
            <w:r w:rsidRPr="002712DC">
              <w:rPr>
                <w:rFonts w:ascii="GHEA Grapalat" w:hAnsi="GHEA Grapalat" w:cs="Arial"/>
                <w:sz w:val="18"/>
                <w:szCs w:val="18"/>
                <w:lang w:val="ru-RU"/>
              </w:rPr>
              <w:t>23%</w:t>
            </w:r>
          </w:p>
        </w:tc>
        <w:tc>
          <w:tcPr>
            <w:tcW w:w="529" w:type="dxa"/>
            <w:tcBorders>
              <w:top w:val="single" w:sz="4" w:space="0" w:color="auto"/>
              <w:left w:val="single" w:sz="4" w:space="0" w:color="auto"/>
              <w:bottom w:val="single" w:sz="4" w:space="0" w:color="auto"/>
              <w:right w:val="single" w:sz="4" w:space="0" w:color="auto"/>
            </w:tcBorders>
          </w:tcPr>
          <w:p w:rsidR="00CA66C4" w:rsidRPr="002712DC" w:rsidRDefault="00CA66C4" w:rsidP="00814300">
            <w:pPr>
              <w:jc w:val="center"/>
              <w:rPr>
                <w:rFonts w:ascii="GHEA Grapalat" w:hAnsi="GHEA Grapalat" w:cs="Arial"/>
                <w:sz w:val="18"/>
                <w:szCs w:val="18"/>
                <w:lang w:val="ru-RU"/>
              </w:rPr>
            </w:pPr>
            <w:r w:rsidRPr="002712DC">
              <w:rPr>
                <w:rFonts w:ascii="GHEA Grapalat" w:hAnsi="GHEA Grapalat" w:cs="Arial"/>
                <w:sz w:val="18"/>
                <w:szCs w:val="18"/>
                <w:lang w:val="ru-RU"/>
              </w:rPr>
              <w:t>35%</w:t>
            </w:r>
          </w:p>
        </w:tc>
        <w:tc>
          <w:tcPr>
            <w:tcW w:w="524" w:type="dxa"/>
            <w:tcBorders>
              <w:top w:val="single" w:sz="4" w:space="0" w:color="auto"/>
              <w:left w:val="single" w:sz="4" w:space="0" w:color="auto"/>
              <w:bottom w:val="single" w:sz="4" w:space="0" w:color="auto"/>
              <w:right w:val="single" w:sz="4" w:space="0" w:color="auto"/>
            </w:tcBorders>
          </w:tcPr>
          <w:p w:rsidR="00CA66C4" w:rsidRPr="002712DC" w:rsidRDefault="00CA66C4" w:rsidP="00814300">
            <w:pPr>
              <w:jc w:val="center"/>
              <w:rPr>
                <w:rFonts w:ascii="GHEA Grapalat" w:hAnsi="GHEA Grapalat" w:cs="Arial"/>
                <w:sz w:val="18"/>
                <w:szCs w:val="18"/>
                <w:lang w:val="ru-RU"/>
              </w:rPr>
            </w:pPr>
            <w:r w:rsidRPr="002712DC">
              <w:rPr>
                <w:rFonts w:ascii="GHEA Grapalat" w:hAnsi="GHEA Grapalat" w:cs="Arial"/>
                <w:sz w:val="18"/>
                <w:szCs w:val="18"/>
                <w:lang w:val="ru-RU"/>
              </w:rPr>
              <w:t>45%</w:t>
            </w:r>
          </w:p>
        </w:tc>
        <w:tc>
          <w:tcPr>
            <w:tcW w:w="528" w:type="dxa"/>
            <w:tcBorders>
              <w:top w:val="single" w:sz="4" w:space="0" w:color="auto"/>
              <w:left w:val="single" w:sz="4" w:space="0" w:color="auto"/>
              <w:bottom w:val="single" w:sz="4" w:space="0" w:color="auto"/>
              <w:right w:val="single" w:sz="4" w:space="0" w:color="auto"/>
            </w:tcBorders>
          </w:tcPr>
          <w:p w:rsidR="00CA66C4" w:rsidRPr="002712DC" w:rsidRDefault="00CA66C4" w:rsidP="00814300">
            <w:pPr>
              <w:jc w:val="center"/>
              <w:rPr>
                <w:rFonts w:ascii="GHEA Grapalat" w:hAnsi="GHEA Grapalat" w:cs="Arial"/>
                <w:sz w:val="18"/>
                <w:szCs w:val="18"/>
                <w:lang w:val="ru-RU"/>
              </w:rPr>
            </w:pPr>
            <w:r w:rsidRPr="002712DC">
              <w:rPr>
                <w:rFonts w:ascii="GHEA Grapalat" w:hAnsi="GHEA Grapalat" w:cs="Arial"/>
                <w:sz w:val="18"/>
                <w:szCs w:val="18"/>
                <w:lang w:val="ru-RU"/>
              </w:rPr>
              <w:t>55%</w:t>
            </w:r>
          </w:p>
        </w:tc>
        <w:tc>
          <w:tcPr>
            <w:tcW w:w="528" w:type="dxa"/>
            <w:tcBorders>
              <w:top w:val="single" w:sz="4" w:space="0" w:color="auto"/>
              <w:left w:val="single" w:sz="4" w:space="0" w:color="auto"/>
              <w:bottom w:val="single" w:sz="4" w:space="0" w:color="auto"/>
              <w:right w:val="single" w:sz="4" w:space="0" w:color="auto"/>
            </w:tcBorders>
          </w:tcPr>
          <w:p w:rsidR="00CA66C4" w:rsidRPr="002712DC" w:rsidRDefault="00CA66C4" w:rsidP="00814300">
            <w:pPr>
              <w:jc w:val="center"/>
              <w:rPr>
                <w:rFonts w:ascii="GHEA Grapalat" w:hAnsi="GHEA Grapalat" w:cs="Arial"/>
                <w:sz w:val="18"/>
                <w:szCs w:val="18"/>
                <w:lang w:val="ru-RU"/>
              </w:rPr>
            </w:pPr>
            <w:r w:rsidRPr="002712DC">
              <w:rPr>
                <w:rFonts w:ascii="GHEA Grapalat" w:hAnsi="GHEA Grapalat" w:cs="Arial"/>
                <w:sz w:val="18"/>
                <w:szCs w:val="18"/>
                <w:lang w:val="ru-RU"/>
              </w:rPr>
              <w:t>55%</w:t>
            </w:r>
          </w:p>
        </w:tc>
        <w:tc>
          <w:tcPr>
            <w:tcW w:w="528" w:type="dxa"/>
            <w:tcBorders>
              <w:top w:val="single" w:sz="4" w:space="0" w:color="auto"/>
              <w:left w:val="single" w:sz="4" w:space="0" w:color="auto"/>
              <w:bottom w:val="single" w:sz="4" w:space="0" w:color="auto"/>
              <w:right w:val="single" w:sz="4" w:space="0" w:color="auto"/>
            </w:tcBorders>
          </w:tcPr>
          <w:p w:rsidR="00CA66C4" w:rsidRPr="002712DC" w:rsidRDefault="00CA66C4" w:rsidP="00814300">
            <w:pPr>
              <w:jc w:val="center"/>
              <w:rPr>
                <w:rFonts w:ascii="GHEA Grapalat" w:hAnsi="GHEA Grapalat" w:cs="Arial"/>
                <w:sz w:val="18"/>
                <w:szCs w:val="18"/>
                <w:lang w:val="ru-RU"/>
              </w:rPr>
            </w:pPr>
            <w:r w:rsidRPr="002712DC">
              <w:rPr>
                <w:rFonts w:ascii="GHEA Grapalat" w:hAnsi="GHEA Grapalat" w:cs="Arial"/>
                <w:sz w:val="18"/>
                <w:szCs w:val="18"/>
                <w:lang w:val="ru-RU"/>
              </w:rPr>
              <w:t>55%</w:t>
            </w:r>
          </w:p>
        </w:tc>
        <w:tc>
          <w:tcPr>
            <w:tcW w:w="528" w:type="dxa"/>
            <w:tcBorders>
              <w:top w:val="single" w:sz="4" w:space="0" w:color="auto"/>
              <w:left w:val="single" w:sz="4" w:space="0" w:color="auto"/>
              <w:bottom w:val="single" w:sz="4" w:space="0" w:color="auto"/>
              <w:right w:val="single" w:sz="4" w:space="0" w:color="auto"/>
            </w:tcBorders>
          </w:tcPr>
          <w:p w:rsidR="00CA66C4" w:rsidRPr="002712DC" w:rsidRDefault="00CA66C4" w:rsidP="00814300">
            <w:pPr>
              <w:jc w:val="center"/>
              <w:rPr>
                <w:rFonts w:ascii="GHEA Grapalat" w:hAnsi="GHEA Grapalat" w:cs="Arial"/>
                <w:sz w:val="18"/>
                <w:szCs w:val="18"/>
                <w:lang w:val="ru-RU"/>
              </w:rPr>
            </w:pPr>
            <w:r w:rsidRPr="002712DC">
              <w:rPr>
                <w:rFonts w:ascii="GHEA Grapalat" w:hAnsi="GHEA Grapalat" w:cs="Arial"/>
                <w:sz w:val="18"/>
                <w:szCs w:val="18"/>
                <w:lang w:val="ru-RU"/>
              </w:rPr>
              <w:t>55%</w:t>
            </w:r>
          </w:p>
        </w:tc>
        <w:tc>
          <w:tcPr>
            <w:tcW w:w="526" w:type="dxa"/>
            <w:tcBorders>
              <w:top w:val="single" w:sz="4" w:space="0" w:color="auto"/>
              <w:left w:val="single" w:sz="4" w:space="0" w:color="auto"/>
              <w:bottom w:val="single" w:sz="4" w:space="0" w:color="auto"/>
              <w:right w:val="single" w:sz="4" w:space="0" w:color="auto"/>
            </w:tcBorders>
          </w:tcPr>
          <w:p w:rsidR="00CA66C4" w:rsidRPr="002712DC" w:rsidRDefault="00CA66C4" w:rsidP="00814300">
            <w:pPr>
              <w:jc w:val="center"/>
              <w:rPr>
                <w:rFonts w:ascii="GHEA Grapalat" w:hAnsi="GHEA Grapalat" w:cs="Arial"/>
                <w:sz w:val="18"/>
                <w:szCs w:val="18"/>
                <w:lang w:val="pt-BR"/>
              </w:rPr>
            </w:pPr>
            <w:r w:rsidRPr="002712DC">
              <w:rPr>
                <w:rFonts w:ascii="GHEA Grapalat" w:hAnsi="GHEA Grapalat" w:cs="Arial"/>
                <w:sz w:val="18"/>
                <w:szCs w:val="18"/>
                <w:lang w:val="ru-RU"/>
              </w:rPr>
              <w:t>67</w:t>
            </w:r>
            <w:r w:rsidRPr="002712DC">
              <w:rPr>
                <w:rFonts w:ascii="GHEA Grapalat" w:hAnsi="GHEA Grapalat" w:cs="Arial"/>
                <w:sz w:val="18"/>
                <w:szCs w:val="18"/>
                <w:lang w:val="pt-BR"/>
              </w:rPr>
              <w:t>%</w:t>
            </w:r>
          </w:p>
        </w:tc>
        <w:tc>
          <w:tcPr>
            <w:tcW w:w="505" w:type="dxa"/>
            <w:tcBorders>
              <w:top w:val="single" w:sz="4" w:space="0" w:color="auto"/>
              <w:left w:val="single" w:sz="4" w:space="0" w:color="auto"/>
              <w:bottom w:val="single" w:sz="4" w:space="0" w:color="auto"/>
              <w:right w:val="single" w:sz="4" w:space="0" w:color="auto"/>
            </w:tcBorders>
          </w:tcPr>
          <w:p w:rsidR="00CA66C4" w:rsidRPr="002712DC" w:rsidRDefault="00CA66C4" w:rsidP="00814300">
            <w:pPr>
              <w:jc w:val="center"/>
              <w:rPr>
                <w:rFonts w:ascii="GHEA Grapalat" w:hAnsi="GHEA Grapalat" w:cs="Arial"/>
                <w:sz w:val="18"/>
                <w:szCs w:val="18"/>
                <w:lang w:val="pt-BR"/>
              </w:rPr>
            </w:pPr>
            <w:r w:rsidRPr="002712DC">
              <w:rPr>
                <w:rFonts w:ascii="GHEA Grapalat" w:hAnsi="GHEA Grapalat" w:cs="Arial"/>
                <w:sz w:val="18"/>
                <w:szCs w:val="18"/>
                <w:lang w:val="ru-RU"/>
              </w:rPr>
              <w:t>81</w:t>
            </w:r>
            <w:r w:rsidRPr="002712DC">
              <w:rPr>
                <w:rFonts w:ascii="GHEA Grapalat" w:hAnsi="GHEA Grapalat" w:cs="Arial"/>
                <w:sz w:val="18"/>
                <w:szCs w:val="18"/>
                <w:lang w:val="pt-BR"/>
              </w:rPr>
              <w:t>%</w:t>
            </w:r>
          </w:p>
        </w:tc>
        <w:tc>
          <w:tcPr>
            <w:tcW w:w="504" w:type="dxa"/>
            <w:tcBorders>
              <w:top w:val="single" w:sz="4" w:space="0" w:color="auto"/>
              <w:left w:val="single" w:sz="4" w:space="0" w:color="auto"/>
              <w:bottom w:val="single" w:sz="4" w:space="0" w:color="auto"/>
              <w:right w:val="single" w:sz="4" w:space="0" w:color="auto"/>
            </w:tcBorders>
          </w:tcPr>
          <w:p w:rsidR="00CA66C4" w:rsidRPr="002712DC" w:rsidRDefault="00CA66C4" w:rsidP="00814300">
            <w:pPr>
              <w:jc w:val="center"/>
              <w:rPr>
                <w:rFonts w:ascii="GHEA Grapalat" w:hAnsi="GHEA Grapalat" w:cs="Arial"/>
                <w:sz w:val="18"/>
                <w:szCs w:val="18"/>
                <w:lang w:val="pt-BR"/>
              </w:rPr>
            </w:pPr>
            <w:r w:rsidRPr="002712DC">
              <w:rPr>
                <w:rFonts w:ascii="GHEA Grapalat" w:hAnsi="GHEA Grapalat" w:cs="Arial"/>
                <w:sz w:val="18"/>
                <w:szCs w:val="18"/>
                <w:lang w:val="ru-RU"/>
              </w:rPr>
              <w:t>91</w:t>
            </w:r>
            <w:r w:rsidRPr="002712DC">
              <w:rPr>
                <w:rFonts w:ascii="GHEA Grapalat" w:hAnsi="GHEA Grapalat" w:cs="Arial"/>
                <w:sz w:val="18"/>
                <w:szCs w:val="18"/>
                <w:lang w:val="pt-BR"/>
              </w:rPr>
              <w:t>%</w:t>
            </w:r>
          </w:p>
        </w:tc>
        <w:tc>
          <w:tcPr>
            <w:tcW w:w="611" w:type="dxa"/>
            <w:tcBorders>
              <w:top w:val="single" w:sz="4" w:space="0" w:color="auto"/>
              <w:left w:val="single" w:sz="4" w:space="0" w:color="auto"/>
              <w:bottom w:val="single" w:sz="4" w:space="0" w:color="auto"/>
              <w:right w:val="single" w:sz="4" w:space="0" w:color="auto"/>
            </w:tcBorders>
          </w:tcPr>
          <w:p w:rsidR="00CA66C4" w:rsidRPr="002712DC" w:rsidRDefault="00CA66C4" w:rsidP="00814300">
            <w:pPr>
              <w:jc w:val="center"/>
              <w:rPr>
                <w:rFonts w:ascii="GHEA Grapalat" w:hAnsi="GHEA Grapalat" w:cs="Arial"/>
                <w:sz w:val="18"/>
                <w:szCs w:val="18"/>
                <w:lang w:val="pt-BR"/>
              </w:rPr>
            </w:pPr>
            <w:r w:rsidRPr="002712DC">
              <w:rPr>
                <w:rFonts w:ascii="GHEA Grapalat" w:hAnsi="GHEA Grapalat" w:cs="Arial"/>
                <w:sz w:val="18"/>
                <w:szCs w:val="18"/>
                <w:lang w:val="pt-BR"/>
              </w:rPr>
              <w:t>100%</w:t>
            </w:r>
          </w:p>
        </w:tc>
        <w:tc>
          <w:tcPr>
            <w:tcW w:w="1039" w:type="dxa"/>
            <w:tcBorders>
              <w:top w:val="single" w:sz="4" w:space="0" w:color="auto"/>
              <w:left w:val="single" w:sz="4" w:space="0" w:color="auto"/>
              <w:bottom w:val="single" w:sz="4" w:space="0" w:color="auto"/>
              <w:right w:val="single" w:sz="4" w:space="0" w:color="auto"/>
            </w:tcBorders>
          </w:tcPr>
          <w:p w:rsidR="00CA66C4" w:rsidRPr="002712DC" w:rsidRDefault="00CA66C4" w:rsidP="00814300">
            <w:pPr>
              <w:jc w:val="center"/>
              <w:rPr>
                <w:rFonts w:ascii="GHEA Grapalat" w:hAnsi="GHEA Grapalat"/>
                <w:b/>
                <w:sz w:val="20"/>
                <w:szCs w:val="20"/>
                <w:lang w:val="pt-BR"/>
              </w:rPr>
            </w:pPr>
            <w:r w:rsidRPr="002712DC">
              <w:rPr>
                <w:rFonts w:ascii="GHEA Grapalat" w:hAnsi="GHEA Grapalat"/>
                <w:b/>
                <w:sz w:val="20"/>
                <w:szCs w:val="20"/>
                <w:lang w:val="pt-BR"/>
              </w:rPr>
              <w:t>100%</w:t>
            </w:r>
          </w:p>
        </w:tc>
      </w:tr>
      <w:tr w:rsidR="00CA66C4" w:rsidRPr="002712DC" w:rsidTr="0030072E">
        <w:trPr>
          <w:trHeight w:val="139"/>
        </w:trPr>
        <w:tc>
          <w:tcPr>
            <w:tcW w:w="1372" w:type="dxa"/>
            <w:tcBorders>
              <w:top w:val="single" w:sz="4" w:space="0" w:color="auto"/>
              <w:left w:val="single" w:sz="4" w:space="0" w:color="auto"/>
              <w:bottom w:val="single" w:sz="4" w:space="0" w:color="auto"/>
              <w:right w:val="single" w:sz="4" w:space="0" w:color="auto"/>
            </w:tcBorders>
          </w:tcPr>
          <w:p w:rsidR="00CA66C4" w:rsidRPr="002712DC" w:rsidRDefault="00CA66C4" w:rsidP="00CE0E49">
            <w:pPr>
              <w:jc w:val="center"/>
              <w:rPr>
                <w:rFonts w:ascii="GHEA Grapalat" w:hAnsi="GHEA Grapalat"/>
                <w:sz w:val="20"/>
                <w:szCs w:val="20"/>
              </w:rPr>
            </w:pPr>
            <w:r w:rsidRPr="002712DC">
              <w:rPr>
                <w:rFonts w:ascii="GHEA Grapalat" w:hAnsi="GHEA Grapalat"/>
                <w:sz w:val="20"/>
                <w:szCs w:val="20"/>
              </w:rPr>
              <w:t>8</w:t>
            </w:r>
          </w:p>
        </w:tc>
        <w:tc>
          <w:tcPr>
            <w:tcW w:w="4532" w:type="dxa"/>
            <w:tcBorders>
              <w:top w:val="single" w:sz="4" w:space="0" w:color="auto"/>
              <w:left w:val="single" w:sz="4" w:space="0" w:color="auto"/>
              <w:bottom w:val="single" w:sz="4" w:space="0" w:color="auto"/>
              <w:right w:val="single" w:sz="4" w:space="0" w:color="auto"/>
            </w:tcBorders>
            <w:vAlign w:val="center"/>
          </w:tcPr>
          <w:p w:rsidR="00CA66C4" w:rsidRPr="002712DC" w:rsidRDefault="00CA66C4" w:rsidP="0030072E">
            <w:pPr>
              <w:jc w:val="center"/>
              <w:rPr>
                <w:rFonts w:ascii="GHEA Grapalat" w:hAnsi="GHEA Grapalat"/>
                <w:sz w:val="20"/>
                <w:szCs w:val="20"/>
              </w:rPr>
            </w:pPr>
            <w:r w:rsidRPr="002712DC">
              <w:rPr>
                <w:rFonts w:ascii="GHEA Grapalat" w:hAnsi="GHEA Grapalat"/>
                <w:sz w:val="20"/>
                <w:szCs w:val="20"/>
              </w:rPr>
              <w:t>15421100</w:t>
            </w:r>
          </w:p>
        </w:tc>
        <w:tc>
          <w:tcPr>
            <w:tcW w:w="2448" w:type="dxa"/>
            <w:tcBorders>
              <w:top w:val="single" w:sz="4" w:space="0" w:color="auto"/>
              <w:left w:val="single" w:sz="4" w:space="0" w:color="auto"/>
              <w:bottom w:val="single" w:sz="4" w:space="0" w:color="auto"/>
              <w:right w:val="single" w:sz="4" w:space="0" w:color="auto"/>
            </w:tcBorders>
            <w:vAlign w:val="center"/>
          </w:tcPr>
          <w:p w:rsidR="00CA66C4" w:rsidRPr="002712DC" w:rsidRDefault="00CA66C4" w:rsidP="00E63385">
            <w:pPr>
              <w:rPr>
                <w:rFonts w:ascii="GHEA Grapalat" w:hAnsi="GHEA Grapalat" w:cs="Arial"/>
                <w:sz w:val="20"/>
                <w:szCs w:val="20"/>
              </w:rPr>
            </w:pPr>
            <w:r w:rsidRPr="002712DC">
              <w:rPr>
                <w:rFonts w:ascii="GHEA Grapalat" w:hAnsi="GHEA Grapalat" w:cs="Arial"/>
                <w:sz w:val="20"/>
                <w:szCs w:val="20"/>
              </w:rPr>
              <w:t>Ձեթ</w:t>
            </w:r>
          </w:p>
        </w:tc>
        <w:tc>
          <w:tcPr>
            <w:tcW w:w="469"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ru-RU"/>
              </w:rPr>
            </w:pPr>
            <w:r w:rsidRPr="002712DC">
              <w:rPr>
                <w:rFonts w:ascii="GHEA Grapalat" w:hAnsi="GHEA Grapalat" w:cs="Arial"/>
                <w:sz w:val="18"/>
                <w:szCs w:val="18"/>
                <w:lang w:val="ru-RU"/>
              </w:rPr>
              <w:t>11%</w:t>
            </w:r>
          </w:p>
        </w:tc>
        <w:tc>
          <w:tcPr>
            <w:tcW w:w="522"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ru-RU"/>
              </w:rPr>
            </w:pPr>
            <w:r w:rsidRPr="002712DC">
              <w:rPr>
                <w:rFonts w:ascii="GHEA Grapalat" w:hAnsi="GHEA Grapalat" w:cs="Arial"/>
                <w:sz w:val="18"/>
                <w:szCs w:val="18"/>
                <w:lang w:val="ru-RU"/>
              </w:rPr>
              <w:t>23%</w:t>
            </w:r>
          </w:p>
        </w:tc>
        <w:tc>
          <w:tcPr>
            <w:tcW w:w="529"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ru-RU"/>
              </w:rPr>
            </w:pPr>
            <w:r w:rsidRPr="002712DC">
              <w:rPr>
                <w:rFonts w:ascii="GHEA Grapalat" w:hAnsi="GHEA Grapalat" w:cs="Arial"/>
                <w:sz w:val="18"/>
                <w:szCs w:val="18"/>
                <w:lang w:val="ru-RU"/>
              </w:rPr>
              <w:t>35%</w:t>
            </w:r>
          </w:p>
        </w:tc>
        <w:tc>
          <w:tcPr>
            <w:tcW w:w="524"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ru-RU"/>
              </w:rPr>
            </w:pPr>
            <w:r w:rsidRPr="002712DC">
              <w:rPr>
                <w:rFonts w:ascii="GHEA Grapalat" w:hAnsi="GHEA Grapalat" w:cs="Arial"/>
                <w:sz w:val="18"/>
                <w:szCs w:val="18"/>
                <w:lang w:val="ru-RU"/>
              </w:rPr>
              <w:t>45%</w:t>
            </w:r>
          </w:p>
        </w:tc>
        <w:tc>
          <w:tcPr>
            <w:tcW w:w="528"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ru-RU"/>
              </w:rPr>
            </w:pPr>
            <w:r w:rsidRPr="002712DC">
              <w:rPr>
                <w:rFonts w:ascii="GHEA Grapalat" w:hAnsi="GHEA Grapalat" w:cs="Arial"/>
                <w:sz w:val="18"/>
                <w:szCs w:val="18"/>
                <w:lang w:val="ru-RU"/>
              </w:rPr>
              <w:t>55%</w:t>
            </w:r>
          </w:p>
        </w:tc>
        <w:tc>
          <w:tcPr>
            <w:tcW w:w="528"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ru-RU"/>
              </w:rPr>
            </w:pPr>
            <w:r w:rsidRPr="002712DC">
              <w:rPr>
                <w:rFonts w:ascii="GHEA Grapalat" w:hAnsi="GHEA Grapalat" w:cs="Arial"/>
                <w:sz w:val="18"/>
                <w:szCs w:val="18"/>
                <w:lang w:val="ru-RU"/>
              </w:rPr>
              <w:t>55%</w:t>
            </w:r>
          </w:p>
        </w:tc>
        <w:tc>
          <w:tcPr>
            <w:tcW w:w="528"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ru-RU"/>
              </w:rPr>
            </w:pPr>
            <w:r w:rsidRPr="002712DC">
              <w:rPr>
                <w:rFonts w:ascii="GHEA Grapalat" w:hAnsi="GHEA Grapalat" w:cs="Arial"/>
                <w:sz w:val="18"/>
                <w:szCs w:val="18"/>
                <w:lang w:val="ru-RU"/>
              </w:rPr>
              <w:t>55%</w:t>
            </w:r>
          </w:p>
        </w:tc>
        <w:tc>
          <w:tcPr>
            <w:tcW w:w="528"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ru-RU"/>
              </w:rPr>
            </w:pPr>
            <w:r w:rsidRPr="002712DC">
              <w:rPr>
                <w:rFonts w:ascii="GHEA Grapalat" w:hAnsi="GHEA Grapalat" w:cs="Arial"/>
                <w:sz w:val="18"/>
                <w:szCs w:val="18"/>
                <w:lang w:val="ru-RU"/>
              </w:rPr>
              <w:t>55%</w:t>
            </w:r>
          </w:p>
        </w:tc>
        <w:tc>
          <w:tcPr>
            <w:tcW w:w="526"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pt-BR"/>
              </w:rPr>
            </w:pPr>
            <w:r w:rsidRPr="002712DC">
              <w:rPr>
                <w:rFonts w:ascii="GHEA Grapalat" w:hAnsi="GHEA Grapalat" w:cs="Arial"/>
                <w:sz w:val="18"/>
                <w:szCs w:val="18"/>
                <w:lang w:val="ru-RU"/>
              </w:rPr>
              <w:t>67</w:t>
            </w:r>
            <w:r w:rsidRPr="002712DC">
              <w:rPr>
                <w:rFonts w:ascii="GHEA Grapalat" w:hAnsi="GHEA Grapalat" w:cs="Arial"/>
                <w:sz w:val="18"/>
                <w:szCs w:val="18"/>
                <w:lang w:val="pt-BR"/>
              </w:rPr>
              <w:t>%</w:t>
            </w:r>
          </w:p>
        </w:tc>
        <w:tc>
          <w:tcPr>
            <w:tcW w:w="505"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pt-BR"/>
              </w:rPr>
            </w:pPr>
            <w:r w:rsidRPr="002712DC">
              <w:rPr>
                <w:rFonts w:ascii="GHEA Grapalat" w:hAnsi="GHEA Grapalat" w:cs="Arial"/>
                <w:sz w:val="18"/>
                <w:szCs w:val="18"/>
                <w:lang w:val="ru-RU"/>
              </w:rPr>
              <w:t>81</w:t>
            </w:r>
            <w:r w:rsidRPr="002712DC">
              <w:rPr>
                <w:rFonts w:ascii="GHEA Grapalat" w:hAnsi="GHEA Grapalat" w:cs="Arial"/>
                <w:sz w:val="18"/>
                <w:szCs w:val="18"/>
                <w:lang w:val="pt-BR"/>
              </w:rPr>
              <w:t>%</w:t>
            </w:r>
          </w:p>
        </w:tc>
        <w:tc>
          <w:tcPr>
            <w:tcW w:w="504"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pt-BR"/>
              </w:rPr>
            </w:pPr>
            <w:r w:rsidRPr="002712DC">
              <w:rPr>
                <w:rFonts w:ascii="GHEA Grapalat" w:hAnsi="GHEA Grapalat" w:cs="Arial"/>
                <w:sz w:val="18"/>
                <w:szCs w:val="18"/>
                <w:lang w:val="ru-RU"/>
              </w:rPr>
              <w:t>91</w:t>
            </w:r>
            <w:r w:rsidRPr="002712DC">
              <w:rPr>
                <w:rFonts w:ascii="GHEA Grapalat" w:hAnsi="GHEA Grapalat" w:cs="Arial"/>
                <w:sz w:val="18"/>
                <w:szCs w:val="18"/>
                <w:lang w:val="pt-BR"/>
              </w:rPr>
              <w:t>%</w:t>
            </w:r>
          </w:p>
        </w:tc>
        <w:tc>
          <w:tcPr>
            <w:tcW w:w="611"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pt-BR"/>
              </w:rPr>
            </w:pPr>
            <w:r w:rsidRPr="002712DC">
              <w:rPr>
                <w:rFonts w:ascii="GHEA Grapalat" w:hAnsi="GHEA Grapalat" w:cs="Arial"/>
                <w:sz w:val="18"/>
                <w:szCs w:val="18"/>
                <w:lang w:val="pt-BR"/>
              </w:rPr>
              <w:t>100%</w:t>
            </w:r>
          </w:p>
        </w:tc>
        <w:tc>
          <w:tcPr>
            <w:tcW w:w="1039"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b/>
                <w:sz w:val="20"/>
                <w:szCs w:val="20"/>
                <w:lang w:val="pt-BR"/>
              </w:rPr>
            </w:pPr>
            <w:r w:rsidRPr="002712DC">
              <w:rPr>
                <w:rFonts w:ascii="GHEA Grapalat" w:hAnsi="GHEA Grapalat"/>
                <w:b/>
                <w:sz w:val="20"/>
                <w:szCs w:val="20"/>
                <w:lang w:val="pt-BR"/>
              </w:rPr>
              <w:t>100%</w:t>
            </w:r>
          </w:p>
        </w:tc>
      </w:tr>
      <w:tr w:rsidR="00CA66C4" w:rsidRPr="002712DC" w:rsidTr="0030072E">
        <w:trPr>
          <w:trHeight w:val="139"/>
        </w:trPr>
        <w:tc>
          <w:tcPr>
            <w:tcW w:w="1372" w:type="dxa"/>
            <w:tcBorders>
              <w:top w:val="single" w:sz="4" w:space="0" w:color="auto"/>
              <w:left w:val="single" w:sz="4" w:space="0" w:color="auto"/>
              <w:bottom w:val="single" w:sz="4" w:space="0" w:color="auto"/>
              <w:right w:val="single" w:sz="4" w:space="0" w:color="auto"/>
            </w:tcBorders>
          </w:tcPr>
          <w:p w:rsidR="00CA66C4" w:rsidRPr="002712DC" w:rsidRDefault="00CA66C4" w:rsidP="00CE0E49">
            <w:pPr>
              <w:jc w:val="center"/>
              <w:rPr>
                <w:rFonts w:ascii="GHEA Grapalat" w:hAnsi="GHEA Grapalat"/>
                <w:sz w:val="20"/>
                <w:szCs w:val="20"/>
              </w:rPr>
            </w:pPr>
            <w:r w:rsidRPr="002712DC">
              <w:rPr>
                <w:rFonts w:ascii="GHEA Grapalat" w:hAnsi="GHEA Grapalat"/>
                <w:sz w:val="20"/>
                <w:szCs w:val="20"/>
              </w:rPr>
              <w:t>9</w:t>
            </w:r>
          </w:p>
        </w:tc>
        <w:tc>
          <w:tcPr>
            <w:tcW w:w="4532" w:type="dxa"/>
            <w:tcBorders>
              <w:top w:val="single" w:sz="4" w:space="0" w:color="auto"/>
              <w:left w:val="single" w:sz="4" w:space="0" w:color="auto"/>
              <w:bottom w:val="single" w:sz="4" w:space="0" w:color="auto"/>
              <w:right w:val="single" w:sz="4" w:space="0" w:color="auto"/>
            </w:tcBorders>
            <w:vAlign w:val="center"/>
          </w:tcPr>
          <w:p w:rsidR="00CA66C4" w:rsidRPr="002712DC" w:rsidRDefault="00CA66C4" w:rsidP="0030072E">
            <w:pPr>
              <w:jc w:val="center"/>
              <w:rPr>
                <w:rFonts w:ascii="GHEA Grapalat" w:hAnsi="GHEA Grapalat"/>
                <w:sz w:val="20"/>
                <w:szCs w:val="20"/>
              </w:rPr>
            </w:pPr>
            <w:r w:rsidRPr="002712DC">
              <w:rPr>
                <w:rFonts w:ascii="GHEA Grapalat" w:hAnsi="GHEA Grapalat"/>
                <w:sz w:val="20"/>
                <w:szCs w:val="20"/>
              </w:rPr>
              <w:t>15111120</w:t>
            </w:r>
          </w:p>
        </w:tc>
        <w:tc>
          <w:tcPr>
            <w:tcW w:w="2448" w:type="dxa"/>
            <w:tcBorders>
              <w:top w:val="single" w:sz="4" w:space="0" w:color="auto"/>
              <w:left w:val="single" w:sz="4" w:space="0" w:color="auto"/>
              <w:bottom w:val="single" w:sz="4" w:space="0" w:color="auto"/>
              <w:right w:val="single" w:sz="4" w:space="0" w:color="auto"/>
            </w:tcBorders>
            <w:vAlign w:val="center"/>
          </w:tcPr>
          <w:p w:rsidR="00CA66C4" w:rsidRPr="002712DC" w:rsidRDefault="00CA66C4" w:rsidP="00E63385">
            <w:pPr>
              <w:rPr>
                <w:rFonts w:ascii="GHEA Grapalat" w:hAnsi="GHEA Grapalat" w:cs="Arial"/>
                <w:sz w:val="20"/>
                <w:szCs w:val="20"/>
              </w:rPr>
            </w:pPr>
            <w:r w:rsidRPr="002712DC">
              <w:rPr>
                <w:rFonts w:ascii="GHEA Grapalat" w:hAnsi="GHEA Grapalat" w:cs="Arial"/>
                <w:sz w:val="20"/>
                <w:szCs w:val="20"/>
              </w:rPr>
              <w:t>Միս  տավարի  /փափուկ/</w:t>
            </w:r>
          </w:p>
        </w:tc>
        <w:tc>
          <w:tcPr>
            <w:tcW w:w="469"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ru-RU"/>
              </w:rPr>
            </w:pPr>
            <w:r w:rsidRPr="002712DC">
              <w:rPr>
                <w:rFonts w:ascii="GHEA Grapalat" w:hAnsi="GHEA Grapalat" w:cs="Arial"/>
                <w:sz w:val="18"/>
                <w:szCs w:val="18"/>
                <w:lang w:val="ru-RU"/>
              </w:rPr>
              <w:t>11%</w:t>
            </w:r>
          </w:p>
        </w:tc>
        <w:tc>
          <w:tcPr>
            <w:tcW w:w="522"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ru-RU"/>
              </w:rPr>
            </w:pPr>
            <w:r w:rsidRPr="002712DC">
              <w:rPr>
                <w:rFonts w:ascii="GHEA Grapalat" w:hAnsi="GHEA Grapalat" w:cs="Arial"/>
                <w:sz w:val="18"/>
                <w:szCs w:val="18"/>
                <w:lang w:val="ru-RU"/>
              </w:rPr>
              <w:t>23%</w:t>
            </w:r>
          </w:p>
        </w:tc>
        <w:tc>
          <w:tcPr>
            <w:tcW w:w="529"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ru-RU"/>
              </w:rPr>
            </w:pPr>
            <w:r w:rsidRPr="002712DC">
              <w:rPr>
                <w:rFonts w:ascii="GHEA Grapalat" w:hAnsi="GHEA Grapalat" w:cs="Arial"/>
                <w:sz w:val="18"/>
                <w:szCs w:val="18"/>
                <w:lang w:val="ru-RU"/>
              </w:rPr>
              <w:t>35%</w:t>
            </w:r>
          </w:p>
        </w:tc>
        <w:tc>
          <w:tcPr>
            <w:tcW w:w="524"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ru-RU"/>
              </w:rPr>
            </w:pPr>
            <w:r w:rsidRPr="002712DC">
              <w:rPr>
                <w:rFonts w:ascii="GHEA Grapalat" w:hAnsi="GHEA Grapalat" w:cs="Arial"/>
                <w:sz w:val="18"/>
                <w:szCs w:val="18"/>
                <w:lang w:val="ru-RU"/>
              </w:rPr>
              <w:t>45%</w:t>
            </w:r>
          </w:p>
        </w:tc>
        <w:tc>
          <w:tcPr>
            <w:tcW w:w="528"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ru-RU"/>
              </w:rPr>
            </w:pPr>
            <w:r w:rsidRPr="002712DC">
              <w:rPr>
                <w:rFonts w:ascii="GHEA Grapalat" w:hAnsi="GHEA Grapalat" w:cs="Arial"/>
                <w:sz w:val="18"/>
                <w:szCs w:val="18"/>
                <w:lang w:val="ru-RU"/>
              </w:rPr>
              <w:t>55%</w:t>
            </w:r>
          </w:p>
        </w:tc>
        <w:tc>
          <w:tcPr>
            <w:tcW w:w="528"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ru-RU"/>
              </w:rPr>
            </w:pPr>
            <w:r w:rsidRPr="002712DC">
              <w:rPr>
                <w:rFonts w:ascii="GHEA Grapalat" w:hAnsi="GHEA Grapalat" w:cs="Arial"/>
                <w:sz w:val="18"/>
                <w:szCs w:val="18"/>
                <w:lang w:val="ru-RU"/>
              </w:rPr>
              <w:t>55%</w:t>
            </w:r>
          </w:p>
        </w:tc>
        <w:tc>
          <w:tcPr>
            <w:tcW w:w="528"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ru-RU"/>
              </w:rPr>
            </w:pPr>
            <w:r w:rsidRPr="002712DC">
              <w:rPr>
                <w:rFonts w:ascii="GHEA Grapalat" w:hAnsi="GHEA Grapalat" w:cs="Arial"/>
                <w:sz w:val="18"/>
                <w:szCs w:val="18"/>
                <w:lang w:val="ru-RU"/>
              </w:rPr>
              <w:t>55%</w:t>
            </w:r>
          </w:p>
        </w:tc>
        <w:tc>
          <w:tcPr>
            <w:tcW w:w="528"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ru-RU"/>
              </w:rPr>
            </w:pPr>
            <w:r w:rsidRPr="002712DC">
              <w:rPr>
                <w:rFonts w:ascii="GHEA Grapalat" w:hAnsi="GHEA Grapalat" w:cs="Arial"/>
                <w:sz w:val="18"/>
                <w:szCs w:val="18"/>
                <w:lang w:val="ru-RU"/>
              </w:rPr>
              <w:t>55%</w:t>
            </w:r>
          </w:p>
        </w:tc>
        <w:tc>
          <w:tcPr>
            <w:tcW w:w="526"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pt-BR"/>
              </w:rPr>
            </w:pPr>
            <w:r w:rsidRPr="002712DC">
              <w:rPr>
                <w:rFonts w:ascii="GHEA Grapalat" w:hAnsi="GHEA Grapalat" w:cs="Arial"/>
                <w:sz w:val="18"/>
                <w:szCs w:val="18"/>
                <w:lang w:val="ru-RU"/>
              </w:rPr>
              <w:t>67</w:t>
            </w:r>
            <w:r w:rsidRPr="002712DC">
              <w:rPr>
                <w:rFonts w:ascii="GHEA Grapalat" w:hAnsi="GHEA Grapalat" w:cs="Arial"/>
                <w:sz w:val="18"/>
                <w:szCs w:val="18"/>
                <w:lang w:val="pt-BR"/>
              </w:rPr>
              <w:t>%</w:t>
            </w:r>
          </w:p>
        </w:tc>
        <w:tc>
          <w:tcPr>
            <w:tcW w:w="505"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pt-BR"/>
              </w:rPr>
            </w:pPr>
            <w:r w:rsidRPr="002712DC">
              <w:rPr>
                <w:rFonts w:ascii="GHEA Grapalat" w:hAnsi="GHEA Grapalat" w:cs="Arial"/>
                <w:sz w:val="18"/>
                <w:szCs w:val="18"/>
                <w:lang w:val="ru-RU"/>
              </w:rPr>
              <w:t>81</w:t>
            </w:r>
            <w:r w:rsidRPr="002712DC">
              <w:rPr>
                <w:rFonts w:ascii="GHEA Grapalat" w:hAnsi="GHEA Grapalat" w:cs="Arial"/>
                <w:sz w:val="18"/>
                <w:szCs w:val="18"/>
                <w:lang w:val="pt-BR"/>
              </w:rPr>
              <w:t>%</w:t>
            </w:r>
          </w:p>
        </w:tc>
        <w:tc>
          <w:tcPr>
            <w:tcW w:w="504"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pt-BR"/>
              </w:rPr>
            </w:pPr>
            <w:r w:rsidRPr="002712DC">
              <w:rPr>
                <w:rFonts w:ascii="GHEA Grapalat" w:hAnsi="GHEA Grapalat" w:cs="Arial"/>
                <w:sz w:val="18"/>
                <w:szCs w:val="18"/>
                <w:lang w:val="ru-RU"/>
              </w:rPr>
              <w:t>91</w:t>
            </w:r>
            <w:r w:rsidRPr="002712DC">
              <w:rPr>
                <w:rFonts w:ascii="GHEA Grapalat" w:hAnsi="GHEA Grapalat" w:cs="Arial"/>
                <w:sz w:val="18"/>
                <w:szCs w:val="18"/>
                <w:lang w:val="pt-BR"/>
              </w:rPr>
              <w:t>%</w:t>
            </w:r>
          </w:p>
        </w:tc>
        <w:tc>
          <w:tcPr>
            <w:tcW w:w="611"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pt-BR"/>
              </w:rPr>
            </w:pPr>
            <w:r w:rsidRPr="002712DC">
              <w:rPr>
                <w:rFonts w:ascii="GHEA Grapalat" w:hAnsi="GHEA Grapalat" w:cs="Arial"/>
                <w:sz w:val="18"/>
                <w:szCs w:val="18"/>
                <w:lang w:val="pt-BR"/>
              </w:rPr>
              <w:t>100%</w:t>
            </w:r>
          </w:p>
        </w:tc>
        <w:tc>
          <w:tcPr>
            <w:tcW w:w="1039"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b/>
                <w:sz w:val="20"/>
                <w:szCs w:val="20"/>
                <w:lang w:val="pt-BR"/>
              </w:rPr>
            </w:pPr>
            <w:r w:rsidRPr="002712DC">
              <w:rPr>
                <w:rFonts w:ascii="GHEA Grapalat" w:hAnsi="GHEA Grapalat"/>
                <w:b/>
                <w:sz w:val="20"/>
                <w:szCs w:val="20"/>
                <w:lang w:val="pt-BR"/>
              </w:rPr>
              <w:t>100%</w:t>
            </w:r>
          </w:p>
        </w:tc>
      </w:tr>
      <w:tr w:rsidR="00CA66C4" w:rsidRPr="002712DC" w:rsidTr="0030072E">
        <w:trPr>
          <w:trHeight w:val="139"/>
        </w:trPr>
        <w:tc>
          <w:tcPr>
            <w:tcW w:w="1372" w:type="dxa"/>
            <w:tcBorders>
              <w:top w:val="single" w:sz="4" w:space="0" w:color="auto"/>
              <w:left w:val="single" w:sz="4" w:space="0" w:color="auto"/>
              <w:bottom w:val="single" w:sz="4" w:space="0" w:color="auto"/>
              <w:right w:val="single" w:sz="4" w:space="0" w:color="auto"/>
            </w:tcBorders>
          </w:tcPr>
          <w:p w:rsidR="00CA66C4" w:rsidRPr="002712DC" w:rsidRDefault="00CA66C4" w:rsidP="00CE0E49">
            <w:pPr>
              <w:jc w:val="center"/>
              <w:rPr>
                <w:rFonts w:ascii="GHEA Grapalat" w:hAnsi="GHEA Grapalat"/>
                <w:sz w:val="20"/>
                <w:szCs w:val="20"/>
              </w:rPr>
            </w:pPr>
            <w:r w:rsidRPr="002712DC">
              <w:rPr>
                <w:rFonts w:ascii="GHEA Grapalat" w:hAnsi="GHEA Grapalat"/>
                <w:sz w:val="20"/>
                <w:szCs w:val="20"/>
              </w:rPr>
              <w:t>10</w:t>
            </w:r>
          </w:p>
        </w:tc>
        <w:tc>
          <w:tcPr>
            <w:tcW w:w="4532" w:type="dxa"/>
            <w:tcBorders>
              <w:top w:val="single" w:sz="4" w:space="0" w:color="auto"/>
              <w:left w:val="single" w:sz="4" w:space="0" w:color="auto"/>
              <w:bottom w:val="single" w:sz="4" w:space="0" w:color="auto"/>
              <w:right w:val="single" w:sz="4" w:space="0" w:color="auto"/>
            </w:tcBorders>
            <w:vAlign w:val="center"/>
          </w:tcPr>
          <w:p w:rsidR="00CA66C4" w:rsidRPr="002712DC" w:rsidRDefault="00CA66C4" w:rsidP="0030072E">
            <w:pPr>
              <w:jc w:val="center"/>
              <w:rPr>
                <w:rFonts w:ascii="GHEA Grapalat" w:hAnsi="GHEA Grapalat"/>
                <w:sz w:val="20"/>
                <w:szCs w:val="20"/>
              </w:rPr>
            </w:pPr>
            <w:r w:rsidRPr="002712DC">
              <w:rPr>
                <w:rFonts w:ascii="GHEA Grapalat" w:hAnsi="GHEA Grapalat"/>
                <w:sz w:val="20"/>
                <w:szCs w:val="20"/>
              </w:rPr>
              <w:t>15112150</w:t>
            </w:r>
          </w:p>
        </w:tc>
        <w:tc>
          <w:tcPr>
            <w:tcW w:w="2448" w:type="dxa"/>
            <w:tcBorders>
              <w:top w:val="single" w:sz="4" w:space="0" w:color="auto"/>
              <w:left w:val="single" w:sz="4" w:space="0" w:color="auto"/>
              <w:bottom w:val="single" w:sz="4" w:space="0" w:color="auto"/>
              <w:right w:val="single" w:sz="4" w:space="0" w:color="auto"/>
            </w:tcBorders>
            <w:vAlign w:val="center"/>
          </w:tcPr>
          <w:p w:rsidR="00CA66C4" w:rsidRPr="002712DC" w:rsidRDefault="00CA66C4" w:rsidP="00E63385">
            <w:pPr>
              <w:rPr>
                <w:rFonts w:ascii="GHEA Grapalat" w:hAnsi="GHEA Grapalat" w:cs="Arial"/>
                <w:sz w:val="20"/>
                <w:szCs w:val="20"/>
              </w:rPr>
            </w:pPr>
            <w:r w:rsidRPr="002712DC">
              <w:rPr>
                <w:rFonts w:ascii="GHEA Grapalat" w:hAnsi="GHEA Grapalat" w:cs="Arial"/>
                <w:sz w:val="20"/>
                <w:szCs w:val="20"/>
              </w:rPr>
              <w:t>Հավի  կրծքամիս</w:t>
            </w:r>
          </w:p>
        </w:tc>
        <w:tc>
          <w:tcPr>
            <w:tcW w:w="469"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ru-RU"/>
              </w:rPr>
            </w:pPr>
            <w:r w:rsidRPr="002712DC">
              <w:rPr>
                <w:rFonts w:ascii="GHEA Grapalat" w:hAnsi="GHEA Grapalat" w:cs="Arial"/>
                <w:sz w:val="18"/>
                <w:szCs w:val="18"/>
                <w:lang w:val="ru-RU"/>
              </w:rPr>
              <w:t>11%</w:t>
            </w:r>
          </w:p>
        </w:tc>
        <w:tc>
          <w:tcPr>
            <w:tcW w:w="522"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ru-RU"/>
              </w:rPr>
            </w:pPr>
            <w:r w:rsidRPr="002712DC">
              <w:rPr>
                <w:rFonts w:ascii="GHEA Grapalat" w:hAnsi="GHEA Grapalat" w:cs="Arial"/>
                <w:sz w:val="18"/>
                <w:szCs w:val="18"/>
                <w:lang w:val="ru-RU"/>
              </w:rPr>
              <w:t>23%</w:t>
            </w:r>
          </w:p>
        </w:tc>
        <w:tc>
          <w:tcPr>
            <w:tcW w:w="529"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ru-RU"/>
              </w:rPr>
            </w:pPr>
            <w:r w:rsidRPr="002712DC">
              <w:rPr>
                <w:rFonts w:ascii="GHEA Grapalat" w:hAnsi="GHEA Grapalat" w:cs="Arial"/>
                <w:sz w:val="18"/>
                <w:szCs w:val="18"/>
                <w:lang w:val="ru-RU"/>
              </w:rPr>
              <w:t>35%</w:t>
            </w:r>
          </w:p>
        </w:tc>
        <w:tc>
          <w:tcPr>
            <w:tcW w:w="524"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ru-RU"/>
              </w:rPr>
            </w:pPr>
            <w:r w:rsidRPr="002712DC">
              <w:rPr>
                <w:rFonts w:ascii="GHEA Grapalat" w:hAnsi="GHEA Grapalat" w:cs="Arial"/>
                <w:sz w:val="18"/>
                <w:szCs w:val="18"/>
                <w:lang w:val="ru-RU"/>
              </w:rPr>
              <w:t>45%</w:t>
            </w:r>
          </w:p>
        </w:tc>
        <w:tc>
          <w:tcPr>
            <w:tcW w:w="528"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ru-RU"/>
              </w:rPr>
            </w:pPr>
            <w:r w:rsidRPr="002712DC">
              <w:rPr>
                <w:rFonts w:ascii="GHEA Grapalat" w:hAnsi="GHEA Grapalat" w:cs="Arial"/>
                <w:sz w:val="18"/>
                <w:szCs w:val="18"/>
                <w:lang w:val="ru-RU"/>
              </w:rPr>
              <w:t>55%</w:t>
            </w:r>
          </w:p>
        </w:tc>
        <w:tc>
          <w:tcPr>
            <w:tcW w:w="528"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ru-RU"/>
              </w:rPr>
            </w:pPr>
            <w:r w:rsidRPr="002712DC">
              <w:rPr>
                <w:rFonts w:ascii="GHEA Grapalat" w:hAnsi="GHEA Grapalat" w:cs="Arial"/>
                <w:sz w:val="18"/>
                <w:szCs w:val="18"/>
                <w:lang w:val="ru-RU"/>
              </w:rPr>
              <w:t>55%</w:t>
            </w:r>
          </w:p>
        </w:tc>
        <w:tc>
          <w:tcPr>
            <w:tcW w:w="528"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ru-RU"/>
              </w:rPr>
            </w:pPr>
            <w:r w:rsidRPr="002712DC">
              <w:rPr>
                <w:rFonts w:ascii="GHEA Grapalat" w:hAnsi="GHEA Grapalat" w:cs="Arial"/>
                <w:sz w:val="18"/>
                <w:szCs w:val="18"/>
                <w:lang w:val="ru-RU"/>
              </w:rPr>
              <w:t>55%</w:t>
            </w:r>
          </w:p>
        </w:tc>
        <w:tc>
          <w:tcPr>
            <w:tcW w:w="528"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ru-RU"/>
              </w:rPr>
            </w:pPr>
            <w:r w:rsidRPr="002712DC">
              <w:rPr>
                <w:rFonts w:ascii="GHEA Grapalat" w:hAnsi="GHEA Grapalat" w:cs="Arial"/>
                <w:sz w:val="18"/>
                <w:szCs w:val="18"/>
                <w:lang w:val="ru-RU"/>
              </w:rPr>
              <w:t>55%</w:t>
            </w:r>
          </w:p>
        </w:tc>
        <w:tc>
          <w:tcPr>
            <w:tcW w:w="526"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pt-BR"/>
              </w:rPr>
            </w:pPr>
            <w:r w:rsidRPr="002712DC">
              <w:rPr>
                <w:rFonts w:ascii="GHEA Grapalat" w:hAnsi="GHEA Grapalat" w:cs="Arial"/>
                <w:sz w:val="18"/>
                <w:szCs w:val="18"/>
                <w:lang w:val="ru-RU"/>
              </w:rPr>
              <w:t>67</w:t>
            </w:r>
            <w:r w:rsidRPr="002712DC">
              <w:rPr>
                <w:rFonts w:ascii="GHEA Grapalat" w:hAnsi="GHEA Grapalat" w:cs="Arial"/>
                <w:sz w:val="18"/>
                <w:szCs w:val="18"/>
                <w:lang w:val="pt-BR"/>
              </w:rPr>
              <w:t>%</w:t>
            </w:r>
          </w:p>
        </w:tc>
        <w:tc>
          <w:tcPr>
            <w:tcW w:w="505"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pt-BR"/>
              </w:rPr>
            </w:pPr>
            <w:r w:rsidRPr="002712DC">
              <w:rPr>
                <w:rFonts w:ascii="GHEA Grapalat" w:hAnsi="GHEA Grapalat" w:cs="Arial"/>
                <w:sz w:val="18"/>
                <w:szCs w:val="18"/>
                <w:lang w:val="ru-RU"/>
              </w:rPr>
              <w:t>81</w:t>
            </w:r>
            <w:r w:rsidRPr="002712DC">
              <w:rPr>
                <w:rFonts w:ascii="GHEA Grapalat" w:hAnsi="GHEA Grapalat" w:cs="Arial"/>
                <w:sz w:val="18"/>
                <w:szCs w:val="18"/>
                <w:lang w:val="pt-BR"/>
              </w:rPr>
              <w:t>%</w:t>
            </w:r>
          </w:p>
        </w:tc>
        <w:tc>
          <w:tcPr>
            <w:tcW w:w="504"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pt-BR"/>
              </w:rPr>
            </w:pPr>
            <w:r w:rsidRPr="002712DC">
              <w:rPr>
                <w:rFonts w:ascii="GHEA Grapalat" w:hAnsi="GHEA Grapalat" w:cs="Arial"/>
                <w:sz w:val="18"/>
                <w:szCs w:val="18"/>
                <w:lang w:val="ru-RU"/>
              </w:rPr>
              <w:t>91</w:t>
            </w:r>
            <w:r w:rsidRPr="002712DC">
              <w:rPr>
                <w:rFonts w:ascii="GHEA Grapalat" w:hAnsi="GHEA Grapalat" w:cs="Arial"/>
                <w:sz w:val="18"/>
                <w:szCs w:val="18"/>
                <w:lang w:val="pt-BR"/>
              </w:rPr>
              <w:t>%</w:t>
            </w:r>
          </w:p>
        </w:tc>
        <w:tc>
          <w:tcPr>
            <w:tcW w:w="611"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pt-BR"/>
              </w:rPr>
            </w:pPr>
            <w:r w:rsidRPr="002712DC">
              <w:rPr>
                <w:rFonts w:ascii="GHEA Grapalat" w:hAnsi="GHEA Grapalat" w:cs="Arial"/>
                <w:sz w:val="18"/>
                <w:szCs w:val="18"/>
                <w:lang w:val="pt-BR"/>
              </w:rPr>
              <w:t>100%</w:t>
            </w:r>
          </w:p>
        </w:tc>
        <w:tc>
          <w:tcPr>
            <w:tcW w:w="1039"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b/>
                <w:sz w:val="20"/>
                <w:szCs w:val="20"/>
                <w:lang w:val="pt-BR"/>
              </w:rPr>
            </w:pPr>
            <w:r w:rsidRPr="002712DC">
              <w:rPr>
                <w:rFonts w:ascii="GHEA Grapalat" w:hAnsi="GHEA Grapalat"/>
                <w:b/>
                <w:sz w:val="20"/>
                <w:szCs w:val="20"/>
                <w:lang w:val="pt-BR"/>
              </w:rPr>
              <w:t>100%</w:t>
            </w:r>
          </w:p>
        </w:tc>
      </w:tr>
      <w:tr w:rsidR="00CA66C4" w:rsidRPr="002712DC" w:rsidTr="0030072E">
        <w:trPr>
          <w:trHeight w:val="139"/>
        </w:trPr>
        <w:tc>
          <w:tcPr>
            <w:tcW w:w="1372" w:type="dxa"/>
            <w:tcBorders>
              <w:top w:val="single" w:sz="4" w:space="0" w:color="auto"/>
              <w:left w:val="single" w:sz="4" w:space="0" w:color="auto"/>
              <w:bottom w:val="single" w:sz="4" w:space="0" w:color="auto"/>
              <w:right w:val="single" w:sz="4" w:space="0" w:color="auto"/>
            </w:tcBorders>
          </w:tcPr>
          <w:p w:rsidR="00CA66C4" w:rsidRPr="002712DC" w:rsidRDefault="00CA66C4" w:rsidP="00CE0E49">
            <w:pPr>
              <w:jc w:val="center"/>
              <w:rPr>
                <w:rFonts w:ascii="GHEA Grapalat" w:hAnsi="GHEA Grapalat"/>
                <w:sz w:val="20"/>
                <w:szCs w:val="20"/>
              </w:rPr>
            </w:pPr>
            <w:r w:rsidRPr="002712DC">
              <w:rPr>
                <w:rFonts w:ascii="GHEA Grapalat" w:hAnsi="GHEA Grapalat"/>
                <w:sz w:val="20"/>
                <w:szCs w:val="20"/>
              </w:rPr>
              <w:t>11</w:t>
            </w:r>
          </w:p>
        </w:tc>
        <w:tc>
          <w:tcPr>
            <w:tcW w:w="4532" w:type="dxa"/>
            <w:tcBorders>
              <w:top w:val="single" w:sz="4" w:space="0" w:color="auto"/>
              <w:left w:val="single" w:sz="4" w:space="0" w:color="auto"/>
              <w:bottom w:val="single" w:sz="4" w:space="0" w:color="auto"/>
              <w:right w:val="single" w:sz="4" w:space="0" w:color="auto"/>
            </w:tcBorders>
            <w:vAlign w:val="center"/>
          </w:tcPr>
          <w:p w:rsidR="00CA66C4" w:rsidRPr="002712DC" w:rsidRDefault="00CA66C4" w:rsidP="0030072E">
            <w:pPr>
              <w:jc w:val="center"/>
              <w:rPr>
                <w:rFonts w:ascii="GHEA Grapalat" w:hAnsi="GHEA Grapalat"/>
                <w:sz w:val="20"/>
                <w:szCs w:val="20"/>
              </w:rPr>
            </w:pPr>
            <w:r w:rsidRPr="002712DC">
              <w:rPr>
                <w:rFonts w:ascii="GHEA Grapalat" w:hAnsi="GHEA Grapalat"/>
                <w:sz w:val="20"/>
                <w:szCs w:val="20"/>
              </w:rPr>
              <w:t>03142510</w:t>
            </w:r>
          </w:p>
        </w:tc>
        <w:tc>
          <w:tcPr>
            <w:tcW w:w="2448" w:type="dxa"/>
            <w:tcBorders>
              <w:top w:val="single" w:sz="4" w:space="0" w:color="auto"/>
              <w:left w:val="single" w:sz="4" w:space="0" w:color="auto"/>
              <w:bottom w:val="single" w:sz="4" w:space="0" w:color="auto"/>
              <w:right w:val="single" w:sz="4" w:space="0" w:color="auto"/>
            </w:tcBorders>
            <w:vAlign w:val="center"/>
          </w:tcPr>
          <w:p w:rsidR="00CA66C4" w:rsidRPr="002712DC" w:rsidRDefault="00CA66C4" w:rsidP="00E63385">
            <w:pPr>
              <w:rPr>
                <w:rFonts w:ascii="GHEA Grapalat" w:hAnsi="GHEA Grapalat" w:cs="Arial"/>
                <w:sz w:val="20"/>
                <w:szCs w:val="20"/>
              </w:rPr>
            </w:pPr>
            <w:r w:rsidRPr="002712DC">
              <w:rPr>
                <w:rFonts w:ascii="GHEA Grapalat" w:hAnsi="GHEA Grapalat" w:cs="Arial"/>
                <w:sz w:val="20"/>
                <w:szCs w:val="20"/>
              </w:rPr>
              <w:t>Ձու</w:t>
            </w:r>
          </w:p>
        </w:tc>
        <w:tc>
          <w:tcPr>
            <w:tcW w:w="469"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ru-RU"/>
              </w:rPr>
            </w:pPr>
            <w:r w:rsidRPr="002712DC">
              <w:rPr>
                <w:rFonts w:ascii="GHEA Grapalat" w:hAnsi="GHEA Grapalat" w:cs="Arial"/>
                <w:sz w:val="18"/>
                <w:szCs w:val="18"/>
                <w:lang w:val="ru-RU"/>
              </w:rPr>
              <w:t>11%</w:t>
            </w:r>
          </w:p>
        </w:tc>
        <w:tc>
          <w:tcPr>
            <w:tcW w:w="522"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ru-RU"/>
              </w:rPr>
            </w:pPr>
            <w:r w:rsidRPr="002712DC">
              <w:rPr>
                <w:rFonts w:ascii="GHEA Grapalat" w:hAnsi="GHEA Grapalat" w:cs="Arial"/>
                <w:sz w:val="18"/>
                <w:szCs w:val="18"/>
                <w:lang w:val="ru-RU"/>
              </w:rPr>
              <w:t>23%</w:t>
            </w:r>
          </w:p>
        </w:tc>
        <w:tc>
          <w:tcPr>
            <w:tcW w:w="529"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ru-RU"/>
              </w:rPr>
            </w:pPr>
            <w:r w:rsidRPr="002712DC">
              <w:rPr>
                <w:rFonts w:ascii="GHEA Grapalat" w:hAnsi="GHEA Grapalat" w:cs="Arial"/>
                <w:sz w:val="18"/>
                <w:szCs w:val="18"/>
                <w:lang w:val="ru-RU"/>
              </w:rPr>
              <w:t>35%</w:t>
            </w:r>
          </w:p>
        </w:tc>
        <w:tc>
          <w:tcPr>
            <w:tcW w:w="524"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ru-RU"/>
              </w:rPr>
            </w:pPr>
            <w:r w:rsidRPr="002712DC">
              <w:rPr>
                <w:rFonts w:ascii="GHEA Grapalat" w:hAnsi="GHEA Grapalat" w:cs="Arial"/>
                <w:sz w:val="18"/>
                <w:szCs w:val="18"/>
                <w:lang w:val="ru-RU"/>
              </w:rPr>
              <w:t>45%</w:t>
            </w:r>
          </w:p>
        </w:tc>
        <w:tc>
          <w:tcPr>
            <w:tcW w:w="528"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ru-RU"/>
              </w:rPr>
            </w:pPr>
            <w:r w:rsidRPr="002712DC">
              <w:rPr>
                <w:rFonts w:ascii="GHEA Grapalat" w:hAnsi="GHEA Grapalat" w:cs="Arial"/>
                <w:sz w:val="18"/>
                <w:szCs w:val="18"/>
                <w:lang w:val="ru-RU"/>
              </w:rPr>
              <w:t>55%</w:t>
            </w:r>
          </w:p>
        </w:tc>
        <w:tc>
          <w:tcPr>
            <w:tcW w:w="528"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ru-RU"/>
              </w:rPr>
            </w:pPr>
            <w:r w:rsidRPr="002712DC">
              <w:rPr>
                <w:rFonts w:ascii="GHEA Grapalat" w:hAnsi="GHEA Grapalat" w:cs="Arial"/>
                <w:sz w:val="18"/>
                <w:szCs w:val="18"/>
                <w:lang w:val="ru-RU"/>
              </w:rPr>
              <w:t>55%</w:t>
            </w:r>
          </w:p>
        </w:tc>
        <w:tc>
          <w:tcPr>
            <w:tcW w:w="528"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ru-RU"/>
              </w:rPr>
            </w:pPr>
            <w:r w:rsidRPr="002712DC">
              <w:rPr>
                <w:rFonts w:ascii="GHEA Grapalat" w:hAnsi="GHEA Grapalat" w:cs="Arial"/>
                <w:sz w:val="18"/>
                <w:szCs w:val="18"/>
                <w:lang w:val="ru-RU"/>
              </w:rPr>
              <w:t>55%</w:t>
            </w:r>
          </w:p>
        </w:tc>
        <w:tc>
          <w:tcPr>
            <w:tcW w:w="528"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ru-RU"/>
              </w:rPr>
            </w:pPr>
            <w:r w:rsidRPr="002712DC">
              <w:rPr>
                <w:rFonts w:ascii="GHEA Grapalat" w:hAnsi="GHEA Grapalat" w:cs="Arial"/>
                <w:sz w:val="18"/>
                <w:szCs w:val="18"/>
                <w:lang w:val="ru-RU"/>
              </w:rPr>
              <w:t>55%</w:t>
            </w:r>
          </w:p>
        </w:tc>
        <w:tc>
          <w:tcPr>
            <w:tcW w:w="526"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pt-BR"/>
              </w:rPr>
            </w:pPr>
            <w:r w:rsidRPr="002712DC">
              <w:rPr>
                <w:rFonts w:ascii="GHEA Grapalat" w:hAnsi="GHEA Grapalat" w:cs="Arial"/>
                <w:sz w:val="18"/>
                <w:szCs w:val="18"/>
                <w:lang w:val="ru-RU"/>
              </w:rPr>
              <w:t>67</w:t>
            </w:r>
            <w:r w:rsidRPr="002712DC">
              <w:rPr>
                <w:rFonts w:ascii="GHEA Grapalat" w:hAnsi="GHEA Grapalat" w:cs="Arial"/>
                <w:sz w:val="18"/>
                <w:szCs w:val="18"/>
                <w:lang w:val="pt-BR"/>
              </w:rPr>
              <w:t>%</w:t>
            </w:r>
          </w:p>
        </w:tc>
        <w:tc>
          <w:tcPr>
            <w:tcW w:w="505"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pt-BR"/>
              </w:rPr>
            </w:pPr>
            <w:r w:rsidRPr="002712DC">
              <w:rPr>
                <w:rFonts w:ascii="GHEA Grapalat" w:hAnsi="GHEA Grapalat" w:cs="Arial"/>
                <w:sz w:val="18"/>
                <w:szCs w:val="18"/>
                <w:lang w:val="ru-RU"/>
              </w:rPr>
              <w:t>81</w:t>
            </w:r>
            <w:r w:rsidRPr="002712DC">
              <w:rPr>
                <w:rFonts w:ascii="GHEA Grapalat" w:hAnsi="GHEA Grapalat" w:cs="Arial"/>
                <w:sz w:val="18"/>
                <w:szCs w:val="18"/>
                <w:lang w:val="pt-BR"/>
              </w:rPr>
              <w:t>%</w:t>
            </w:r>
          </w:p>
        </w:tc>
        <w:tc>
          <w:tcPr>
            <w:tcW w:w="504"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pt-BR"/>
              </w:rPr>
            </w:pPr>
            <w:r w:rsidRPr="002712DC">
              <w:rPr>
                <w:rFonts w:ascii="GHEA Grapalat" w:hAnsi="GHEA Grapalat" w:cs="Arial"/>
                <w:sz w:val="18"/>
                <w:szCs w:val="18"/>
                <w:lang w:val="ru-RU"/>
              </w:rPr>
              <w:t>91</w:t>
            </w:r>
            <w:r w:rsidRPr="002712DC">
              <w:rPr>
                <w:rFonts w:ascii="GHEA Grapalat" w:hAnsi="GHEA Grapalat" w:cs="Arial"/>
                <w:sz w:val="18"/>
                <w:szCs w:val="18"/>
                <w:lang w:val="pt-BR"/>
              </w:rPr>
              <w:t>%</w:t>
            </w:r>
          </w:p>
        </w:tc>
        <w:tc>
          <w:tcPr>
            <w:tcW w:w="611"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pt-BR"/>
              </w:rPr>
            </w:pPr>
            <w:r w:rsidRPr="002712DC">
              <w:rPr>
                <w:rFonts w:ascii="GHEA Grapalat" w:hAnsi="GHEA Grapalat" w:cs="Arial"/>
                <w:sz w:val="18"/>
                <w:szCs w:val="18"/>
                <w:lang w:val="pt-BR"/>
              </w:rPr>
              <w:t>100%</w:t>
            </w:r>
          </w:p>
        </w:tc>
        <w:tc>
          <w:tcPr>
            <w:tcW w:w="1039"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b/>
                <w:sz w:val="20"/>
                <w:szCs w:val="20"/>
                <w:lang w:val="pt-BR"/>
              </w:rPr>
            </w:pPr>
            <w:r w:rsidRPr="002712DC">
              <w:rPr>
                <w:rFonts w:ascii="GHEA Grapalat" w:hAnsi="GHEA Grapalat"/>
                <w:b/>
                <w:sz w:val="20"/>
                <w:szCs w:val="20"/>
                <w:lang w:val="pt-BR"/>
              </w:rPr>
              <w:t>100%</w:t>
            </w:r>
          </w:p>
        </w:tc>
      </w:tr>
      <w:tr w:rsidR="00CA66C4" w:rsidRPr="002712DC" w:rsidTr="0030072E">
        <w:trPr>
          <w:trHeight w:val="139"/>
        </w:trPr>
        <w:tc>
          <w:tcPr>
            <w:tcW w:w="1372" w:type="dxa"/>
            <w:tcBorders>
              <w:top w:val="single" w:sz="4" w:space="0" w:color="auto"/>
              <w:left w:val="single" w:sz="4" w:space="0" w:color="auto"/>
              <w:bottom w:val="single" w:sz="4" w:space="0" w:color="auto"/>
              <w:right w:val="single" w:sz="4" w:space="0" w:color="auto"/>
            </w:tcBorders>
          </w:tcPr>
          <w:p w:rsidR="00CA66C4" w:rsidRPr="002712DC" w:rsidRDefault="00CA66C4" w:rsidP="00CE0E49">
            <w:pPr>
              <w:jc w:val="center"/>
              <w:rPr>
                <w:rFonts w:ascii="GHEA Grapalat" w:hAnsi="GHEA Grapalat"/>
                <w:sz w:val="20"/>
                <w:szCs w:val="20"/>
              </w:rPr>
            </w:pPr>
            <w:r w:rsidRPr="002712DC">
              <w:rPr>
                <w:rFonts w:ascii="GHEA Grapalat" w:hAnsi="GHEA Grapalat"/>
                <w:sz w:val="20"/>
                <w:szCs w:val="20"/>
              </w:rPr>
              <w:t>12</w:t>
            </w:r>
          </w:p>
        </w:tc>
        <w:tc>
          <w:tcPr>
            <w:tcW w:w="4532" w:type="dxa"/>
            <w:tcBorders>
              <w:top w:val="single" w:sz="4" w:space="0" w:color="auto"/>
              <w:left w:val="single" w:sz="4" w:space="0" w:color="auto"/>
              <w:bottom w:val="single" w:sz="4" w:space="0" w:color="auto"/>
              <w:right w:val="single" w:sz="4" w:space="0" w:color="auto"/>
            </w:tcBorders>
            <w:vAlign w:val="center"/>
          </w:tcPr>
          <w:p w:rsidR="00CA66C4" w:rsidRPr="002712DC" w:rsidRDefault="00CA66C4" w:rsidP="0030072E">
            <w:pPr>
              <w:jc w:val="center"/>
              <w:rPr>
                <w:rFonts w:ascii="GHEA Grapalat" w:hAnsi="GHEA Grapalat"/>
                <w:sz w:val="20"/>
                <w:szCs w:val="20"/>
              </w:rPr>
            </w:pPr>
            <w:r w:rsidRPr="002712DC">
              <w:rPr>
                <w:rFonts w:ascii="GHEA Grapalat" w:hAnsi="GHEA Grapalat"/>
                <w:sz w:val="20"/>
                <w:szCs w:val="20"/>
              </w:rPr>
              <w:t>15333100</w:t>
            </w:r>
          </w:p>
        </w:tc>
        <w:tc>
          <w:tcPr>
            <w:tcW w:w="2448" w:type="dxa"/>
            <w:tcBorders>
              <w:top w:val="single" w:sz="4" w:space="0" w:color="auto"/>
              <w:left w:val="single" w:sz="4" w:space="0" w:color="auto"/>
              <w:bottom w:val="single" w:sz="4" w:space="0" w:color="auto"/>
              <w:right w:val="single" w:sz="4" w:space="0" w:color="auto"/>
            </w:tcBorders>
            <w:vAlign w:val="center"/>
          </w:tcPr>
          <w:p w:rsidR="00CA66C4" w:rsidRPr="002712DC" w:rsidRDefault="00CA66C4" w:rsidP="00E63385">
            <w:pPr>
              <w:rPr>
                <w:rFonts w:ascii="GHEA Grapalat" w:hAnsi="GHEA Grapalat" w:cs="Arial"/>
                <w:sz w:val="20"/>
                <w:szCs w:val="20"/>
              </w:rPr>
            </w:pPr>
            <w:r w:rsidRPr="002712DC">
              <w:rPr>
                <w:rFonts w:ascii="GHEA Grapalat" w:hAnsi="GHEA Grapalat" w:cs="Arial"/>
                <w:sz w:val="20"/>
                <w:szCs w:val="20"/>
              </w:rPr>
              <w:t>Տոմատի  մածուկ</w:t>
            </w:r>
          </w:p>
        </w:tc>
        <w:tc>
          <w:tcPr>
            <w:tcW w:w="469"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ru-RU"/>
              </w:rPr>
            </w:pPr>
            <w:r w:rsidRPr="002712DC">
              <w:rPr>
                <w:rFonts w:ascii="GHEA Grapalat" w:hAnsi="GHEA Grapalat" w:cs="Arial"/>
                <w:sz w:val="18"/>
                <w:szCs w:val="18"/>
                <w:lang w:val="ru-RU"/>
              </w:rPr>
              <w:t>11%</w:t>
            </w:r>
          </w:p>
        </w:tc>
        <w:tc>
          <w:tcPr>
            <w:tcW w:w="522"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ru-RU"/>
              </w:rPr>
            </w:pPr>
            <w:r w:rsidRPr="002712DC">
              <w:rPr>
                <w:rFonts w:ascii="GHEA Grapalat" w:hAnsi="GHEA Grapalat" w:cs="Arial"/>
                <w:sz w:val="18"/>
                <w:szCs w:val="18"/>
                <w:lang w:val="ru-RU"/>
              </w:rPr>
              <w:t>23%</w:t>
            </w:r>
          </w:p>
        </w:tc>
        <w:tc>
          <w:tcPr>
            <w:tcW w:w="529"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ru-RU"/>
              </w:rPr>
            </w:pPr>
            <w:r w:rsidRPr="002712DC">
              <w:rPr>
                <w:rFonts w:ascii="GHEA Grapalat" w:hAnsi="GHEA Grapalat" w:cs="Arial"/>
                <w:sz w:val="18"/>
                <w:szCs w:val="18"/>
                <w:lang w:val="ru-RU"/>
              </w:rPr>
              <w:t>35%</w:t>
            </w:r>
          </w:p>
        </w:tc>
        <w:tc>
          <w:tcPr>
            <w:tcW w:w="524"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ru-RU"/>
              </w:rPr>
            </w:pPr>
            <w:r w:rsidRPr="002712DC">
              <w:rPr>
                <w:rFonts w:ascii="GHEA Grapalat" w:hAnsi="GHEA Grapalat" w:cs="Arial"/>
                <w:sz w:val="18"/>
                <w:szCs w:val="18"/>
                <w:lang w:val="ru-RU"/>
              </w:rPr>
              <w:t>45%</w:t>
            </w:r>
          </w:p>
        </w:tc>
        <w:tc>
          <w:tcPr>
            <w:tcW w:w="528"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ru-RU"/>
              </w:rPr>
            </w:pPr>
            <w:r w:rsidRPr="002712DC">
              <w:rPr>
                <w:rFonts w:ascii="GHEA Grapalat" w:hAnsi="GHEA Grapalat" w:cs="Arial"/>
                <w:sz w:val="18"/>
                <w:szCs w:val="18"/>
                <w:lang w:val="ru-RU"/>
              </w:rPr>
              <w:t>55%</w:t>
            </w:r>
          </w:p>
        </w:tc>
        <w:tc>
          <w:tcPr>
            <w:tcW w:w="528"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ru-RU"/>
              </w:rPr>
            </w:pPr>
            <w:r w:rsidRPr="002712DC">
              <w:rPr>
                <w:rFonts w:ascii="GHEA Grapalat" w:hAnsi="GHEA Grapalat" w:cs="Arial"/>
                <w:sz w:val="18"/>
                <w:szCs w:val="18"/>
                <w:lang w:val="ru-RU"/>
              </w:rPr>
              <w:t>55%</w:t>
            </w:r>
          </w:p>
        </w:tc>
        <w:tc>
          <w:tcPr>
            <w:tcW w:w="528"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ru-RU"/>
              </w:rPr>
            </w:pPr>
            <w:r w:rsidRPr="002712DC">
              <w:rPr>
                <w:rFonts w:ascii="GHEA Grapalat" w:hAnsi="GHEA Grapalat" w:cs="Arial"/>
                <w:sz w:val="18"/>
                <w:szCs w:val="18"/>
                <w:lang w:val="ru-RU"/>
              </w:rPr>
              <w:t>55%</w:t>
            </w:r>
          </w:p>
        </w:tc>
        <w:tc>
          <w:tcPr>
            <w:tcW w:w="528"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ru-RU"/>
              </w:rPr>
            </w:pPr>
            <w:r w:rsidRPr="002712DC">
              <w:rPr>
                <w:rFonts w:ascii="GHEA Grapalat" w:hAnsi="GHEA Grapalat" w:cs="Arial"/>
                <w:sz w:val="18"/>
                <w:szCs w:val="18"/>
                <w:lang w:val="ru-RU"/>
              </w:rPr>
              <w:t>55%</w:t>
            </w:r>
          </w:p>
        </w:tc>
        <w:tc>
          <w:tcPr>
            <w:tcW w:w="526"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pt-BR"/>
              </w:rPr>
            </w:pPr>
            <w:r w:rsidRPr="002712DC">
              <w:rPr>
                <w:rFonts w:ascii="GHEA Grapalat" w:hAnsi="GHEA Grapalat" w:cs="Arial"/>
                <w:sz w:val="18"/>
                <w:szCs w:val="18"/>
                <w:lang w:val="ru-RU"/>
              </w:rPr>
              <w:t>67</w:t>
            </w:r>
            <w:r w:rsidRPr="002712DC">
              <w:rPr>
                <w:rFonts w:ascii="GHEA Grapalat" w:hAnsi="GHEA Grapalat" w:cs="Arial"/>
                <w:sz w:val="18"/>
                <w:szCs w:val="18"/>
                <w:lang w:val="pt-BR"/>
              </w:rPr>
              <w:t>%</w:t>
            </w:r>
          </w:p>
        </w:tc>
        <w:tc>
          <w:tcPr>
            <w:tcW w:w="505"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pt-BR"/>
              </w:rPr>
            </w:pPr>
            <w:r w:rsidRPr="002712DC">
              <w:rPr>
                <w:rFonts w:ascii="GHEA Grapalat" w:hAnsi="GHEA Grapalat" w:cs="Arial"/>
                <w:sz w:val="18"/>
                <w:szCs w:val="18"/>
                <w:lang w:val="ru-RU"/>
              </w:rPr>
              <w:t>81</w:t>
            </w:r>
            <w:r w:rsidRPr="002712DC">
              <w:rPr>
                <w:rFonts w:ascii="GHEA Grapalat" w:hAnsi="GHEA Grapalat" w:cs="Arial"/>
                <w:sz w:val="18"/>
                <w:szCs w:val="18"/>
                <w:lang w:val="pt-BR"/>
              </w:rPr>
              <w:t>%</w:t>
            </w:r>
          </w:p>
        </w:tc>
        <w:tc>
          <w:tcPr>
            <w:tcW w:w="504"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pt-BR"/>
              </w:rPr>
            </w:pPr>
            <w:r w:rsidRPr="002712DC">
              <w:rPr>
                <w:rFonts w:ascii="GHEA Grapalat" w:hAnsi="GHEA Grapalat" w:cs="Arial"/>
                <w:sz w:val="18"/>
                <w:szCs w:val="18"/>
                <w:lang w:val="ru-RU"/>
              </w:rPr>
              <w:t>91</w:t>
            </w:r>
            <w:r w:rsidRPr="002712DC">
              <w:rPr>
                <w:rFonts w:ascii="GHEA Grapalat" w:hAnsi="GHEA Grapalat" w:cs="Arial"/>
                <w:sz w:val="18"/>
                <w:szCs w:val="18"/>
                <w:lang w:val="pt-BR"/>
              </w:rPr>
              <w:t>%</w:t>
            </w:r>
          </w:p>
        </w:tc>
        <w:tc>
          <w:tcPr>
            <w:tcW w:w="611"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pt-BR"/>
              </w:rPr>
            </w:pPr>
            <w:r w:rsidRPr="002712DC">
              <w:rPr>
                <w:rFonts w:ascii="GHEA Grapalat" w:hAnsi="GHEA Grapalat" w:cs="Arial"/>
                <w:sz w:val="18"/>
                <w:szCs w:val="18"/>
                <w:lang w:val="pt-BR"/>
              </w:rPr>
              <w:t>100%</w:t>
            </w:r>
          </w:p>
        </w:tc>
        <w:tc>
          <w:tcPr>
            <w:tcW w:w="1039"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b/>
                <w:sz w:val="20"/>
                <w:szCs w:val="20"/>
                <w:lang w:val="pt-BR"/>
              </w:rPr>
            </w:pPr>
            <w:r w:rsidRPr="002712DC">
              <w:rPr>
                <w:rFonts w:ascii="GHEA Grapalat" w:hAnsi="GHEA Grapalat"/>
                <w:b/>
                <w:sz w:val="20"/>
                <w:szCs w:val="20"/>
                <w:lang w:val="pt-BR"/>
              </w:rPr>
              <w:t>100%</w:t>
            </w:r>
          </w:p>
        </w:tc>
      </w:tr>
      <w:tr w:rsidR="00CA66C4" w:rsidRPr="002712DC" w:rsidTr="0030072E">
        <w:trPr>
          <w:trHeight w:val="139"/>
        </w:trPr>
        <w:tc>
          <w:tcPr>
            <w:tcW w:w="1372" w:type="dxa"/>
            <w:tcBorders>
              <w:top w:val="single" w:sz="4" w:space="0" w:color="auto"/>
              <w:left w:val="single" w:sz="4" w:space="0" w:color="auto"/>
              <w:bottom w:val="single" w:sz="4" w:space="0" w:color="auto"/>
              <w:right w:val="single" w:sz="4" w:space="0" w:color="auto"/>
            </w:tcBorders>
          </w:tcPr>
          <w:p w:rsidR="00CA66C4" w:rsidRPr="002712DC" w:rsidRDefault="00CA66C4" w:rsidP="00CE0E49">
            <w:pPr>
              <w:jc w:val="center"/>
              <w:rPr>
                <w:rFonts w:ascii="GHEA Grapalat" w:hAnsi="GHEA Grapalat"/>
                <w:sz w:val="20"/>
                <w:szCs w:val="20"/>
              </w:rPr>
            </w:pPr>
            <w:r w:rsidRPr="002712DC">
              <w:rPr>
                <w:rFonts w:ascii="GHEA Grapalat" w:hAnsi="GHEA Grapalat"/>
                <w:sz w:val="20"/>
                <w:szCs w:val="20"/>
              </w:rPr>
              <w:t>13</w:t>
            </w:r>
          </w:p>
        </w:tc>
        <w:tc>
          <w:tcPr>
            <w:tcW w:w="4532" w:type="dxa"/>
            <w:tcBorders>
              <w:top w:val="single" w:sz="4" w:space="0" w:color="auto"/>
              <w:left w:val="single" w:sz="4" w:space="0" w:color="auto"/>
              <w:bottom w:val="single" w:sz="4" w:space="0" w:color="auto"/>
              <w:right w:val="single" w:sz="4" w:space="0" w:color="auto"/>
            </w:tcBorders>
            <w:vAlign w:val="center"/>
          </w:tcPr>
          <w:p w:rsidR="00CA66C4" w:rsidRPr="002712DC" w:rsidRDefault="00CA66C4" w:rsidP="0030072E">
            <w:pPr>
              <w:jc w:val="center"/>
              <w:rPr>
                <w:rFonts w:ascii="GHEA Grapalat" w:hAnsi="GHEA Grapalat"/>
                <w:sz w:val="20"/>
                <w:szCs w:val="20"/>
              </w:rPr>
            </w:pPr>
            <w:r w:rsidRPr="002712DC">
              <w:rPr>
                <w:rFonts w:ascii="GHEA Grapalat" w:hAnsi="GHEA Grapalat"/>
                <w:sz w:val="20"/>
                <w:szCs w:val="20"/>
              </w:rPr>
              <w:t>15331154</w:t>
            </w:r>
          </w:p>
        </w:tc>
        <w:tc>
          <w:tcPr>
            <w:tcW w:w="2448" w:type="dxa"/>
            <w:tcBorders>
              <w:top w:val="single" w:sz="4" w:space="0" w:color="auto"/>
              <w:left w:val="single" w:sz="4" w:space="0" w:color="auto"/>
              <w:bottom w:val="single" w:sz="4" w:space="0" w:color="auto"/>
              <w:right w:val="single" w:sz="4" w:space="0" w:color="auto"/>
            </w:tcBorders>
            <w:vAlign w:val="center"/>
          </w:tcPr>
          <w:p w:rsidR="00CA66C4" w:rsidRPr="002712DC" w:rsidRDefault="00CA66C4" w:rsidP="00E63385">
            <w:pPr>
              <w:rPr>
                <w:rFonts w:ascii="GHEA Grapalat" w:hAnsi="GHEA Grapalat" w:cs="Arial"/>
                <w:sz w:val="20"/>
                <w:szCs w:val="20"/>
              </w:rPr>
            </w:pPr>
            <w:r w:rsidRPr="002712DC">
              <w:rPr>
                <w:rFonts w:ascii="GHEA Grapalat" w:hAnsi="GHEA Grapalat" w:cs="Arial"/>
                <w:sz w:val="20"/>
                <w:szCs w:val="20"/>
              </w:rPr>
              <w:t>Ոլոռ</w:t>
            </w:r>
          </w:p>
        </w:tc>
        <w:tc>
          <w:tcPr>
            <w:tcW w:w="469"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ru-RU"/>
              </w:rPr>
            </w:pPr>
            <w:r w:rsidRPr="002712DC">
              <w:rPr>
                <w:rFonts w:ascii="GHEA Grapalat" w:hAnsi="GHEA Grapalat" w:cs="Arial"/>
                <w:sz w:val="18"/>
                <w:szCs w:val="18"/>
                <w:lang w:val="ru-RU"/>
              </w:rPr>
              <w:t>11%</w:t>
            </w:r>
          </w:p>
        </w:tc>
        <w:tc>
          <w:tcPr>
            <w:tcW w:w="522"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ru-RU"/>
              </w:rPr>
            </w:pPr>
            <w:r w:rsidRPr="002712DC">
              <w:rPr>
                <w:rFonts w:ascii="GHEA Grapalat" w:hAnsi="GHEA Grapalat" w:cs="Arial"/>
                <w:sz w:val="18"/>
                <w:szCs w:val="18"/>
                <w:lang w:val="ru-RU"/>
              </w:rPr>
              <w:t>23%</w:t>
            </w:r>
          </w:p>
        </w:tc>
        <w:tc>
          <w:tcPr>
            <w:tcW w:w="529"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ru-RU"/>
              </w:rPr>
            </w:pPr>
            <w:r w:rsidRPr="002712DC">
              <w:rPr>
                <w:rFonts w:ascii="GHEA Grapalat" w:hAnsi="GHEA Grapalat" w:cs="Arial"/>
                <w:sz w:val="18"/>
                <w:szCs w:val="18"/>
                <w:lang w:val="ru-RU"/>
              </w:rPr>
              <w:t>35%</w:t>
            </w:r>
          </w:p>
        </w:tc>
        <w:tc>
          <w:tcPr>
            <w:tcW w:w="524"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ru-RU"/>
              </w:rPr>
            </w:pPr>
            <w:r w:rsidRPr="002712DC">
              <w:rPr>
                <w:rFonts w:ascii="GHEA Grapalat" w:hAnsi="GHEA Grapalat" w:cs="Arial"/>
                <w:sz w:val="18"/>
                <w:szCs w:val="18"/>
                <w:lang w:val="ru-RU"/>
              </w:rPr>
              <w:t>45%</w:t>
            </w:r>
          </w:p>
        </w:tc>
        <w:tc>
          <w:tcPr>
            <w:tcW w:w="528"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ru-RU"/>
              </w:rPr>
            </w:pPr>
            <w:r w:rsidRPr="002712DC">
              <w:rPr>
                <w:rFonts w:ascii="GHEA Grapalat" w:hAnsi="GHEA Grapalat" w:cs="Arial"/>
                <w:sz w:val="18"/>
                <w:szCs w:val="18"/>
                <w:lang w:val="ru-RU"/>
              </w:rPr>
              <w:t>55%</w:t>
            </w:r>
          </w:p>
        </w:tc>
        <w:tc>
          <w:tcPr>
            <w:tcW w:w="528"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ru-RU"/>
              </w:rPr>
            </w:pPr>
            <w:r w:rsidRPr="002712DC">
              <w:rPr>
                <w:rFonts w:ascii="GHEA Grapalat" w:hAnsi="GHEA Grapalat" w:cs="Arial"/>
                <w:sz w:val="18"/>
                <w:szCs w:val="18"/>
                <w:lang w:val="ru-RU"/>
              </w:rPr>
              <w:t>55%</w:t>
            </w:r>
          </w:p>
        </w:tc>
        <w:tc>
          <w:tcPr>
            <w:tcW w:w="528"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ru-RU"/>
              </w:rPr>
            </w:pPr>
            <w:r w:rsidRPr="002712DC">
              <w:rPr>
                <w:rFonts w:ascii="GHEA Grapalat" w:hAnsi="GHEA Grapalat" w:cs="Arial"/>
                <w:sz w:val="18"/>
                <w:szCs w:val="18"/>
                <w:lang w:val="ru-RU"/>
              </w:rPr>
              <w:t>55%</w:t>
            </w:r>
          </w:p>
        </w:tc>
        <w:tc>
          <w:tcPr>
            <w:tcW w:w="528"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ru-RU"/>
              </w:rPr>
            </w:pPr>
            <w:r w:rsidRPr="002712DC">
              <w:rPr>
                <w:rFonts w:ascii="GHEA Grapalat" w:hAnsi="GHEA Grapalat" w:cs="Arial"/>
                <w:sz w:val="18"/>
                <w:szCs w:val="18"/>
                <w:lang w:val="ru-RU"/>
              </w:rPr>
              <w:t>55%</w:t>
            </w:r>
          </w:p>
        </w:tc>
        <w:tc>
          <w:tcPr>
            <w:tcW w:w="526"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pt-BR"/>
              </w:rPr>
            </w:pPr>
            <w:r w:rsidRPr="002712DC">
              <w:rPr>
                <w:rFonts w:ascii="GHEA Grapalat" w:hAnsi="GHEA Grapalat" w:cs="Arial"/>
                <w:sz w:val="18"/>
                <w:szCs w:val="18"/>
                <w:lang w:val="ru-RU"/>
              </w:rPr>
              <w:t>67</w:t>
            </w:r>
            <w:r w:rsidRPr="002712DC">
              <w:rPr>
                <w:rFonts w:ascii="GHEA Grapalat" w:hAnsi="GHEA Grapalat" w:cs="Arial"/>
                <w:sz w:val="18"/>
                <w:szCs w:val="18"/>
                <w:lang w:val="pt-BR"/>
              </w:rPr>
              <w:t>%</w:t>
            </w:r>
          </w:p>
        </w:tc>
        <w:tc>
          <w:tcPr>
            <w:tcW w:w="505"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pt-BR"/>
              </w:rPr>
            </w:pPr>
            <w:r w:rsidRPr="002712DC">
              <w:rPr>
                <w:rFonts w:ascii="GHEA Grapalat" w:hAnsi="GHEA Grapalat" w:cs="Arial"/>
                <w:sz w:val="18"/>
                <w:szCs w:val="18"/>
                <w:lang w:val="ru-RU"/>
              </w:rPr>
              <w:t>81</w:t>
            </w:r>
            <w:r w:rsidRPr="002712DC">
              <w:rPr>
                <w:rFonts w:ascii="GHEA Grapalat" w:hAnsi="GHEA Grapalat" w:cs="Arial"/>
                <w:sz w:val="18"/>
                <w:szCs w:val="18"/>
                <w:lang w:val="pt-BR"/>
              </w:rPr>
              <w:t>%</w:t>
            </w:r>
          </w:p>
        </w:tc>
        <w:tc>
          <w:tcPr>
            <w:tcW w:w="504"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pt-BR"/>
              </w:rPr>
            </w:pPr>
            <w:r w:rsidRPr="002712DC">
              <w:rPr>
                <w:rFonts w:ascii="GHEA Grapalat" w:hAnsi="GHEA Grapalat" w:cs="Arial"/>
                <w:sz w:val="18"/>
                <w:szCs w:val="18"/>
                <w:lang w:val="ru-RU"/>
              </w:rPr>
              <w:t>91</w:t>
            </w:r>
            <w:r w:rsidRPr="002712DC">
              <w:rPr>
                <w:rFonts w:ascii="GHEA Grapalat" w:hAnsi="GHEA Grapalat" w:cs="Arial"/>
                <w:sz w:val="18"/>
                <w:szCs w:val="18"/>
                <w:lang w:val="pt-BR"/>
              </w:rPr>
              <w:t>%</w:t>
            </w:r>
          </w:p>
        </w:tc>
        <w:tc>
          <w:tcPr>
            <w:tcW w:w="611"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pt-BR"/>
              </w:rPr>
            </w:pPr>
            <w:r w:rsidRPr="002712DC">
              <w:rPr>
                <w:rFonts w:ascii="GHEA Grapalat" w:hAnsi="GHEA Grapalat" w:cs="Arial"/>
                <w:sz w:val="18"/>
                <w:szCs w:val="18"/>
                <w:lang w:val="pt-BR"/>
              </w:rPr>
              <w:t>100%</w:t>
            </w:r>
          </w:p>
        </w:tc>
        <w:tc>
          <w:tcPr>
            <w:tcW w:w="1039"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b/>
                <w:sz w:val="20"/>
                <w:szCs w:val="20"/>
                <w:lang w:val="pt-BR"/>
              </w:rPr>
            </w:pPr>
            <w:r w:rsidRPr="002712DC">
              <w:rPr>
                <w:rFonts w:ascii="GHEA Grapalat" w:hAnsi="GHEA Grapalat"/>
                <w:b/>
                <w:sz w:val="20"/>
                <w:szCs w:val="20"/>
                <w:lang w:val="pt-BR"/>
              </w:rPr>
              <w:t>100%</w:t>
            </w:r>
          </w:p>
        </w:tc>
      </w:tr>
      <w:tr w:rsidR="00CA66C4" w:rsidRPr="002712DC" w:rsidTr="0030072E">
        <w:trPr>
          <w:trHeight w:val="139"/>
        </w:trPr>
        <w:tc>
          <w:tcPr>
            <w:tcW w:w="1372" w:type="dxa"/>
            <w:tcBorders>
              <w:top w:val="single" w:sz="4" w:space="0" w:color="auto"/>
              <w:left w:val="single" w:sz="4" w:space="0" w:color="auto"/>
              <w:bottom w:val="single" w:sz="4" w:space="0" w:color="auto"/>
              <w:right w:val="single" w:sz="4" w:space="0" w:color="auto"/>
            </w:tcBorders>
          </w:tcPr>
          <w:p w:rsidR="00CA66C4" w:rsidRPr="002712DC" w:rsidRDefault="00CA66C4" w:rsidP="00CE0E49">
            <w:pPr>
              <w:jc w:val="center"/>
              <w:rPr>
                <w:rFonts w:ascii="GHEA Grapalat" w:hAnsi="GHEA Grapalat"/>
                <w:sz w:val="20"/>
                <w:szCs w:val="20"/>
              </w:rPr>
            </w:pPr>
            <w:r w:rsidRPr="002712DC">
              <w:rPr>
                <w:rFonts w:ascii="GHEA Grapalat" w:hAnsi="GHEA Grapalat"/>
                <w:sz w:val="20"/>
                <w:szCs w:val="20"/>
              </w:rPr>
              <w:lastRenderedPageBreak/>
              <w:t>14</w:t>
            </w:r>
          </w:p>
        </w:tc>
        <w:tc>
          <w:tcPr>
            <w:tcW w:w="4532" w:type="dxa"/>
            <w:tcBorders>
              <w:top w:val="single" w:sz="4" w:space="0" w:color="auto"/>
              <w:left w:val="single" w:sz="4" w:space="0" w:color="auto"/>
              <w:bottom w:val="single" w:sz="4" w:space="0" w:color="auto"/>
              <w:right w:val="single" w:sz="4" w:space="0" w:color="auto"/>
            </w:tcBorders>
            <w:vAlign w:val="center"/>
          </w:tcPr>
          <w:p w:rsidR="00CA66C4" w:rsidRPr="002712DC" w:rsidRDefault="00CA66C4" w:rsidP="0030072E">
            <w:pPr>
              <w:jc w:val="center"/>
              <w:rPr>
                <w:rFonts w:ascii="GHEA Grapalat" w:hAnsi="GHEA Grapalat"/>
                <w:sz w:val="20"/>
                <w:szCs w:val="20"/>
              </w:rPr>
            </w:pPr>
            <w:r w:rsidRPr="002712DC">
              <w:rPr>
                <w:rFonts w:ascii="GHEA Grapalat" w:hAnsi="GHEA Grapalat"/>
                <w:sz w:val="20"/>
                <w:szCs w:val="20"/>
              </w:rPr>
              <w:t>15331153</w:t>
            </w:r>
          </w:p>
        </w:tc>
        <w:tc>
          <w:tcPr>
            <w:tcW w:w="2448" w:type="dxa"/>
            <w:tcBorders>
              <w:top w:val="single" w:sz="4" w:space="0" w:color="auto"/>
              <w:left w:val="single" w:sz="4" w:space="0" w:color="auto"/>
              <w:bottom w:val="single" w:sz="4" w:space="0" w:color="auto"/>
              <w:right w:val="single" w:sz="4" w:space="0" w:color="auto"/>
            </w:tcBorders>
            <w:vAlign w:val="center"/>
          </w:tcPr>
          <w:p w:rsidR="00CA66C4" w:rsidRPr="002712DC" w:rsidRDefault="00CA66C4" w:rsidP="00E63385">
            <w:pPr>
              <w:rPr>
                <w:rFonts w:ascii="GHEA Grapalat" w:hAnsi="GHEA Grapalat" w:cs="Arial"/>
                <w:sz w:val="20"/>
                <w:szCs w:val="20"/>
              </w:rPr>
            </w:pPr>
            <w:r w:rsidRPr="002712DC">
              <w:rPr>
                <w:rFonts w:ascii="GHEA Grapalat" w:hAnsi="GHEA Grapalat" w:cs="Arial"/>
                <w:sz w:val="20"/>
                <w:szCs w:val="20"/>
              </w:rPr>
              <w:t>Ոսպ</w:t>
            </w:r>
          </w:p>
        </w:tc>
        <w:tc>
          <w:tcPr>
            <w:tcW w:w="469"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ru-RU"/>
              </w:rPr>
            </w:pPr>
            <w:r w:rsidRPr="002712DC">
              <w:rPr>
                <w:rFonts w:ascii="GHEA Grapalat" w:hAnsi="GHEA Grapalat" w:cs="Arial"/>
                <w:sz w:val="18"/>
                <w:szCs w:val="18"/>
                <w:lang w:val="ru-RU"/>
              </w:rPr>
              <w:t>11%</w:t>
            </w:r>
          </w:p>
        </w:tc>
        <w:tc>
          <w:tcPr>
            <w:tcW w:w="522"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ru-RU"/>
              </w:rPr>
            </w:pPr>
            <w:r w:rsidRPr="002712DC">
              <w:rPr>
                <w:rFonts w:ascii="GHEA Grapalat" w:hAnsi="GHEA Grapalat" w:cs="Arial"/>
                <w:sz w:val="18"/>
                <w:szCs w:val="18"/>
                <w:lang w:val="ru-RU"/>
              </w:rPr>
              <w:t>23%</w:t>
            </w:r>
          </w:p>
        </w:tc>
        <w:tc>
          <w:tcPr>
            <w:tcW w:w="529"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ru-RU"/>
              </w:rPr>
            </w:pPr>
            <w:r w:rsidRPr="002712DC">
              <w:rPr>
                <w:rFonts w:ascii="GHEA Grapalat" w:hAnsi="GHEA Grapalat" w:cs="Arial"/>
                <w:sz w:val="18"/>
                <w:szCs w:val="18"/>
                <w:lang w:val="ru-RU"/>
              </w:rPr>
              <w:t>35%</w:t>
            </w:r>
          </w:p>
        </w:tc>
        <w:tc>
          <w:tcPr>
            <w:tcW w:w="524"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ru-RU"/>
              </w:rPr>
            </w:pPr>
            <w:r w:rsidRPr="002712DC">
              <w:rPr>
                <w:rFonts w:ascii="GHEA Grapalat" w:hAnsi="GHEA Grapalat" w:cs="Arial"/>
                <w:sz w:val="18"/>
                <w:szCs w:val="18"/>
                <w:lang w:val="ru-RU"/>
              </w:rPr>
              <w:t>45%</w:t>
            </w:r>
          </w:p>
        </w:tc>
        <w:tc>
          <w:tcPr>
            <w:tcW w:w="528"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ru-RU"/>
              </w:rPr>
            </w:pPr>
            <w:r w:rsidRPr="002712DC">
              <w:rPr>
                <w:rFonts w:ascii="GHEA Grapalat" w:hAnsi="GHEA Grapalat" w:cs="Arial"/>
                <w:sz w:val="18"/>
                <w:szCs w:val="18"/>
                <w:lang w:val="ru-RU"/>
              </w:rPr>
              <w:t>55%</w:t>
            </w:r>
          </w:p>
        </w:tc>
        <w:tc>
          <w:tcPr>
            <w:tcW w:w="528"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ru-RU"/>
              </w:rPr>
            </w:pPr>
            <w:r w:rsidRPr="002712DC">
              <w:rPr>
                <w:rFonts w:ascii="GHEA Grapalat" w:hAnsi="GHEA Grapalat" w:cs="Arial"/>
                <w:sz w:val="18"/>
                <w:szCs w:val="18"/>
                <w:lang w:val="ru-RU"/>
              </w:rPr>
              <w:t>55%</w:t>
            </w:r>
          </w:p>
        </w:tc>
        <w:tc>
          <w:tcPr>
            <w:tcW w:w="528"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ru-RU"/>
              </w:rPr>
            </w:pPr>
            <w:r w:rsidRPr="002712DC">
              <w:rPr>
                <w:rFonts w:ascii="GHEA Grapalat" w:hAnsi="GHEA Grapalat" w:cs="Arial"/>
                <w:sz w:val="18"/>
                <w:szCs w:val="18"/>
                <w:lang w:val="ru-RU"/>
              </w:rPr>
              <w:t>55%</w:t>
            </w:r>
          </w:p>
        </w:tc>
        <w:tc>
          <w:tcPr>
            <w:tcW w:w="528"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ru-RU"/>
              </w:rPr>
            </w:pPr>
            <w:r w:rsidRPr="002712DC">
              <w:rPr>
                <w:rFonts w:ascii="GHEA Grapalat" w:hAnsi="GHEA Grapalat" w:cs="Arial"/>
                <w:sz w:val="18"/>
                <w:szCs w:val="18"/>
                <w:lang w:val="ru-RU"/>
              </w:rPr>
              <w:t>55%</w:t>
            </w:r>
          </w:p>
        </w:tc>
        <w:tc>
          <w:tcPr>
            <w:tcW w:w="526"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pt-BR"/>
              </w:rPr>
            </w:pPr>
            <w:r w:rsidRPr="002712DC">
              <w:rPr>
                <w:rFonts w:ascii="GHEA Grapalat" w:hAnsi="GHEA Grapalat" w:cs="Arial"/>
                <w:sz w:val="18"/>
                <w:szCs w:val="18"/>
                <w:lang w:val="ru-RU"/>
              </w:rPr>
              <w:t>67</w:t>
            </w:r>
            <w:r w:rsidRPr="002712DC">
              <w:rPr>
                <w:rFonts w:ascii="GHEA Grapalat" w:hAnsi="GHEA Grapalat" w:cs="Arial"/>
                <w:sz w:val="18"/>
                <w:szCs w:val="18"/>
                <w:lang w:val="pt-BR"/>
              </w:rPr>
              <w:t>%</w:t>
            </w:r>
          </w:p>
        </w:tc>
        <w:tc>
          <w:tcPr>
            <w:tcW w:w="505"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pt-BR"/>
              </w:rPr>
            </w:pPr>
            <w:r w:rsidRPr="002712DC">
              <w:rPr>
                <w:rFonts w:ascii="GHEA Grapalat" w:hAnsi="GHEA Grapalat" w:cs="Arial"/>
                <w:sz w:val="18"/>
                <w:szCs w:val="18"/>
                <w:lang w:val="ru-RU"/>
              </w:rPr>
              <w:t>81</w:t>
            </w:r>
            <w:r w:rsidRPr="002712DC">
              <w:rPr>
                <w:rFonts w:ascii="GHEA Grapalat" w:hAnsi="GHEA Grapalat" w:cs="Arial"/>
                <w:sz w:val="18"/>
                <w:szCs w:val="18"/>
                <w:lang w:val="pt-BR"/>
              </w:rPr>
              <w:t>%</w:t>
            </w:r>
          </w:p>
        </w:tc>
        <w:tc>
          <w:tcPr>
            <w:tcW w:w="504"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pt-BR"/>
              </w:rPr>
            </w:pPr>
            <w:r w:rsidRPr="002712DC">
              <w:rPr>
                <w:rFonts w:ascii="GHEA Grapalat" w:hAnsi="GHEA Grapalat" w:cs="Arial"/>
                <w:sz w:val="18"/>
                <w:szCs w:val="18"/>
                <w:lang w:val="ru-RU"/>
              </w:rPr>
              <w:t>91</w:t>
            </w:r>
            <w:r w:rsidRPr="002712DC">
              <w:rPr>
                <w:rFonts w:ascii="GHEA Grapalat" w:hAnsi="GHEA Grapalat" w:cs="Arial"/>
                <w:sz w:val="18"/>
                <w:szCs w:val="18"/>
                <w:lang w:val="pt-BR"/>
              </w:rPr>
              <w:t>%</w:t>
            </w:r>
          </w:p>
        </w:tc>
        <w:tc>
          <w:tcPr>
            <w:tcW w:w="611"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pt-BR"/>
              </w:rPr>
            </w:pPr>
            <w:r w:rsidRPr="002712DC">
              <w:rPr>
                <w:rFonts w:ascii="GHEA Grapalat" w:hAnsi="GHEA Grapalat" w:cs="Arial"/>
                <w:sz w:val="18"/>
                <w:szCs w:val="18"/>
                <w:lang w:val="pt-BR"/>
              </w:rPr>
              <w:t>100%</w:t>
            </w:r>
          </w:p>
        </w:tc>
        <w:tc>
          <w:tcPr>
            <w:tcW w:w="1039"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b/>
                <w:sz w:val="20"/>
                <w:szCs w:val="20"/>
                <w:lang w:val="pt-BR"/>
              </w:rPr>
            </w:pPr>
            <w:r w:rsidRPr="002712DC">
              <w:rPr>
                <w:rFonts w:ascii="GHEA Grapalat" w:hAnsi="GHEA Grapalat"/>
                <w:b/>
                <w:sz w:val="20"/>
                <w:szCs w:val="20"/>
                <w:lang w:val="pt-BR"/>
              </w:rPr>
              <w:t>100%</w:t>
            </w:r>
          </w:p>
        </w:tc>
      </w:tr>
      <w:tr w:rsidR="00CA66C4" w:rsidRPr="002712DC" w:rsidTr="0030072E">
        <w:trPr>
          <w:trHeight w:val="139"/>
        </w:trPr>
        <w:tc>
          <w:tcPr>
            <w:tcW w:w="1372" w:type="dxa"/>
            <w:tcBorders>
              <w:top w:val="single" w:sz="4" w:space="0" w:color="auto"/>
              <w:left w:val="single" w:sz="4" w:space="0" w:color="auto"/>
              <w:bottom w:val="single" w:sz="4" w:space="0" w:color="auto"/>
              <w:right w:val="single" w:sz="4" w:space="0" w:color="auto"/>
            </w:tcBorders>
          </w:tcPr>
          <w:p w:rsidR="00CA66C4" w:rsidRPr="002712DC" w:rsidRDefault="00CA66C4" w:rsidP="00CE0E49">
            <w:pPr>
              <w:jc w:val="center"/>
              <w:rPr>
                <w:rFonts w:ascii="GHEA Grapalat" w:hAnsi="GHEA Grapalat"/>
                <w:sz w:val="20"/>
                <w:szCs w:val="20"/>
              </w:rPr>
            </w:pPr>
            <w:r w:rsidRPr="002712DC">
              <w:rPr>
                <w:rFonts w:ascii="GHEA Grapalat" w:hAnsi="GHEA Grapalat"/>
                <w:sz w:val="20"/>
                <w:szCs w:val="20"/>
              </w:rPr>
              <w:t>15</w:t>
            </w:r>
          </w:p>
        </w:tc>
        <w:tc>
          <w:tcPr>
            <w:tcW w:w="4532" w:type="dxa"/>
            <w:tcBorders>
              <w:top w:val="single" w:sz="4" w:space="0" w:color="auto"/>
              <w:left w:val="single" w:sz="4" w:space="0" w:color="auto"/>
              <w:bottom w:val="single" w:sz="4" w:space="0" w:color="auto"/>
              <w:right w:val="single" w:sz="4" w:space="0" w:color="auto"/>
            </w:tcBorders>
            <w:vAlign w:val="center"/>
          </w:tcPr>
          <w:p w:rsidR="00CA66C4" w:rsidRPr="002712DC" w:rsidRDefault="00CA66C4" w:rsidP="0030072E">
            <w:pPr>
              <w:jc w:val="center"/>
              <w:rPr>
                <w:rFonts w:ascii="GHEA Grapalat" w:hAnsi="GHEA Grapalat"/>
                <w:sz w:val="20"/>
                <w:szCs w:val="20"/>
              </w:rPr>
            </w:pPr>
            <w:r w:rsidRPr="002712DC">
              <w:rPr>
                <w:rFonts w:ascii="GHEA Grapalat" w:hAnsi="GHEA Grapalat"/>
                <w:sz w:val="20"/>
                <w:szCs w:val="20"/>
              </w:rPr>
              <w:t>03211300</w:t>
            </w:r>
          </w:p>
        </w:tc>
        <w:tc>
          <w:tcPr>
            <w:tcW w:w="2448" w:type="dxa"/>
            <w:tcBorders>
              <w:top w:val="single" w:sz="4" w:space="0" w:color="auto"/>
              <w:left w:val="single" w:sz="4" w:space="0" w:color="auto"/>
              <w:bottom w:val="single" w:sz="4" w:space="0" w:color="auto"/>
              <w:right w:val="single" w:sz="4" w:space="0" w:color="auto"/>
            </w:tcBorders>
            <w:vAlign w:val="center"/>
          </w:tcPr>
          <w:p w:rsidR="00CA66C4" w:rsidRPr="002712DC" w:rsidRDefault="00CA66C4" w:rsidP="00E63385">
            <w:pPr>
              <w:rPr>
                <w:rFonts w:ascii="GHEA Grapalat" w:hAnsi="GHEA Grapalat" w:cs="Arial"/>
                <w:sz w:val="20"/>
                <w:szCs w:val="20"/>
              </w:rPr>
            </w:pPr>
            <w:r w:rsidRPr="002712DC">
              <w:rPr>
                <w:rFonts w:ascii="GHEA Grapalat" w:hAnsi="GHEA Grapalat" w:cs="Arial"/>
                <w:sz w:val="20"/>
                <w:szCs w:val="20"/>
              </w:rPr>
              <w:t>Բրինձ</w:t>
            </w:r>
          </w:p>
        </w:tc>
        <w:tc>
          <w:tcPr>
            <w:tcW w:w="469"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ru-RU"/>
              </w:rPr>
            </w:pPr>
            <w:r w:rsidRPr="002712DC">
              <w:rPr>
                <w:rFonts w:ascii="GHEA Grapalat" w:hAnsi="GHEA Grapalat" w:cs="Arial"/>
                <w:sz w:val="18"/>
                <w:szCs w:val="18"/>
                <w:lang w:val="ru-RU"/>
              </w:rPr>
              <w:t>11%</w:t>
            </w:r>
          </w:p>
        </w:tc>
        <w:tc>
          <w:tcPr>
            <w:tcW w:w="522"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ru-RU"/>
              </w:rPr>
            </w:pPr>
            <w:r w:rsidRPr="002712DC">
              <w:rPr>
                <w:rFonts w:ascii="GHEA Grapalat" w:hAnsi="GHEA Grapalat" w:cs="Arial"/>
                <w:sz w:val="18"/>
                <w:szCs w:val="18"/>
                <w:lang w:val="ru-RU"/>
              </w:rPr>
              <w:t>23%</w:t>
            </w:r>
          </w:p>
        </w:tc>
        <w:tc>
          <w:tcPr>
            <w:tcW w:w="529"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ru-RU"/>
              </w:rPr>
            </w:pPr>
            <w:r w:rsidRPr="002712DC">
              <w:rPr>
                <w:rFonts w:ascii="GHEA Grapalat" w:hAnsi="GHEA Grapalat" w:cs="Arial"/>
                <w:sz w:val="18"/>
                <w:szCs w:val="18"/>
                <w:lang w:val="ru-RU"/>
              </w:rPr>
              <w:t>35%</w:t>
            </w:r>
          </w:p>
        </w:tc>
        <w:tc>
          <w:tcPr>
            <w:tcW w:w="524"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ru-RU"/>
              </w:rPr>
            </w:pPr>
            <w:r w:rsidRPr="002712DC">
              <w:rPr>
                <w:rFonts w:ascii="GHEA Grapalat" w:hAnsi="GHEA Grapalat" w:cs="Arial"/>
                <w:sz w:val="18"/>
                <w:szCs w:val="18"/>
                <w:lang w:val="ru-RU"/>
              </w:rPr>
              <w:t>45%</w:t>
            </w:r>
          </w:p>
        </w:tc>
        <w:tc>
          <w:tcPr>
            <w:tcW w:w="528"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ru-RU"/>
              </w:rPr>
            </w:pPr>
            <w:r w:rsidRPr="002712DC">
              <w:rPr>
                <w:rFonts w:ascii="GHEA Grapalat" w:hAnsi="GHEA Grapalat" w:cs="Arial"/>
                <w:sz w:val="18"/>
                <w:szCs w:val="18"/>
                <w:lang w:val="ru-RU"/>
              </w:rPr>
              <w:t>55%</w:t>
            </w:r>
          </w:p>
        </w:tc>
        <w:tc>
          <w:tcPr>
            <w:tcW w:w="528"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ru-RU"/>
              </w:rPr>
            </w:pPr>
            <w:r w:rsidRPr="002712DC">
              <w:rPr>
                <w:rFonts w:ascii="GHEA Grapalat" w:hAnsi="GHEA Grapalat" w:cs="Arial"/>
                <w:sz w:val="18"/>
                <w:szCs w:val="18"/>
                <w:lang w:val="ru-RU"/>
              </w:rPr>
              <w:t>55%</w:t>
            </w:r>
          </w:p>
        </w:tc>
        <w:tc>
          <w:tcPr>
            <w:tcW w:w="528"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ru-RU"/>
              </w:rPr>
            </w:pPr>
            <w:r w:rsidRPr="002712DC">
              <w:rPr>
                <w:rFonts w:ascii="GHEA Grapalat" w:hAnsi="GHEA Grapalat" w:cs="Arial"/>
                <w:sz w:val="18"/>
                <w:szCs w:val="18"/>
                <w:lang w:val="ru-RU"/>
              </w:rPr>
              <w:t>55%</w:t>
            </w:r>
          </w:p>
        </w:tc>
        <w:tc>
          <w:tcPr>
            <w:tcW w:w="528"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ru-RU"/>
              </w:rPr>
            </w:pPr>
            <w:r w:rsidRPr="002712DC">
              <w:rPr>
                <w:rFonts w:ascii="GHEA Grapalat" w:hAnsi="GHEA Grapalat" w:cs="Arial"/>
                <w:sz w:val="18"/>
                <w:szCs w:val="18"/>
                <w:lang w:val="ru-RU"/>
              </w:rPr>
              <w:t>55%</w:t>
            </w:r>
          </w:p>
        </w:tc>
        <w:tc>
          <w:tcPr>
            <w:tcW w:w="526"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pt-BR"/>
              </w:rPr>
            </w:pPr>
            <w:r w:rsidRPr="002712DC">
              <w:rPr>
                <w:rFonts w:ascii="GHEA Grapalat" w:hAnsi="GHEA Grapalat" w:cs="Arial"/>
                <w:sz w:val="18"/>
                <w:szCs w:val="18"/>
                <w:lang w:val="ru-RU"/>
              </w:rPr>
              <w:t>67</w:t>
            </w:r>
            <w:r w:rsidRPr="002712DC">
              <w:rPr>
                <w:rFonts w:ascii="GHEA Grapalat" w:hAnsi="GHEA Grapalat" w:cs="Arial"/>
                <w:sz w:val="18"/>
                <w:szCs w:val="18"/>
                <w:lang w:val="pt-BR"/>
              </w:rPr>
              <w:t>%</w:t>
            </w:r>
          </w:p>
        </w:tc>
        <w:tc>
          <w:tcPr>
            <w:tcW w:w="505"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pt-BR"/>
              </w:rPr>
            </w:pPr>
            <w:r w:rsidRPr="002712DC">
              <w:rPr>
                <w:rFonts w:ascii="GHEA Grapalat" w:hAnsi="GHEA Grapalat" w:cs="Arial"/>
                <w:sz w:val="18"/>
                <w:szCs w:val="18"/>
                <w:lang w:val="ru-RU"/>
              </w:rPr>
              <w:t>81</w:t>
            </w:r>
            <w:r w:rsidRPr="002712DC">
              <w:rPr>
                <w:rFonts w:ascii="GHEA Grapalat" w:hAnsi="GHEA Grapalat" w:cs="Arial"/>
                <w:sz w:val="18"/>
                <w:szCs w:val="18"/>
                <w:lang w:val="pt-BR"/>
              </w:rPr>
              <w:t>%</w:t>
            </w:r>
          </w:p>
        </w:tc>
        <w:tc>
          <w:tcPr>
            <w:tcW w:w="504"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pt-BR"/>
              </w:rPr>
            </w:pPr>
            <w:r w:rsidRPr="002712DC">
              <w:rPr>
                <w:rFonts w:ascii="GHEA Grapalat" w:hAnsi="GHEA Grapalat" w:cs="Arial"/>
                <w:sz w:val="18"/>
                <w:szCs w:val="18"/>
                <w:lang w:val="ru-RU"/>
              </w:rPr>
              <w:t>91</w:t>
            </w:r>
            <w:r w:rsidRPr="002712DC">
              <w:rPr>
                <w:rFonts w:ascii="GHEA Grapalat" w:hAnsi="GHEA Grapalat" w:cs="Arial"/>
                <w:sz w:val="18"/>
                <w:szCs w:val="18"/>
                <w:lang w:val="pt-BR"/>
              </w:rPr>
              <w:t>%</w:t>
            </w:r>
          </w:p>
        </w:tc>
        <w:tc>
          <w:tcPr>
            <w:tcW w:w="611"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pt-BR"/>
              </w:rPr>
            </w:pPr>
            <w:r w:rsidRPr="002712DC">
              <w:rPr>
                <w:rFonts w:ascii="GHEA Grapalat" w:hAnsi="GHEA Grapalat" w:cs="Arial"/>
                <w:sz w:val="18"/>
                <w:szCs w:val="18"/>
                <w:lang w:val="pt-BR"/>
              </w:rPr>
              <w:t>100%</w:t>
            </w:r>
          </w:p>
        </w:tc>
        <w:tc>
          <w:tcPr>
            <w:tcW w:w="1039"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b/>
                <w:sz w:val="20"/>
                <w:szCs w:val="20"/>
                <w:lang w:val="pt-BR"/>
              </w:rPr>
            </w:pPr>
            <w:r w:rsidRPr="002712DC">
              <w:rPr>
                <w:rFonts w:ascii="GHEA Grapalat" w:hAnsi="GHEA Grapalat"/>
                <w:b/>
                <w:sz w:val="20"/>
                <w:szCs w:val="20"/>
                <w:lang w:val="pt-BR"/>
              </w:rPr>
              <w:t>100%</w:t>
            </w:r>
          </w:p>
        </w:tc>
      </w:tr>
      <w:tr w:rsidR="00CA66C4" w:rsidRPr="002712DC" w:rsidTr="0030072E">
        <w:trPr>
          <w:trHeight w:val="139"/>
        </w:trPr>
        <w:tc>
          <w:tcPr>
            <w:tcW w:w="1372" w:type="dxa"/>
            <w:tcBorders>
              <w:top w:val="single" w:sz="4" w:space="0" w:color="auto"/>
              <w:left w:val="single" w:sz="4" w:space="0" w:color="auto"/>
              <w:bottom w:val="single" w:sz="4" w:space="0" w:color="auto"/>
              <w:right w:val="single" w:sz="4" w:space="0" w:color="auto"/>
            </w:tcBorders>
          </w:tcPr>
          <w:p w:rsidR="00CA66C4" w:rsidRPr="002712DC" w:rsidRDefault="00CA66C4" w:rsidP="00CE0E49">
            <w:pPr>
              <w:jc w:val="center"/>
              <w:rPr>
                <w:rFonts w:ascii="GHEA Grapalat" w:hAnsi="GHEA Grapalat"/>
                <w:sz w:val="20"/>
                <w:szCs w:val="20"/>
              </w:rPr>
            </w:pPr>
            <w:r w:rsidRPr="002712DC">
              <w:rPr>
                <w:rFonts w:ascii="GHEA Grapalat" w:hAnsi="GHEA Grapalat"/>
                <w:sz w:val="20"/>
                <w:szCs w:val="20"/>
              </w:rPr>
              <w:t>16</w:t>
            </w:r>
          </w:p>
        </w:tc>
        <w:tc>
          <w:tcPr>
            <w:tcW w:w="4532" w:type="dxa"/>
            <w:tcBorders>
              <w:top w:val="single" w:sz="4" w:space="0" w:color="auto"/>
              <w:left w:val="single" w:sz="4" w:space="0" w:color="auto"/>
              <w:bottom w:val="single" w:sz="4" w:space="0" w:color="auto"/>
              <w:right w:val="single" w:sz="4" w:space="0" w:color="auto"/>
            </w:tcBorders>
            <w:vAlign w:val="center"/>
          </w:tcPr>
          <w:p w:rsidR="00CA66C4" w:rsidRPr="002712DC" w:rsidRDefault="00CA66C4" w:rsidP="0030072E">
            <w:pPr>
              <w:jc w:val="center"/>
              <w:rPr>
                <w:rFonts w:ascii="GHEA Grapalat" w:hAnsi="GHEA Grapalat"/>
                <w:sz w:val="20"/>
                <w:szCs w:val="20"/>
              </w:rPr>
            </w:pPr>
            <w:r w:rsidRPr="002712DC">
              <w:rPr>
                <w:rFonts w:ascii="GHEA Grapalat" w:hAnsi="GHEA Grapalat"/>
                <w:sz w:val="20"/>
                <w:szCs w:val="20"/>
              </w:rPr>
              <w:t>15616000</w:t>
            </w:r>
          </w:p>
        </w:tc>
        <w:tc>
          <w:tcPr>
            <w:tcW w:w="2448" w:type="dxa"/>
            <w:tcBorders>
              <w:top w:val="single" w:sz="4" w:space="0" w:color="auto"/>
              <w:left w:val="single" w:sz="4" w:space="0" w:color="auto"/>
              <w:bottom w:val="single" w:sz="4" w:space="0" w:color="auto"/>
              <w:right w:val="single" w:sz="4" w:space="0" w:color="auto"/>
            </w:tcBorders>
            <w:vAlign w:val="center"/>
          </w:tcPr>
          <w:p w:rsidR="00CA66C4" w:rsidRPr="002712DC" w:rsidRDefault="00CA66C4" w:rsidP="00E63385">
            <w:pPr>
              <w:rPr>
                <w:rFonts w:ascii="GHEA Grapalat" w:hAnsi="GHEA Grapalat" w:cs="Arial"/>
                <w:sz w:val="20"/>
                <w:szCs w:val="20"/>
              </w:rPr>
            </w:pPr>
            <w:r w:rsidRPr="002712DC">
              <w:rPr>
                <w:rFonts w:ascii="GHEA Grapalat" w:hAnsi="GHEA Grapalat" w:cs="Arial"/>
                <w:sz w:val="20"/>
                <w:szCs w:val="20"/>
              </w:rPr>
              <w:t>Հնդկաձավար /գրեչկա/</w:t>
            </w:r>
          </w:p>
        </w:tc>
        <w:tc>
          <w:tcPr>
            <w:tcW w:w="469"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ru-RU"/>
              </w:rPr>
            </w:pPr>
            <w:r w:rsidRPr="002712DC">
              <w:rPr>
                <w:rFonts w:ascii="GHEA Grapalat" w:hAnsi="GHEA Grapalat" w:cs="Arial"/>
                <w:sz w:val="18"/>
                <w:szCs w:val="18"/>
                <w:lang w:val="ru-RU"/>
              </w:rPr>
              <w:t>11%</w:t>
            </w:r>
          </w:p>
        </w:tc>
        <w:tc>
          <w:tcPr>
            <w:tcW w:w="522"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ru-RU"/>
              </w:rPr>
            </w:pPr>
            <w:r w:rsidRPr="002712DC">
              <w:rPr>
                <w:rFonts w:ascii="GHEA Grapalat" w:hAnsi="GHEA Grapalat" w:cs="Arial"/>
                <w:sz w:val="18"/>
                <w:szCs w:val="18"/>
                <w:lang w:val="ru-RU"/>
              </w:rPr>
              <w:t>23%</w:t>
            </w:r>
          </w:p>
        </w:tc>
        <w:tc>
          <w:tcPr>
            <w:tcW w:w="529"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ru-RU"/>
              </w:rPr>
            </w:pPr>
            <w:r w:rsidRPr="002712DC">
              <w:rPr>
                <w:rFonts w:ascii="GHEA Grapalat" w:hAnsi="GHEA Grapalat" w:cs="Arial"/>
                <w:sz w:val="18"/>
                <w:szCs w:val="18"/>
                <w:lang w:val="ru-RU"/>
              </w:rPr>
              <w:t>35%</w:t>
            </w:r>
          </w:p>
        </w:tc>
        <w:tc>
          <w:tcPr>
            <w:tcW w:w="524"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ru-RU"/>
              </w:rPr>
            </w:pPr>
            <w:r w:rsidRPr="002712DC">
              <w:rPr>
                <w:rFonts w:ascii="GHEA Grapalat" w:hAnsi="GHEA Grapalat" w:cs="Arial"/>
                <w:sz w:val="18"/>
                <w:szCs w:val="18"/>
                <w:lang w:val="ru-RU"/>
              </w:rPr>
              <w:t>45%</w:t>
            </w:r>
          </w:p>
        </w:tc>
        <w:tc>
          <w:tcPr>
            <w:tcW w:w="528"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ru-RU"/>
              </w:rPr>
            </w:pPr>
            <w:r w:rsidRPr="002712DC">
              <w:rPr>
                <w:rFonts w:ascii="GHEA Grapalat" w:hAnsi="GHEA Grapalat" w:cs="Arial"/>
                <w:sz w:val="18"/>
                <w:szCs w:val="18"/>
                <w:lang w:val="ru-RU"/>
              </w:rPr>
              <w:t>55%</w:t>
            </w:r>
          </w:p>
        </w:tc>
        <w:tc>
          <w:tcPr>
            <w:tcW w:w="528"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ru-RU"/>
              </w:rPr>
            </w:pPr>
            <w:r w:rsidRPr="002712DC">
              <w:rPr>
                <w:rFonts w:ascii="GHEA Grapalat" w:hAnsi="GHEA Grapalat" w:cs="Arial"/>
                <w:sz w:val="18"/>
                <w:szCs w:val="18"/>
                <w:lang w:val="ru-RU"/>
              </w:rPr>
              <w:t>55%</w:t>
            </w:r>
          </w:p>
        </w:tc>
        <w:tc>
          <w:tcPr>
            <w:tcW w:w="528"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ru-RU"/>
              </w:rPr>
            </w:pPr>
            <w:r w:rsidRPr="002712DC">
              <w:rPr>
                <w:rFonts w:ascii="GHEA Grapalat" w:hAnsi="GHEA Grapalat" w:cs="Arial"/>
                <w:sz w:val="18"/>
                <w:szCs w:val="18"/>
                <w:lang w:val="ru-RU"/>
              </w:rPr>
              <w:t>55%</w:t>
            </w:r>
          </w:p>
        </w:tc>
        <w:tc>
          <w:tcPr>
            <w:tcW w:w="528"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ru-RU"/>
              </w:rPr>
            </w:pPr>
            <w:r w:rsidRPr="002712DC">
              <w:rPr>
                <w:rFonts w:ascii="GHEA Grapalat" w:hAnsi="GHEA Grapalat" w:cs="Arial"/>
                <w:sz w:val="18"/>
                <w:szCs w:val="18"/>
                <w:lang w:val="ru-RU"/>
              </w:rPr>
              <w:t>55%</w:t>
            </w:r>
          </w:p>
        </w:tc>
        <w:tc>
          <w:tcPr>
            <w:tcW w:w="526"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pt-BR"/>
              </w:rPr>
            </w:pPr>
            <w:r w:rsidRPr="002712DC">
              <w:rPr>
                <w:rFonts w:ascii="GHEA Grapalat" w:hAnsi="GHEA Grapalat" w:cs="Arial"/>
                <w:sz w:val="18"/>
                <w:szCs w:val="18"/>
                <w:lang w:val="ru-RU"/>
              </w:rPr>
              <w:t>67</w:t>
            </w:r>
            <w:r w:rsidRPr="002712DC">
              <w:rPr>
                <w:rFonts w:ascii="GHEA Grapalat" w:hAnsi="GHEA Grapalat" w:cs="Arial"/>
                <w:sz w:val="18"/>
                <w:szCs w:val="18"/>
                <w:lang w:val="pt-BR"/>
              </w:rPr>
              <w:t>%</w:t>
            </w:r>
          </w:p>
        </w:tc>
        <w:tc>
          <w:tcPr>
            <w:tcW w:w="505"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pt-BR"/>
              </w:rPr>
            </w:pPr>
            <w:r w:rsidRPr="002712DC">
              <w:rPr>
                <w:rFonts w:ascii="GHEA Grapalat" w:hAnsi="GHEA Grapalat" w:cs="Arial"/>
                <w:sz w:val="18"/>
                <w:szCs w:val="18"/>
                <w:lang w:val="ru-RU"/>
              </w:rPr>
              <w:t>81</w:t>
            </w:r>
            <w:r w:rsidRPr="002712DC">
              <w:rPr>
                <w:rFonts w:ascii="GHEA Grapalat" w:hAnsi="GHEA Grapalat" w:cs="Arial"/>
                <w:sz w:val="18"/>
                <w:szCs w:val="18"/>
                <w:lang w:val="pt-BR"/>
              </w:rPr>
              <w:t>%</w:t>
            </w:r>
          </w:p>
        </w:tc>
        <w:tc>
          <w:tcPr>
            <w:tcW w:w="504"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pt-BR"/>
              </w:rPr>
            </w:pPr>
            <w:r w:rsidRPr="002712DC">
              <w:rPr>
                <w:rFonts w:ascii="GHEA Grapalat" w:hAnsi="GHEA Grapalat" w:cs="Arial"/>
                <w:sz w:val="18"/>
                <w:szCs w:val="18"/>
                <w:lang w:val="ru-RU"/>
              </w:rPr>
              <w:t>91</w:t>
            </w:r>
            <w:r w:rsidRPr="002712DC">
              <w:rPr>
                <w:rFonts w:ascii="GHEA Grapalat" w:hAnsi="GHEA Grapalat" w:cs="Arial"/>
                <w:sz w:val="18"/>
                <w:szCs w:val="18"/>
                <w:lang w:val="pt-BR"/>
              </w:rPr>
              <w:t>%</w:t>
            </w:r>
          </w:p>
        </w:tc>
        <w:tc>
          <w:tcPr>
            <w:tcW w:w="611"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pt-BR"/>
              </w:rPr>
            </w:pPr>
            <w:r w:rsidRPr="002712DC">
              <w:rPr>
                <w:rFonts w:ascii="GHEA Grapalat" w:hAnsi="GHEA Grapalat" w:cs="Arial"/>
                <w:sz w:val="18"/>
                <w:szCs w:val="18"/>
                <w:lang w:val="pt-BR"/>
              </w:rPr>
              <w:t>100%</w:t>
            </w:r>
          </w:p>
        </w:tc>
        <w:tc>
          <w:tcPr>
            <w:tcW w:w="1039"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b/>
                <w:sz w:val="20"/>
                <w:szCs w:val="20"/>
                <w:lang w:val="pt-BR"/>
              </w:rPr>
            </w:pPr>
            <w:r w:rsidRPr="002712DC">
              <w:rPr>
                <w:rFonts w:ascii="GHEA Grapalat" w:hAnsi="GHEA Grapalat"/>
                <w:b/>
                <w:sz w:val="20"/>
                <w:szCs w:val="20"/>
                <w:lang w:val="pt-BR"/>
              </w:rPr>
              <w:t>100%</w:t>
            </w:r>
          </w:p>
        </w:tc>
      </w:tr>
      <w:tr w:rsidR="00CA66C4" w:rsidRPr="002712DC" w:rsidTr="0030072E">
        <w:trPr>
          <w:trHeight w:val="139"/>
        </w:trPr>
        <w:tc>
          <w:tcPr>
            <w:tcW w:w="1372" w:type="dxa"/>
            <w:tcBorders>
              <w:top w:val="single" w:sz="4" w:space="0" w:color="auto"/>
              <w:left w:val="single" w:sz="4" w:space="0" w:color="auto"/>
              <w:bottom w:val="single" w:sz="4" w:space="0" w:color="auto"/>
              <w:right w:val="single" w:sz="4" w:space="0" w:color="auto"/>
            </w:tcBorders>
          </w:tcPr>
          <w:p w:rsidR="00CA66C4" w:rsidRPr="002712DC" w:rsidRDefault="00CA66C4" w:rsidP="00CE0E49">
            <w:pPr>
              <w:jc w:val="center"/>
              <w:rPr>
                <w:rFonts w:ascii="GHEA Grapalat" w:hAnsi="GHEA Grapalat"/>
                <w:sz w:val="20"/>
                <w:szCs w:val="20"/>
              </w:rPr>
            </w:pPr>
            <w:r w:rsidRPr="002712DC">
              <w:rPr>
                <w:rFonts w:ascii="GHEA Grapalat" w:hAnsi="GHEA Grapalat"/>
                <w:sz w:val="20"/>
                <w:szCs w:val="20"/>
              </w:rPr>
              <w:t>17</w:t>
            </w:r>
          </w:p>
        </w:tc>
        <w:tc>
          <w:tcPr>
            <w:tcW w:w="4532" w:type="dxa"/>
            <w:tcBorders>
              <w:top w:val="single" w:sz="4" w:space="0" w:color="auto"/>
              <w:left w:val="single" w:sz="4" w:space="0" w:color="auto"/>
              <w:bottom w:val="single" w:sz="4" w:space="0" w:color="auto"/>
              <w:right w:val="single" w:sz="4" w:space="0" w:color="auto"/>
            </w:tcBorders>
            <w:vAlign w:val="center"/>
          </w:tcPr>
          <w:p w:rsidR="00CA66C4" w:rsidRPr="002712DC" w:rsidRDefault="00CA66C4" w:rsidP="0030072E">
            <w:pPr>
              <w:jc w:val="center"/>
              <w:rPr>
                <w:rFonts w:ascii="GHEA Grapalat" w:hAnsi="GHEA Grapalat"/>
                <w:sz w:val="20"/>
                <w:szCs w:val="20"/>
              </w:rPr>
            </w:pPr>
            <w:r w:rsidRPr="002712DC">
              <w:rPr>
                <w:rFonts w:ascii="GHEA Grapalat" w:hAnsi="GHEA Grapalat"/>
                <w:sz w:val="20"/>
                <w:szCs w:val="20"/>
              </w:rPr>
              <w:t>15617000</w:t>
            </w:r>
          </w:p>
        </w:tc>
        <w:tc>
          <w:tcPr>
            <w:tcW w:w="2448" w:type="dxa"/>
            <w:tcBorders>
              <w:top w:val="single" w:sz="4" w:space="0" w:color="auto"/>
              <w:left w:val="single" w:sz="4" w:space="0" w:color="auto"/>
              <w:bottom w:val="single" w:sz="4" w:space="0" w:color="auto"/>
              <w:right w:val="single" w:sz="4" w:space="0" w:color="auto"/>
            </w:tcBorders>
            <w:vAlign w:val="center"/>
          </w:tcPr>
          <w:p w:rsidR="00CA66C4" w:rsidRPr="002712DC" w:rsidRDefault="00CA66C4" w:rsidP="00E63385">
            <w:pPr>
              <w:rPr>
                <w:rFonts w:ascii="GHEA Grapalat" w:hAnsi="GHEA Grapalat" w:cs="Arial"/>
                <w:sz w:val="20"/>
                <w:szCs w:val="20"/>
              </w:rPr>
            </w:pPr>
            <w:r w:rsidRPr="002712DC">
              <w:rPr>
                <w:rFonts w:ascii="GHEA Grapalat" w:hAnsi="GHEA Grapalat"/>
                <w:sz w:val="20"/>
                <w:szCs w:val="20"/>
                <w:lang w:val="hy-AM"/>
              </w:rPr>
              <w:t>ցորեն</w:t>
            </w:r>
            <w:r w:rsidRPr="002712DC">
              <w:rPr>
                <w:rFonts w:ascii="GHEA Grapalat" w:hAnsi="GHEA Grapalat"/>
                <w:sz w:val="20"/>
                <w:szCs w:val="20"/>
              </w:rPr>
              <w:t>աձ</w:t>
            </w:r>
            <w:r w:rsidRPr="002712DC">
              <w:rPr>
                <w:rFonts w:ascii="GHEA Grapalat" w:hAnsi="GHEA Grapalat" w:cs="Arial"/>
                <w:sz w:val="20"/>
                <w:szCs w:val="20"/>
              </w:rPr>
              <w:t>ավար</w:t>
            </w:r>
          </w:p>
        </w:tc>
        <w:tc>
          <w:tcPr>
            <w:tcW w:w="469"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ru-RU"/>
              </w:rPr>
            </w:pPr>
            <w:r w:rsidRPr="002712DC">
              <w:rPr>
                <w:rFonts w:ascii="GHEA Grapalat" w:hAnsi="GHEA Grapalat" w:cs="Arial"/>
                <w:sz w:val="18"/>
                <w:szCs w:val="18"/>
                <w:lang w:val="ru-RU"/>
              </w:rPr>
              <w:t>11%</w:t>
            </w:r>
          </w:p>
        </w:tc>
        <w:tc>
          <w:tcPr>
            <w:tcW w:w="522"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ru-RU"/>
              </w:rPr>
            </w:pPr>
            <w:r w:rsidRPr="002712DC">
              <w:rPr>
                <w:rFonts w:ascii="GHEA Grapalat" w:hAnsi="GHEA Grapalat" w:cs="Arial"/>
                <w:sz w:val="18"/>
                <w:szCs w:val="18"/>
                <w:lang w:val="ru-RU"/>
              </w:rPr>
              <w:t>23%</w:t>
            </w:r>
          </w:p>
        </w:tc>
        <w:tc>
          <w:tcPr>
            <w:tcW w:w="529"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ru-RU"/>
              </w:rPr>
            </w:pPr>
            <w:r w:rsidRPr="002712DC">
              <w:rPr>
                <w:rFonts w:ascii="GHEA Grapalat" w:hAnsi="GHEA Grapalat" w:cs="Arial"/>
                <w:sz w:val="18"/>
                <w:szCs w:val="18"/>
                <w:lang w:val="ru-RU"/>
              </w:rPr>
              <w:t>35%</w:t>
            </w:r>
          </w:p>
        </w:tc>
        <w:tc>
          <w:tcPr>
            <w:tcW w:w="524"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ru-RU"/>
              </w:rPr>
            </w:pPr>
            <w:r w:rsidRPr="002712DC">
              <w:rPr>
                <w:rFonts w:ascii="GHEA Grapalat" w:hAnsi="GHEA Grapalat" w:cs="Arial"/>
                <w:sz w:val="18"/>
                <w:szCs w:val="18"/>
                <w:lang w:val="ru-RU"/>
              </w:rPr>
              <w:t>45%</w:t>
            </w:r>
          </w:p>
        </w:tc>
        <w:tc>
          <w:tcPr>
            <w:tcW w:w="528"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ru-RU"/>
              </w:rPr>
            </w:pPr>
            <w:r w:rsidRPr="002712DC">
              <w:rPr>
                <w:rFonts w:ascii="GHEA Grapalat" w:hAnsi="GHEA Grapalat" w:cs="Arial"/>
                <w:sz w:val="18"/>
                <w:szCs w:val="18"/>
                <w:lang w:val="ru-RU"/>
              </w:rPr>
              <w:t>55%</w:t>
            </w:r>
          </w:p>
        </w:tc>
        <w:tc>
          <w:tcPr>
            <w:tcW w:w="528"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ru-RU"/>
              </w:rPr>
            </w:pPr>
            <w:r w:rsidRPr="002712DC">
              <w:rPr>
                <w:rFonts w:ascii="GHEA Grapalat" w:hAnsi="GHEA Grapalat" w:cs="Arial"/>
                <w:sz w:val="18"/>
                <w:szCs w:val="18"/>
                <w:lang w:val="ru-RU"/>
              </w:rPr>
              <w:t>55%</w:t>
            </w:r>
          </w:p>
        </w:tc>
        <w:tc>
          <w:tcPr>
            <w:tcW w:w="528"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ru-RU"/>
              </w:rPr>
            </w:pPr>
            <w:r w:rsidRPr="002712DC">
              <w:rPr>
                <w:rFonts w:ascii="GHEA Grapalat" w:hAnsi="GHEA Grapalat" w:cs="Arial"/>
                <w:sz w:val="18"/>
                <w:szCs w:val="18"/>
                <w:lang w:val="ru-RU"/>
              </w:rPr>
              <w:t>55%</w:t>
            </w:r>
          </w:p>
        </w:tc>
        <w:tc>
          <w:tcPr>
            <w:tcW w:w="528"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ru-RU"/>
              </w:rPr>
            </w:pPr>
            <w:r w:rsidRPr="002712DC">
              <w:rPr>
                <w:rFonts w:ascii="GHEA Grapalat" w:hAnsi="GHEA Grapalat" w:cs="Arial"/>
                <w:sz w:val="18"/>
                <w:szCs w:val="18"/>
                <w:lang w:val="ru-RU"/>
              </w:rPr>
              <w:t>55%</w:t>
            </w:r>
          </w:p>
        </w:tc>
        <w:tc>
          <w:tcPr>
            <w:tcW w:w="526"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pt-BR"/>
              </w:rPr>
            </w:pPr>
            <w:r w:rsidRPr="002712DC">
              <w:rPr>
                <w:rFonts w:ascii="GHEA Grapalat" w:hAnsi="GHEA Grapalat" w:cs="Arial"/>
                <w:sz w:val="18"/>
                <w:szCs w:val="18"/>
                <w:lang w:val="ru-RU"/>
              </w:rPr>
              <w:t>67</w:t>
            </w:r>
            <w:r w:rsidRPr="002712DC">
              <w:rPr>
                <w:rFonts w:ascii="GHEA Grapalat" w:hAnsi="GHEA Grapalat" w:cs="Arial"/>
                <w:sz w:val="18"/>
                <w:szCs w:val="18"/>
                <w:lang w:val="pt-BR"/>
              </w:rPr>
              <w:t>%</w:t>
            </w:r>
          </w:p>
        </w:tc>
        <w:tc>
          <w:tcPr>
            <w:tcW w:w="505"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pt-BR"/>
              </w:rPr>
            </w:pPr>
            <w:r w:rsidRPr="002712DC">
              <w:rPr>
                <w:rFonts w:ascii="GHEA Grapalat" w:hAnsi="GHEA Grapalat" w:cs="Arial"/>
                <w:sz w:val="18"/>
                <w:szCs w:val="18"/>
                <w:lang w:val="ru-RU"/>
              </w:rPr>
              <w:t>81</w:t>
            </w:r>
            <w:r w:rsidRPr="002712DC">
              <w:rPr>
                <w:rFonts w:ascii="GHEA Grapalat" w:hAnsi="GHEA Grapalat" w:cs="Arial"/>
                <w:sz w:val="18"/>
                <w:szCs w:val="18"/>
                <w:lang w:val="pt-BR"/>
              </w:rPr>
              <w:t>%</w:t>
            </w:r>
          </w:p>
        </w:tc>
        <w:tc>
          <w:tcPr>
            <w:tcW w:w="504"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pt-BR"/>
              </w:rPr>
            </w:pPr>
            <w:r w:rsidRPr="002712DC">
              <w:rPr>
                <w:rFonts w:ascii="GHEA Grapalat" w:hAnsi="GHEA Grapalat" w:cs="Arial"/>
                <w:sz w:val="18"/>
                <w:szCs w:val="18"/>
                <w:lang w:val="ru-RU"/>
              </w:rPr>
              <w:t>91</w:t>
            </w:r>
            <w:r w:rsidRPr="002712DC">
              <w:rPr>
                <w:rFonts w:ascii="GHEA Grapalat" w:hAnsi="GHEA Grapalat" w:cs="Arial"/>
                <w:sz w:val="18"/>
                <w:szCs w:val="18"/>
                <w:lang w:val="pt-BR"/>
              </w:rPr>
              <w:t>%</w:t>
            </w:r>
          </w:p>
        </w:tc>
        <w:tc>
          <w:tcPr>
            <w:tcW w:w="611"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pt-BR"/>
              </w:rPr>
            </w:pPr>
            <w:r w:rsidRPr="002712DC">
              <w:rPr>
                <w:rFonts w:ascii="GHEA Grapalat" w:hAnsi="GHEA Grapalat" w:cs="Arial"/>
                <w:sz w:val="18"/>
                <w:szCs w:val="18"/>
                <w:lang w:val="pt-BR"/>
              </w:rPr>
              <w:t>100%</w:t>
            </w:r>
          </w:p>
        </w:tc>
        <w:tc>
          <w:tcPr>
            <w:tcW w:w="1039"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b/>
                <w:sz w:val="20"/>
                <w:szCs w:val="20"/>
                <w:lang w:val="pt-BR"/>
              </w:rPr>
            </w:pPr>
            <w:r w:rsidRPr="002712DC">
              <w:rPr>
                <w:rFonts w:ascii="GHEA Grapalat" w:hAnsi="GHEA Grapalat"/>
                <w:b/>
                <w:sz w:val="20"/>
                <w:szCs w:val="20"/>
                <w:lang w:val="pt-BR"/>
              </w:rPr>
              <w:t>100%</w:t>
            </w:r>
          </w:p>
        </w:tc>
      </w:tr>
      <w:tr w:rsidR="00CA66C4" w:rsidRPr="002712DC" w:rsidTr="0030072E">
        <w:trPr>
          <w:trHeight w:val="139"/>
        </w:trPr>
        <w:tc>
          <w:tcPr>
            <w:tcW w:w="1372" w:type="dxa"/>
            <w:tcBorders>
              <w:top w:val="single" w:sz="4" w:space="0" w:color="auto"/>
              <w:left w:val="single" w:sz="4" w:space="0" w:color="auto"/>
              <w:bottom w:val="single" w:sz="4" w:space="0" w:color="auto"/>
              <w:right w:val="single" w:sz="4" w:space="0" w:color="auto"/>
            </w:tcBorders>
          </w:tcPr>
          <w:p w:rsidR="00CA66C4" w:rsidRPr="002712DC" w:rsidRDefault="00CA66C4" w:rsidP="00CE0E49">
            <w:pPr>
              <w:jc w:val="center"/>
              <w:rPr>
                <w:rFonts w:ascii="GHEA Grapalat" w:hAnsi="GHEA Grapalat"/>
                <w:sz w:val="20"/>
                <w:szCs w:val="20"/>
              </w:rPr>
            </w:pPr>
            <w:r w:rsidRPr="002712DC">
              <w:rPr>
                <w:rFonts w:ascii="GHEA Grapalat" w:hAnsi="GHEA Grapalat"/>
                <w:sz w:val="20"/>
                <w:szCs w:val="20"/>
              </w:rPr>
              <w:t>18</w:t>
            </w:r>
          </w:p>
        </w:tc>
        <w:tc>
          <w:tcPr>
            <w:tcW w:w="4532" w:type="dxa"/>
            <w:tcBorders>
              <w:top w:val="single" w:sz="4" w:space="0" w:color="auto"/>
              <w:left w:val="single" w:sz="4" w:space="0" w:color="auto"/>
              <w:bottom w:val="single" w:sz="4" w:space="0" w:color="auto"/>
              <w:right w:val="single" w:sz="4" w:space="0" w:color="auto"/>
            </w:tcBorders>
            <w:vAlign w:val="center"/>
          </w:tcPr>
          <w:p w:rsidR="00CA66C4" w:rsidRPr="002712DC" w:rsidRDefault="00CA66C4" w:rsidP="0030072E">
            <w:pPr>
              <w:jc w:val="center"/>
              <w:rPr>
                <w:rFonts w:ascii="GHEA Grapalat" w:hAnsi="GHEA Grapalat"/>
                <w:sz w:val="20"/>
                <w:szCs w:val="20"/>
              </w:rPr>
            </w:pPr>
            <w:r w:rsidRPr="002712DC">
              <w:rPr>
                <w:rFonts w:ascii="GHEA Grapalat" w:hAnsi="GHEA Grapalat"/>
                <w:sz w:val="20"/>
                <w:szCs w:val="20"/>
              </w:rPr>
              <w:t>15831000</w:t>
            </w:r>
          </w:p>
        </w:tc>
        <w:tc>
          <w:tcPr>
            <w:tcW w:w="2448" w:type="dxa"/>
            <w:tcBorders>
              <w:top w:val="single" w:sz="4" w:space="0" w:color="auto"/>
              <w:left w:val="single" w:sz="4" w:space="0" w:color="auto"/>
              <w:bottom w:val="single" w:sz="4" w:space="0" w:color="auto"/>
              <w:right w:val="single" w:sz="4" w:space="0" w:color="auto"/>
            </w:tcBorders>
            <w:vAlign w:val="center"/>
          </w:tcPr>
          <w:p w:rsidR="00CA66C4" w:rsidRPr="002712DC" w:rsidRDefault="00CA66C4" w:rsidP="00E63385">
            <w:pPr>
              <w:rPr>
                <w:rFonts w:ascii="GHEA Grapalat" w:hAnsi="GHEA Grapalat" w:cs="Arial"/>
                <w:sz w:val="20"/>
                <w:szCs w:val="20"/>
              </w:rPr>
            </w:pPr>
            <w:r w:rsidRPr="002712DC">
              <w:rPr>
                <w:rFonts w:ascii="GHEA Grapalat" w:hAnsi="GHEA Grapalat" w:cs="Arial"/>
                <w:sz w:val="20"/>
                <w:szCs w:val="20"/>
              </w:rPr>
              <w:t>Շաքարավազ</w:t>
            </w:r>
          </w:p>
        </w:tc>
        <w:tc>
          <w:tcPr>
            <w:tcW w:w="469"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ru-RU"/>
              </w:rPr>
            </w:pPr>
            <w:r w:rsidRPr="002712DC">
              <w:rPr>
                <w:rFonts w:ascii="GHEA Grapalat" w:hAnsi="GHEA Grapalat" w:cs="Arial"/>
                <w:sz w:val="18"/>
                <w:szCs w:val="18"/>
                <w:lang w:val="ru-RU"/>
              </w:rPr>
              <w:t>11%</w:t>
            </w:r>
          </w:p>
        </w:tc>
        <w:tc>
          <w:tcPr>
            <w:tcW w:w="522"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ru-RU"/>
              </w:rPr>
            </w:pPr>
            <w:r w:rsidRPr="002712DC">
              <w:rPr>
                <w:rFonts w:ascii="GHEA Grapalat" w:hAnsi="GHEA Grapalat" w:cs="Arial"/>
                <w:sz w:val="18"/>
                <w:szCs w:val="18"/>
                <w:lang w:val="ru-RU"/>
              </w:rPr>
              <w:t>23%</w:t>
            </w:r>
          </w:p>
        </w:tc>
        <w:tc>
          <w:tcPr>
            <w:tcW w:w="529"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ru-RU"/>
              </w:rPr>
            </w:pPr>
            <w:r w:rsidRPr="002712DC">
              <w:rPr>
                <w:rFonts w:ascii="GHEA Grapalat" w:hAnsi="GHEA Grapalat" w:cs="Arial"/>
                <w:sz w:val="18"/>
                <w:szCs w:val="18"/>
                <w:lang w:val="ru-RU"/>
              </w:rPr>
              <w:t>35%</w:t>
            </w:r>
          </w:p>
        </w:tc>
        <w:tc>
          <w:tcPr>
            <w:tcW w:w="524"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ru-RU"/>
              </w:rPr>
            </w:pPr>
            <w:r w:rsidRPr="002712DC">
              <w:rPr>
                <w:rFonts w:ascii="GHEA Grapalat" w:hAnsi="GHEA Grapalat" w:cs="Arial"/>
                <w:sz w:val="18"/>
                <w:szCs w:val="18"/>
                <w:lang w:val="ru-RU"/>
              </w:rPr>
              <w:t>45%</w:t>
            </w:r>
          </w:p>
        </w:tc>
        <w:tc>
          <w:tcPr>
            <w:tcW w:w="528"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ru-RU"/>
              </w:rPr>
            </w:pPr>
            <w:r w:rsidRPr="002712DC">
              <w:rPr>
                <w:rFonts w:ascii="GHEA Grapalat" w:hAnsi="GHEA Grapalat" w:cs="Arial"/>
                <w:sz w:val="18"/>
                <w:szCs w:val="18"/>
                <w:lang w:val="ru-RU"/>
              </w:rPr>
              <w:t>55%</w:t>
            </w:r>
          </w:p>
        </w:tc>
        <w:tc>
          <w:tcPr>
            <w:tcW w:w="528"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ru-RU"/>
              </w:rPr>
            </w:pPr>
            <w:r w:rsidRPr="002712DC">
              <w:rPr>
                <w:rFonts w:ascii="GHEA Grapalat" w:hAnsi="GHEA Grapalat" w:cs="Arial"/>
                <w:sz w:val="18"/>
                <w:szCs w:val="18"/>
                <w:lang w:val="ru-RU"/>
              </w:rPr>
              <w:t>55%</w:t>
            </w:r>
          </w:p>
        </w:tc>
        <w:tc>
          <w:tcPr>
            <w:tcW w:w="528"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ru-RU"/>
              </w:rPr>
            </w:pPr>
            <w:r w:rsidRPr="002712DC">
              <w:rPr>
                <w:rFonts w:ascii="GHEA Grapalat" w:hAnsi="GHEA Grapalat" w:cs="Arial"/>
                <w:sz w:val="18"/>
                <w:szCs w:val="18"/>
                <w:lang w:val="ru-RU"/>
              </w:rPr>
              <w:t>55%</w:t>
            </w:r>
          </w:p>
        </w:tc>
        <w:tc>
          <w:tcPr>
            <w:tcW w:w="528"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ru-RU"/>
              </w:rPr>
            </w:pPr>
            <w:r w:rsidRPr="002712DC">
              <w:rPr>
                <w:rFonts w:ascii="GHEA Grapalat" w:hAnsi="GHEA Grapalat" w:cs="Arial"/>
                <w:sz w:val="18"/>
                <w:szCs w:val="18"/>
                <w:lang w:val="ru-RU"/>
              </w:rPr>
              <w:t>55%</w:t>
            </w:r>
          </w:p>
        </w:tc>
        <w:tc>
          <w:tcPr>
            <w:tcW w:w="526"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pt-BR"/>
              </w:rPr>
            </w:pPr>
            <w:r w:rsidRPr="002712DC">
              <w:rPr>
                <w:rFonts w:ascii="GHEA Grapalat" w:hAnsi="GHEA Grapalat" w:cs="Arial"/>
                <w:sz w:val="18"/>
                <w:szCs w:val="18"/>
                <w:lang w:val="ru-RU"/>
              </w:rPr>
              <w:t>67</w:t>
            </w:r>
            <w:r w:rsidRPr="002712DC">
              <w:rPr>
                <w:rFonts w:ascii="GHEA Grapalat" w:hAnsi="GHEA Grapalat" w:cs="Arial"/>
                <w:sz w:val="18"/>
                <w:szCs w:val="18"/>
                <w:lang w:val="pt-BR"/>
              </w:rPr>
              <w:t>%</w:t>
            </w:r>
          </w:p>
        </w:tc>
        <w:tc>
          <w:tcPr>
            <w:tcW w:w="505"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pt-BR"/>
              </w:rPr>
            </w:pPr>
            <w:r w:rsidRPr="002712DC">
              <w:rPr>
                <w:rFonts w:ascii="GHEA Grapalat" w:hAnsi="GHEA Grapalat" w:cs="Arial"/>
                <w:sz w:val="18"/>
                <w:szCs w:val="18"/>
                <w:lang w:val="ru-RU"/>
              </w:rPr>
              <w:t>81</w:t>
            </w:r>
            <w:r w:rsidRPr="002712DC">
              <w:rPr>
                <w:rFonts w:ascii="GHEA Grapalat" w:hAnsi="GHEA Grapalat" w:cs="Arial"/>
                <w:sz w:val="18"/>
                <w:szCs w:val="18"/>
                <w:lang w:val="pt-BR"/>
              </w:rPr>
              <w:t>%</w:t>
            </w:r>
          </w:p>
        </w:tc>
        <w:tc>
          <w:tcPr>
            <w:tcW w:w="504"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pt-BR"/>
              </w:rPr>
            </w:pPr>
            <w:r w:rsidRPr="002712DC">
              <w:rPr>
                <w:rFonts w:ascii="GHEA Grapalat" w:hAnsi="GHEA Grapalat" w:cs="Arial"/>
                <w:sz w:val="18"/>
                <w:szCs w:val="18"/>
                <w:lang w:val="ru-RU"/>
              </w:rPr>
              <w:t>91</w:t>
            </w:r>
            <w:r w:rsidRPr="002712DC">
              <w:rPr>
                <w:rFonts w:ascii="GHEA Grapalat" w:hAnsi="GHEA Grapalat" w:cs="Arial"/>
                <w:sz w:val="18"/>
                <w:szCs w:val="18"/>
                <w:lang w:val="pt-BR"/>
              </w:rPr>
              <w:t>%</w:t>
            </w:r>
          </w:p>
        </w:tc>
        <w:tc>
          <w:tcPr>
            <w:tcW w:w="611"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pt-BR"/>
              </w:rPr>
            </w:pPr>
            <w:r w:rsidRPr="002712DC">
              <w:rPr>
                <w:rFonts w:ascii="GHEA Grapalat" w:hAnsi="GHEA Grapalat" w:cs="Arial"/>
                <w:sz w:val="18"/>
                <w:szCs w:val="18"/>
                <w:lang w:val="pt-BR"/>
              </w:rPr>
              <w:t>100%</w:t>
            </w:r>
          </w:p>
        </w:tc>
        <w:tc>
          <w:tcPr>
            <w:tcW w:w="1039"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b/>
                <w:sz w:val="20"/>
                <w:szCs w:val="20"/>
                <w:lang w:val="pt-BR"/>
              </w:rPr>
            </w:pPr>
            <w:r w:rsidRPr="002712DC">
              <w:rPr>
                <w:rFonts w:ascii="GHEA Grapalat" w:hAnsi="GHEA Grapalat"/>
                <w:b/>
                <w:sz w:val="20"/>
                <w:szCs w:val="20"/>
                <w:lang w:val="pt-BR"/>
              </w:rPr>
              <w:t>100%</w:t>
            </w:r>
          </w:p>
        </w:tc>
      </w:tr>
      <w:tr w:rsidR="00CA66C4" w:rsidRPr="002712DC" w:rsidTr="0030072E">
        <w:trPr>
          <w:trHeight w:val="139"/>
        </w:trPr>
        <w:tc>
          <w:tcPr>
            <w:tcW w:w="1372" w:type="dxa"/>
            <w:tcBorders>
              <w:top w:val="single" w:sz="4" w:space="0" w:color="auto"/>
              <w:left w:val="single" w:sz="4" w:space="0" w:color="auto"/>
              <w:bottom w:val="single" w:sz="4" w:space="0" w:color="auto"/>
              <w:right w:val="single" w:sz="4" w:space="0" w:color="auto"/>
            </w:tcBorders>
          </w:tcPr>
          <w:p w:rsidR="00CA66C4" w:rsidRPr="002712DC" w:rsidRDefault="00CA66C4" w:rsidP="00CE0E49">
            <w:pPr>
              <w:jc w:val="center"/>
              <w:rPr>
                <w:rFonts w:ascii="GHEA Grapalat" w:hAnsi="GHEA Grapalat"/>
                <w:sz w:val="20"/>
                <w:szCs w:val="20"/>
              </w:rPr>
            </w:pPr>
            <w:r w:rsidRPr="002712DC">
              <w:rPr>
                <w:rFonts w:ascii="GHEA Grapalat" w:hAnsi="GHEA Grapalat"/>
                <w:sz w:val="20"/>
                <w:szCs w:val="20"/>
              </w:rPr>
              <w:t>19</w:t>
            </w:r>
          </w:p>
        </w:tc>
        <w:tc>
          <w:tcPr>
            <w:tcW w:w="4532" w:type="dxa"/>
            <w:tcBorders>
              <w:top w:val="single" w:sz="4" w:space="0" w:color="auto"/>
              <w:left w:val="single" w:sz="4" w:space="0" w:color="auto"/>
              <w:bottom w:val="single" w:sz="4" w:space="0" w:color="auto"/>
              <w:right w:val="single" w:sz="4" w:space="0" w:color="auto"/>
            </w:tcBorders>
            <w:vAlign w:val="center"/>
          </w:tcPr>
          <w:p w:rsidR="00CA66C4" w:rsidRPr="002712DC" w:rsidRDefault="00CA66C4" w:rsidP="0030072E">
            <w:pPr>
              <w:jc w:val="center"/>
              <w:rPr>
                <w:rFonts w:ascii="GHEA Grapalat" w:hAnsi="GHEA Grapalat"/>
                <w:sz w:val="20"/>
                <w:szCs w:val="20"/>
              </w:rPr>
            </w:pPr>
            <w:r w:rsidRPr="002712DC">
              <w:rPr>
                <w:rFonts w:ascii="GHEA Grapalat" w:hAnsi="GHEA Grapalat"/>
                <w:sz w:val="20"/>
                <w:szCs w:val="20"/>
              </w:rPr>
              <w:t>15872400</w:t>
            </w:r>
          </w:p>
        </w:tc>
        <w:tc>
          <w:tcPr>
            <w:tcW w:w="2448" w:type="dxa"/>
            <w:tcBorders>
              <w:top w:val="single" w:sz="4" w:space="0" w:color="auto"/>
              <w:left w:val="single" w:sz="4" w:space="0" w:color="auto"/>
              <w:bottom w:val="single" w:sz="4" w:space="0" w:color="auto"/>
              <w:right w:val="single" w:sz="4" w:space="0" w:color="auto"/>
            </w:tcBorders>
            <w:vAlign w:val="center"/>
          </w:tcPr>
          <w:p w:rsidR="00CA66C4" w:rsidRPr="002712DC" w:rsidRDefault="00CA66C4" w:rsidP="00E63385">
            <w:pPr>
              <w:rPr>
                <w:rFonts w:ascii="GHEA Grapalat" w:hAnsi="GHEA Grapalat" w:cs="Arial"/>
                <w:sz w:val="20"/>
                <w:szCs w:val="20"/>
              </w:rPr>
            </w:pPr>
            <w:r w:rsidRPr="002712DC">
              <w:rPr>
                <w:rFonts w:ascii="GHEA Grapalat" w:hAnsi="GHEA Grapalat" w:cs="Arial"/>
                <w:sz w:val="20"/>
                <w:szCs w:val="20"/>
              </w:rPr>
              <w:t>Աղ  կերակրի  մանր</w:t>
            </w:r>
          </w:p>
        </w:tc>
        <w:tc>
          <w:tcPr>
            <w:tcW w:w="469"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ru-RU"/>
              </w:rPr>
            </w:pPr>
            <w:r w:rsidRPr="002712DC">
              <w:rPr>
                <w:rFonts w:ascii="GHEA Grapalat" w:hAnsi="GHEA Grapalat" w:cs="Arial"/>
                <w:sz w:val="18"/>
                <w:szCs w:val="18"/>
                <w:lang w:val="ru-RU"/>
              </w:rPr>
              <w:t>11%</w:t>
            </w:r>
          </w:p>
        </w:tc>
        <w:tc>
          <w:tcPr>
            <w:tcW w:w="522"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ru-RU"/>
              </w:rPr>
            </w:pPr>
            <w:r w:rsidRPr="002712DC">
              <w:rPr>
                <w:rFonts w:ascii="GHEA Grapalat" w:hAnsi="GHEA Grapalat" w:cs="Arial"/>
                <w:sz w:val="18"/>
                <w:szCs w:val="18"/>
                <w:lang w:val="ru-RU"/>
              </w:rPr>
              <w:t>23%</w:t>
            </w:r>
          </w:p>
        </w:tc>
        <w:tc>
          <w:tcPr>
            <w:tcW w:w="529"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ru-RU"/>
              </w:rPr>
            </w:pPr>
            <w:r w:rsidRPr="002712DC">
              <w:rPr>
                <w:rFonts w:ascii="GHEA Grapalat" w:hAnsi="GHEA Grapalat" w:cs="Arial"/>
                <w:sz w:val="18"/>
                <w:szCs w:val="18"/>
                <w:lang w:val="ru-RU"/>
              </w:rPr>
              <w:t>35%</w:t>
            </w:r>
          </w:p>
        </w:tc>
        <w:tc>
          <w:tcPr>
            <w:tcW w:w="524"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ru-RU"/>
              </w:rPr>
            </w:pPr>
            <w:r w:rsidRPr="002712DC">
              <w:rPr>
                <w:rFonts w:ascii="GHEA Grapalat" w:hAnsi="GHEA Grapalat" w:cs="Arial"/>
                <w:sz w:val="18"/>
                <w:szCs w:val="18"/>
                <w:lang w:val="ru-RU"/>
              </w:rPr>
              <w:t>45%</w:t>
            </w:r>
          </w:p>
        </w:tc>
        <w:tc>
          <w:tcPr>
            <w:tcW w:w="528"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ru-RU"/>
              </w:rPr>
            </w:pPr>
            <w:r w:rsidRPr="002712DC">
              <w:rPr>
                <w:rFonts w:ascii="GHEA Grapalat" w:hAnsi="GHEA Grapalat" w:cs="Arial"/>
                <w:sz w:val="18"/>
                <w:szCs w:val="18"/>
                <w:lang w:val="ru-RU"/>
              </w:rPr>
              <w:t>55%</w:t>
            </w:r>
          </w:p>
        </w:tc>
        <w:tc>
          <w:tcPr>
            <w:tcW w:w="528"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ru-RU"/>
              </w:rPr>
            </w:pPr>
            <w:r w:rsidRPr="002712DC">
              <w:rPr>
                <w:rFonts w:ascii="GHEA Grapalat" w:hAnsi="GHEA Grapalat" w:cs="Arial"/>
                <w:sz w:val="18"/>
                <w:szCs w:val="18"/>
                <w:lang w:val="ru-RU"/>
              </w:rPr>
              <w:t>55%</w:t>
            </w:r>
          </w:p>
        </w:tc>
        <w:tc>
          <w:tcPr>
            <w:tcW w:w="528"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ru-RU"/>
              </w:rPr>
            </w:pPr>
            <w:r w:rsidRPr="002712DC">
              <w:rPr>
                <w:rFonts w:ascii="GHEA Grapalat" w:hAnsi="GHEA Grapalat" w:cs="Arial"/>
                <w:sz w:val="18"/>
                <w:szCs w:val="18"/>
                <w:lang w:val="ru-RU"/>
              </w:rPr>
              <w:t>55%</w:t>
            </w:r>
          </w:p>
        </w:tc>
        <w:tc>
          <w:tcPr>
            <w:tcW w:w="528"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ru-RU"/>
              </w:rPr>
            </w:pPr>
            <w:r w:rsidRPr="002712DC">
              <w:rPr>
                <w:rFonts w:ascii="GHEA Grapalat" w:hAnsi="GHEA Grapalat" w:cs="Arial"/>
                <w:sz w:val="18"/>
                <w:szCs w:val="18"/>
                <w:lang w:val="ru-RU"/>
              </w:rPr>
              <w:t>55%</w:t>
            </w:r>
          </w:p>
        </w:tc>
        <w:tc>
          <w:tcPr>
            <w:tcW w:w="526"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pt-BR"/>
              </w:rPr>
            </w:pPr>
            <w:r w:rsidRPr="002712DC">
              <w:rPr>
                <w:rFonts w:ascii="GHEA Grapalat" w:hAnsi="GHEA Grapalat" w:cs="Arial"/>
                <w:sz w:val="18"/>
                <w:szCs w:val="18"/>
                <w:lang w:val="ru-RU"/>
              </w:rPr>
              <w:t>67</w:t>
            </w:r>
            <w:r w:rsidRPr="002712DC">
              <w:rPr>
                <w:rFonts w:ascii="GHEA Grapalat" w:hAnsi="GHEA Grapalat" w:cs="Arial"/>
                <w:sz w:val="18"/>
                <w:szCs w:val="18"/>
                <w:lang w:val="pt-BR"/>
              </w:rPr>
              <w:t>%</w:t>
            </w:r>
          </w:p>
        </w:tc>
        <w:tc>
          <w:tcPr>
            <w:tcW w:w="505"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pt-BR"/>
              </w:rPr>
            </w:pPr>
            <w:r w:rsidRPr="002712DC">
              <w:rPr>
                <w:rFonts w:ascii="GHEA Grapalat" w:hAnsi="GHEA Grapalat" w:cs="Arial"/>
                <w:sz w:val="18"/>
                <w:szCs w:val="18"/>
                <w:lang w:val="ru-RU"/>
              </w:rPr>
              <w:t>81</w:t>
            </w:r>
            <w:r w:rsidRPr="002712DC">
              <w:rPr>
                <w:rFonts w:ascii="GHEA Grapalat" w:hAnsi="GHEA Grapalat" w:cs="Arial"/>
                <w:sz w:val="18"/>
                <w:szCs w:val="18"/>
                <w:lang w:val="pt-BR"/>
              </w:rPr>
              <w:t>%</w:t>
            </w:r>
          </w:p>
        </w:tc>
        <w:tc>
          <w:tcPr>
            <w:tcW w:w="504"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pt-BR"/>
              </w:rPr>
            </w:pPr>
            <w:r w:rsidRPr="002712DC">
              <w:rPr>
                <w:rFonts w:ascii="GHEA Grapalat" w:hAnsi="GHEA Grapalat" w:cs="Arial"/>
                <w:sz w:val="18"/>
                <w:szCs w:val="18"/>
                <w:lang w:val="ru-RU"/>
              </w:rPr>
              <w:t>91</w:t>
            </w:r>
            <w:r w:rsidRPr="002712DC">
              <w:rPr>
                <w:rFonts w:ascii="GHEA Grapalat" w:hAnsi="GHEA Grapalat" w:cs="Arial"/>
                <w:sz w:val="18"/>
                <w:szCs w:val="18"/>
                <w:lang w:val="pt-BR"/>
              </w:rPr>
              <w:t>%</w:t>
            </w:r>
          </w:p>
        </w:tc>
        <w:tc>
          <w:tcPr>
            <w:tcW w:w="611"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pt-BR"/>
              </w:rPr>
            </w:pPr>
            <w:r w:rsidRPr="002712DC">
              <w:rPr>
                <w:rFonts w:ascii="GHEA Grapalat" w:hAnsi="GHEA Grapalat" w:cs="Arial"/>
                <w:sz w:val="18"/>
                <w:szCs w:val="18"/>
                <w:lang w:val="pt-BR"/>
              </w:rPr>
              <w:t>100%</w:t>
            </w:r>
          </w:p>
        </w:tc>
        <w:tc>
          <w:tcPr>
            <w:tcW w:w="1039"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b/>
                <w:sz w:val="20"/>
                <w:szCs w:val="20"/>
                <w:lang w:val="pt-BR"/>
              </w:rPr>
            </w:pPr>
            <w:r w:rsidRPr="002712DC">
              <w:rPr>
                <w:rFonts w:ascii="GHEA Grapalat" w:hAnsi="GHEA Grapalat"/>
                <w:b/>
                <w:sz w:val="20"/>
                <w:szCs w:val="20"/>
                <w:lang w:val="pt-BR"/>
              </w:rPr>
              <w:t>100%</w:t>
            </w:r>
          </w:p>
        </w:tc>
      </w:tr>
      <w:tr w:rsidR="00CA66C4" w:rsidRPr="002712DC" w:rsidTr="0030072E">
        <w:trPr>
          <w:trHeight w:val="139"/>
        </w:trPr>
        <w:tc>
          <w:tcPr>
            <w:tcW w:w="1372" w:type="dxa"/>
            <w:tcBorders>
              <w:top w:val="single" w:sz="4" w:space="0" w:color="auto"/>
              <w:left w:val="single" w:sz="4" w:space="0" w:color="auto"/>
              <w:bottom w:val="single" w:sz="4" w:space="0" w:color="auto"/>
              <w:right w:val="single" w:sz="4" w:space="0" w:color="auto"/>
            </w:tcBorders>
          </w:tcPr>
          <w:p w:rsidR="00CA66C4" w:rsidRPr="002712DC" w:rsidRDefault="00CA66C4" w:rsidP="00CE0E49">
            <w:pPr>
              <w:jc w:val="center"/>
              <w:rPr>
                <w:rFonts w:ascii="GHEA Grapalat" w:hAnsi="GHEA Grapalat"/>
                <w:sz w:val="20"/>
                <w:szCs w:val="20"/>
              </w:rPr>
            </w:pPr>
            <w:r w:rsidRPr="002712DC">
              <w:rPr>
                <w:rFonts w:ascii="GHEA Grapalat" w:hAnsi="GHEA Grapalat"/>
                <w:sz w:val="20"/>
                <w:szCs w:val="20"/>
              </w:rPr>
              <w:t>20</w:t>
            </w:r>
          </w:p>
        </w:tc>
        <w:tc>
          <w:tcPr>
            <w:tcW w:w="4532" w:type="dxa"/>
            <w:tcBorders>
              <w:top w:val="single" w:sz="4" w:space="0" w:color="auto"/>
              <w:left w:val="single" w:sz="4" w:space="0" w:color="auto"/>
              <w:bottom w:val="single" w:sz="4" w:space="0" w:color="auto"/>
              <w:right w:val="single" w:sz="4" w:space="0" w:color="auto"/>
            </w:tcBorders>
            <w:vAlign w:val="center"/>
          </w:tcPr>
          <w:p w:rsidR="00CA66C4" w:rsidRPr="002712DC" w:rsidRDefault="00CA66C4" w:rsidP="0030072E">
            <w:pPr>
              <w:jc w:val="center"/>
              <w:rPr>
                <w:rFonts w:ascii="GHEA Grapalat" w:hAnsi="GHEA Grapalat"/>
                <w:sz w:val="20"/>
                <w:szCs w:val="20"/>
              </w:rPr>
            </w:pPr>
            <w:r w:rsidRPr="002712DC">
              <w:rPr>
                <w:rFonts w:ascii="GHEA Grapalat" w:hAnsi="GHEA Grapalat"/>
                <w:sz w:val="20"/>
                <w:szCs w:val="20"/>
              </w:rPr>
              <w:t>15313110</w:t>
            </w:r>
          </w:p>
        </w:tc>
        <w:tc>
          <w:tcPr>
            <w:tcW w:w="2448" w:type="dxa"/>
            <w:tcBorders>
              <w:top w:val="single" w:sz="4" w:space="0" w:color="auto"/>
              <w:left w:val="single" w:sz="4" w:space="0" w:color="auto"/>
              <w:bottom w:val="single" w:sz="4" w:space="0" w:color="auto"/>
              <w:right w:val="single" w:sz="4" w:space="0" w:color="auto"/>
            </w:tcBorders>
            <w:vAlign w:val="center"/>
          </w:tcPr>
          <w:p w:rsidR="00CA66C4" w:rsidRPr="002712DC" w:rsidRDefault="00CA66C4" w:rsidP="00E63385">
            <w:pPr>
              <w:rPr>
                <w:rFonts w:ascii="GHEA Grapalat" w:hAnsi="GHEA Grapalat" w:cs="Arial"/>
                <w:sz w:val="20"/>
                <w:szCs w:val="20"/>
              </w:rPr>
            </w:pPr>
            <w:r w:rsidRPr="002712DC">
              <w:rPr>
                <w:rFonts w:ascii="GHEA Grapalat" w:hAnsi="GHEA Grapalat" w:cs="Arial"/>
                <w:sz w:val="20"/>
                <w:szCs w:val="20"/>
              </w:rPr>
              <w:t>Կարտոֆիլ</w:t>
            </w:r>
          </w:p>
        </w:tc>
        <w:tc>
          <w:tcPr>
            <w:tcW w:w="469"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ru-RU"/>
              </w:rPr>
            </w:pPr>
            <w:r w:rsidRPr="002712DC">
              <w:rPr>
                <w:rFonts w:ascii="GHEA Grapalat" w:hAnsi="GHEA Grapalat" w:cs="Arial"/>
                <w:sz w:val="18"/>
                <w:szCs w:val="18"/>
                <w:lang w:val="ru-RU"/>
              </w:rPr>
              <w:t>11%</w:t>
            </w:r>
          </w:p>
        </w:tc>
        <w:tc>
          <w:tcPr>
            <w:tcW w:w="522"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ru-RU"/>
              </w:rPr>
            </w:pPr>
            <w:r w:rsidRPr="002712DC">
              <w:rPr>
                <w:rFonts w:ascii="GHEA Grapalat" w:hAnsi="GHEA Grapalat" w:cs="Arial"/>
                <w:sz w:val="18"/>
                <w:szCs w:val="18"/>
                <w:lang w:val="ru-RU"/>
              </w:rPr>
              <w:t>23%</w:t>
            </w:r>
          </w:p>
        </w:tc>
        <w:tc>
          <w:tcPr>
            <w:tcW w:w="529"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ru-RU"/>
              </w:rPr>
            </w:pPr>
            <w:r w:rsidRPr="002712DC">
              <w:rPr>
                <w:rFonts w:ascii="GHEA Grapalat" w:hAnsi="GHEA Grapalat" w:cs="Arial"/>
                <w:sz w:val="18"/>
                <w:szCs w:val="18"/>
                <w:lang w:val="ru-RU"/>
              </w:rPr>
              <w:t>35%</w:t>
            </w:r>
          </w:p>
        </w:tc>
        <w:tc>
          <w:tcPr>
            <w:tcW w:w="524"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ru-RU"/>
              </w:rPr>
            </w:pPr>
            <w:r w:rsidRPr="002712DC">
              <w:rPr>
                <w:rFonts w:ascii="GHEA Grapalat" w:hAnsi="GHEA Grapalat" w:cs="Arial"/>
                <w:sz w:val="18"/>
                <w:szCs w:val="18"/>
                <w:lang w:val="ru-RU"/>
              </w:rPr>
              <w:t>45%</w:t>
            </w:r>
          </w:p>
        </w:tc>
        <w:tc>
          <w:tcPr>
            <w:tcW w:w="528"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ru-RU"/>
              </w:rPr>
            </w:pPr>
            <w:r w:rsidRPr="002712DC">
              <w:rPr>
                <w:rFonts w:ascii="GHEA Grapalat" w:hAnsi="GHEA Grapalat" w:cs="Arial"/>
                <w:sz w:val="18"/>
                <w:szCs w:val="18"/>
                <w:lang w:val="ru-RU"/>
              </w:rPr>
              <w:t>55%</w:t>
            </w:r>
          </w:p>
        </w:tc>
        <w:tc>
          <w:tcPr>
            <w:tcW w:w="528"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ru-RU"/>
              </w:rPr>
            </w:pPr>
            <w:r w:rsidRPr="002712DC">
              <w:rPr>
                <w:rFonts w:ascii="GHEA Grapalat" w:hAnsi="GHEA Grapalat" w:cs="Arial"/>
                <w:sz w:val="18"/>
                <w:szCs w:val="18"/>
                <w:lang w:val="ru-RU"/>
              </w:rPr>
              <w:t>55%</w:t>
            </w:r>
          </w:p>
        </w:tc>
        <w:tc>
          <w:tcPr>
            <w:tcW w:w="528"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ru-RU"/>
              </w:rPr>
            </w:pPr>
            <w:r w:rsidRPr="002712DC">
              <w:rPr>
                <w:rFonts w:ascii="GHEA Grapalat" w:hAnsi="GHEA Grapalat" w:cs="Arial"/>
                <w:sz w:val="18"/>
                <w:szCs w:val="18"/>
                <w:lang w:val="ru-RU"/>
              </w:rPr>
              <w:t>55%</w:t>
            </w:r>
          </w:p>
        </w:tc>
        <w:tc>
          <w:tcPr>
            <w:tcW w:w="528"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ru-RU"/>
              </w:rPr>
            </w:pPr>
            <w:r w:rsidRPr="002712DC">
              <w:rPr>
                <w:rFonts w:ascii="GHEA Grapalat" w:hAnsi="GHEA Grapalat" w:cs="Arial"/>
                <w:sz w:val="18"/>
                <w:szCs w:val="18"/>
                <w:lang w:val="ru-RU"/>
              </w:rPr>
              <w:t>55%</w:t>
            </w:r>
          </w:p>
        </w:tc>
        <w:tc>
          <w:tcPr>
            <w:tcW w:w="526"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pt-BR"/>
              </w:rPr>
            </w:pPr>
            <w:r w:rsidRPr="002712DC">
              <w:rPr>
                <w:rFonts w:ascii="GHEA Grapalat" w:hAnsi="GHEA Grapalat" w:cs="Arial"/>
                <w:sz w:val="18"/>
                <w:szCs w:val="18"/>
                <w:lang w:val="ru-RU"/>
              </w:rPr>
              <w:t>67</w:t>
            </w:r>
            <w:r w:rsidRPr="002712DC">
              <w:rPr>
                <w:rFonts w:ascii="GHEA Grapalat" w:hAnsi="GHEA Grapalat" w:cs="Arial"/>
                <w:sz w:val="18"/>
                <w:szCs w:val="18"/>
                <w:lang w:val="pt-BR"/>
              </w:rPr>
              <w:t>%</w:t>
            </w:r>
          </w:p>
        </w:tc>
        <w:tc>
          <w:tcPr>
            <w:tcW w:w="505"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pt-BR"/>
              </w:rPr>
            </w:pPr>
            <w:r w:rsidRPr="002712DC">
              <w:rPr>
                <w:rFonts w:ascii="GHEA Grapalat" w:hAnsi="GHEA Grapalat" w:cs="Arial"/>
                <w:sz w:val="18"/>
                <w:szCs w:val="18"/>
                <w:lang w:val="ru-RU"/>
              </w:rPr>
              <w:t>81</w:t>
            </w:r>
            <w:r w:rsidRPr="002712DC">
              <w:rPr>
                <w:rFonts w:ascii="GHEA Grapalat" w:hAnsi="GHEA Grapalat" w:cs="Arial"/>
                <w:sz w:val="18"/>
                <w:szCs w:val="18"/>
                <w:lang w:val="pt-BR"/>
              </w:rPr>
              <w:t>%</w:t>
            </w:r>
          </w:p>
        </w:tc>
        <w:tc>
          <w:tcPr>
            <w:tcW w:w="504"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pt-BR"/>
              </w:rPr>
            </w:pPr>
            <w:r w:rsidRPr="002712DC">
              <w:rPr>
                <w:rFonts w:ascii="GHEA Grapalat" w:hAnsi="GHEA Grapalat" w:cs="Arial"/>
                <w:sz w:val="18"/>
                <w:szCs w:val="18"/>
                <w:lang w:val="ru-RU"/>
              </w:rPr>
              <w:t>91</w:t>
            </w:r>
            <w:r w:rsidRPr="002712DC">
              <w:rPr>
                <w:rFonts w:ascii="GHEA Grapalat" w:hAnsi="GHEA Grapalat" w:cs="Arial"/>
                <w:sz w:val="18"/>
                <w:szCs w:val="18"/>
                <w:lang w:val="pt-BR"/>
              </w:rPr>
              <w:t>%</w:t>
            </w:r>
          </w:p>
        </w:tc>
        <w:tc>
          <w:tcPr>
            <w:tcW w:w="611"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pt-BR"/>
              </w:rPr>
            </w:pPr>
            <w:r w:rsidRPr="002712DC">
              <w:rPr>
                <w:rFonts w:ascii="GHEA Grapalat" w:hAnsi="GHEA Grapalat" w:cs="Arial"/>
                <w:sz w:val="18"/>
                <w:szCs w:val="18"/>
                <w:lang w:val="pt-BR"/>
              </w:rPr>
              <w:t>100%</w:t>
            </w:r>
          </w:p>
        </w:tc>
        <w:tc>
          <w:tcPr>
            <w:tcW w:w="1039"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b/>
                <w:sz w:val="20"/>
                <w:szCs w:val="20"/>
                <w:lang w:val="pt-BR"/>
              </w:rPr>
            </w:pPr>
            <w:r w:rsidRPr="002712DC">
              <w:rPr>
                <w:rFonts w:ascii="GHEA Grapalat" w:hAnsi="GHEA Grapalat"/>
                <w:b/>
                <w:sz w:val="20"/>
                <w:szCs w:val="20"/>
                <w:lang w:val="pt-BR"/>
              </w:rPr>
              <w:t>100%</w:t>
            </w:r>
          </w:p>
        </w:tc>
      </w:tr>
      <w:tr w:rsidR="00CA66C4" w:rsidRPr="002712DC" w:rsidTr="0030072E">
        <w:trPr>
          <w:trHeight w:val="139"/>
        </w:trPr>
        <w:tc>
          <w:tcPr>
            <w:tcW w:w="1372" w:type="dxa"/>
            <w:tcBorders>
              <w:top w:val="single" w:sz="4" w:space="0" w:color="auto"/>
              <w:left w:val="single" w:sz="4" w:space="0" w:color="auto"/>
              <w:bottom w:val="single" w:sz="4" w:space="0" w:color="auto"/>
              <w:right w:val="single" w:sz="4" w:space="0" w:color="auto"/>
            </w:tcBorders>
          </w:tcPr>
          <w:p w:rsidR="00CA66C4" w:rsidRPr="002712DC" w:rsidRDefault="00CA66C4" w:rsidP="00CE0E49">
            <w:pPr>
              <w:jc w:val="center"/>
              <w:rPr>
                <w:rFonts w:ascii="GHEA Grapalat" w:hAnsi="GHEA Grapalat"/>
                <w:sz w:val="20"/>
                <w:szCs w:val="20"/>
              </w:rPr>
            </w:pPr>
            <w:r w:rsidRPr="002712DC">
              <w:rPr>
                <w:rFonts w:ascii="GHEA Grapalat" w:hAnsi="GHEA Grapalat"/>
                <w:sz w:val="20"/>
                <w:szCs w:val="20"/>
              </w:rPr>
              <w:t>21</w:t>
            </w:r>
          </w:p>
        </w:tc>
        <w:tc>
          <w:tcPr>
            <w:tcW w:w="4532" w:type="dxa"/>
            <w:tcBorders>
              <w:top w:val="single" w:sz="4" w:space="0" w:color="auto"/>
              <w:left w:val="single" w:sz="4" w:space="0" w:color="auto"/>
              <w:bottom w:val="single" w:sz="4" w:space="0" w:color="auto"/>
              <w:right w:val="single" w:sz="4" w:space="0" w:color="auto"/>
            </w:tcBorders>
            <w:vAlign w:val="center"/>
          </w:tcPr>
          <w:p w:rsidR="00CA66C4" w:rsidRPr="002712DC" w:rsidRDefault="00CA66C4" w:rsidP="0030072E">
            <w:pPr>
              <w:jc w:val="center"/>
              <w:rPr>
                <w:rFonts w:ascii="GHEA Grapalat" w:hAnsi="GHEA Grapalat"/>
                <w:sz w:val="20"/>
                <w:szCs w:val="20"/>
              </w:rPr>
            </w:pPr>
            <w:r w:rsidRPr="002712DC">
              <w:rPr>
                <w:rFonts w:ascii="GHEA Grapalat" w:hAnsi="GHEA Grapalat"/>
                <w:sz w:val="20"/>
                <w:szCs w:val="20"/>
              </w:rPr>
              <w:t>15331161</w:t>
            </w:r>
          </w:p>
        </w:tc>
        <w:tc>
          <w:tcPr>
            <w:tcW w:w="2448" w:type="dxa"/>
            <w:tcBorders>
              <w:top w:val="single" w:sz="4" w:space="0" w:color="auto"/>
              <w:left w:val="single" w:sz="4" w:space="0" w:color="auto"/>
              <w:bottom w:val="single" w:sz="4" w:space="0" w:color="auto"/>
              <w:right w:val="single" w:sz="4" w:space="0" w:color="auto"/>
            </w:tcBorders>
            <w:vAlign w:val="center"/>
          </w:tcPr>
          <w:p w:rsidR="00CA66C4" w:rsidRPr="002712DC" w:rsidRDefault="00CA66C4" w:rsidP="00E63385">
            <w:pPr>
              <w:rPr>
                <w:rFonts w:ascii="GHEA Grapalat" w:hAnsi="GHEA Grapalat" w:cs="Arial"/>
                <w:sz w:val="20"/>
                <w:szCs w:val="20"/>
              </w:rPr>
            </w:pPr>
            <w:r w:rsidRPr="002712DC">
              <w:rPr>
                <w:rFonts w:ascii="GHEA Grapalat" w:hAnsi="GHEA Grapalat" w:cs="Arial"/>
                <w:sz w:val="20"/>
                <w:szCs w:val="20"/>
              </w:rPr>
              <w:t>Սոխ</w:t>
            </w:r>
          </w:p>
        </w:tc>
        <w:tc>
          <w:tcPr>
            <w:tcW w:w="469"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ru-RU"/>
              </w:rPr>
            </w:pPr>
            <w:r w:rsidRPr="002712DC">
              <w:rPr>
                <w:rFonts w:ascii="GHEA Grapalat" w:hAnsi="GHEA Grapalat" w:cs="Arial"/>
                <w:sz w:val="18"/>
                <w:szCs w:val="18"/>
                <w:lang w:val="ru-RU"/>
              </w:rPr>
              <w:t>11%</w:t>
            </w:r>
          </w:p>
        </w:tc>
        <w:tc>
          <w:tcPr>
            <w:tcW w:w="522"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ru-RU"/>
              </w:rPr>
            </w:pPr>
            <w:r w:rsidRPr="002712DC">
              <w:rPr>
                <w:rFonts w:ascii="GHEA Grapalat" w:hAnsi="GHEA Grapalat" w:cs="Arial"/>
                <w:sz w:val="18"/>
                <w:szCs w:val="18"/>
                <w:lang w:val="ru-RU"/>
              </w:rPr>
              <w:t>23%</w:t>
            </w:r>
          </w:p>
        </w:tc>
        <w:tc>
          <w:tcPr>
            <w:tcW w:w="529"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ru-RU"/>
              </w:rPr>
            </w:pPr>
            <w:r w:rsidRPr="002712DC">
              <w:rPr>
                <w:rFonts w:ascii="GHEA Grapalat" w:hAnsi="GHEA Grapalat" w:cs="Arial"/>
                <w:sz w:val="18"/>
                <w:szCs w:val="18"/>
                <w:lang w:val="ru-RU"/>
              </w:rPr>
              <w:t>35%</w:t>
            </w:r>
          </w:p>
        </w:tc>
        <w:tc>
          <w:tcPr>
            <w:tcW w:w="524"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ru-RU"/>
              </w:rPr>
            </w:pPr>
            <w:r w:rsidRPr="002712DC">
              <w:rPr>
                <w:rFonts w:ascii="GHEA Grapalat" w:hAnsi="GHEA Grapalat" w:cs="Arial"/>
                <w:sz w:val="18"/>
                <w:szCs w:val="18"/>
                <w:lang w:val="ru-RU"/>
              </w:rPr>
              <w:t>45%</w:t>
            </w:r>
          </w:p>
        </w:tc>
        <w:tc>
          <w:tcPr>
            <w:tcW w:w="528"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ru-RU"/>
              </w:rPr>
            </w:pPr>
            <w:r w:rsidRPr="002712DC">
              <w:rPr>
                <w:rFonts w:ascii="GHEA Grapalat" w:hAnsi="GHEA Grapalat" w:cs="Arial"/>
                <w:sz w:val="18"/>
                <w:szCs w:val="18"/>
                <w:lang w:val="ru-RU"/>
              </w:rPr>
              <w:t>55%</w:t>
            </w:r>
          </w:p>
        </w:tc>
        <w:tc>
          <w:tcPr>
            <w:tcW w:w="528"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ru-RU"/>
              </w:rPr>
            </w:pPr>
            <w:r w:rsidRPr="002712DC">
              <w:rPr>
                <w:rFonts w:ascii="GHEA Grapalat" w:hAnsi="GHEA Grapalat" w:cs="Arial"/>
                <w:sz w:val="18"/>
                <w:szCs w:val="18"/>
                <w:lang w:val="ru-RU"/>
              </w:rPr>
              <w:t>55%</w:t>
            </w:r>
          </w:p>
        </w:tc>
        <w:tc>
          <w:tcPr>
            <w:tcW w:w="528"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ru-RU"/>
              </w:rPr>
            </w:pPr>
            <w:r w:rsidRPr="002712DC">
              <w:rPr>
                <w:rFonts w:ascii="GHEA Grapalat" w:hAnsi="GHEA Grapalat" w:cs="Arial"/>
                <w:sz w:val="18"/>
                <w:szCs w:val="18"/>
                <w:lang w:val="ru-RU"/>
              </w:rPr>
              <w:t>55%</w:t>
            </w:r>
          </w:p>
        </w:tc>
        <w:tc>
          <w:tcPr>
            <w:tcW w:w="528"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ru-RU"/>
              </w:rPr>
            </w:pPr>
            <w:r w:rsidRPr="002712DC">
              <w:rPr>
                <w:rFonts w:ascii="GHEA Grapalat" w:hAnsi="GHEA Grapalat" w:cs="Arial"/>
                <w:sz w:val="18"/>
                <w:szCs w:val="18"/>
                <w:lang w:val="ru-RU"/>
              </w:rPr>
              <w:t>55%</w:t>
            </w:r>
          </w:p>
        </w:tc>
        <w:tc>
          <w:tcPr>
            <w:tcW w:w="526"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pt-BR"/>
              </w:rPr>
            </w:pPr>
            <w:r w:rsidRPr="002712DC">
              <w:rPr>
                <w:rFonts w:ascii="GHEA Grapalat" w:hAnsi="GHEA Grapalat" w:cs="Arial"/>
                <w:sz w:val="18"/>
                <w:szCs w:val="18"/>
                <w:lang w:val="ru-RU"/>
              </w:rPr>
              <w:t>67</w:t>
            </w:r>
            <w:r w:rsidRPr="002712DC">
              <w:rPr>
                <w:rFonts w:ascii="GHEA Grapalat" w:hAnsi="GHEA Grapalat" w:cs="Arial"/>
                <w:sz w:val="18"/>
                <w:szCs w:val="18"/>
                <w:lang w:val="pt-BR"/>
              </w:rPr>
              <w:t>%</w:t>
            </w:r>
          </w:p>
        </w:tc>
        <w:tc>
          <w:tcPr>
            <w:tcW w:w="505"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pt-BR"/>
              </w:rPr>
            </w:pPr>
            <w:r w:rsidRPr="002712DC">
              <w:rPr>
                <w:rFonts w:ascii="GHEA Grapalat" w:hAnsi="GHEA Grapalat" w:cs="Arial"/>
                <w:sz w:val="18"/>
                <w:szCs w:val="18"/>
                <w:lang w:val="ru-RU"/>
              </w:rPr>
              <w:t>81</w:t>
            </w:r>
            <w:r w:rsidRPr="002712DC">
              <w:rPr>
                <w:rFonts w:ascii="GHEA Grapalat" w:hAnsi="GHEA Grapalat" w:cs="Arial"/>
                <w:sz w:val="18"/>
                <w:szCs w:val="18"/>
                <w:lang w:val="pt-BR"/>
              </w:rPr>
              <w:t>%</w:t>
            </w:r>
          </w:p>
        </w:tc>
        <w:tc>
          <w:tcPr>
            <w:tcW w:w="504"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pt-BR"/>
              </w:rPr>
            </w:pPr>
            <w:r w:rsidRPr="002712DC">
              <w:rPr>
                <w:rFonts w:ascii="GHEA Grapalat" w:hAnsi="GHEA Grapalat" w:cs="Arial"/>
                <w:sz w:val="18"/>
                <w:szCs w:val="18"/>
                <w:lang w:val="ru-RU"/>
              </w:rPr>
              <w:t>91</w:t>
            </w:r>
            <w:r w:rsidRPr="002712DC">
              <w:rPr>
                <w:rFonts w:ascii="GHEA Grapalat" w:hAnsi="GHEA Grapalat" w:cs="Arial"/>
                <w:sz w:val="18"/>
                <w:szCs w:val="18"/>
                <w:lang w:val="pt-BR"/>
              </w:rPr>
              <w:t>%</w:t>
            </w:r>
          </w:p>
        </w:tc>
        <w:tc>
          <w:tcPr>
            <w:tcW w:w="611"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pt-BR"/>
              </w:rPr>
            </w:pPr>
            <w:r w:rsidRPr="002712DC">
              <w:rPr>
                <w:rFonts w:ascii="GHEA Grapalat" w:hAnsi="GHEA Grapalat" w:cs="Arial"/>
                <w:sz w:val="18"/>
                <w:szCs w:val="18"/>
                <w:lang w:val="pt-BR"/>
              </w:rPr>
              <w:t>100%</w:t>
            </w:r>
          </w:p>
        </w:tc>
        <w:tc>
          <w:tcPr>
            <w:tcW w:w="1039"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b/>
                <w:sz w:val="20"/>
                <w:szCs w:val="20"/>
                <w:lang w:val="pt-BR"/>
              </w:rPr>
            </w:pPr>
            <w:r w:rsidRPr="002712DC">
              <w:rPr>
                <w:rFonts w:ascii="GHEA Grapalat" w:hAnsi="GHEA Grapalat"/>
                <w:b/>
                <w:sz w:val="20"/>
                <w:szCs w:val="20"/>
                <w:lang w:val="pt-BR"/>
              </w:rPr>
              <w:t>100%</w:t>
            </w:r>
          </w:p>
        </w:tc>
      </w:tr>
      <w:tr w:rsidR="00CA66C4" w:rsidRPr="002712DC" w:rsidTr="0030072E">
        <w:trPr>
          <w:trHeight w:val="139"/>
        </w:trPr>
        <w:tc>
          <w:tcPr>
            <w:tcW w:w="1372" w:type="dxa"/>
            <w:tcBorders>
              <w:top w:val="single" w:sz="4" w:space="0" w:color="auto"/>
              <w:left w:val="single" w:sz="4" w:space="0" w:color="auto"/>
              <w:bottom w:val="single" w:sz="4" w:space="0" w:color="auto"/>
              <w:right w:val="single" w:sz="4" w:space="0" w:color="auto"/>
            </w:tcBorders>
          </w:tcPr>
          <w:p w:rsidR="00CA66C4" w:rsidRPr="002712DC" w:rsidRDefault="00CA66C4" w:rsidP="00CE0E49">
            <w:pPr>
              <w:jc w:val="center"/>
              <w:rPr>
                <w:rFonts w:ascii="GHEA Grapalat" w:hAnsi="GHEA Grapalat"/>
                <w:sz w:val="20"/>
                <w:szCs w:val="20"/>
              </w:rPr>
            </w:pPr>
            <w:r w:rsidRPr="002712DC">
              <w:rPr>
                <w:rFonts w:ascii="GHEA Grapalat" w:hAnsi="GHEA Grapalat"/>
                <w:sz w:val="20"/>
                <w:szCs w:val="20"/>
              </w:rPr>
              <w:t>22</w:t>
            </w:r>
          </w:p>
        </w:tc>
        <w:tc>
          <w:tcPr>
            <w:tcW w:w="4532" w:type="dxa"/>
            <w:tcBorders>
              <w:top w:val="single" w:sz="4" w:space="0" w:color="auto"/>
              <w:left w:val="single" w:sz="4" w:space="0" w:color="auto"/>
              <w:bottom w:val="single" w:sz="4" w:space="0" w:color="auto"/>
              <w:right w:val="single" w:sz="4" w:space="0" w:color="auto"/>
            </w:tcBorders>
            <w:vAlign w:val="center"/>
          </w:tcPr>
          <w:p w:rsidR="00CA66C4" w:rsidRPr="002712DC" w:rsidRDefault="00CA66C4" w:rsidP="0030072E">
            <w:pPr>
              <w:jc w:val="center"/>
              <w:rPr>
                <w:rFonts w:ascii="GHEA Grapalat" w:hAnsi="GHEA Grapalat"/>
                <w:sz w:val="20"/>
                <w:szCs w:val="20"/>
              </w:rPr>
            </w:pPr>
            <w:r w:rsidRPr="002712DC">
              <w:rPr>
                <w:rFonts w:ascii="GHEA Grapalat" w:hAnsi="GHEA Grapalat"/>
                <w:sz w:val="20"/>
                <w:szCs w:val="20"/>
              </w:rPr>
              <w:t>03221410</w:t>
            </w:r>
          </w:p>
        </w:tc>
        <w:tc>
          <w:tcPr>
            <w:tcW w:w="2448" w:type="dxa"/>
            <w:tcBorders>
              <w:top w:val="single" w:sz="4" w:space="0" w:color="auto"/>
              <w:left w:val="single" w:sz="4" w:space="0" w:color="auto"/>
              <w:bottom w:val="single" w:sz="4" w:space="0" w:color="auto"/>
              <w:right w:val="single" w:sz="4" w:space="0" w:color="auto"/>
            </w:tcBorders>
            <w:vAlign w:val="center"/>
          </w:tcPr>
          <w:p w:rsidR="00CA66C4" w:rsidRPr="002712DC" w:rsidRDefault="00CA66C4" w:rsidP="00E63385">
            <w:pPr>
              <w:rPr>
                <w:rFonts w:ascii="GHEA Grapalat" w:hAnsi="GHEA Grapalat" w:cs="Arial"/>
                <w:sz w:val="20"/>
                <w:szCs w:val="20"/>
              </w:rPr>
            </w:pPr>
            <w:r w:rsidRPr="002712DC">
              <w:rPr>
                <w:rFonts w:ascii="GHEA Grapalat" w:hAnsi="GHEA Grapalat" w:cs="Arial"/>
                <w:sz w:val="20"/>
                <w:szCs w:val="20"/>
              </w:rPr>
              <w:t>Կաղամբ</w:t>
            </w:r>
          </w:p>
        </w:tc>
        <w:tc>
          <w:tcPr>
            <w:tcW w:w="469"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ru-RU"/>
              </w:rPr>
            </w:pPr>
            <w:r w:rsidRPr="002712DC">
              <w:rPr>
                <w:rFonts w:ascii="GHEA Grapalat" w:hAnsi="GHEA Grapalat" w:cs="Arial"/>
                <w:sz w:val="18"/>
                <w:szCs w:val="18"/>
                <w:lang w:val="ru-RU"/>
              </w:rPr>
              <w:t>11%</w:t>
            </w:r>
          </w:p>
        </w:tc>
        <w:tc>
          <w:tcPr>
            <w:tcW w:w="522"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ru-RU"/>
              </w:rPr>
            </w:pPr>
            <w:r w:rsidRPr="002712DC">
              <w:rPr>
                <w:rFonts w:ascii="GHEA Grapalat" w:hAnsi="GHEA Grapalat" w:cs="Arial"/>
                <w:sz w:val="18"/>
                <w:szCs w:val="18"/>
                <w:lang w:val="ru-RU"/>
              </w:rPr>
              <w:t>23%</w:t>
            </w:r>
          </w:p>
        </w:tc>
        <w:tc>
          <w:tcPr>
            <w:tcW w:w="529"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ru-RU"/>
              </w:rPr>
            </w:pPr>
            <w:r w:rsidRPr="002712DC">
              <w:rPr>
                <w:rFonts w:ascii="GHEA Grapalat" w:hAnsi="GHEA Grapalat" w:cs="Arial"/>
                <w:sz w:val="18"/>
                <w:szCs w:val="18"/>
                <w:lang w:val="ru-RU"/>
              </w:rPr>
              <w:t>35%</w:t>
            </w:r>
          </w:p>
        </w:tc>
        <w:tc>
          <w:tcPr>
            <w:tcW w:w="524"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ru-RU"/>
              </w:rPr>
            </w:pPr>
            <w:r w:rsidRPr="002712DC">
              <w:rPr>
                <w:rFonts w:ascii="GHEA Grapalat" w:hAnsi="GHEA Grapalat" w:cs="Arial"/>
                <w:sz w:val="18"/>
                <w:szCs w:val="18"/>
                <w:lang w:val="ru-RU"/>
              </w:rPr>
              <w:t>45%</w:t>
            </w:r>
          </w:p>
        </w:tc>
        <w:tc>
          <w:tcPr>
            <w:tcW w:w="528"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ru-RU"/>
              </w:rPr>
            </w:pPr>
            <w:r w:rsidRPr="002712DC">
              <w:rPr>
                <w:rFonts w:ascii="GHEA Grapalat" w:hAnsi="GHEA Grapalat" w:cs="Arial"/>
                <w:sz w:val="18"/>
                <w:szCs w:val="18"/>
                <w:lang w:val="ru-RU"/>
              </w:rPr>
              <w:t>55%</w:t>
            </w:r>
          </w:p>
        </w:tc>
        <w:tc>
          <w:tcPr>
            <w:tcW w:w="528"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ru-RU"/>
              </w:rPr>
            </w:pPr>
            <w:r w:rsidRPr="002712DC">
              <w:rPr>
                <w:rFonts w:ascii="GHEA Grapalat" w:hAnsi="GHEA Grapalat" w:cs="Arial"/>
                <w:sz w:val="18"/>
                <w:szCs w:val="18"/>
                <w:lang w:val="ru-RU"/>
              </w:rPr>
              <w:t>55%</w:t>
            </w:r>
          </w:p>
        </w:tc>
        <w:tc>
          <w:tcPr>
            <w:tcW w:w="528"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ru-RU"/>
              </w:rPr>
            </w:pPr>
            <w:r w:rsidRPr="002712DC">
              <w:rPr>
                <w:rFonts w:ascii="GHEA Grapalat" w:hAnsi="GHEA Grapalat" w:cs="Arial"/>
                <w:sz w:val="18"/>
                <w:szCs w:val="18"/>
                <w:lang w:val="ru-RU"/>
              </w:rPr>
              <w:t>55%</w:t>
            </w:r>
          </w:p>
        </w:tc>
        <w:tc>
          <w:tcPr>
            <w:tcW w:w="528"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ru-RU"/>
              </w:rPr>
            </w:pPr>
            <w:r w:rsidRPr="002712DC">
              <w:rPr>
                <w:rFonts w:ascii="GHEA Grapalat" w:hAnsi="GHEA Grapalat" w:cs="Arial"/>
                <w:sz w:val="18"/>
                <w:szCs w:val="18"/>
                <w:lang w:val="ru-RU"/>
              </w:rPr>
              <w:t>55%</w:t>
            </w:r>
          </w:p>
        </w:tc>
        <w:tc>
          <w:tcPr>
            <w:tcW w:w="526"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pt-BR"/>
              </w:rPr>
            </w:pPr>
            <w:r w:rsidRPr="002712DC">
              <w:rPr>
                <w:rFonts w:ascii="GHEA Grapalat" w:hAnsi="GHEA Grapalat" w:cs="Arial"/>
                <w:sz w:val="18"/>
                <w:szCs w:val="18"/>
                <w:lang w:val="ru-RU"/>
              </w:rPr>
              <w:t>67</w:t>
            </w:r>
            <w:r w:rsidRPr="002712DC">
              <w:rPr>
                <w:rFonts w:ascii="GHEA Grapalat" w:hAnsi="GHEA Grapalat" w:cs="Arial"/>
                <w:sz w:val="18"/>
                <w:szCs w:val="18"/>
                <w:lang w:val="pt-BR"/>
              </w:rPr>
              <w:t>%</w:t>
            </w:r>
          </w:p>
        </w:tc>
        <w:tc>
          <w:tcPr>
            <w:tcW w:w="505"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pt-BR"/>
              </w:rPr>
            </w:pPr>
            <w:r w:rsidRPr="002712DC">
              <w:rPr>
                <w:rFonts w:ascii="GHEA Grapalat" w:hAnsi="GHEA Grapalat" w:cs="Arial"/>
                <w:sz w:val="18"/>
                <w:szCs w:val="18"/>
                <w:lang w:val="ru-RU"/>
              </w:rPr>
              <w:t>81</w:t>
            </w:r>
            <w:r w:rsidRPr="002712DC">
              <w:rPr>
                <w:rFonts w:ascii="GHEA Grapalat" w:hAnsi="GHEA Grapalat" w:cs="Arial"/>
                <w:sz w:val="18"/>
                <w:szCs w:val="18"/>
                <w:lang w:val="pt-BR"/>
              </w:rPr>
              <w:t>%</w:t>
            </w:r>
          </w:p>
        </w:tc>
        <w:tc>
          <w:tcPr>
            <w:tcW w:w="504"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pt-BR"/>
              </w:rPr>
            </w:pPr>
            <w:r w:rsidRPr="002712DC">
              <w:rPr>
                <w:rFonts w:ascii="GHEA Grapalat" w:hAnsi="GHEA Grapalat" w:cs="Arial"/>
                <w:sz w:val="18"/>
                <w:szCs w:val="18"/>
                <w:lang w:val="ru-RU"/>
              </w:rPr>
              <w:t>91</w:t>
            </w:r>
            <w:r w:rsidRPr="002712DC">
              <w:rPr>
                <w:rFonts w:ascii="GHEA Grapalat" w:hAnsi="GHEA Grapalat" w:cs="Arial"/>
                <w:sz w:val="18"/>
                <w:szCs w:val="18"/>
                <w:lang w:val="pt-BR"/>
              </w:rPr>
              <w:t>%</w:t>
            </w:r>
          </w:p>
        </w:tc>
        <w:tc>
          <w:tcPr>
            <w:tcW w:w="611"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pt-BR"/>
              </w:rPr>
            </w:pPr>
            <w:r w:rsidRPr="002712DC">
              <w:rPr>
                <w:rFonts w:ascii="GHEA Grapalat" w:hAnsi="GHEA Grapalat" w:cs="Arial"/>
                <w:sz w:val="18"/>
                <w:szCs w:val="18"/>
                <w:lang w:val="pt-BR"/>
              </w:rPr>
              <w:t>100%</w:t>
            </w:r>
          </w:p>
        </w:tc>
        <w:tc>
          <w:tcPr>
            <w:tcW w:w="1039"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b/>
                <w:sz w:val="20"/>
                <w:szCs w:val="20"/>
                <w:lang w:val="pt-BR"/>
              </w:rPr>
            </w:pPr>
            <w:r w:rsidRPr="002712DC">
              <w:rPr>
                <w:rFonts w:ascii="GHEA Grapalat" w:hAnsi="GHEA Grapalat"/>
                <w:b/>
                <w:sz w:val="20"/>
                <w:szCs w:val="20"/>
                <w:lang w:val="pt-BR"/>
              </w:rPr>
              <w:t>100%</w:t>
            </w:r>
          </w:p>
        </w:tc>
      </w:tr>
      <w:tr w:rsidR="00CA66C4" w:rsidRPr="002712DC" w:rsidTr="0030072E">
        <w:trPr>
          <w:trHeight w:val="139"/>
        </w:trPr>
        <w:tc>
          <w:tcPr>
            <w:tcW w:w="1372" w:type="dxa"/>
            <w:tcBorders>
              <w:top w:val="single" w:sz="4" w:space="0" w:color="auto"/>
              <w:left w:val="single" w:sz="4" w:space="0" w:color="auto"/>
              <w:bottom w:val="single" w:sz="4" w:space="0" w:color="auto"/>
              <w:right w:val="single" w:sz="4" w:space="0" w:color="auto"/>
            </w:tcBorders>
          </w:tcPr>
          <w:p w:rsidR="00CA66C4" w:rsidRPr="002712DC" w:rsidRDefault="00CA66C4" w:rsidP="00CE0E49">
            <w:pPr>
              <w:jc w:val="center"/>
              <w:rPr>
                <w:rFonts w:ascii="GHEA Grapalat" w:hAnsi="GHEA Grapalat"/>
                <w:sz w:val="20"/>
                <w:szCs w:val="20"/>
              </w:rPr>
            </w:pPr>
            <w:r w:rsidRPr="002712DC">
              <w:rPr>
                <w:rFonts w:ascii="GHEA Grapalat" w:hAnsi="GHEA Grapalat"/>
                <w:sz w:val="20"/>
                <w:szCs w:val="20"/>
              </w:rPr>
              <w:t>23</w:t>
            </w:r>
          </w:p>
        </w:tc>
        <w:tc>
          <w:tcPr>
            <w:tcW w:w="4532" w:type="dxa"/>
            <w:tcBorders>
              <w:top w:val="single" w:sz="4" w:space="0" w:color="auto"/>
              <w:left w:val="single" w:sz="4" w:space="0" w:color="auto"/>
              <w:bottom w:val="single" w:sz="4" w:space="0" w:color="auto"/>
              <w:right w:val="single" w:sz="4" w:space="0" w:color="auto"/>
            </w:tcBorders>
            <w:vAlign w:val="center"/>
          </w:tcPr>
          <w:p w:rsidR="00CA66C4" w:rsidRPr="002712DC" w:rsidRDefault="00CA66C4" w:rsidP="0030072E">
            <w:pPr>
              <w:jc w:val="center"/>
              <w:rPr>
                <w:rFonts w:ascii="GHEA Grapalat" w:hAnsi="GHEA Grapalat"/>
                <w:sz w:val="20"/>
                <w:szCs w:val="20"/>
              </w:rPr>
            </w:pPr>
            <w:r w:rsidRPr="002712DC">
              <w:rPr>
                <w:rFonts w:ascii="GHEA Grapalat" w:hAnsi="GHEA Grapalat"/>
                <w:sz w:val="20"/>
                <w:szCs w:val="20"/>
              </w:rPr>
              <w:t>15331163</w:t>
            </w:r>
          </w:p>
        </w:tc>
        <w:tc>
          <w:tcPr>
            <w:tcW w:w="2448" w:type="dxa"/>
            <w:tcBorders>
              <w:top w:val="single" w:sz="4" w:space="0" w:color="auto"/>
              <w:left w:val="single" w:sz="4" w:space="0" w:color="auto"/>
              <w:bottom w:val="single" w:sz="4" w:space="0" w:color="auto"/>
              <w:right w:val="single" w:sz="4" w:space="0" w:color="auto"/>
            </w:tcBorders>
            <w:vAlign w:val="center"/>
          </w:tcPr>
          <w:p w:rsidR="00CA66C4" w:rsidRPr="002712DC" w:rsidRDefault="00CA66C4" w:rsidP="00E63385">
            <w:pPr>
              <w:rPr>
                <w:rFonts w:ascii="GHEA Grapalat" w:hAnsi="GHEA Grapalat" w:cs="Arial"/>
                <w:sz w:val="20"/>
                <w:szCs w:val="20"/>
              </w:rPr>
            </w:pPr>
            <w:r w:rsidRPr="002712DC">
              <w:rPr>
                <w:rFonts w:ascii="GHEA Grapalat" w:hAnsi="GHEA Grapalat" w:cs="Arial"/>
                <w:sz w:val="20"/>
                <w:szCs w:val="20"/>
              </w:rPr>
              <w:t>Բազուկ</w:t>
            </w:r>
          </w:p>
        </w:tc>
        <w:tc>
          <w:tcPr>
            <w:tcW w:w="469"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ru-RU"/>
              </w:rPr>
            </w:pPr>
            <w:r w:rsidRPr="002712DC">
              <w:rPr>
                <w:rFonts w:ascii="GHEA Grapalat" w:hAnsi="GHEA Grapalat" w:cs="Arial"/>
                <w:sz w:val="18"/>
                <w:szCs w:val="18"/>
                <w:lang w:val="ru-RU"/>
              </w:rPr>
              <w:t>11%</w:t>
            </w:r>
          </w:p>
        </w:tc>
        <w:tc>
          <w:tcPr>
            <w:tcW w:w="522"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ru-RU"/>
              </w:rPr>
            </w:pPr>
            <w:r w:rsidRPr="002712DC">
              <w:rPr>
                <w:rFonts w:ascii="GHEA Grapalat" w:hAnsi="GHEA Grapalat" w:cs="Arial"/>
                <w:sz w:val="18"/>
                <w:szCs w:val="18"/>
                <w:lang w:val="ru-RU"/>
              </w:rPr>
              <w:t>23%</w:t>
            </w:r>
          </w:p>
        </w:tc>
        <w:tc>
          <w:tcPr>
            <w:tcW w:w="529"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ru-RU"/>
              </w:rPr>
            </w:pPr>
            <w:r w:rsidRPr="002712DC">
              <w:rPr>
                <w:rFonts w:ascii="GHEA Grapalat" w:hAnsi="GHEA Grapalat" w:cs="Arial"/>
                <w:sz w:val="18"/>
                <w:szCs w:val="18"/>
                <w:lang w:val="ru-RU"/>
              </w:rPr>
              <w:t>35%</w:t>
            </w:r>
          </w:p>
        </w:tc>
        <w:tc>
          <w:tcPr>
            <w:tcW w:w="524"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ru-RU"/>
              </w:rPr>
            </w:pPr>
            <w:r w:rsidRPr="002712DC">
              <w:rPr>
                <w:rFonts w:ascii="GHEA Grapalat" w:hAnsi="GHEA Grapalat" w:cs="Arial"/>
                <w:sz w:val="18"/>
                <w:szCs w:val="18"/>
                <w:lang w:val="ru-RU"/>
              </w:rPr>
              <w:t>45%</w:t>
            </w:r>
          </w:p>
        </w:tc>
        <w:tc>
          <w:tcPr>
            <w:tcW w:w="528"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ru-RU"/>
              </w:rPr>
            </w:pPr>
            <w:r w:rsidRPr="002712DC">
              <w:rPr>
                <w:rFonts w:ascii="GHEA Grapalat" w:hAnsi="GHEA Grapalat" w:cs="Arial"/>
                <w:sz w:val="18"/>
                <w:szCs w:val="18"/>
                <w:lang w:val="ru-RU"/>
              </w:rPr>
              <w:t>55%</w:t>
            </w:r>
          </w:p>
        </w:tc>
        <w:tc>
          <w:tcPr>
            <w:tcW w:w="528"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ru-RU"/>
              </w:rPr>
            </w:pPr>
            <w:r w:rsidRPr="002712DC">
              <w:rPr>
                <w:rFonts w:ascii="GHEA Grapalat" w:hAnsi="GHEA Grapalat" w:cs="Arial"/>
                <w:sz w:val="18"/>
                <w:szCs w:val="18"/>
                <w:lang w:val="ru-RU"/>
              </w:rPr>
              <w:t>55%</w:t>
            </w:r>
          </w:p>
        </w:tc>
        <w:tc>
          <w:tcPr>
            <w:tcW w:w="528"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ru-RU"/>
              </w:rPr>
            </w:pPr>
            <w:r w:rsidRPr="002712DC">
              <w:rPr>
                <w:rFonts w:ascii="GHEA Grapalat" w:hAnsi="GHEA Grapalat" w:cs="Arial"/>
                <w:sz w:val="18"/>
                <w:szCs w:val="18"/>
                <w:lang w:val="ru-RU"/>
              </w:rPr>
              <w:t>55%</w:t>
            </w:r>
          </w:p>
        </w:tc>
        <w:tc>
          <w:tcPr>
            <w:tcW w:w="528"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ru-RU"/>
              </w:rPr>
            </w:pPr>
            <w:r w:rsidRPr="002712DC">
              <w:rPr>
                <w:rFonts w:ascii="GHEA Grapalat" w:hAnsi="GHEA Grapalat" w:cs="Arial"/>
                <w:sz w:val="18"/>
                <w:szCs w:val="18"/>
                <w:lang w:val="ru-RU"/>
              </w:rPr>
              <w:t>55%</w:t>
            </w:r>
          </w:p>
        </w:tc>
        <w:tc>
          <w:tcPr>
            <w:tcW w:w="526"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pt-BR"/>
              </w:rPr>
            </w:pPr>
            <w:r w:rsidRPr="002712DC">
              <w:rPr>
                <w:rFonts w:ascii="GHEA Grapalat" w:hAnsi="GHEA Grapalat" w:cs="Arial"/>
                <w:sz w:val="18"/>
                <w:szCs w:val="18"/>
                <w:lang w:val="ru-RU"/>
              </w:rPr>
              <w:t>67</w:t>
            </w:r>
            <w:r w:rsidRPr="002712DC">
              <w:rPr>
                <w:rFonts w:ascii="GHEA Grapalat" w:hAnsi="GHEA Grapalat" w:cs="Arial"/>
                <w:sz w:val="18"/>
                <w:szCs w:val="18"/>
                <w:lang w:val="pt-BR"/>
              </w:rPr>
              <w:t>%</w:t>
            </w:r>
          </w:p>
        </w:tc>
        <w:tc>
          <w:tcPr>
            <w:tcW w:w="505"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pt-BR"/>
              </w:rPr>
            </w:pPr>
            <w:r w:rsidRPr="002712DC">
              <w:rPr>
                <w:rFonts w:ascii="GHEA Grapalat" w:hAnsi="GHEA Grapalat" w:cs="Arial"/>
                <w:sz w:val="18"/>
                <w:szCs w:val="18"/>
                <w:lang w:val="ru-RU"/>
              </w:rPr>
              <w:t>81</w:t>
            </w:r>
            <w:r w:rsidRPr="002712DC">
              <w:rPr>
                <w:rFonts w:ascii="GHEA Grapalat" w:hAnsi="GHEA Grapalat" w:cs="Arial"/>
                <w:sz w:val="18"/>
                <w:szCs w:val="18"/>
                <w:lang w:val="pt-BR"/>
              </w:rPr>
              <w:t>%</w:t>
            </w:r>
          </w:p>
        </w:tc>
        <w:tc>
          <w:tcPr>
            <w:tcW w:w="504"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pt-BR"/>
              </w:rPr>
            </w:pPr>
            <w:r w:rsidRPr="002712DC">
              <w:rPr>
                <w:rFonts w:ascii="GHEA Grapalat" w:hAnsi="GHEA Grapalat" w:cs="Arial"/>
                <w:sz w:val="18"/>
                <w:szCs w:val="18"/>
                <w:lang w:val="ru-RU"/>
              </w:rPr>
              <w:t>91</w:t>
            </w:r>
            <w:r w:rsidRPr="002712DC">
              <w:rPr>
                <w:rFonts w:ascii="GHEA Grapalat" w:hAnsi="GHEA Grapalat" w:cs="Arial"/>
                <w:sz w:val="18"/>
                <w:szCs w:val="18"/>
                <w:lang w:val="pt-BR"/>
              </w:rPr>
              <w:t>%</w:t>
            </w:r>
          </w:p>
        </w:tc>
        <w:tc>
          <w:tcPr>
            <w:tcW w:w="611"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pt-BR"/>
              </w:rPr>
            </w:pPr>
            <w:r w:rsidRPr="002712DC">
              <w:rPr>
                <w:rFonts w:ascii="GHEA Grapalat" w:hAnsi="GHEA Grapalat" w:cs="Arial"/>
                <w:sz w:val="18"/>
                <w:szCs w:val="18"/>
                <w:lang w:val="pt-BR"/>
              </w:rPr>
              <w:t>100%</w:t>
            </w:r>
          </w:p>
        </w:tc>
        <w:tc>
          <w:tcPr>
            <w:tcW w:w="1039"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b/>
                <w:sz w:val="20"/>
                <w:szCs w:val="20"/>
                <w:lang w:val="pt-BR"/>
              </w:rPr>
            </w:pPr>
            <w:r w:rsidRPr="002712DC">
              <w:rPr>
                <w:rFonts w:ascii="GHEA Grapalat" w:hAnsi="GHEA Grapalat"/>
                <w:b/>
                <w:sz w:val="20"/>
                <w:szCs w:val="20"/>
                <w:lang w:val="pt-BR"/>
              </w:rPr>
              <w:t>100%</w:t>
            </w:r>
          </w:p>
        </w:tc>
      </w:tr>
      <w:tr w:rsidR="00CA66C4" w:rsidRPr="002712DC" w:rsidTr="0030072E">
        <w:trPr>
          <w:trHeight w:val="139"/>
        </w:trPr>
        <w:tc>
          <w:tcPr>
            <w:tcW w:w="1372" w:type="dxa"/>
            <w:tcBorders>
              <w:top w:val="single" w:sz="4" w:space="0" w:color="auto"/>
              <w:left w:val="single" w:sz="4" w:space="0" w:color="auto"/>
              <w:bottom w:val="single" w:sz="4" w:space="0" w:color="auto"/>
              <w:right w:val="single" w:sz="4" w:space="0" w:color="auto"/>
            </w:tcBorders>
          </w:tcPr>
          <w:p w:rsidR="00CA66C4" w:rsidRPr="002712DC" w:rsidRDefault="00CA66C4" w:rsidP="00CE0E49">
            <w:pPr>
              <w:jc w:val="center"/>
              <w:rPr>
                <w:rFonts w:ascii="GHEA Grapalat" w:hAnsi="GHEA Grapalat"/>
                <w:sz w:val="20"/>
                <w:szCs w:val="20"/>
              </w:rPr>
            </w:pPr>
            <w:r w:rsidRPr="002712DC">
              <w:rPr>
                <w:rFonts w:ascii="GHEA Grapalat" w:hAnsi="GHEA Grapalat"/>
                <w:sz w:val="20"/>
                <w:szCs w:val="20"/>
              </w:rPr>
              <w:t>24</w:t>
            </w:r>
          </w:p>
        </w:tc>
        <w:tc>
          <w:tcPr>
            <w:tcW w:w="4532" w:type="dxa"/>
            <w:tcBorders>
              <w:top w:val="single" w:sz="4" w:space="0" w:color="auto"/>
              <w:left w:val="single" w:sz="4" w:space="0" w:color="auto"/>
              <w:bottom w:val="single" w:sz="4" w:space="0" w:color="auto"/>
              <w:right w:val="single" w:sz="4" w:space="0" w:color="auto"/>
            </w:tcBorders>
            <w:vAlign w:val="center"/>
          </w:tcPr>
          <w:p w:rsidR="00CA66C4" w:rsidRPr="002712DC" w:rsidRDefault="00CA66C4" w:rsidP="0030072E">
            <w:pPr>
              <w:jc w:val="center"/>
              <w:rPr>
                <w:rFonts w:ascii="GHEA Grapalat" w:hAnsi="GHEA Grapalat"/>
                <w:sz w:val="20"/>
                <w:szCs w:val="20"/>
              </w:rPr>
            </w:pPr>
            <w:r w:rsidRPr="002712DC">
              <w:rPr>
                <w:rFonts w:ascii="GHEA Grapalat" w:hAnsi="GHEA Grapalat"/>
                <w:sz w:val="20"/>
                <w:szCs w:val="20"/>
              </w:rPr>
              <w:t>03221110</w:t>
            </w:r>
          </w:p>
        </w:tc>
        <w:tc>
          <w:tcPr>
            <w:tcW w:w="2448" w:type="dxa"/>
            <w:tcBorders>
              <w:top w:val="single" w:sz="4" w:space="0" w:color="auto"/>
              <w:left w:val="single" w:sz="4" w:space="0" w:color="auto"/>
              <w:bottom w:val="single" w:sz="4" w:space="0" w:color="auto"/>
              <w:right w:val="single" w:sz="4" w:space="0" w:color="auto"/>
            </w:tcBorders>
            <w:vAlign w:val="center"/>
          </w:tcPr>
          <w:p w:rsidR="00CA66C4" w:rsidRPr="002712DC" w:rsidRDefault="00CA66C4" w:rsidP="00E63385">
            <w:pPr>
              <w:rPr>
                <w:rFonts w:ascii="GHEA Grapalat" w:hAnsi="GHEA Grapalat" w:cs="Arial"/>
                <w:sz w:val="20"/>
                <w:szCs w:val="20"/>
              </w:rPr>
            </w:pPr>
            <w:r w:rsidRPr="002712DC">
              <w:rPr>
                <w:rFonts w:ascii="GHEA Grapalat" w:hAnsi="GHEA Grapalat" w:cs="Arial"/>
                <w:sz w:val="20"/>
                <w:szCs w:val="20"/>
              </w:rPr>
              <w:t>Գազար</w:t>
            </w:r>
          </w:p>
        </w:tc>
        <w:tc>
          <w:tcPr>
            <w:tcW w:w="469"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ru-RU"/>
              </w:rPr>
            </w:pPr>
            <w:r w:rsidRPr="002712DC">
              <w:rPr>
                <w:rFonts w:ascii="GHEA Grapalat" w:hAnsi="GHEA Grapalat" w:cs="Arial"/>
                <w:sz w:val="18"/>
                <w:szCs w:val="18"/>
                <w:lang w:val="ru-RU"/>
              </w:rPr>
              <w:t>11%</w:t>
            </w:r>
          </w:p>
        </w:tc>
        <w:tc>
          <w:tcPr>
            <w:tcW w:w="522"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ru-RU"/>
              </w:rPr>
            </w:pPr>
            <w:r w:rsidRPr="002712DC">
              <w:rPr>
                <w:rFonts w:ascii="GHEA Grapalat" w:hAnsi="GHEA Grapalat" w:cs="Arial"/>
                <w:sz w:val="18"/>
                <w:szCs w:val="18"/>
                <w:lang w:val="ru-RU"/>
              </w:rPr>
              <w:t>23%</w:t>
            </w:r>
          </w:p>
        </w:tc>
        <w:tc>
          <w:tcPr>
            <w:tcW w:w="529"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ru-RU"/>
              </w:rPr>
            </w:pPr>
            <w:r w:rsidRPr="002712DC">
              <w:rPr>
                <w:rFonts w:ascii="GHEA Grapalat" w:hAnsi="GHEA Grapalat" w:cs="Arial"/>
                <w:sz w:val="18"/>
                <w:szCs w:val="18"/>
                <w:lang w:val="ru-RU"/>
              </w:rPr>
              <w:t>35%</w:t>
            </w:r>
          </w:p>
        </w:tc>
        <w:tc>
          <w:tcPr>
            <w:tcW w:w="524"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ru-RU"/>
              </w:rPr>
            </w:pPr>
            <w:r w:rsidRPr="002712DC">
              <w:rPr>
                <w:rFonts w:ascii="GHEA Grapalat" w:hAnsi="GHEA Grapalat" w:cs="Arial"/>
                <w:sz w:val="18"/>
                <w:szCs w:val="18"/>
                <w:lang w:val="ru-RU"/>
              </w:rPr>
              <w:t>45%</w:t>
            </w:r>
          </w:p>
        </w:tc>
        <w:tc>
          <w:tcPr>
            <w:tcW w:w="528"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ru-RU"/>
              </w:rPr>
            </w:pPr>
            <w:r w:rsidRPr="002712DC">
              <w:rPr>
                <w:rFonts w:ascii="GHEA Grapalat" w:hAnsi="GHEA Grapalat" w:cs="Arial"/>
                <w:sz w:val="18"/>
                <w:szCs w:val="18"/>
                <w:lang w:val="ru-RU"/>
              </w:rPr>
              <w:t>55%</w:t>
            </w:r>
          </w:p>
        </w:tc>
        <w:tc>
          <w:tcPr>
            <w:tcW w:w="528"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ru-RU"/>
              </w:rPr>
            </w:pPr>
            <w:r w:rsidRPr="002712DC">
              <w:rPr>
                <w:rFonts w:ascii="GHEA Grapalat" w:hAnsi="GHEA Grapalat" w:cs="Arial"/>
                <w:sz w:val="18"/>
                <w:szCs w:val="18"/>
                <w:lang w:val="ru-RU"/>
              </w:rPr>
              <w:t>55%</w:t>
            </w:r>
          </w:p>
        </w:tc>
        <w:tc>
          <w:tcPr>
            <w:tcW w:w="528"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ru-RU"/>
              </w:rPr>
            </w:pPr>
            <w:r w:rsidRPr="002712DC">
              <w:rPr>
                <w:rFonts w:ascii="GHEA Grapalat" w:hAnsi="GHEA Grapalat" w:cs="Arial"/>
                <w:sz w:val="18"/>
                <w:szCs w:val="18"/>
                <w:lang w:val="ru-RU"/>
              </w:rPr>
              <w:t>55%</w:t>
            </w:r>
          </w:p>
        </w:tc>
        <w:tc>
          <w:tcPr>
            <w:tcW w:w="528"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ru-RU"/>
              </w:rPr>
            </w:pPr>
            <w:r w:rsidRPr="002712DC">
              <w:rPr>
                <w:rFonts w:ascii="GHEA Grapalat" w:hAnsi="GHEA Grapalat" w:cs="Arial"/>
                <w:sz w:val="18"/>
                <w:szCs w:val="18"/>
                <w:lang w:val="ru-RU"/>
              </w:rPr>
              <w:t>55%</w:t>
            </w:r>
          </w:p>
        </w:tc>
        <w:tc>
          <w:tcPr>
            <w:tcW w:w="526"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pt-BR"/>
              </w:rPr>
            </w:pPr>
            <w:r w:rsidRPr="002712DC">
              <w:rPr>
                <w:rFonts w:ascii="GHEA Grapalat" w:hAnsi="GHEA Grapalat" w:cs="Arial"/>
                <w:sz w:val="18"/>
                <w:szCs w:val="18"/>
                <w:lang w:val="ru-RU"/>
              </w:rPr>
              <w:t>67</w:t>
            </w:r>
            <w:r w:rsidRPr="002712DC">
              <w:rPr>
                <w:rFonts w:ascii="GHEA Grapalat" w:hAnsi="GHEA Grapalat" w:cs="Arial"/>
                <w:sz w:val="18"/>
                <w:szCs w:val="18"/>
                <w:lang w:val="pt-BR"/>
              </w:rPr>
              <w:t>%</w:t>
            </w:r>
          </w:p>
        </w:tc>
        <w:tc>
          <w:tcPr>
            <w:tcW w:w="505"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pt-BR"/>
              </w:rPr>
            </w:pPr>
            <w:r w:rsidRPr="002712DC">
              <w:rPr>
                <w:rFonts w:ascii="GHEA Grapalat" w:hAnsi="GHEA Grapalat" w:cs="Arial"/>
                <w:sz w:val="18"/>
                <w:szCs w:val="18"/>
                <w:lang w:val="ru-RU"/>
              </w:rPr>
              <w:t>81</w:t>
            </w:r>
            <w:r w:rsidRPr="002712DC">
              <w:rPr>
                <w:rFonts w:ascii="GHEA Grapalat" w:hAnsi="GHEA Grapalat" w:cs="Arial"/>
                <w:sz w:val="18"/>
                <w:szCs w:val="18"/>
                <w:lang w:val="pt-BR"/>
              </w:rPr>
              <w:t>%</w:t>
            </w:r>
          </w:p>
        </w:tc>
        <w:tc>
          <w:tcPr>
            <w:tcW w:w="504"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pt-BR"/>
              </w:rPr>
            </w:pPr>
            <w:r w:rsidRPr="002712DC">
              <w:rPr>
                <w:rFonts w:ascii="GHEA Grapalat" w:hAnsi="GHEA Grapalat" w:cs="Arial"/>
                <w:sz w:val="18"/>
                <w:szCs w:val="18"/>
                <w:lang w:val="ru-RU"/>
              </w:rPr>
              <w:t>91</w:t>
            </w:r>
            <w:r w:rsidRPr="002712DC">
              <w:rPr>
                <w:rFonts w:ascii="GHEA Grapalat" w:hAnsi="GHEA Grapalat" w:cs="Arial"/>
                <w:sz w:val="18"/>
                <w:szCs w:val="18"/>
                <w:lang w:val="pt-BR"/>
              </w:rPr>
              <w:t>%</w:t>
            </w:r>
          </w:p>
        </w:tc>
        <w:tc>
          <w:tcPr>
            <w:tcW w:w="611"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pt-BR"/>
              </w:rPr>
            </w:pPr>
            <w:r w:rsidRPr="002712DC">
              <w:rPr>
                <w:rFonts w:ascii="GHEA Grapalat" w:hAnsi="GHEA Grapalat" w:cs="Arial"/>
                <w:sz w:val="18"/>
                <w:szCs w:val="18"/>
                <w:lang w:val="pt-BR"/>
              </w:rPr>
              <w:t>100%</w:t>
            </w:r>
          </w:p>
        </w:tc>
        <w:tc>
          <w:tcPr>
            <w:tcW w:w="1039"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b/>
                <w:sz w:val="20"/>
                <w:szCs w:val="20"/>
                <w:lang w:val="pt-BR"/>
              </w:rPr>
            </w:pPr>
            <w:r w:rsidRPr="002712DC">
              <w:rPr>
                <w:rFonts w:ascii="GHEA Grapalat" w:hAnsi="GHEA Grapalat"/>
                <w:b/>
                <w:sz w:val="20"/>
                <w:szCs w:val="20"/>
                <w:lang w:val="pt-BR"/>
              </w:rPr>
              <w:t>100%</w:t>
            </w:r>
          </w:p>
        </w:tc>
      </w:tr>
      <w:tr w:rsidR="00CA66C4" w:rsidRPr="002712DC" w:rsidTr="0030072E">
        <w:trPr>
          <w:trHeight w:val="139"/>
        </w:trPr>
        <w:tc>
          <w:tcPr>
            <w:tcW w:w="1372" w:type="dxa"/>
            <w:tcBorders>
              <w:top w:val="single" w:sz="4" w:space="0" w:color="auto"/>
              <w:left w:val="single" w:sz="4" w:space="0" w:color="auto"/>
              <w:bottom w:val="single" w:sz="4" w:space="0" w:color="auto"/>
              <w:right w:val="single" w:sz="4" w:space="0" w:color="auto"/>
            </w:tcBorders>
          </w:tcPr>
          <w:p w:rsidR="00CA66C4" w:rsidRPr="002712DC" w:rsidRDefault="00CA66C4" w:rsidP="00CE0E49">
            <w:pPr>
              <w:jc w:val="center"/>
              <w:rPr>
                <w:rFonts w:ascii="GHEA Grapalat" w:hAnsi="GHEA Grapalat"/>
                <w:sz w:val="20"/>
                <w:szCs w:val="20"/>
              </w:rPr>
            </w:pPr>
            <w:r w:rsidRPr="002712DC">
              <w:rPr>
                <w:rFonts w:ascii="GHEA Grapalat" w:hAnsi="GHEA Grapalat"/>
                <w:sz w:val="20"/>
                <w:szCs w:val="20"/>
              </w:rPr>
              <w:t>25</w:t>
            </w:r>
          </w:p>
        </w:tc>
        <w:tc>
          <w:tcPr>
            <w:tcW w:w="4532" w:type="dxa"/>
            <w:tcBorders>
              <w:top w:val="single" w:sz="4" w:space="0" w:color="auto"/>
              <w:left w:val="single" w:sz="4" w:space="0" w:color="auto"/>
              <w:bottom w:val="single" w:sz="4" w:space="0" w:color="auto"/>
              <w:right w:val="single" w:sz="4" w:space="0" w:color="auto"/>
            </w:tcBorders>
            <w:vAlign w:val="center"/>
          </w:tcPr>
          <w:p w:rsidR="00CA66C4" w:rsidRPr="002712DC" w:rsidRDefault="00CA66C4" w:rsidP="0030072E">
            <w:pPr>
              <w:jc w:val="center"/>
              <w:rPr>
                <w:rFonts w:ascii="GHEA Grapalat" w:hAnsi="GHEA Grapalat"/>
                <w:sz w:val="20"/>
                <w:szCs w:val="20"/>
              </w:rPr>
            </w:pPr>
            <w:r w:rsidRPr="002712DC">
              <w:rPr>
                <w:rFonts w:ascii="GHEA Grapalat" w:hAnsi="GHEA Grapalat"/>
                <w:sz w:val="20"/>
                <w:szCs w:val="20"/>
              </w:rPr>
              <w:t>03221124</w:t>
            </w:r>
          </w:p>
        </w:tc>
        <w:tc>
          <w:tcPr>
            <w:tcW w:w="2448" w:type="dxa"/>
            <w:tcBorders>
              <w:top w:val="single" w:sz="4" w:space="0" w:color="auto"/>
              <w:left w:val="single" w:sz="4" w:space="0" w:color="auto"/>
              <w:bottom w:val="single" w:sz="4" w:space="0" w:color="auto"/>
              <w:right w:val="single" w:sz="4" w:space="0" w:color="auto"/>
            </w:tcBorders>
            <w:vAlign w:val="center"/>
          </w:tcPr>
          <w:p w:rsidR="00CA66C4" w:rsidRPr="002712DC" w:rsidRDefault="00CA66C4" w:rsidP="00E63385">
            <w:pPr>
              <w:rPr>
                <w:rFonts w:ascii="GHEA Grapalat" w:hAnsi="GHEA Grapalat" w:cs="Arial"/>
                <w:sz w:val="20"/>
                <w:szCs w:val="20"/>
              </w:rPr>
            </w:pPr>
            <w:r w:rsidRPr="002712DC">
              <w:rPr>
                <w:rFonts w:ascii="GHEA Grapalat" w:hAnsi="GHEA Grapalat" w:cs="Arial"/>
                <w:sz w:val="20"/>
                <w:szCs w:val="20"/>
              </w:rPr>
              <w:t>Վարունգ</w:t>
            </w:r>
          </w:p>
        </w:tc>
        <w:tc>
          <w:tcPr>
            <w:tcW w:w="469"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ru-RU"/>
              </w:rPr>
            </w:pPr>
            <w:r w:rsidRPr="002712DC">
              <w:rPr>
                <w:rFonts w:ascii="GHEA Grapalat" w:hAnsi="GHEA Grapalat" w:cs="Arial"/>
                <w:sz w:val="18"/>
                <w:szCs w:val="18"/>
                <w:lang w:val="ru-RU"/>
              </w:rPr>
              <w:t>11%</w:t>
            </w:r>
          </w:p>
        </w:tc>
        <w:tc>
          <w:tcPr>
            <w:tcW w:w="522"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ru-RU"/>
              </w:rPr>
            </w:pPr>
            <w:r w:rsidRPr="002712DC">
              <w:rPr>
                <w:rFonts w:ascii="GHEA Grapalat" w:hAnsi="GHEA Grapalat" w:cs="Arial"/>
                <w:sz w:val="18"/>
                <w:szCs w:val="18"/>
                <w:lang w:val="ru-RU"/>
              </w:rPr>
              <w:t>23%</w:t>
            </w:r>
          </w:p>
        </w:tc>
        <w:tc>
          <w:tcPr>
            <w:tcW w:w="529"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ru-RU"/>
              </w:rPr>
            </w:pPr>
            <w:r w:rsidRPr="002712DC">
              <w:rPr>
                <w:rFonts w:ascii="GHEA Grapalat" w:hAnsi="GHEA Grapalat" w:cs="Arial"/>
                <w:sz w:val="18"/>
                <w:szCs w:val="18"/>
                <w:lang w:val="ru-RU"/>
              </w:rPr>
              <w:t>35%</w:t>
            </w:r>
          </w:p>
        </w:tc>
        <w:tc>
          <w:tcPr>
            <w:tcW w:w="524"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ru-RU"/>
              </w:rPr>
            </w:pPr>
            <w:r w:rsidRPr="002712DC">
              <w:rPr>
                <w:rFonts w:ascii="GHEA Grapalat" w:hAnsi="GHEA Grapalat" w:cs="Arial"/>
                <w:sz w:val="18"/>
                <w:szCs w:val="18"/>
                <w:lang w:val="ru-RU"/>
              </w:rPr>
              <w:t>45%</w:t>
            </w:r>
          </w:p>
        </w:tc>
        <w:tc>
          <w:tcPr>
            <w:tcW w:w="528"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ru-RU"/>
              </w:rPr>
            </w:pPr>
            <w:r w:rsidRPr="002712DC">
              <w:rPr>
                <w:rFonts w:ascii="GHEA Grapalat" w:hAnsi="GHEA Grapalat" w:cs="Arial"/>
                <w:sz w:val="18"/>
                <w:szCs w:val="18"/>
                <w:lang w:val="ru-RU"/>
              </w:rPr>
              <w:t>55%</w:t>
            </w:r>
          </w:p>
        </w:tc>
        <w:tc>
          <w:tcPr>
            <w:tcW w:w="528"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ru-RU"/>
              </w:rPr>
            </w:pPr>
            <w:r w:rsidRPr="002712DC">
              <w:rPr>
                <w:rFonts w:ascii="GHEA Grapalat" w:hAnsi="GHEA Grapalat" w:cs="Arial"/>
                <w:sz w:val="18"/>
                <w:szCs w:val="18"/>
                <w:lang w:val="ru-RU"/>
              </w:rPr>
              <w:t>55%</w:t>
            </w:r>
          </w:p>
        </w:tc>
        <w:tc>
          <w:tcPr>
            <w:tcW w:w="528"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ru-RU"/>
              </w:rPr>
            </w:pPr>
            <w:r w:rsidRPr="002712DC">
              <w:rPr>
                <w:rFonts w:ascii="GHEA Grapalat" w:hAnsi="GHEA Grapalat" w:cs="Arial"/>
                <w:sz w:val="18"/>
                <w:szCs w:val="18"/>
                <w:lang w:val="ru-RU"/>
              </w:rPr>
              <w:t>55%</w:t>
            </w:r>
          </w:p>
        </w:tc>
        <w:tc>
          <w:tcPr>
            <w:tcW w:w="528"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ru-RU"/>
              </w:rPr>
            </w:pPr>
            <w:r w:rsidRPr="002712DC">
              <w:rPr>
                <w:rFonts w:ascii="GHEA Grapalat" w:hAnsi="GHEA Grapalat" w:cs="Arial"/>
                <w:sz w:val="18"/>
                <w:szCs w:val="18"/>
                <w:lang w:val="ru-RU"/>
              </w:rPr>
              <w:t>55%</w:t>
            </w:r>
          </w:p>
        </w:tc>
        <w:tc>
          <w:tcPr>
            <w:tcW w:w="526"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pt-BR"/>
              </w:rPr>
            </w:pPr>
            <w:r w:rsidRPr="002712DC">
              <w:rPr>
                <w:rFonts w:ascii="GHEA Grapalat" w:hAnsi="GHEA Grapalat" w:cs="Arial"/>
                <w:sz w:val="18"/>
                <w:szCs w:val="18"/>
                <w:lang w:val="ru-RU"/>
              </w:rPr>
              <w:t>67</w:t>
            </w:r>
            <w:r w:rsidRPr="002712DC">
              <w:rPr>
                <w:rFonts w:ascii="GHEA Grapalat" w:hAnsi="GHEA Grapalat" w:cs="Arial"/>
                <w:sz w:val="18"/>
                <w:szCs w:val="18"/>
                <w:lang w:val="pt-BR"/>
              </w:rPr>
              <w:t>%</w:t>
            </w:r>
          </w:p>
        </w:tc>
        <w:tc>
          <w:tcPr>
            <w:tcW w:w="505"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pt-BR"/>
              </w:rPr>
            </w:pPr>
            <w:r w:rsidRPr="002712DC">
              <w:rPr>
                <w:rFonts w:ascii="GHEA Grapalat" w:hAnsi="GHEA Grapalat" w:cs="Arial"/>
                <w:sz w:val="18"/>
                <w:szCs w:val="18"/>
                <w:lang w:val="ru-RU"/>
              </w:rPr>
              <w:t>81</w:t>
            </w:r>
            <w:r w:rsidRPr="002712DC">
              <w:rPr>
                <w:rFonts w:ascii="GHEA Grapalat" w:hAnsi="GHEA Grapalat" w:cs="Arial"/>
                <w:sz w:val="18"/>
                <w:szCs w:val="18"/>
                <w:lang w:val="pt-BR"/>
              </w:rPr>
              <w:t>%</w:t>
            </w:r>
          </w:p>
        </w:tc>
        <w:tc>
          <w:tcPr>
            <w:tcW w:w="504"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pt-BR"/>
              </w:rPr>
            </w:pPr>
            <w:r w:rsidRPr="002712DC">
              <w:rPr>
                <w:rFonts w:ascii="GHEA Grapalat" w:hAnsi="GHEA Grapalat" w:cs="Arial"/>
                <w:sz w:val="18"/>
                <w:szCs w:val="18"/>
                <w:lang w:val="ru-RU"/>
              </w:rPr>
              <w:t>91</w:t>
            </w:r>
            <w:r w:rsidRPr="002712DC">
              <w:rPr>
                <w:rFonts w:ascii="GHEA Grapalat" w:hAnsi="GHEA Grapalat" w:cs="Arial"/>
                <w:sz w:val="18"/>
                <w:szCs w:val="18"/>
                <w:lang w:val="pt-BR"/>
              </w:rPr>
              <w:t>%</w:t>
            </w:r>
          </w:p>
        </w:tc>
        <w:tc>
          <w:tcPr>
            <w:tcW w:w="611"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pt-BR"/>
              </w:rPr>
            </w:pPr>
            <w:r w:rsidRPr="002712DC">
              <w:rPr>
                <w:rFonts w:ascii="GHEA Grapalat" w:hAnsi="GHEA Grapalat" w:cs="Arial"/>
                <w:sz w:val="18"/>
                <w:szCs w:val="18"/>
                <w:lang w:val="pt-BR"/>
              </w:rPr>
              <w:t>100%</w:t>
            </w:r>
          </w:p>
        </w:tc>
        <w:tc>
          <w:tcPr>
            <w:tcW w:w="1039"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b/>
                <w:sz w:val="20"/>
                <w:szCs w:val="20"/>
                <w:lang w:val="pt-BR"/>
              </w:rPr>
            </w:pPr>
            <w:r w:rsidRPr="002712DC">
              <w:rPr>
                <w:rFonts w:ascii="GHEA Grapalat" w:hAnsi="GHEA Grapalat"/>
                <w:b/>
                <w:sz w:val="20"/>
                <w:szCs w:val="20"/>
                <w:lang w:val="pt-BR"/>
              </w:rPr>
              <w:t>100%</w:t>
            </w:r>
          </w:p>
        </w:tc>
      </w:tr>
      <w:tr w:rsidR="00CA66C4" w:rsidRPr="002712DC" w:rsidTr="0030072E">
        <w:trPr>
          <w:trHeight w:val="139"/>
        </w:trPr>
        <w:tc>
          <w:tcPr>
            <w:tcW w:w="1372" w:type="dxa"/>
            <w:tcBorders>
              <w:top w:val="single" w:sz="4" w:space="0" w:color="auto"/>
              <w:left w:val="single" w:sz="4" w:space="0" w:color="auto"/>
              <w:bottom w:val="single" w:sz="4" w:space="0" w:color="auto"/>
              <w:right w:val="single" w:sz="4" w:space="0" w:color="auto"/>
            </w:tcBorders>
          </w:tcPr>
          <w:p w:rsidR="00CA66C4" w:rsidRPr="002712DC" w:rsidRDefault="00CA66C4" w:rsidP="00CE0E49">
            <w:pPr>
              <w:jc w:val="center"/>
              <w:rPr>
                <w:rFonts w:ascii="GHEA Grapalat" w:hAnsi="GHEA Grapalat"/>
                <w:sz w:val="20"/>
                <w:szCs w:val="20"/>
              </w:rPr>
            </w:pPr>
            <w:r w:rsidRPr="002712DC">
              <w:rPr>
                <w:rFonts w:ascii="GHEA Grapalat" w:hAnsi="GHEA Grapalat"/>
                <w:sz w:val="20"/>
                <w:szCs w:val="20"/>
              </w:rPr>
              <w:t>26</w:t>
            </w:r>
          </w:p>
        </w:tc>
        <w:tc>
          <w:tcPr>
            <w:tcW w:w="4532" w:type="dxa"/>
            <w:tcBorders>
              <w:top w:val="single" w:sz="4" w:space="0" w:color="auto"/>
              <w:left w:val="single" w:sz="4" w:space="0" w:color="auto"/>
              <w:bottom w:val="single" w:sz="4" w:space="0" w:color="auto"/>
              <w:right w:val="single" w:sz="4" w:space="0" w:color="auto"/>
            </w:tcBorders>
            <w:vAlign w:val="center"/>
          </w:tcPr>
          <w:p w:rsidR="00CA66C4" w:rsidRPr="002712DC" w:rsidRDefault="00CA66C4" w:rsidP="0030072E">
            <w:pPr>
              <w:jc w:val="center"/>
              <w:rPr>
                <w:rFonts w:ascii="GHEA Grapalat" w:hAnsi="GHEA Grapalat"/>
                <w:sz w:val="20"/>
              </w:rPr>
            </w:pPr>
            <w:r w:rsidRPr="002712DC">
              <w:rPr>
                <w:rFonts w:ascii="GHEA Grapalat" w:hAnsi="GHEA Grapalat"/>
                <w:sz w:val="20"/>
              </w:rPr>
              <w:t>03221122</w:t>
            </w:r>
          </w:p>
        </w:tc>
        <w:tc>
          <w:tcPr>
            <w:tcW w:w="2448" w:type="dxa"/>
            <w:tcBorders>
              <w:top w:val="single" w:sz="4" w:space="0" w:color="auto"/>
              <w:left w:val="single" w:sz="4" w:space="0" w:color="auto"/>
              <w:bottom w:val="single" w:sz="4" w:space="0" w:color="auto"/>
              <w:right w:val="single" w:sz="4" w:space="0" w:color="auto"/>
            </w:tcBorders>
            <w:vAlign w:val="center"/>
          </w:tcPr>
          <w:p w:rsidR="00CA66C4" w:rsidRPr="002712DC" w:rsidRDefault="00CA66C4" w:rsidP="00E63385">
            <w:pPr>
              <w:rPr>
                <w:rFonts w:ascii="Calibri" w:hAnsi="Calibri" w:cs="Calibri"/>
                <w:bCs/>
                <w:sz w:val="20"/>
                <w:szCs w:val="20"/>
              </w:rPr>
            </w:pPr>
            <w:r w:rsidRPr="002712DC">
              <w:rPr>
                <w:rFonts w:ascii="GHEA Grapalat" w:hAnsi="GHEA Grapalat" w:cs="Arial"/>
                <w:sz w:val="20"/>
                <w:szCs w:val="20"/>
              </w:rPr>
              <w:t>Դդմիկ</w:t>
            </w:r>
          </w:p>
        </w:tc>
        <w:tc>
          <w:tcPr>
            <w:tcW w:w="469"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ru-RU"/>
              </w:rPr>
            </w:pPr>
            <w:r w:rsidRPr="002712DC">
              <w:rPr>
                <w:rFonts w:ascii="GHEA Grapalat" w:hAnsi="GHEA Grapalat" w:cs="Arial"/>
                <w:sz w:val="18"/>
                <w:szCs w:val="18"/>
                <w:lang w:val="ru-RU"/>
              </w:rPr>
              <w:t>11%</w:t>
            </w:r>
          </w:p>
        </w:tc>
        <w:tc>
          <w:tcPr>
            <w:tcW w:w="522"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ru-RU"/>
              </w:rPr>
            </w:pPr>
            <w:r w:rsidRPr="002712DC">
              <w:rPr>
                <w:rFonts w:ascii="GHEA Grapalat" w:hAnsi="GHEA Grapalat" w:cs="Arial"/>
                <w:sz w:val="18"/>
                <w:szCs w:val="18"/>
                <w:lang w:val="ru-RU"/>
              </w:rPr>
              <w:t>23%</w:t>
            </w:r>
          </w:p>
        </w:tc>
        <w:tc>
          <w:tcPr>
            <w:tcW w:w="529"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ru-RU"/>
              </w:rPr>
            </w:pPr>
            <w:r w:rsidRPr="002712DC">
              <w:rPr>
                <w:rFonts w:ascii="GHEA Grapalat" w:hAnsi="GHEA Grapalat" w:cs="Arial"/>
                <w:sz w:val="18"/>
                <w:szCs w:val="18"/>
                <w:lang w:val="ru-RU"/>
              </w:rPr>
              <w:t>35%</w:t>
            </w:r>
          </w:p>
        </w:tc>
        <w:tc>
          <w:tcPr>
            <w:tcW w:w="524"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ru-RU"/>
              </w:rPr>
            </w:pPr>
            <w:r w:rsidRPr="002712DC">
              <w:rPr>
                <w:rFonts w:ascii="GHEA Grapalat" w:hAnsi="GHEA Grapalat" w:cs="Arial"/>
                <w:sz w:val="18"/>
                <w:szCs w:val="18"/>
                <w:lang w:val="ru-RU"/>
              </w:rPr>
              <w:t>45%</w:t>
            </w:r>
          </w:p>
        </w:tc>
        <w:tc>
          <w:tcPr>
            <w:tcW w:w="528"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ru-RU"/>
              </w:rPr>
            </w:pPr>
            <w:r w:rsidRPr="002712DC">
              <w:rPr>
                <w:rFonts w:ascii="GHEA Grapalat" w:hAnsi="GHEA Grapalat" w:cs="Arial"/>
                <w:sz w:val="18"/>
                <w:szCs w:val="18"/>
                <w:lang w:val="ru-RU"/>
              </w:rPr>
              <w:t>55%</w:t>
            </w:r>
          </w:p>
        </w:tc>
        <w:tc>
          <w:tcPr>
            <w:tcW w:w="528"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ru-RU"/>
              </w:rPr>
            </w:pPr>
            <w:r w:rsidRPr="002712DC">
              <w:rPr>
                <w:rFonts w:ascii="GHEA Grapalat" w:hAnsi="GHEA Grapalat" w:cs="Arial"/>
                <w:sz w:val="18"/>
                <w:szCs w:val="18"/>
                <w:lang w:val="ru-RU"/>
              </w:rPr>
              <w:t>55%</w:t>
            </w:r>
          </w:p>
        </w:tc>
        <w:tc>
          <w:tcPr>
            <w:tcW w:w="528"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ru-RU"/>
              </w:rPr>
            </w:pPr>
            <w:r w:rsidRPr="002712DC">
              <w:rPr>
                <w:rFonts w:ascii="GHEA Grapalat" w:hAnsi="GHEA Grapalat" w:cs="Arial"/>
                <w:sz w:val="18"/>
                <w:szCs w:val="18"/>
                <w:lang w:val="ru-RU"/>
              </w:rPr>
              <w:t>55%</w:t>
            </w:r>
          </w:p>
        </w:tc>
        <w:tc>
          <w:tcPr>
            <w:tcW w:w="528"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ru-RU"/>
              </w:rPr>
            </w:pPr>
            <w:r w:rsidRPr="002712DC">
              <w:rPr>
                <w:rFonts w:ascii="GHEA Grapalat" w:hAnsi="GHEA Grapalat" w:cs="Arial"/>
                <w:sz w:val="18"/>
                <w:szCs w:val="18"/>
                <w:lang w:val="ru-RU"/>
              </w:rPr>
              <w:t>55%</w:t>
            </w:r>
          </w:p>
        </w:tc>
        <w:tc>
          <w:tcPr>
            <w:tcW w:w="526"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pt-BR"/>
              </w:rPr>
            </w:pPr>
            <w:r w:rsidRPr="002712DC">
              <w:rPr>
                <w:rFonts w:ascii="GHEA Grapalat" w:hAnsi="GHEA Grapalat" w:cs="Arial"/>
                <w:sz w:val="18"/>
                <w:szCs w:val="18"/>
                <w:lang w:val="ru-RU"/>
              </w:rPr>
              <w:t>67</w:t>
            </w:r>
            <w:r w:rsidRPr="002712DC">
              <w:rPr>
                <w:rFonts w:ascii="GHEA Grapalat" w:hAnsi="GHEA Grapalat" w:cs="Arial"/>
                <w:sz w:val="18"/>
                <w:szCs w:val="18"/>
                <w:lang w:val="pt-BR"/>
              </w:rPr>
              <w:t>%</w:t>
            </w:r>
          </w:p>
        </w:tc>
        <w:tc>
          <w:tcPr>
            <w:tcW w:w="505"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pt-BR"/>
              </w:rPr>
            </w:pPr>
            <w:r w:rsidRPr="002712DC">
              <w:rPr>
                <w:rFonts w:ascii="GHEA Grapalat" w:hAnsi="GHEA Grapalat" w:cs="Arial"/>
                <w:sz w:val="18"/>
                <w:szCs w:val="18"/>
                <w:lang w:val="ru-RU"/>
              </w:rPr>
              <w:t>81</w:t>
            </w:r>
            <w:r w:rsidRPr="002712DC">
              <w:rPr>
                <w:rFonts w:ascii="GHEA Grapalat" w:hAnsi="GHEA Grapalat" w:cs="Arial"/>
                <w:sz w:val="18"/>
                <w:szCs w:val="18"/>
                <w:lang w:val="pt-BR"/>
              </w:rPr>
              <w:t>%</w:t>
            </w:r>
          </w:p>
        </w:tc>
        <w:tc>
          <w:tcPr>
            <w:tcW w:w="504"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pt-BR"/>
              </w:rPr>
            </w:pPr>
            <w:r w:rsidRPr="002712DC">
              <w:rPr>
                <w:rFonts w:ascii="GHEA Grapalat" w:hAnsi="GHEA Grapalat" w:cs="Arial"/>
                <w:sz w:val="18"/>
                <w:szCs w:val="18"/>
                <w:lang w:val="ru-RU"/>
              </w:rPr>
              <w:t>91</w:t>
            </w:r>
            <w:r w:rsidRPr="002712DC">
              <w:rPr>
                <w:rFonts w:ascii="GHEA Grapalat" w:hAnsi="GHEA Grapalat" w:cs="Arial"/>
                <w:sz w:val="18"/>
                <w:szCs w:val="18"/>
                <w:lang w:val="pt-BR"/>
              </w:rPr>
              <w:t>%</w:t>
            </w:r>
          </w:p>
        </w:tc>
        <w:tc>
          <w:tcPr>
            <w:tcW w:w="611"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pt-BR"/>
              </w:rPr>
            </w:pPr>
            <w:r w:rsidRPr="002712DC">
              <w:rPr>
                <w:rFonts w:ascii="GHEA Grapalat" w:hAnsi="GHEA Grapalat" w:cs="Arial"/>
                <w:sz w:val="18"/>
                <w:szCs w:val="18"/>
                <w:lang w:val="pt-BR"/>
              </w:rPr>
              <w:t>100%</w:t>
            </w:r>
          </w:p>
        </w:tc>
        <w:tc>
          <w:tcPr>
            <w:tcW w:w="1039"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b/>
                <w:sz w:val="20"/>
                <w:szCs w:val="20"/>
                <w:lang w:val="pt-BR"/>
              </w:rPr>
            </w:pPr>
            <w:r w:rsidRPr="002712DC">
              <w:rPr>
                <w:rFonts w:ascii="GHEA Grapalat" w:hAnsi="GHEA Grapalat"/>
                <w:b/>
                <w:sz w:val="20"/>
                <w:szCs w:val="20"/>
                <w:lang w:val="pt-BR"/>
              </w:rPr>
              <w:t>100%</w:t>
            </w:r>
          </w:p>
        </w:tc>
      </w:tr>
      <w:tr w:rsidR="00CA66C4" w:rsidRPr="002712DC" w:rsidTr="0030072E">
        <w:trPr>
          <w:trHeight w:val="139"/>
        </w:trPr>
        <w:tc>
          <w:tcPr>
            <w:tcW w:w="1372" w:type="dxa"/>
            <w:tcBorders>
              <w:top w:val="single" w:sz="4" w:space="0" w:color="auto"/>
              <w:left w:val="single" w:sz="4" w:space="0" w:color="auto"/>
              <w:bottom w:val="single" w:sz="4" w:space="0" w:color="auto"/>
              <w:right w:val="single" w:sz="4" w:space="0" w:color="auto"/>
            </w:tcBorders>
          </w:tcPr>
          <w:p w:rsidR="00CA66C4" w:rsidRPr="002712DC" w:rsidRDefault="00CA66C4" w:rsidP="00CE0E49">
            <w:pPr>
              <w:jc w:val="center"/>
              <w:rPr>
                <w:rFonts w:ascii="GHEA Grapalat" w:hAnsi="GHEA Grapalat"/>
                <w:sz w:val="20"/>
                <w:szCs w:val="20"/>
              </w:rPr>
            </w:pPr>
            <w:r w:rsidRPr="002712DC">
              <w:rPr>
                <w:rFonts w:ascii="GHEA Grapalat" w:hAnsi="GHEA Grapalat"/>
                <w:sz w:val="20"/>
                <w:szCs w:val="20"/>
              </w:rPr>
              <w:t>27</w:t>
            </w:r>
          </w:p>
        </w:tc>
        <w:tc>
          <w:tcPr>
            <w:tcW w:w="4532" w:type="dxa"/>
            <w:tcBorders>
              <w:top w:val="single" w:sz="4" w:space="0" w:color="auto"/>
              <w:left w:val="single" w:sz="4" w:space="0" w:color="auto"/>
              <w:bottom w:val="single" w:sz="4" w:space="0" w:color="auto"/>
              <w:right w:val="single" w:sz="4" w:space="0" w:color="auto"/>
            </w:tcBorders>
            <w:vAlign w:val="center"/>
          </w:tcPr>
          <w:p w:rsidR="00CA66C4" w:rsidRPr="002712DC" w:rsidRDefault="00CA66C4" w:rsidP="0030072E">
            <w:pPr>
              <w:jc w:val="center"/>
              <w:rPr>
                <w:rFonts w:ascii="GHEA Grapalat" w:hAnsi="GHEA Grapalat"/>
                <w:sz w:val="20"/>
                <w:szCs w:val="20"/>
              </w:rPr>
            </w:pPr>
            <w:r w:rsidRPr="002712DC">
              <w:rPr>
                <w:rFonts w:ascii="GHEA Grapalat" w:hAnsi="GHEA Grapalat"/>
                <w:sz w:val="20"/>
                <w:szCs w:val="20"/>
              </w:rPr>
              <w:t>032221121</w:t>
            </w:r>
          </w:p>
        </w:tc>
        <w:tc>
          <w:tcPr>
            <w:tcW w:w="2448" w:type="dxa"/>
            <w:tcBorders>
              <w:top w:val="single" w:sz="4" w:space="0" w:color="auto"/>
              <w:left w:val="single" w:sz="4" w:space="0" w:color="auto"/>
              <w:bottom w:val="single" w:sz="4" w:space="0" w:color="auto"/>
              <w:right w:val="single" w:sz="4" w:space="0" w:color="auto"/>
            </w:tcBorders>
            <w:vAlign w:val="center"/>
          </w:tcPr>
          <w:p w:rsidR="00CA66C4" w:rsidRPr="002712DC" w:rsidRDefault="00CA66C4" w:rsidP="00E63385">
            <w:pPr>
              <w:rPr>
                <w:rFonts w:ascii="GHEA Grapalat" w:hAnsi="GHEA Grapalat" w:cs="Arial"/>
                <w:sz w:val="20"/>
                <w:szCs w:val="20"/>
              </w:rPr>
            </w:pPr>
            <w:r w:rsidRPr="002712DC">
              <w:rPr>
                <w:rFonts w:ascii="GHEA Grapalat" w:hAnsi="GHEA Grapalat" w:cs="Arial"/>
                <w:sz w:val="20"/>
                <w:szCs w:val="20"/>
              </w:rPr>
              <w:t>Լոլիկ</w:t>
            </w:r>
          </w:p>
        </w:tc>
        <w:tc>
          <w:tcPr>
            <w:tcW w:w="469"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ru-RU"/>
              </w:rPr>
            </w:pPr>
            <w:r w:rsidRPr="002712DC">
              <w:rPr>
                <w:rFonts w:ascii="GHEA Grapalat" w:hAnsi="GHEA Grapalat" w:cs="Arial"/>
                <w:sz w:val="18"/>
                <w:szCs w:val="18"/>
                <w:lang w:val="ru-RU"/>
              </w:rPr>
              <w:t>11%</w:t>
            </w:r>
          </w:p>
        </w:tc>
        <w:tc>
          <w:tcPr>
            <w:tcW w:w="522"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ru-RU"/>
              </w:rPr>
            </w:pPr>
            <w:r w:rsidRPr="002712DC">
              <w:rPr>
                <w:rFonts w:ascii="GHEA Grapalat" w:hAnsi="GHEA Grapalat" w:cs="Arial"/>
                <w:sz w:val="18"/>
                <w:szCs w:val="18"/>
                <w:lang w:val="ru-RU"/>
              </w:rPr>
              <w:t>23%</w:t>
            </w:r>
          </w:p>
        </w:tc>
        <w:tc>
          <w:tcPr>
            <w:tcW w:w="529"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ru-RU"/>
              </w:rPr>
            </w:pPr>
            <w:r w:rsidRPr="002712DC">
              <w:rPr>
                <w:rFonts w:ascii="GHEA Grapalat" w:hAnsi="GHEA Grapalat" w:cs="Arial"/>
                <w:sz w:val="18"/>
                <w:szCs w:val="18"/>
                <w:lang w:val="ru-RU"/>
              </w:rPr>
              <w:t>35%</w:t>
            </w:r>
          </w:p>
        </w:tc>
        <w:tc>
          <w:tcPr>
            <w:tcW w:w="524"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ru-RU"/>
              </w:rPr>
            </w:pPr>
            <w:r w:rsidRPr="002712DC">
              <w:rPr>
                <w:rFonts w:ascii="GHEA Grapalat" w:hAnsi="GHEA Grapalat" w:cs="Arial"/>
                <w:sz w:val="18"/>
                <w:szCs w:val="18"/>
                <w:lang w:val="ru-RU"/>
              </w:rPr>
              <w:t>45%</w:t>
            </w:r>
          </w:p>
        </w:tc>
        <w:tc>
          <w:tcPr>
            <w:tcW w:w="528"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ru-RU"/>
              </w:rPr>
            </w:pPr>
            <w:r w:rsidRPr="002712DC">
              <w:rPr>
                <w:rFonts w:ascii="GHEA Grapalat" w:hAnsi="GHEA Grapalat" w:cs="Arial"/>
                <w:sz w:val="18"/>
                <w:szCs w:val="18"/>
                <w:lang w:val="ru-RU"/>
              </w:rPr>
              <w:t>55%</w:t>
            </w:r>
          </w:p>
        </w:tc>
        <w:tc>
          <w:tcPr>
            <w:tcW w:w="528"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ru-RU"/>
              </w:rPr>
            </w:pPr>
            <w:r w:rsidRPr="002712DC">
              <w:rPr>
                <w:rFonts w:ascii="GHEA Grapalat" w:hAnsi="GHEA Grapalat" w:cs="Arial"/>
                <w:sz w:val="18"/>
                <w:szCs w:val="18"/>
                <w:lang w:val="ru-RU"/>
              </w:rPr>
              <w:t>55%</w:t>
            </w:r>
          </w:p>
        </w:tc>
        <w:tc>
          <w:tcPr>
            <w:tcW w:w="528"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ru-RU"/>
              </w:rPr>
            </w:pPr>
            <w:r w:rsidRPr="002712DC">
              <w:rPr>
                <w:rFonts w:ascii="GHEA Grapalat" w:hAnsi="GHEA Grapalat" w:cs="Arial"/>
                <w:sz w:val="18"/>
                <w:szCs w:val="18"/>
                <w:lang w:val="ru-RU"/>
              </w:rPr>
              <w:t>55%</w:t>
            </w:r>
          </w:p>
        </w:tc>
        <w:tc>
          <w:tcPr>
            <w:tcW w:w="528"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ru-RU"/>
              </w:rPr>
            </w:pPr>
            <w:r w:rsidRPr="002712DC">
              <w:rPr>
                <w:rFonts w:ascii="GHEA Grapalat" w:hAnsi="GHEA Grapalat" w:cs="Arial"/>
                <w:sz w:val="18"/>
                <w:szCs w:val="18"/>
                <w:lang w:val="ru-RU"/>
              </w:rPr>
              <w:t>55%</w:t>
            </w:r>
          </w:p>
        </w:tc>
        <w:tc>
          <w:tcPr>
            <w:tcW w:w="526"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pt-BR"/>
              </w:rPr>
            </w:pPr>
            <w:r w:rsidRPr="002712DC">
              <w:rPr>
                <w:rFonts w:ascii="GHEA Grapalat" w:hAnsi="GHEA Grapalat" w:cs="Arial"/>
                <w:sz w:val="18"/>
                <w:szCs w:val="18"/>
                <w:lang w:val="ru-RU"/>
              </w:rPr>
              <w:t>67</w:t>
            </w:r>
            <w:r w:rsidRPr="002712DC">
              <w:rPr>
                <w:rFonts w:ascii="GHEA Grapalat" w:hAnsi="GHEA Grapalat" w:cs="Arial"/>
                <w:sz w:val="18"/>
                <w:szCs w:val="18"/>
                <w:lang w:val="pt-BR"/>
              </w:rPr>
              <w:t>%</w:t>
            </w:r>
          </w:p>
        </w:tc>
        <w:tc>
          <w:tcPr>
            <w:tcW w:w="505"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pt-BR"/>
              </w:rPr>
            </w:pPr>
            <w:r w:rsidRPr="002712DC">
              <w:rPr>
                <w:rFonts w:ascii="GHEA Grapalat" w:hAnsi="GHEA Grapalat" w:cs="Arial"/>
                <w:sz w:val="18"/>
                <w:szCs w:val="18"/>
                <w:lang w:val="ru-RU"/>
              </w:rPr>
              <w:t>81</w:t>
            </w:r>
            <w:r w:rsidRPr="002712DC">
              <w:rPr>
                <w:rFonts w:ascii="GHEA Grapalat" w:hAnsi="GHEA Grapalat" w:cs="Arial"/>
                <w:sz w:val="18"/>
                <w:szCs w:val="18"/>
                <w:lang w:val="pt-BR"/>
              </w:rPr>
              <w:t>%</w:t>
            </w:r>
          </w:p>
        </w:tc>
        <w:tc>
          <w:tcPr>
            <w:tcW w:w="504"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pt-BR"/>
              </w:rPr>
            </w:pPr>
            <w:r w:rsidRPr="002712DC">
              <w:rPr>
                <w:rFonts w:ascii="GHEA Grapalat" w:hAnsi="GHEA Grapalat" w:cs="Arial"/>
                <w:sz w:val="18"/>
                <w:szCs w:val="18"/>
                <w:lang w:val="ru-RU"/>
              </w:rPr>
              <w:t>91</w:t>
            </w:r>
            <w:r w:rsidRPr="002712DC">
              <w:rPr>
                <w:rFonts w:ascii="GHEA Grapalat" w:hAnsi="GHEA Grapalat" w:cs="Arial"/>
                <w:sz w:val="18"/>
                <w:szCs w:val="18"/>
                <w:lang w:val="pt-BR"/>
              </w:rPr>
              <w:t>%</w:t>
            </w:r>
          </w:p>
        </w:tc>
        <w:tc>
          <w:tcPr>
            <w:tcW w:w="611"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pt-BR"/>
              </w:rPr>
            </w:pPr>
            <w:r w:rsidRPr="002712DC">
              <w:rPr>
                <w:rFonts w:ascii="GHEA Grapalat" w:hAnsi="GHEA Grapalat" w:cs="Arial"/>
                <w:sz w:val="18"/>
                <w:szCs w:val="18"/>
                <w:lang w:val="pt-BR"/>
              </w:rPr>
              <w:t>100%</w:t>
            </w:r>
          </w:p>
        </w:tc>
        <w:tc>
          <w:tcPr>
            <w:tcW w:w="1039"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b/>
                <w:sz w:val="20"/>
                <w:szCs w:val="20"/>
                <w:lang w:val="pt-BR"/>
              </w:rPr>
            </w:pPr>
            <w:r w:rsidRPr="002712DC">
              <w:rPr>
                <w:rFonts w:ascii="GHEA Grapalat" w:hAnsi="GHEA Grapalat"/>
                <w:b/>
                <w:sz w:val="20"/>
                <w:szCs w:val="20"/>
                <w:lang w:val="pt-BR"/>
              </w:rPr>
              <w:t>100%</w:t>
            </w:r>
          </w:p>
        </w:tc>
      </w:tr>
      <w:tr w:rsidR="00CA66C4" w:rsidRPr="002712DC" w:rsidTr="0030072E">
        <w:trPr>
          <w:trHeight w:val="139"/>
        </w:trPr>
        <w:tc>
          <w:tcPr>
            <w:tcW w:w="1372" w:type="dxa"/>
            <w:tcBorders>
              <w:top w:val="single" w:sz="4" w:space="0" w:color="auto"/>
              <w:left w:val="single" w:sz="4" w:space="0" w:color="auto"/>
              <w:bottom w:val="single" w:sz="4" w:space="0" w:color="auto"/>
              <w:right w:val="single" w:sz="4" w:space="0" w:color="auto"/>
            </w:tcBorders>
          </w:tcPr>
          <w:p w:rsidR="00CA66C4" w:rsidRPr="002712DC" w:rsidRDefault="00CA66C4" w:rsidP="00CE0E49">
            <w:pPr>
              <w:jc w:val="center"/>
              <w:rPr>
                <w:rFonts w:ascii="GHEA Grapalat" w:hAnsi="GHEA Grapalat"/>
                <w:sz w:val="20"/>
                <w:szCs w:val="20"/>
              </w:rPr>
            </w:pPr>
            <w:r w:rsidRPr="002712DC">
              <w:rPr>
                <w:rFonts w:ascii="GHEA Grapalat" w:hAnsi="GHEA Grapalat"/>
                <w:sz w:val="20"/>
                <w:szCs w:val="20"/>
              </w:rPr>
              <w:t>28</w:t>
            </w:r>
          </w:p>
        </w:tc>
        <w:tc>
          <w:tcPr>
            <w:tcW w:w="4532" w:type="dxa"/>
            <w:tcBorders>
              <w:top w:val="single" w:sz="4" w:space="0" w:color="auto"/>
              <w:left w:val="single" w:sz="4" w:space="0" w:color="auto"/>
              <w:bottom w:val="single" w:sz="4" w:space="0" w:color="auto"/>
              <w:right w:val="single" w:sz="4" w:space="0" w:color="auto"/>
            </w:tcBorders>
            <w:vAlign w:val="center"/>
          </w:tcPr>
          <w:p w:rsidR="00CA66C4" w:rsidRPr="002712DC" w:rsidRDefault="00CA66C4" w:rsidP="0030072E">
            <w:pPr>
              <w:jc w:val="center"/>
              <w:rPr>
                <w:rFonts w:ascii="GHEA Grapalat" w:hAnsi="GHEA Grapalat"/>
                <w:sz w:val="20"/>
                <w:szCs w:val="20"/>
              </w:rPr>
            </w:pPr>
            <w:r w:rsidRPr="002712DC">
              <w:rPr>
                <w:rFonts w:ascii="GHEA Grapalat" w:hAnsi="GHEA Grapalat"/>
                <w:sz w:val="20"/>
                <w:szCs w:val="20"/>
              </w:rPr>
              <w:t>15863200</w:t>
            </w:r>
          </w:p>
        </w:tc>
        <w:tc>
          <w:tcPr>
            <w:tcW w:w="2448" w:type="dxa"/>
            <w:tcBorders>
              <w:top w:val="single" w:sz="4" w:space="0" w:color="auto"/>
              <w:left w:val="single" w:sz="4" w:space="0" w:color="auto"/>
              <w:bottom w:val="single" w:sz="4" w:space="0" w:color="auto"/>
              <w:right w:val="single" w:sz="4" w:space="0" w:color="auto"/>
            </w:tcBorders>
            <w:vAlign w:val="center"/>
          </w:tcPr>
          <w:p w:rsidR="00CA66C4" w:rsidRPr="002712DC" w:rsidRDefault="00CA66C4" w:rsidP="00E63385">
            <w:pPr>
              <w:rPr>
                <w:rFonts w:ascii="GHEA Grapalat" w:hAnsi="GHEA Grapalat" w:cs="Arial"/>
                <w:sz w:val="20"/>
                <w:szCs w:val="20"/>
              </w:rPr>
            </w:pPr>
            <w:r w:rsidRPr="002712DC">
              <w:rPr>
                <w:rFonts w:ascii="GHEA Grapalat" w:hAnsi="GHEA Grapalat" w:cs="Arial"/>
                <w:sz w:val="20"/>
                <w:szCs w:val="20"/>
              </w:rPr>
              <w:t>Թեյ</w:t>
            </w:r>
          </w:p>
        </w:tc>
        <w:tc>
          <w:tcPr>
            <w:tcW w:w="469"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ru-RU"/>
              </w:rPr>
            </w:pPr>
            <w:r w:rsidRPr="002712DC">
              <w:rPr>
                <w:rFonts w:ascii="GHEA Grapalat" w:hAnsi="GHEA Grapalat" w:cs="Arial"/>
                <w:sz w:val="18"/>
                <w:szCs w:val="18"/>
                <w:lang w:val="ru-RU"/>
              </w:rPr>
              <w:t>11%</w:t>
            </w:r>
          </w:p>
        </w:tc>
        <w:tc>
          <w:tcPr>
            <w:tcW w:w="522"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ru-RU"/>
              </w:rPr>
            </w:pPr>
            <w:r w:rsidRPr="002712DC">
              <w:rPr>
                <w:rFonts w:ascii="GHEA Grapalat" w:hAnsi="GHEA Grapalat" w:cs="Arial"/>
                <w:sz w:val="18"/>
                <w:szCs w:val="18"/>
                <w:lang w:val="ru-RU"/>
              </w:rPr>
              <w:t>23%</w:t>
            </w:r>
          </w:p>
        </w:tc>
        <w:tc>
          <w:tcPr>
            <w:tcW w:w="529"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ru-RU"/>
              </w:rPr>
            </w:pPr>
            <w:r w:rsidRPr="002712DC">
              <w:rPr>
                <w:rFonts w:ascii="GHEA Grapalat" w:hAnsi="GHEA Grapalat" w:cs="Arial"/>
                <w:sz w:val="18"/>
                <w:szCs w:val="18"/>
                <w:lang w:val="ru-RU"/>
              </w:rPr>
              <w:t>35%</w:t>
            </w:r>
          </w:p>
        </w:tc>
        <w:tc>
          <w:tcPr>
            <w:tcW w:w="524"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ru-RU"/>
              </w:rPr>
            </w:pPr>
            <w:r w:rsidRPr="002712DC">
              <w:rPr>
                <w:rFonts w:ascii="GHEA Grapalat" w:hAnsi="GHEA Grapalat" w:cs="Arial"/>
                <w:sz w:val="18"/>
                <w:szCs w:val="18"/>
                <w:lang w:val="ru-RU"/>
              </w:rPr>
              <w:t>45%</w:t>
            </w:r>
          </w:p>
        </w:tc>
        <w:tc>
          <w:tcPr>
            <w:tcW w:w="528"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ru-RU"/>
              </w:rPr>
            </w:pPr>
            <w:r w:rsidRPr="002712DC">
              <w:rPr>
                <w:rFonts w:ascii="GHEA Grapalat" w:hAnsi="GHEA Grapalat" w:cs="Arial"/>
                <w:sz w:val="18"/>
                <w:szCs w:val="18"/>
                <w:lang w:val="ru-RU"/>
              </w:rPr>
              <w:t>55%</w:t>
            </w:r>
          </w:p>
        </w:tc>
        <w:tc>
          <w:tcPr>
            <w:tcW w:w="528"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ru-RU"/>
              </w:rPr>
            </w:pPr>
            <w:r w:rsidRPr="002712DC">
              <w:rPr>
                <w:rFonts w:ascii="GHEA Grapalat" w:hAnsi="GHEA Grapalat" w:cs="Arial"/>
                <w:sz w:val="18"/>
                <w:szCs w:val="18"/>
                <w:lang w:val="ru-RU"/>
              </w:rPr>
              <w:t>55%</w:t>
            </w:r>
          </w:p>
        </w:tc>
        <w:tc>
          <w:tcPr>
            <w:tcW w:w="528"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ru-RU"/>
              </w:rPr>
            </w:pPr>
            <w:r w:rsidRPr="002712DC">
              <w:rPr>
                <w:rFonts w:ascii="GHEA Grapalat" w:hAnsi="GHEA Grapalat" w:cs="Arial"/>
                <w:sz w:val="18"/>
                <w:szCs w:val="18"/>
                <w:lang w:val="ru-RU"/>
              </w:rPr>
              <w:t>55%</w:t>
            </w:r>
          </w:p>
        </w:tc>
        <w:tc>
          <w:tcPr>
            <w:tcW w:w="528"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ru-RU"/>
              </w:rPr>
            </w:pPr>
            <w:r w:rsidRPr="002712DC">
              <w:rPr>
                <w:rFonts w:ascii="GHEA Grapalat" w:hAnsi="GHEA Grapalat" w:cs="Arial"/>
                <w:sz w:val="18"/>
                <w:szCs w:val="18"/>
                <w:lang w:val="ru-RU"/>
              </w:rPr>
              <w:t>55%</w:t>
            </w:r>
          </w:p>
        </w:tc>
        <w:tc>
          <w:tcPr>
            <w:tcW w:w="526"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pt-BR"/>
              </w:rPr>
            </w:pPr>
            <w:r w:rsidRPr="002712DC">
              <w:rPr>
                <w:rFonts w:ascii="GHEA Grapalat" w:hAnsi="GHEA Grapalat" w:cs="Arial"/>
                <w:sz w:val="18"/>
                <w:szCs w:val="18"/>
                <w:lang w:val="ru-RU"/>
              </w:rPr>
              <w:t>67</w:t>
            </w:r>
            <w:r w:rsidRPr="002712DC">
              <w:rPr>
                <w:rFonts w:ascii="GHEA Grapalat" w:hAnsi="GHEA Grapalat" w:cs="Arial"/>
                <w:sz w:val="18"/>
                <w:szCs w:val="18"/>
                <w:lang w:val="pt-BR"/>
              </w:rPr>
              <w:t>%</w:t>
            </w:r>
          </w:p>
        </w:tc>
        <w:tc>
          <w:tcPr>
            <w:tcW w:w="505"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pt-BR"/>
              </w:rPr>
            </w:pPr>
            <w:r w:rsidRPr="002712DC">
              <w:rPr>
                <w:rFonts w:ascii="GHEA Grapalat" w:hAnsi="GHEA Grapalat" w:cs="Arial"/>
                <w:sz w:val="18"/>
                <w:szCs w:val="18"/>
                <w:lang w:val="ru-RU"/>
              </w:rPr>
              <w:t>81</w:t>
            </w:r>
            <w:r w:rsidRPr="002712DC">
              <w:rPr>
                <w:rFonts w:ascii="GHEA Grapalat" w:hAnsi="GHEA Grapalat" w:cs="Arial"/>
                <w:sz w:val="18"/>
                <w:szCs w:val="18"/>
                <w:lang w:val="pt-BR"/>
              </w:rPr>
              <w:t>%</w:t>
            </w:r>
          </w:p>
        </w:tc>
        <w:tc>
          <w:tcPr>
            <w:tcW w:w="504"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pt-BR"/>
              </w:rPr>
            </w:pPr>
            <w:r w:rsidRPr="002712DC">
              <w:rPr>
                <w:rFonts w:ascii="GHEA Grapalat" w:hAnsi="GHEA Grapalat" w:cs="Arial"/>
                <w:sz w:val="18"/>
                <w:szCs w:val="18"/>
                <w:lang w:val="ru-RU"/>
              </w:rPr>
              <w:t>91</w:t>
            </w:r>
            <w:r w:rsidRPr="002712DC">
              <w:rPr>
                <w:rFonts w:ascii="GHEA Grapalat" w:hAnsi="GHEA Grapalat" w:cs="Arial"/>
                <w:sz w:val="18"/>
                <w:szCs w:val="18"/>
                <w:lang w:val="pt-BR"/>
              </w:rPr>
              <w:t>%</w:t>
            </w:r>
          </w:p>
        </w:tc>
        <w:tc>
          <w:tcPr>
            <w:tcW w:w="611"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pt-BR"/>
              </w:rPr>
            </w:pPr>
            <w:r w:rsidRPr="002712DC">
              <w:rPr>
                <w:rFonts w:ascii="GHEA Grapalat" w:hAnsi="GHEA Grapalat" w:cs="Arial"/>
                <w:sz w:val="18"/>
                <w:szCs w:val="18"/>
                <w:lang w:val="pt-BR"/>
              </w:rPr>
              <w:t>100%</w:t>
            </w:r>
          </w:p>
        </w:tc>
        <w:tc>
          <w:tcPr>
            <w:tcW w:w="1039"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b/>
                <w:sz w:val="20"/>
                <w:szCs w:val="20"/>
                <w:lang w:val="pt-BR"/>
              </w:rPr>
            </w:pPr>
            <w:r w:rsidRPr="002712DC">
              <w:rPr>
                <w:rFonts w:ascii="GHEA Grapalat" w:hAnsi="GHEA Grapalat"/>
                <w:b/>
                <w:sz w:val="20"/>
                <w:szCs w:val="20"/>
                <w:lang w:val="pt-BR"/>
              </w:rPr>
              <w:t>100%</w:t>
            </w:r>
          </w:p>
        </w:tc>
      </w:tr>
      <w:tr w:rsidR="00CA66C4" w:rsidRPr="002712DC" w:rsidTr="0030072E">
        <w:trPr>
          <w:trHeight w:val="139"/>
        </w:trPr>
        <w:tc>
          <w:tcPr>
            <w:tcW w:w="1372" w:type="dxa"/>
            <w:tcBorders>
              <w:top w:val="single" w:sz="4" w:space="0" w:color="auto"/>
              <w:left w:val="single" w:sz="4" w:space="0" w:color="auto"/>
              <w:bottom w:val="single" w:sz="4" w:space="0" w:color="auto"/>
              <w:right w:val="single" w:sz="4" w:space="0" w:color="auto"/>
            </w:tcBorders>
          </w:tcPr>
          <w:p w:rsidR="00CA66C4" w:rsidRPr="002712DC" w:rsidRDefault="00CA66C4" w:rsidP="00CE0E49">
            <w:pPr>
              <w:jc w:val="center"/>
              <w:rPr>
                <w:rFonts w:ascii="GHEA Grapalat" w:hAnsi="GHEA Grapalat"/>
                <w:sz w:val="20"/>
                <w:szCs w:val="20"/>
              </w:rPr>
            </w:pPr>
            <w:r w:rsidRPr="002712DC">
              <w:rPr>
                <w:rFonts w:ascii="GHEA Grapalat" w:hAnsi="GHEA Grapalat"/>
                <w:sz w:val="20"/>
                <w:szCs w:val="20"/>
              </w:rPr>
              <w:t>29</w:t>
            </w:r>
          </w:p>
        </w:tc>
        <w:tc>
          <w:tcPr>
            <w:tcW w:w="4532" w:type="dxa"/>
            <w:tcBorders>
              <w:top w:val="single" w:sz="4" w:space="0" w:color="auto"/>
              <w:left w:val="single" w:sz="4" w:space="0" w:color="auto"/>
              <w:bottom w:val="single" w:sz="4" w:space="0" w:color="auto"/>
              <w:right w:val="single" w:sz="4" w:space="0" w:color="auto"/>
            </w:tcBorders>
            <w:vAlign w:val="center"/>
          </w:tcPr>
          <w:p w:rsidR="00CA66C4" w:rsidRPr="002712DC" w:rsidRDefault="00CA66C4" w:rsidP="0030072E">
            <w:pPr>
              <w:jc w:val="center"/>
              <w:rPr>
                <w:rFonts w:ascii="GHEA Grapalat" w:hAnsi="GHEA Grapalat"/>
                <w:sz w:val="20"/>
                <w:szCs w:val="20"/>
              </w:rPr>
            </w:pPr>
            <w:r w:rsidRPr="002712DC">
              <w:rPr>
                <w:rFonts w:ascii="GHEA Grapalat" w:hAnsi="GHEA Grapalat"/>
                <w:sz w:val="20"/>
                <w:szCs w:val="20"/>
              </w:rPr>
              <w:t>15821500</w:t>
            </w:r>
          </w:p>
        </w:tc>
        <w:tc>
          <w:tcPr>
            <w:tcW w:w="2448" w:type="dxa"/>
            <w:tcBorders>
              <w:top w:val="single" w:sz="4" w:space="0" w:color="auto"/>
              <w:left w:val="single" w:sz="4" w:space="0" w:color="auto"/>
              <w:bottom w:val="single" w:sz="4" w:space="0" w:color="auto"/>
              <w:right w:val="single" w:sz="4" w:space="0" w:color="auto"/>
            </w:tcBorders>
            <w:vAlign w:val="center"/>
          </w:tcPr>
          <w:p w:rsidR="00CA66C4" w:rsidRPr="002712DC" w:rsidRDefault="00CA66C4" w:rsidP="00E63385">
            <w:pPr>
              <w:rPr>
                <w:rFonts w:ascii="GHEA Grapalat" w:hAnsi="GHEA Grapalat" w:cs="Arial"/>
                <w:sz w:val="20"/>
                <w:szCs w:val="20"/>
              </w:rPr>
            </w:pPr>
            <w:r w:rsidRPr="002712DC">
              <w:rPr>
                <w:rFonts w:ascii="GHEA Grapalat" w:hAnsi="GHEA Grapalat" w:cs="Arial"/>
                <w:sz w:val="20"/>
                <w:szCs w:val="20"/>
              </w:rPr>
              <w:t>Թխվածքաբլիթներ /պեչենի/</w:t>
            </w:r>
          </w:p>
        </w:tc>
        <w:tc>
          <w:tcPr>
            <w:tcW w:w="469"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ru-RU"/>
              </w:rPr>
            </w:pPr>
            <w:r w:rsidRPr="002712DC">
              <w:rPr>
                <w:rFonts w:ascii="GHEA Grapalat" w:hAnsi="GHEA Grapalat" w:cs="Arial"/>
                <w:sz w:val="18"/>
                <w:szCs w:val="18"/>
                <w:lang w:val="ru-RU"/>
              </w:rPr>
              <w:t>11%</w:t>
            </w:r>
          </w:p>
        </w:tc>
        <w:tc>
          <w:tcPr>
            <w:tcW w:w="522"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ru-RU"/>
              </w:rPr>
            </w:pPr>
            <w:r w:rsidRPr="002712DC">
              <w:rPr>
                <w:rFonts w:ascii="GHEA Grapalat" w:hAnsi="GHEA Grapalat" w:cs="Arial"/>
                <w:sz w:val="18"/>
                <w:szCs w:val="18"/>
                <w:lang w:val="ru-RU"/>
              </w:rPr>
              <w:t>23%</w:t>
            </w:r>
          </w:p>
        </w:tc>
        <w:tc>
          <w:tcPr>
            <w:tcW w:w="529"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ru-RU"/>
              </w:rPr>
            </w:pPr>
            <w:r w:rsidRPr="002712DC">
              <w:rPr>
                <w:rFonts w:ascii="GHEA Grapalat" w:hAnsi="GHEA Grapalat" w:cs="Arial"/>
                <w:sz w:val="18"/>
                <w:szCs w:val="18"/>
                <w:lang w:val="ru-RU"/>
              </w:rPr>
              <w:t>35%</w:t>
            </w:r>
          </w:p>
        </w:tc>
        <w:tc>
          <w:tcPr>
            <w:tcW w:w="524"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ru-RU"/>
              </w:rPr>
            </w:pPr>
            <w:r w:rsidRPr="002712DC">
              <w:rPr>
                <w:rFonts w:ascii="GHEA Grapalat" w:hAnsi="GHEA Grapalat" w:cs="Arial"/>
                <w:sz w:val="18"/>
                <w:szCs w:val="18"/>
                <w:lang w:val="ru-RU"/>
              </w:rPr>
              <w:t>45%</w:t>
            </w:r>
          </w:p>
        </w:tc>
        <w:tc>
          <w:tcPr>
            <w:tcW w:w="528"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ru-RU"/>
              </w:rPr>
            </w:pPr>
            <w:r w:rsidRPr="002712DC">
              <w:rPr>
                <w:rFonts w:ascii="GHEA Grapalat" w:hAnsi="GHEA Grapalat" w:cs="Arial"/>
                <w:sz w:val="18"/>
                <w:szCs w:val="18"/>
                <w:lang w:val="ru-RU"/>
              </w:rPr>
              <w:t>55%</w:t>
            </w:r>
          </w:p>
        </w:tc>
        <w:tc>
          <w:tcPr>
            <w:tcW w:w="528"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ru-RU"/>
              </w:rPr>
            </w:pPr>
            <w:r w:rsidRPr="002712DC">
              <w:rPr>
                <w:rFonts w:ascii="GHEA Grapalat" w:hAnsi="GHEA Grapalat" w:cs="Arial"/>
                <w:sz w:val="18"/>
                <w:szCs w:val="18"/>
                <w:lang w:val="ru-RU"/>
              </w:rPr>
              <w:t>55%</w:t>
            </w:r>
          </w:p>
        </w:tc>
        <w:tc>
          <w:tcPr>
            <w:tcW w:w="528"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ru-RU"/>
              </w:rPr>
            </w:pPr>
            <w:r w:rsidRPr="002712DC">
              <w:rPr>
                <w:rFonts w:ascii="GHEA Grapalat" w:hAnsi="GHEA Grapalat" w:cs="Arial"/>
                <w:sz w:val="18"/>
                <w:szCs w:val="18"/>
                <w:lang w:val="ru-RU"/>
              </w:rPr>
              <w:t>55%</w:t>
            </w:r>
          </w:p>
        </w:tc>
        <w:tc>
          <w:tcPr>
            <w:tcW w:w="528"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ru-RU"/>
              </w:rPr>
            </w:pPr>
            <w:r w:rsidRPr="002712DC">
              <w:rPr>
                <w:rFonts w:ascii="GHEA Grapalat" w:hAnsi="GHEA Grapalat" w:cs="Arial"/>
                <w:sz w:val="18"/>
                <w:szCs w:val="18"/>
                <w:lang w:val="ru-RU"/>
              </w:rPr>
              <w:t>55%</w:t>
            </w:r>
          </w:p>
        </w:tc>
        <w:tc>
          <w:tcPr>
            <w:tcW w:w="526"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pt-BR"/>
              </w:rPr>
            </w:pPr>
            <w:r w:rsidRPr="002712DC">
              <w:rPr>
                <w:rFonts w:ascii="GHEA Grapalat" w:hAnsi="GHEA Grapalat" w:cs="Arial"/>
                <w:sz w:val="18"/>
                <w:szCs w:val="18"/>
                <w:lang w:val="ru-RU"/>
              </w:rPr>
              <w:t>67</w:t>
            </w:r>
            <w:r w:rsidRPr="002712DC">
              <w:rPr>
                <w:rFonts w:ascii="GHEA Grapalat" w:hAnsi="GHEA Grapalat" w:cs="Arial"/>
                <w:sz w:val="18"/>
                <w:szCs w:val="18"/>
                <w:lang w:val="pt-BR"/>
              </w:rPr>
              <w:t>%</w:t>
            </w:r>
          </w:p>
        </w:tc>
        <w:tc>
          <w:tcPr>
            <w:tcW w:w="505"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pt-BR"/>
              </w:rPr>
            </w:pPr>
            <w:r w:rsidRPr="002712DC">
              <w:rPr>
                <w:rFonts w:ascii="GHEA Grapalat" w:hAnsi="GHEA Grapalat" w:cs="Arial"/>
                <w:sz w:val="18"/>
                <w:szCs w:val="18"/>
                <w:lang w:val="ru-RU"/>
              </w:rPr>
              <w:t>81</w:t>
            </w:r>
            <w:r w:rsidRPr="002712DC">
              <w:rPr>
                <w:rFonts w:ascii="GHEA Grapalat" w:hAnsi="GHEA Grapalat" w:cs="Arial"/>
                <w:sz w:val="18"/>
                <w:szCs w:val="18"/>
                <w:lang w:val="pt-BR"/>
              </w:rPr>
              <w:t>%</w:t>
            </w:r>
          </w:p>
        </w:tc>
        <w:tc>
          <w:tcPr>
            <w:tcW w:w="504"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pt-BR"/>
              </w:rPr>
            </w:pPr>
            <w:r w:rsidRPr="002712DC">
              <w:rPr>
                <w:rFonts w:ascii="GHEA Grapalat" w:hAnsi="GHEA Grapalat" w:cs="Arial"/>
                <w:sz w:val="18"/>
                <w:szCs w:val="18"/>
                <w:lang w:val="ru-RU"/>
              </w:rPr>
              <w:t>91</w:t>
            </w:r>
            <w:r w:rsidRPr="002712DC">
              <w:rPr>
                <w:rFonts w:ascii="GHEA Grapalat" w:hAnsi="GHEA Grapalat" w:cs="Arial"/>
                <w:sz w:val="18"/>
                <w:szCs w:val="18"/>
                <w:lang w:val="pt-BR"/>
              </w:rPr>
              <w:t>%</w:t>
            </w:r>
          </w:p>
        </w:tc>
        <w:tc>
          <w:tcPr>
            <w:tcW w:w="611"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pt-BR"/>
              </w:rPr>
            </w:pPr>
            <w:r w:rsidRPr="002712DC">
              <w:rPr>
                <w:rFonts w:ascii="GHEA Grapalat" w:hAnsi="GHEA Grapalat" w:cs="Arial"/>
                <w:sz w:val="18"/>
                <w:szCs w:val="18"/>
                <w:lang w:val="pt-BR"/>
              </w:rPr>
              <w:t>100%</w:t>
            </w:r>
          </w:p>
        </w:tc>
        <w:tc>
          <w:tcPr>
            <w:tcW w:w="1039"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b/>
                <w:sz w:val="20"/>
                <w:szCs w:val="20"/>
                <w:lang w:val="pt-BR"/>
              </w:rPr>
            </w:pPr>
            <w:r w:rsidRPr="002712DC">
              <w:rPr>
                <w:rFonts w:ascii="GHEA Grapalat" w:hAnsi="GHEA Grapalat"/>
                <w:b/>
                <w:sz w:val="20"/>
                <w:szCs w:val="20"/>
                <w:lang w:val="pt-BR"/>
              </w:rPr>
              <w:t>100%</w:t>
            </w:r>
          </w:p>
        </w:tc>
      </w:tr>
      <w:tr w:rsidR="00CA66C4" w:rsidRPr="002712DC" w:rsidTr="0030072E">
        <w:trPr>
          <w:trHeight w:val="139"/>
        </w:trPr>
        <w:tc>
          <w:tcPr>
            <w:tcW w:w="1372" w:type="dxa"/>
            <w:tcBorders>
              <w:top w:val="single" w:sz="4" w:space="0" w:color="auto"/>
              <w:left w:val="single" w:sz="4" w:space="0" w:color="auto"/>
              <w:bottom w:val="single" w:sz="4" w:space="0" w:color="auto"/>
              <w:right w:val="single" w:sz="4" w:space="0" w:color="auto"/>
            </w:tcBorders>
          </w:tcPr>
          <w:p w:rsidR="00CA66C4" w:rsidRPr="002712DC" w:rsidRDefault="00CA66C4" w:rsidP="00CE0E49">
            <w:pPr>
              <w:jc w:val="center"/>
              <w:rPr>
                <w:rFonts w:ascii="GHEA Grapalat" w:hAnsi="GHEA Grapalat"/>
                <w:sz w:val="20"/>
                <w:szCs w:val="20"/>
              </w:rPr>
            </w:pPr>
            <w:r w:rsidRPr="002712DC">
              <w:rPr>
                <w:rFonts w:ascii="GHEA Grapalat" w:hAnsi="GHEA Grapalat"/>
                <w:sz w:val="20"/>
                <w:szCs w:val="20"/>
              </w:rPr>
              <w:t>30</w:t>
            </w:r>
          </w:p>
        </w:tc>
        <w:tc>
          <w:tcPr>
            <w:tcW w:w="4532" w:type="dxa"/>
            <w:tcBorders>
              <w:top w:val="single" w:sz="4" w:space="0" w:color="auto"/>
              <w:left w:val="single" w:sz="4" w:space="0" w:color="auto"/>
              <w:bottom w:val="single" w:sz="4" w:space="0" w:color="auto"/>
              <w:right w:val="single" w:sz="4" w:space="0" w:color="auto"/>
            </w:tcBorders>
            <w:vAlign w:val="center"/>
          </w:tcPr>
          <w:p w:rsidR="00CA66C4" w:rsidRPr="002712DC" w:rsidRDefault="00CA66C4" w:rsidP="0030072E">
            <w:pPr>
              <w:jc w:val="center"/>
              <w:rPr>
                <w:rFonts w:ascii="GHEA Grapalat" w:hAnsi="GHEA Grapalat"/>
                <w:sz w:val="20"/>
                <w:szCs w:val="20"/>
              </w:rPr>
            </w:pPr>
            <w:r w:rsidRPr="002712DC">
              <w:rPr>
                <w:rFonts w:ascii="GHEA Grapalat" w:hAnsi="GHEA Grapalat"/>
                <w:sz w:val="20"/>
                <w:szCs w:val="20"/>
              </w:rPr>
              <w:t>15840000</w:t>
            </w:r>
          </w:p>
        </w:tc>
        <w:tc>
          <w:tcPr>
            <w:tcW w:w="2448" w:type="dxa"/>
            <w:tcBorders>
              <w:top w:val="single" w:sz="4" w:space="0" w:color="auto"/>
              <w:left w:val="single" w:sz="4" w:space="0" w:color="auto"/>
              <w:bottom w:val="single" w:sz="4" w:space="0" w:color="auto"/>
              <w:right w:val="single" w:sz="4" w:space="0" w:color="auto"/>
            </w:tcBorders>
            <w:vAlign w:val="center"/>
          </w:tcPr>
          <w:p w:rsidR="00CA66C4" w:rsidRPr="002712DC" w:rsidRDefault="00CA66C4" w:rsidP="00E63385">
            <w:pPr>
              <w:rPr>
                <w:rFonts w:ascii="GHEA Grapalat" w:hAnsi="GHEA Grapalat" w:cs="Arial"/>
                <w:sz w:val="20"/>
                <w:szCs w:val="20"/>
              </w:rPr>
            </w:pPr>
            <w:r w:rsidRPr="002712DC">
              <w:rPr>
                <w:rFonts w:ascii="GHEA Grapalat" w:hAnsi="GHEA Grapalat" w:cs="Arial"/>
                <w:sz w:val="20"/>
                <w:szCs w:val="20"/>
              </w:rPr>
              <w:t>Կակաո</w:t>
            </w:r>
          </w:p>
        </w:tc>
        <w:tc>
          <w:tcPr>
            <w:tcW w:w="469"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ru-RU"/>
              </w:rPr>
            </w:pPr>
            <w:r w:rsidRPr="002712DC">
              <w:rPr>
                <w:rFonts w:ascii="GHEA Grapalat" w:hAnsi="GHEA Grapalat" w:cs="Arial"/>
                <w:sz w:val="18"/>
                <w:szCs w:val="18"/>
                <w:lang w:val="ru-RU"/>
              </w:rPr>
              <w:t>11%</w:t>
            </w:r>
          </w:p>
        </w:tc>
        <w:tc>
          <w:tcPr>
            <w:tcW w:w="522"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ru-RU"/>
              </w:rPr>
            </w:pPr>
            <w:r w:rsidRPr="002712DC">
              <w:rPr>
                <w:rFonts w:ascii="GHEA Grapalat" w:hAnsi="GHEA Grapalat" w:cs="Arial"/>
                <w:sz w:val="18"/>
                <w:szCs w:val="18"/>
                <w:lang w:val="ru-RU"/>
              </w:rPr>
              <w:t>23%</w:t>
            </w:r>
          </w:p>
        </w:tc>
        <w:tc>
          <w:tcPr>
            <w:tcW w:w="529"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ru-RU"/>
              </w:rPr>
            </w:pPr>
            <w:r w:rsidRPr="002712DC">
              <w:rPr>
                <w:rFonts w:ascii="GHEA Grapalat" w:hAnsi="GHEA Grapalat" w:cs="Arial"/>
                <w:sz w:val="18"/>
                <w:szCs w:val="18"/>
                <w:lang w:val="ru-RU"/>
              </w:rPr>
              <w:t>35%</w:t>
            </w:r>
          </w:p>
        </w:tc>
        <w:tc>
          <w:tcPr>
            <w:tcW w:w="524"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ru-RU"/>
              </w:rPr>
            </w:pPr>
            <w:r w:rsidRPr="002712DC">
              <w:rPr>
                <w:rFonts w:ascii="GHEA Grapalat" w:hAnsi="GHEA Grapalat" w:cs="Arial"/>
                <w:sz w:val="18"/>
                <w:szCs w:val="18"/>
                <w:lang w:val="ru-RU"/>
              </w:rPr>
              <w:t>45%</w:t>
            </w:r>
          </w:p>
        </w:tc>
        <w:tc>
          <w:tcPr>
            <w:tcW w:w="528"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ru-RU"/>
              </w:rPr>
            </w:pPr>
            <w:r w:rsidRPr="002712DC">
              <w:rPr>
                <w:rFonts w:ascii="GHEA Grapalat" w:hAnsi="GHEA Grapalat" w:cs="Arial"/>
                <w:sz w:val="18"/>
                <w:szCs w:val="18"/>
                <w:lang w:val="ru-RU"/>
              </w:rPr>
              <w:t>55%</w:t>
            </w:r>
          </w:p>
        </w:tc>
        <w:tc>
          <w:tcPr>
            <w:tcW w:w="528"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ru-RU"/>
              </w:rPr>
            </w:pPr>
            <w:r w:rsidRPr="002712DC">
              <w:rPr>
                <w:rFonts w:ascii="GHEA Grapalat" w:hAnsi="GHEA Grapalat" w:cs="Arial"/>
                <w:sz w:val="18"/>
                <w:szCs w:val="18"/>
                <w:lang w:val="ru-RU"/>
              </w:rPr>
              <w:t>55%</w:t>
            </w:r>
          </w:p>
        </w:tc>
        <w:tc>
          <w:tcPr>
            <w:tcW w:w="528"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ru-RU"/>
              </w:rPr>
            </w:pPr>
            <w:r w:rsidRPr="002712DC">
              <w:rPr>
                <w:rFonts w:ascii="GHEA Grapalat" w:hAnsi="GHEA Grapalat" w:cs="Arial"/>
                <w:sz w:val="18"/>
                <w:szCs w:val="18"/>
                <w:lang w:val="ru-RU"/>
              </w:rPr>
              <w:t>55%</w:t>
            </w:r>
          </w:p>
        </w:tc>
        <w:tc>
          <w:tcPr>
            <w:tcW w:w="528"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ru-RU"/>
              </w:rPr>
            </w:pPr>
            <w:r w:rsidRPr="002712DC">
              <w:rPr>
                <w:rFonts w:ascii="GHEA Grapalat" w:hAnsi="GHEA Grapalat" w:cs="Arial"/>
                <w:sz w:val="18"/>
                <w:szCs w:val="18"/>
                <w:lang w:val="ru-RU"/>
              </w:rPr>
              <w:t>55%</w:t>
            </w:r>
          </w:p>
        </w:tc>
        <w:tc>
          <w:tcPr>
            <w:tcW w:w="526"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pt-BR"/>
              </w:rPr>
            </w:pPr>
            <w:r w:rsidRPr="002712DC">
              <w:rPr>
                <w:rFonts w:ascii="GHEA Grapalat" w:hAnsi="GHEA Grapalat" w:cs="Arial"/>
                <w:sz w:val="18"/>
                <w:szCs w:val="18"/>
                <w:lang w:val="ru-RU"/>
              </w:rPr>
              <w:t>67</w:t>
            </w:r>
            <w:r w:rsidRPr="002712DC">
              <w:rPr>
                <w:rFonts w:ascii="GHEA Grapalat" w:hAnsi="GHEA Grapalat" w:cs="Arial"/>
                <w:sz w:val="18"/>
                <w:szCs w:val="18"/>
                <w:lang w:val="pt-BR"/>
              </w:rPr>
              <w:t>%</w:t>
            </w:r>
          </w:p>
        </w:tc>
        <w:tc>
          <w:tcPr>
            <w:tcW w:w="505"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pt-BR"/>
              </w:rPr>
            </w:pPr>
            <w:r w:rsidRPr="002712DC">
              <w:rPr>
                <w:rFonts w:ascii="GHEA Grapalat" w:hAnsi="GHEA Grapalat" w:cs="Arial"/>
                <w:sz w:val="18"/>
                <w:szCs w:val="18"/>
                <w:lang w:val="ru-RU"/>
              </w:rPr>
              <w:t>81</w:t>
            </w:r>
            <w:r w:rsidRPr="002712DC">
              <w:rPr>
                <w:rFonts w:ascii="GHEA Grapalat" w:hAnsi="GHEA Grapalat" w:cs="Arial"/>
                <w:sz w:val="18"/>
                <w:szCs w:val="18"/>
                <w:lang w:val="pt-BR"/>
              </w:rPr>
              <w:t>%</w:t>
            </w:r>
          </w:p>
        </w:tc>
        <w:tc>
          <w:tcPr>
            <w:tcW w:w="504"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pt-BR"/>
              </w:rPr>
            </w:pPr>
            <w:r w:rsidRPr="002712DC">
              <w:rPr>
                <w:rFonts w:ascii="GHEA Grapalat" w:hAnsi="GHEA Grapalat" w:cs="Arial"/>
                <w:sz w:val="18"/>
                <w:szCs w:val="18"/>
                <w:lang w:val="ru-RU"/>
              </w:rPr>
              <w:t>91</w:t>
            </w:r>
            <w:r w:rsidRPr="002712DC">
              <w:rPr>
                <w:rFonts w:ascii="GHEA Grapalat" w:hAnsi="GHEA Grapalat" w:cs="Arial"/>
                <w:sz w:val="18"/>
                <w:szCs w:val="18"/>
                <w:lang w:val="pt-BR"/>
              </w:rPr>
              <w:t>%</w:t>
            </w:r>
          </w:p>
        </w:tc>
        <w:tc>
          <w:tcPr>
            <w:tcW w:w="611"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pt-BR"/>
              </w:rPr>
            </w:pPr>
            <w:r w:rsidRPr="002712DC">
              <w:rPr>
                <w:rFonts w:ascii="GHEA Grapalat" w:hAnsi="GHEA Grapalat" w:cs="Arial"/>
                <w:sz w:val="18"/>
                <w:szCs w:val="18"/>
                <w:lang w:val="pt-BR"/>
              </w:rPr>
              <w:t>100%</w:t>
            </w:r>
          </w:p>
        </w:tc>
        <w:tc>
          <w:tcPr>
            <w:tcW w:w="1039"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b/>
                <w:sz w:val="20"/>
                <w:szCs w:val="20"/>
                <w:lang w:val="pt-BR"/>
              </w:rPr>
            </w:pPr>
            <w:r w:rsidRPr="002712DC">
              <w:rPr>
                <w:rFonts w:ascii="GHEA Grapalat" w:hAnsi="GHEA Grapalat"/>
                <w:b/>
                <w:sz w:val="20"/>
                <w:szCs w:val="20"/>
                <w:lang w:val="pt-BR"/>
              </w:rPr>
              <w:t>100%</w:t>
            </w:r>
          </w:p>
        </w:tc>
      </w:tr>
      <w:tr w:rsidR="00CA66C4" w:rsidRPr="002712DC" w:rsidTr="0030072E">
        <w:trPr>
          <w:trHeight w:val="139"/>
        </w:trPr>
        <w:tc>
          <w:tcPr>
            <w:tcW w:w="1372" w:type="dxa"/>
            <w:tcBorders>
              <w:top w:val="single" w:sz="4" w:space="0" w:color="auto"/>
              <w:left w:val="single" w:sz="4" w:space="0" w:color="auto"/>
              <w:bottom w:val="single" w:sz="4" w:space="0" w:color="auto"/>
              <w:right w:val="single" w:sz="4" w:space="0" w:color="auto"/>
            </w:tcBorders>
          </w:tcPr>
          <w:p w:rsidR="00CA66C4" w:rsidRPr="002712DC" w:rsidRDefault="00CA66C4" w:rsidP="00CE0E49">
            <w:pPr>
              <w:jc w:val="center"/>
              <w:rPr>
                <w:rFonts w:ascii="GHEA Grapalat" w:hAnsi="GHEA Grapalat"/>
                <w:sz w:val="20"/>
                <w:szCs w:val="20"/>
              </w:rPr>
            </w:pPr>
            <w:r w:rsidRPr="002712DC">
              <w:rPr>
                <w:rFonts w:ascii="GHEA Grapalat" w:hAnsi="GHEA Grapalat"/>
                <w:sz w:val="20"/>
                <w:szCs w:val="20"/>
              </w:rPr>
              <w:t>31</w:t>
            </w:r>
          </w:p>
        </w:tc>
        <w:tc>
          <w:tcPr>
            <w:tcW w:w="4532" w:type="dxa"/>
            <w:tcBorders>
              <w:top w:val="single" w:sz="4" w:space="0" w:color="auto"/>
              <w:left w:val="single" w:sz="4" w:space="0" w:color="auto"/>
              <w:bottom w:val="single" w:sz="4" w:space="0" w:color="auto"/>
              <w:right w:val="single" w:sz="4" w:space="0" w:color="auto"/>
            </w:tcBorders>
            <w:vAlign w:val="center"/>
          </w:tcPr>
          <w:p w:rsidR="00CA66C4" w:rsidRPr="002712DC" w:rsidRDefault="00CA66C4" w:rsidP="0030072E">
            <w:pPr>
              <w:jc w:val="center"/>
              <w:rPr>
                <w:rFonts w:ascii="GHEA Grapalat" w:hAnsi="GHEA Grapalat"/>
                <w:sz w:val="20"/>
                <w:szCs w:val="20"/>
              </w:rPr>
            </w:pPr>
            <w:r w:rsidRPr="002712DC">
              <w:rPr>
                <w:rFonts w:ascii="GHEA Grapalat" w:hAnsi="GHEA Grapalat"/>
                <w:sz w:val="20"/>
                <w:szCs w:val="20"/>
              </w:rPr>
              <w:t>15530000</w:t>
            </w:r>
          </w:p>
        </w:tc>
        <w:tc>
          <w:tcPr>
            <w:tcW w:w="2448" w:type="dxa"/>
            <w:tcBorders>
              <w:top w:val="single" w:sz="4" w:space="0" w:color="auto"/>
              <w:left w:val="single" w:sz="4" w:space="0" w:color="auto"/>
              <w:bottom w:val="single" w:sz="4" w:space="0" w:color="auto"/>
              <w:right w:val="single" w:sz="4" w:space="0" w:color="auto"/>
            </w:tcBorders>
            <w:vAlign w:val="center"/>
          </w:tcPr>
          <w:p w:rsidR="00CA66C4" w:rsidRPr="002712DC" w:rsidRDefault="00CA66C4" w:rsidP="00E63385">
            <w:pPr>
              <w:rPr>
                <w:rFonts w:ascii="GHEA Grapalat" w:hAnsi="GHEA Grapalat" w:cs="Arial"/>
                <w:sz w:val="20"/>
                <w:szCs w:val="20"/>
              </w:rPr>
            </w:pPr>
            <w:r w:rsidRPr="002712DC">
              <w:rPr>
                <w:rFonts w:ascii="GHEA Grapalat" w:hAnsi="GHEA Grapalat" w:cs="Arial"/>
                <w:sz w:val="20"/>
                <w:szCs w:val="20"/>
              </w:rPr>
              <w:t>Կարագ սերուցքային</w:t>
            </w:r>
          </w:p>
        </w:tc>
        <w:tc>
          <w:tcPr>
            <w:tcW w:w="469"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ru-RU"/>
              </w:rPr>
            </w:pPr>
            <w:r w:rsidRPr="002712DC">
              <w:rPr>
                <w:rFonts w:ascii="GHEA Grapalat" w:hAnsi="GHEA Grapalat" w:cs="Arial"/>
                <w:sz w:val="18"/>
                <w:szCs w:val="18"/>
                <w:lang w:val="ru-RU"/>
              </w:rPr>
              <w:t>11%</w:t>
            </w:r>
          </w:p>
        </w:tc>
        <w:tc>
          <w:tcPr>
            <w:tcW w:w="522"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ru-RU"/>
              </w:rPr>
            </w:pPr>
            <w:r w:rsidRPr="002712DC">
              <w:rPr>
                <w:rFonts w:ascii="GHEA Grapalat" w:hAnsi="GHEA Grapalat" w:cs="Arial"/>
                <w:sz w:val="18"/>
                <w:szCs w:val="18"/>
                <w:lang w:val="ru-RU"/>
              </w:rPr>
              <w:t>23%</w:t>
            </w:r>
          </w:p>
        </w:tc>
        <w:tc>
          <w:tcPr>
            <w:tcW w:w="529"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ru-RU"/>
              </w:rPr>
            </w:pPr>
            <w:r w:rsidRPr="002712DC">
              <w:rPr>
                <w:rFonts w:ascii="GHEA Grapalat" w:hAnsi="GHEA Grapalat" w:cs="Arial"/>
                <w:sz w:val="18"/>
                <w:szCs w:val="18"/>
                <w:lang w:val="ru-RU"/>
              </w:rPr>
              <w:t>35%</w:t>
            </w:r>
          </w:p>
        </w:tc>
        <w:tc>
          <w:tcPr>
            <w:tcW w:w="524"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ru-RU"/>
              </w:rPr>
            </w:pPr>
            <w:r w:rsidRPr="002712DC">
              <w:rPr>
                <w:rFonts w:ascii="GHEA Grapalat" w:hAnsi="GHEA Grapalat" w:cs="Arial"/>
                <w:sz w:val="18"/>
                <w:szCs w:val="18"/>
                <w:lang w:val="ru-RU"/>
              </w:rPr>
              <w:t>45%</w:t>
            </w:r>
          </w:p>
        </w:tc>
        <w:tc>
          <w:tcPr>
            <w:tcW w:w="528"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ru-RU"/>
              </w:rPr>
            </w:pPr>
            <w:r w:rsidRPr="002712DC">
              <w:rPr>
                <w:rFonts w:ascii="GHEA Grapalat" w:hAnsi="GHEA Grapalat" w:cs="Arial"/>
                <w:sz w:val="18"/>
                <w:szCs w:val="18"/>
                <w:lang w:val="ru-RU"/>
              </w:rPr>
              <w:t>55%</w:t>
            </w:r>
          </w:p>
        </w:tc>
        <w:tc>
          <w:tcPr>
            <w:tcW w:w="528"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ru-RU"/>
              </w:rPr>
            </w:pPr>
            <w:r w:rsidRPr="002712DC">
              <w:rPr>
                <w:rFonts w:ascii="GHEA Grapalat" w:hAnsi="GHEA Grapalat" w:cs="Arial"/>
                <w:sz w:val="18"/>
                <w:szCs w:val="18"/>
                <w:lang w:val="ru-RU"/>
              </w:rPr>
              <w:t>55%</w:t>
            </w:r>
          </w:p>
        </w:tc>
        <w:tc>
          <w:tcPr>
            <w:tcW w:w="528"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ru-RU"/>
              </w:rPr>
            </w:pPr>
            <w:r w:rsidRPr="002712DC">
              <w:rPr>
                <w:rFonts w:ascii="GHEA Grapalat" w:hAnsi="GHEA Grapalat" w:cs="Arial"/>
                <w:sz w:val="18"/>
                <w:szCs w:val="18"/>
                <w:lang w:val="ru-RU"/>
              </w:rPr>
              <w:t>55%</w:t>
            </w:r>
          </w:p>
        </w:tc>
        <w:tc>
          <w:tcPr>
            <w:tcW w:w="528"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ru-RU"/>
              </w:rPr>
            </w:pPr>
            <w:r w:rsidRPr="002712DC">
              <w:rPr>
                <w:rFonts w:ascii="GHEA Grapalat" w:hAnsi="GHEA Grapalat" w:cs="Arial"/>
                <w:sz w:val="18"/>
                <w:szCs w:val="18"/>
                <w:lang w:val="ru-RU"/>
              </w:rPr>
              <w:t>55%</w:t>
            </w:r>
          </w:p>
        </w:tc>
        <w:tc>
          <w:tcPr>
            <w:tcW w:w="526"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pt-BR"/>
              </w:rPr>
            </w:pPr>
            <w:r w:rsidRPr="002712DC">
              <w:rPr>
                <w:rFonts w:ascii="GHEA Grapalat" w:hAnsi="GHEA Grapalat" w:cs="Arial"/>
                <w:sz w:val="18"/>
                <w:szCs w:val="18"/>
                <w:lang w:val="ru-RU"/>
              </w:rPr>
              <w:t>67</w:t>
            </w:r>
            <w:r w:rsidRPr="002712DC">
              <w:rPr>
                <w:rFonts w:ascii="GHEA Grapalat" w:hAnsi="GHEA Grapalat" w:cs="Arial"/>
                <w:sz w:val="18"/>
                <w:szCs w:val="18"/>
                <w:lang w:val="pt-BR"/>
              </w:rPr>
              <w:t>%</w:t>
            </w:r>
          </w:p>
        </w:tc>
        <w:tc>
          <w:tcPr>
            <w:tcW w:w="505"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pt-BR"/>
              </w:rPr>
            </w:pPr>
            <w:r w:rsidRPr="002712DC">
              <w:rPr>
                <w:rFonts w:ascii="GHEA Grapalat" w:hAnsi="GHEA Grapalat" w:cs="Arial"/>
                <w:sz w:val="18"/>
                <w:szCs w:val="18"/>
                <w:lang w:val="ru-RU"/>
              </w:rPr>
              <w:t>81</w:t>
            </w:r>
            <w:r w:rsidRPr="002712DC">
              <w:rPr>
                <w:rFonts w:ascii="GHEA Grapalat" w:hAnsi="GHEA Grapalat" w:cs="Arial"/>
                <w:sz w:val="18"/>
                <w:szCs w:val="18"/>
                <w:lang w:val="pt-BR"/>
              </w:rPr>
              <w:t>%</w:t>
            </w:r>
          </w:p>
        </w:tc>
        <w:tc>
          <w:tcPr>
            <w:tcW w:w="504"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pt-BR"/>
              </w:rPr>
            </w:pPr>
            <w:r w:rsidRPr="002712DC">
              <w:rPr>
                <w:rFonts w:ascii="GHEA Grapalat" w:hAnsi="GHEA Grapalat" w:cs="Arial"/>
                <w:sz w:val="18"/>
                <w:szCs w:val="18"/>
                <w:lang w:val="ru-RU"/>
              </w:rPr>
              <w:t>91</w:t>
            </w:r>
            <w:r w:rsidRPr="002712DC">
              <w:rPr>
                <w:rFonts w:ascii="GHEA Grapalat" w:hAnsi="GHEA Grapalat" w:cs="Arial"/>
                <w:sz w:val="18"/>
                <w:szCs w:val="18"/>
                <w:lang w:val="pt-BR"/>
              </w:rPr>
              <w:t>%</w:t>
            </w:r>
          </w:p>
        </w:tc>
        <w:tc>
          <w:tcPr>
            <w:tcW w:w="611"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pt-BR"/>
              </w:rPr>
            </w:pPr>
            <w:r w:rsidRPr="002712DC">
              <w:rPr>
                <w:rFonts w:ascii="GHEA Grapalat" w:hAnsi="GHEA Grapalat" w:cs="Arial"/>
                <w:sz w:val="18"/>
                <w:szCs w:val="18"/>
                <w:lang w:val="pt-BR"/>
              </w:rPr>
              <w:t>100%</w:t>
            </w:r>
          </w:p>
        </w:tc>
        <w:tc>
          <w:tcPr>
            <w:tcW w:w="1039"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b/>
                <w:sz w:val="20"/>
                <w:szCs w:val="20"/>
                <w:lang w:val="pt-BR"/>
              </w:rPr>
            </w:pPr>
            <w:r w:rsidRPr="002712DC">
              <w:rPr>
                <w:rFonts w:ascii="GHEA Grapalat" w:hAnsi="GHEA Grapalat"/>
                <w:b/>
                <w:sz w:val="20"/>
                <w:szCs w:val="20"/>
                <w:lang w:val="pt-BR"/>
              </w:rPr>
              <w:t>100%</w:t>
            </w:r>
          </w:p>
        </w:tc>
      </w:tr>
      <w:tr w:rsidR="00CA66C4" w:rsidRPr="002712DC" w:rsidTr="0030072E">
        <w:trPr>
          <w:trHeight w:val="139"/>
        </w:trPr>
        <w:tc>
          <w:tcPr>
            <w:tcW w:w="1372" w:type="dxa"/>
            <w:tcBorders>
              <w:top w:val="single" w:sz="4" w:space="0" w:color="auto"/>
              <w:left w:val="single" w:sz="4" w:space="0" w:color="auto"/>
              <w:bottom w:val="single" w:sz="4" w:space="0" w:color="auto"/>
              <w:right w:val="single" w:sz="4" w:space="0" w:color="auto"/>
            </w:tcBorders>
          </w:tcPr>
          <w:p w:rsidR="00CA66C4" w:rsidRPr="002712DC" w:rsidRDefault="00CA66C4" w:rsidP="00CE0E49">
            <w:pPr>
              <w:jc w:val="center"/>
              <w:rPr>
                <w:rFonts w:ascii="GHEA Grapalat" w:hAnsi="GHEA Grapalat"/>
                <w:sz w:val="20"/>
                <w:szCs w:val="20"/>
              </w:rPr>
            </w:pPr>
            <w:r w:rsidRPr="002712DC">
              <w:rPr>
                <w:rFonts w:ascii="GHEA Grapalat" w:hAnsi="GHEA Grapalat"/>
                <w:sz w:val="20"/>
                <w:szCs w:val="20"/>
              </w:rPr>
              <w:t>32</w:t>
            </w:r>
          </w:p>
        </w:tc>
        <w:tc>
          <w:tcPr>
            <w:tcW w:w="4532" w:type="dxa"/>
            <w:tcBorders>
              <w:top w:val="single" w:sz="4" w:space="0" w:color="auto"/>
              <w:left w:val="single" w:sz="4" w:space="0" w:color="auto"/>
              <w:bottom w:val="single" w:sz="4" w:space="0" w:color="auto"/>
              <w:right w:val="single" w:sz="4" w:space="0" w:color="auto"/>
            </w:tcBorders>
            <w:vAlign w:val="center"/>
          </w:tcPr>
          <w:p w:rsidR="00CA66C4" w:rsidRPr="002712DC" w:rsidRDefault="00CA66C4" w:rsidP="0030072E">
            <w:pPr>
              <w:jc w:val="center"/>
              <w:rPr>
                <w:rFonts w:ascii="GHEA Grapalat" w:hAnsi="GHEA Grapalat"/>
                <w:sz w:val="20"/>
                <w:szCs w:val="20"/>
              </w:rPr>
            </w:pPr>
            <w:r w:rsidRPr="002712DC">
              <w:rPr>
                <w:rFonts w:ascii="GHEA Grapalat" w:hAnsi="GHEA Grapalat"/>
                <w:sz w:val="20"/>
                <w:szCs w:val="20"/>
              </w:rPr>
              <w:t>15530000</w:t>
            </w:r>
          </w:p>
        </w:tc>
        <w:tc>
          <w:tcPr>
            <w:tcW w:w="2448" w:type="dxa"/>
            <w:tcBorders>
              <w:top w:val="single" w:sz="4" w:space="0" w:color="auto"/>
              <w:left w:val="single" w:sz="4" w:space="0" w:color="auto"/>
              <w:bottom w:val="single" w:sz="4" w:space="0" w:color="auto"/>
              <w:right w:val="single" w:sz="4" w:space="0" w:color="auto"/>
            </w:tcBorders>
            <w:vAlign w:val="center"/>
          </w:tcPr>
          <w:p w:rsidR="00CA66C4" w:rsidRPr="002712DC" w:rsidRDefault="00CA66C4" w:rsidP="00E63385">
            <w:pPr>
              <w:rPr>
                <w:rFonts w:ascii="GHEA Grapalat" w:hAnsi="GHEA Grapalat" w:cs="Arial"/>
                <w:sz w:val="20"/>
                <w:szCs w:val="20"/>
              </w:rPr>
            </w:pPr>
            <w:r w:rsidRPr="002712DC">
              <w:rPr>
                <w:rFonts w:ascii="GHEA Grapalat" w:hAnsi="GHEA Grapalat" w:cs="Arial"/>
                <w:sz w:val="20"/>
                <w:szCs w:val="20"/>
              </w:rPr>
              <w:t>Կարագ զելանդական</w:t>
            </w:r>
          </w:p>
        </w:tc>
        <w:tc>
          <w:tcPr>
            <w:tcW w:w="469"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ru-RU"/>
              </w:rPr>
            </w:pPr>
            <w:r w:rsidRPr="002712DC">
              <w:rPr>
                <w:rFonts w:ascii="GHEA Grapalat" w:hAnsi="GHEA Grapalat" w:cs="Arial"/>
                <w:sz w:val="18"/>
                <w:szCs w:val="18"/>
                <w:lang w:val="ru-RU"/>
              </w:rPr>
              <w:t>11%</w:t>
            </w:r>
          </w:p>
        </w:tc>
        <w:tc>
          <w:tcPr>
            <w:tcW w:w="522"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ru-RU"/>
              </w:rPr>
            </w:pPr>
            <w:r w:rsidRPr="002712DC">
              <w:rPr>
                <w:rFonts w:ascii="GHEA Grapalat" w:hAnsi="GHEA Grapalat" w:cs="Arial"/>
                <w:sz w:val="18"/>
                <w:szCs w:val="18"/>
                <w:lang w:val="ru-RU"/>
              </w:rPr>
              <w:t>23%</w:t>
            </w:r>
          </w:p>
        </w:tc>
        <w:tc>
          <w:tcPr>
            <w:tcW w:w="529"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ru-RU"/>
              </w:rPr>
            </w:pPr>
            <w:r w:rsidRPr="002712DC">
              <w:rPr>
                <w:rFonts w:ascii="GHEA Grapalat" w:hAnsi="GHEA Grapalat" w:cs="Arial"/>
                <w:sz w:val="18"/>
                <w:szCs w:val="18"/>
                <w:lang w:val="ru-RU"/>
              </w:rPr>
              <w:t>35%</w:t>
            </w:r>
          </w:p>
        </w:tc>
        <w:tc>
          <w:tcPr>
            <w:tcW w:w="524"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ru-RU"/>
              </w:rPr>
            </w:pPr>
            <w:r w:rsidRPr="002712DC">
              <w:rPr>
                <w:rFonts w:ascii="GHEA Grapalat" w:hAnsi="GHEA Grapalat" w:cs="Arial"/>
                <w:sz w:val="18"/>
                <w:szCs w:val="18"/>
                <w:lang w:val="ru-RU"/>
              </w:rPr>
              <w:t>45%</w:t>
            </w:r>
          </w:p>
        </w:tc>
        <w:tc>
          <w:tcPr>
            <w:tcW w:w="528"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ru-RU"/>
              </w:rPr>
            </w:pPr>
            <w:r w:rsidRPr="002712DC">
              <w:rPr>
                <w:rFonts w:ascii="GHEA Grapalat" w:hAnsi="GHEA Grapalat" w:cs="Arial"/>
                <w:sz w:val="18"/>
                <w:szCs w:val="18"/>
                <w:lang w:val="ru-RU"/>
              </w:rPr>
              <w:t>55%</w:t>
            </w:r>
          </w:p>
        </w:tc>
        <w:tc>
          <w:tcPr>
            <w:tcW w:w="528"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ru-RU"/>
              </w:rPr>
            </w:pPr>
            <w:r w:rsidRPr="002712DC">
              <w:rPr>
                <w:rFonts w:ascii="GHEA Grapalat" w:hAnsi="GHEA Grapalat" w:cs="Arial"/>
                <w:sz w:val="18"/>
                <w:szCs w:val="18"/>
                <w:lang w:val="ru-RU"/>
              </w:rPr>
              <w:t>55%</w:t>
            </w:r>
          </w:p>
        </w:tc>
        <w:tc>
          <w:tcPr>
            <w:tcW w:w="528"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ru-RU"/>
              </w:rPr>
            </w:pPr>
            <w:r w:rsidRPr="002712DC">
              <w:rPr>
                <w:rFonts w:ascii="GHEA Grapalat" w:hAnsi="GHEA Grapalat" w:cs="Arial"/>
                <w:sz w:val="18"/>
                <w:szCs w:val="18"/>
                <w:lang w:val="ru-RU"/>
              </w:rPr>
              <w:t>55%</w:t>
            </w:r>
          </w:p>
        </w:tc>
        <w:tc>
          <w:tcPr>
            <w:tcW w:w="528"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ru-RU"/>
              </w:rPr>
            </w:pPr>
            <w:r w:rsidRPr="002712DC">
              <w:rPr>
                <w:rFonts w:ascii="GHEA Grapalat" w:hAnsi="GHEA Grapalat" w:cs="Arial"/>
                <w:sz w:val="18"/>
                <w:szCs w:val="18"/>
                <w:lang w:val="ru-RU"/>
              </w:rPr>
              <w:t>55%</w:t>
            </w:r>
          </w:p>
        </w:tc>
        <w:tc>
          <w:tcPr>
            <w:tcW w:w="526"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pt-BR"/>
              </w:rPr>
            </w:pPr>
            <w:r w:rsidRPr="002712DC">
              <w:rPr>
                <w:rFonts w:ascii="GHEA Grapalat" w:hAnsi="GHEA Grapalat" w:cs="Arial"/>
                <w:sz w:val="18"/>
                <w:szCs w:val="18"/>
                <w:lang w:val="ru-RU"/>
              </w:rPr>
              <w:t>67</w:t>
            </w:r>
            <w:r w:rsidRPr="002712DC">
              <w:rPr>
                <w:rFonts w:ascii="GHEA Grapalat" w:hAnsi="GHEA Grapalat" w:cs="Arial"/>
                <w:sz w:val="18"/>
                <w:szCs w:val="18"/>
                <w:lang w:val="pt-BR"/>
              </w:rPr>
              <w:t>%</w:t>
            </w:r>
          </w:p>
        </w:tc>
        <w:tc>
          <w:tcPr>
            <w:tcW w:w="505"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pt-BR"/>
              </w:rPr>
            </w:pPr>
            <w:r w:rsidRPr="002712DC">
              <w:rPr>
                <w:rFonts w:ascii="GHEA Grapalat" w:hAnsi="GHEA Grapalat" w:cs="Arial"/>
                <w:sz w:val="18"/>
                <w:szCs w:val="18"/>
                <w:lang w:val="ru-RU"/>
              </w:rPr>
              <w:t>81</w:t>
            </w:r>
            <w:r w:rsidRPr="002712DC">
              <w:rPr>
                <w:rFonts w:ascii="GHEA Grapalat" w:hAnsi="GHEA Grapalat" w:cs="Arial"/>
                <w:sz w:val="18"/>
                <w:szCs w:val="18"/>
                <w:lang w:val="pt-BR"/>
              </w:rPr>
              <w:t>%</w:t>
            </w:r>
          </w:p>
        </w:tc>
        <w:tc>
          <w:tcPr>
            <w:tcW w:w="504"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pt-BR"/>
              </w:rPr>
            </w:pPr>
            <w:r w:rsidRPr="002712DC">
              <w:rPr>
                <w:rFonts w:ascii="GHEA Grapalat" w:hAnsi="GHEA Grapalat" w:cs="Arial"/>
                <w:sz w:val="18"/>
                <w:szCs w:val="18"/>
                <w:lang w:val="ru-RU"/>
              </w:rPr>
              <w:t>91</w:t>
            </w:r>
            <w:r w:rsidRPr="002712DC">
              <w:rPr>
                <w:rFonts w:ascii="GHEA Grapalat" w:hAnsi="GHEA Grapalat" w:cs="Arial"/>
                <w:sz w:val="18"/>
                <w:szCs w:val="18"/>
                <w:lang w:val="pt-BR"/>
              </w:rPr>
              <w:t>%</w:t>
            </w:r>
          </w:p>
        </w:tc>
        <w:tc>
          <w:tcPr>
            <w:tcW w:w="611"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pt-BR"/>
              </w:rPr>
            </w:pPr>
            <w:r w:rsidRPr="002712DC">
              <w:rPr>
                <w:rFonts w:ascii="GHEA Grapalat" w:hAnsi="GHEA Grapalat" w:cs="Arial"/>
                <w:sz w:val="18"/>
                <w:szCs w:val="18"/>
                <w:lang w:val="pt-BR"/>
              </w:rPr>
              <w:t>100%</w:t>
            </w:r>
          </w:p>
        </w:tc>
        <w:tc>
          <w:tcPr>
            <w:tcW w:w="1039"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b/>
                <w:sz w:val="20"/>
                <w:szCs w:val="20"/>
                <w:lang w:val="pt-BR"/>
              </w:rPr>
            </w:pPr>
            <w:r w:rsidRPr="002712DC">
              <w:rPr>
                <w:rFonts w:ascii="GHEA Grapalat" w:hAnsi="GHEA Grapalat"/>
                <w:b/>
                <w:sz w:val="20"/>
                <w:szCs w:val="20"/>
                <w:lang w:val="pt-BR"/>
              </w:rPr>
              <w:t>100%</w:t>
            </w:r>
          </w:p>
        </w:tc>
      </w:tr>
      <w:tr w:rsidR="00CA66C4" w:rsidRPr="002712DC" w:rsidTr="0030072E">
        <w:trPr>
          <w:trHeight w:val="139"/>
        </w:trPr>
        <w:tc>
          <w:tcPr>
            <w:tcW w:w="1372" w:type="dxa"/>
            <w:tcBorders>
              <w:top w:val="single" w:sz="4" w:space="0" w:color="auto"/>
              <w:left w:val="single" w:sz="4" w:space="0" w:color="auto"/>
              <w:bottom w:val="single" w:sz="4" w:space="0" w:color="auto"/>
              <w:right w:val="single" w:sz="4" w:space="0" w:color="auto"/>
            </w:tcBorders>
          </w:tcPr>
          <w:p w:rsidR="00CA66C4" w:rsidRPr="002712DC" w:rsidRDefault="00CA66C4" w:rsidP="00CE0E49">
            <w:pPr>
              <w:jc w:val="center"/>
              <w:rPr>
                <w:rFonts w:ascii="GHEA Grapalat" w:hAnsi="GHEA Grapalat"/>
                <w:sz w:val="20"/>
                <w:szCs w:val="20"/>
              </w:rPr>
            </w:pPr>
            <w:r w:rsidRPr="002712DC">
              <w:rPr>
                <w:rFonts w:ascii="GHEA Grapalat" w:hAnsi="GHEA Grapalat"/>
                <w:sz w:val="20"/>
                <w:szCs w:val="20"/>
              </w:rPr>
              <w:t>33</w:t>
            </w:r>
          </w:p>
        </w:tc>
        <w:tc>
          <w:tcPr>
            <w:tcW w:w="4532" w:type="dxa"/>
            <w:tcBorders>
              <w:top w:val="single" w:sz="4" w:space="0" w:color="auto"/>
              <w:left w:val="single" w:sz="4" w:space="0" w:color="auto"/>
              <w:bottom w:val="single" w:sz="4" w:space="0" w:color="auto"/>
              <w:right w:val="single" w:sz="4" w:space="0" w:color="auto"/>
            </w:tcBorders>
            <w:vAlign w:val="center"/>
          </w:tcPr>
          <w:p w:rsidR="00CA66C4" w:rsidRPr="002712DC" w:rsidRDefault="00CA66C4" w:rsidP="0030072E">
            <w:pPr>
              <w:jc w:val="center"/>
              <w:rPr>
                <w:rFonts w:ascii="GHEA Grapalat" w:hAnsi="GHEA Grapalat"/>
                <w:sz w:val="20"/>
                <w:szCs w:val="20"/>
              </w:rPr>
            </w:pPr>
            <w:r w:rsidRPr="002712DC">
              <w:rPr>
                <w:rFonts w:ascii="GHEA Grapalat" w:hAnsi="GHEA Grapalat"/>
                <w:sz w:val="20"/>
                <w:szCs w:val="20"/>
              </w:rPr>
              <w:t>15331167</w:t>
            </w:r>
          </w:p>
        </w:tc>
        <w:tc>
          <w:tcPr>
            <w:tcW w:w="2448" w:type="dxa"/>
            <w:tcBorders>
              <w:top w:val="single" w:sz="4" w:space="0" w:color="auto"/>
              <w:left w:val="single" w:sz="4" w:space="0" w:color="auto"/>
              <w:bottom w:val="single" w:sz="4" w:space="0" w:color="auto"/>
              <w:right w:val="single" w:sz="4" w:space="0" w:color="auto"/>
            </w:tcBorders>
            <w:vAlign w:val="center"/>
          </w:tcPr>
          <w:p w:rsidR="00CA66C4" w:rsidRPr="002712DC" w:rsidRDefault="00CA66C4" w:rsidP="00E63385">
            <w:pPr>
              <w:rPr>
                <w:rFonts w:ascii="GHEA Grapalat" w:hAnsi="GHEA Grapalat" w:cs="Arial"/>
                <w:sz w:val="20"/>
                <w:szCs w:val="20"/>
              </w:rPr>
            </w:pPr>
            <w:r w:rsidRPr="002712DC">
              <w:rPr>
                <w:rFonts w:ascii="GHEA Grapalat" w:hAnsi="GHEA Grapalat" w:cs="Arial"/>
                <w:sz w:val="20"/>
                <w:szCs w:val="20"/>
              </w:rPr>
              <w:t>Խառը  կանաչի</w:t>
            </w:r>
          </w:p>
        </w:tc>
        <w:tc>
          <w:tcPr>
            <w:tcW w:w="469"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ru-RU"/>
              </w:rPr>
            </w:pPr>
            <w:r w:rsidRPr="002712DC">
              <w:rPr>
                <w:rFonts w:ascii="GHEA Grapalat" w:hAnsi="GHEA Grapalat" w:cs="Arial"/>
                <w:sz w:val="18"/>
                <w:szCs w:val="18"/>
                <w:lang w:val="ru-RU"/>
              </w:rPr>
              <w:t>11%</w:t>
            </w:r>
          </w:p>
        </w:tc>
        <w:tc>
          <w:tcPr>
            <w:tcW w:w="522"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ru-RU"/>
              </w:rPr>
            </w:pPr>
            <w:r w:rsidRPr="002712DC">
              <w:rPr>
                <w:rFonts w:ascii="GHEA Grapalat" w:hAnsi="GHEA Grapalat" w:cs="Arial"/>
                <w:sz w:val="18"/>
                <w:szCs w:val="18"/>
                <w:lang w:val="ru-RU"/>
              </w:rPr>
              <w:t>23%</w:t>
            </w:r>
          </w:p>
        </w:tc>
        <w:tc>
          <w:tcPr>
            <w:tcW w:w="529"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ru-RU"/>
              </w:rPr>
            </w:pPr>
            <w:r w:rsidRPr="002712DC">
              <w:rPr>
                <w:rFonts w:ascii="GHEA Grapalat" w:hAnsi="GHEA Grapalat" w:cs="Arial"/>
                <w:sz w:val="18"/>
                <w:szCs w:val="18"/>
                <w:lang w:val="ru-RU"/>
              </w:rPr>
              <w:t>35%</w:t>
            </w:r>
          </w:p>
        </w:tc>
        <w:tc>
          <w:tcPr>
            <w:tcW w:w="524"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ru-RU"/>
              </w:rPr>
            </w:pPr>
            <w:r w:rsidRPr="002712DC">
              <w:rPr>
                <w:rFonts w:ascii="GHEA Grapalat" w:hAnsi="GHEA Grapalat" w:cs="Arial"/>
                <w:sz w:val="18"/>
                <w:szCs w:val="18"/>
                <w:lang w:val="ru-RU"/>
              </w:rPr>
              <w:t>45%</w:t>
            </w:r>
          </w:p>
        </w:tc>
        <w:tc>
          <w:tcPr>
            <w:tcW w:w="528"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ru-RU"/>
              </w:rPr>
            </w:pPr>
            <w:r w:rsidRPr="002712DC">
              <w:rPr>
                <w:rFonts w:ascii="GHEA Grapalat" w:hAnsi="GHEA Grapalat" w:cs="Arial"/>
                <w:sz w:val="18"/>
                <w:szCs w:val="18"/>
                <w:lang w:val="ru-RU"/>
              </w:rPr>
              <w:t>55%</w:t>
            </w:r>
          </w:p>
        </w:tc>
        <w:tc>
          <w:tcPr>
            <w:tcW w:w="528"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ru-RU"/>
              </w:rPr>
            </w:pPr>
            <w:r w:rsidRPr="002712DC">
              <w:rPr>
                <w:rFonts w:ascii="GHEA Grapalat" w:hAnsi="GHEA Grapalat" w:cs="Arial"/>
                <w:sz w:val="18"/>
                <w:szCs w:val="18"/>
                <w:lang w:val="ru-RU"/>
              </w:rPr>
              <w:t>55%</w:t>
            </w:r>
          </w:p>
        </w:tc>
        <w:tc>
          <w:tcPr>
            <w:tcW w:w="528"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ru-RU"/>
              </w:rPr>
            </w:pPr>
            <w:r w:rsidRPr="002712DC">
              <w:rPr>
                <w:rFonts w:ascii="GHEA Grapalat" w:hAnsi="GHEA Grapalat" w:cs="Arial"/>
                <w:sz w:val="18"/>
                <w:szCs w:val="18"/>
                <w:lang w:val="ru-RU"/>
              </w:rPr>
              <w:t>55%</w:t>
            </w:r>
          </w:p>
        </w:tc>
        <w:tc>
          <w:tcPr>
            <w:tcW w:w="528"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ru-RU"/>
              </w:rPr>
            </w:pPr>
            <w:r w:rsidRPr="002712DC">
              <w:rPr>
                <w:rFonts w:ascii="GHEA Grapalat" w:hAnsi="GHEA Grapalat" w:cs="Arial"/>
                <w:sz w:val="18"/>
                <w:szCs w:val="18"/>
                <w:lang w:val="ru-RU"/>
              </w:rPr>
              <w:t>55%</w:t>
            </w:r>
          </w:p>
        </w:tc>
        <w:tc>
          <w:tcPr>
            <w:tcW w:w="526"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pt-BR"/>
              </w:rPr>
            </w:pPr>
            <w:r w:rsidRPr="002712DC">
              <w:rPr>
                <w:rFonts w:ascii="GHEA Grapalat" w:hAnsi="GHEA Grapalat" w:cs="Arial"/>
                <w:sz w:val="18"/>
                <w:szCs w:val="18"/>
                <w:lang w:val="ru-RU"/>
              </w:rPr>
              <w:t>67</w:t>
            </w:r>
            <w:r w:rsidRPr="002712DC">
              <w:rPr>
                <w:rFonts w:ascii="GHEA Grapalat" w:hAnsi="GHEA Grapalat" w:cs="Arial"/>
                <w:sz w:val="18"/>
                <w:szCs w:val="18"/>
                <w:lang w:val="pt-BR"/>
              </w:rPr>
              <w:t>%</w:t>
            </w:r>
          </w:p>
        </w:tc>
        <w:tc>
          <w:tcPr>
            <w:tcW w:w="505"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pt-BR"/>
              </w:rPr>
            </w:pPr>
            <w:r w:rsidRPr="002712DC">
              <w:rPr>
                <w:rFonts w:ascii="GHEA Grapalat" w:hAnsi="GHEA Grapalat" w:cs="Arial"/>
                <w:sz w:val="18"/>
                <w:szCs w:val="18"/>
                <w:lang w:val="ru-RU"/>
              </w:rPr>
              <w:t>81</w:t>
            </w:r>
            <w:r w:rsidRPr="002712DC">
              <w:rPr>
                <w:rFonts w:ascii="GHEA Grapalat" w:hAnsi="GHEA Grapalat" w:cs="Arial"/>
                <w:sz w:val="18"/>
                <w:szCs w:val="18"/>
                <w:lang w:val="pt-BR"/>
              </w:rPr>
              <w:t>%</w:t>
            </w:r>
          </w:p>
        </w:tc>
        <w:tc>
          <w:tcPr>
            <w:tcW w:w="504"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pt-BR"/>
              </w:rPr>
            </w:pPr>
            <w:r w:rsidRPr="002712DC">
              <w:rPr>
                <w:rFonts w:ascii="GHEA Grapalat" w:hAnsi="GHEA Grapalat" w:cs="Arial"/>
                <w:sz w:val="18"/>
                <w:szCs w:val="18"/>
                <w:lang w:val="ru-RU"/>
              </w:rPr>
              <w:t>91</w:t>
            </w:r>
            <w:r w:rsidRPr="002712DC">
              <w:rPr>
                <w:rFonts w:ascii="GHEA Grapalat" w:hAnsi="GHEA Grapalat" w:cs="Arial"/>
                <w:sz w:val="18"/>
                <w:szCs w:val="18"/>
                <w:lang w:val="pt-BR"/>
              </w:rPr>
              <w:t>%</w:t>
            </w:r>
          </w:p>
        </w:tc>
        <w:tc>
          <w:tcPr>
            <w:tcW w:w="611"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pt-BR"/>
              </w:rPr>
            </w:pPr>
            <w:r w:rsidRPr="002712DC">
              <w:rPr>
                <w:rFonts w:ascii="GHEA Grapalat" w:hAnsi="GHEA Grapalat" w:cs="Arial"/>
                <w:sz w:val="18"/>
                <w:szCs w:val="18"/>
                <w:lang w:val="pt-BR"/>
              </w:rPr>
              <w:t>100%</w:t>
            </w:r>
          </w:p>
        </w:tc>
        <w:tc>
          <w:tcPr>
            <w:tcW w:w="1039"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b/>
                <w:sz w:val="20"/>
                <w:szCs w:val="20"/>
                <w:lang w:val="pt-BR"/>
              </w:rPr>
            </w:pPr>
            <w:r w:rsidRPr="002712DC">
              <w:rPr>
                <w:rFonts w:ascii="GHEA Grapalat" w:hAnsi="GHEA Grapalat"/>
                <w:b/>
                <w:sz w:val="20"/>
                <w:szCs w:val="20"/>
                <w:lang w:val="pt-BR"/>
              </w:rPr>
              <w:t>100%</w:t>
            </w:r>
          </w:p>
        </w:tc>
      </w:tr>
      <w:tr w:rsidR="00CA66C4" w:rsidRPr="002712DC" w:rsidTr="0030072E">
        <w:trPr>
          <w:trHeight w:val="139"/>
        </w:trPr>
        <w:tc>
          <w:tcPr>
            <w:tcW w:w="1372" w:type="dxa"/>
            <w:tcBorders>
              <w:top w:val="single" w:sz="4" w:space="0" w:color="auto"/>
              <w:left w:val="single" w:sz="4" w:space="0" w:color="auto"/>
              <w:bottom w:val="single" w:sz="4" w:space="0" w:color="auto"/>
              <w:right w:val="single" w:sz="4" w:space="0" w:color="auto"/>
            </w:tcBorders>
          </w:tcPr>
          <w:p w:rsidR="00CA66C4" w:rsidRPr="002712DC" w:rsidRDefault="00CA66C4" w:rsidP="00CE0E49">
            <w:pPr>
              <w:jc w:val="center"/>
              <w:rPr>
                <w:rFonts w:ascii="GHEA Grapalat" w:hAnsi="GHEA Grapalat"/>
                <w:sz w:val="20"/>
                <w:szCs w:val="20"/>
              </w:rPr>
            </w:pPr>
            <w:r w:rsidRPr="002712DC">
              <w:rPr>
                <w:rFonts w:ascii="GHEA Grapalat" w:hAnsi="GHEA Grapalat"/>
                <w:sz w:val="20"/>
                <w:szCs w:val="20"/>
              </w:rPr>
              <w:t>34</w:t>
            </w:r>
          </w:p>
        </w:tc>
        <w:tc>
          <w:tcPr>
            <w:tcW w:w="4532" w:type="dxa"/>
            <w:tcBorders>
              <w:top w:val="single" w:sz="4" w:space="0" w:color="auto"/>
              <w:left w:val="single" w:sz="4" w:space="0" w:color="auto"/>
              <w:bottom w:val="single" w:sz="4" w:space="0" w:color="auto"/>
              <w:right w:val="single" w:sz="4" w:space="0" w:color="auto"/>
            </w:tcBorders>
            <w:vAlign w:val="center"/>
          </w:tcPr>
          <w:p w:rsidR="00CA66C4" w:rsidRPr="002712DC" w:rsidRDefault="00CA66C4" w:rsidP="0030072E">
            <w:pPr>
              <w:jc w:val="center"/>
              <w:rPr>
                <w:rFonts w:ascii="GHEA Grapalat" w:hAnsi="GHEA Grapalat"/>
                <w:sz w:val="20"/>
              </w:rPr>
            </w:pPr>
            <w:r w:rsidRPr="002712DC">
              <w:rPr>
                <w:rFonts w:ascii="GHEA Grapalat" w:hAnsi="GHEA Grapalat"/>
                <w:sz w:val="20"/>
              </w:rPr>
              <w:t>03222132</w:t>
            </w:r>
          </w:p>
        </w:tc>
        <w:tc>
          <w:tcPr>
            <w:tcW w:w="2448" w:type="dxa"/>
            <w:tcBorders>
              <w:top w:val="single" w:sz="4" w:space="0" w:color="auto"/>
              <w:left w:val="single" w:sz="4" w:space="0" w:color="auto"/>
              <w:bottom w:val="single" w:sz="4" w:space="0" w:color="auto"/>
              <w:right w:val="single" w:sz="4" w:space="0" w:color="auto"/>
            </w:tcBorders>
            <w:vAlign w:val="center"/>
          </w:tcPr>
          <w:p w:rsidR="00CA66C4" w:rsidRPr="002712DC" w:rsidRDefault="00CA66C4" w:rsidP="00E63385">
            <w:pPr>
              <w:rPr>
                <w:rFonts w:ascii="GHEA Grapalat" w:hAnsi="GHEA Grapalat" w:cs="Arial"/>
                <w:sz w:val="20"/>
                <w:szCs w:val="20"/>
              </w:rPr>
            </w:pPr>
            <w:r w:rsidRPr="002712DC">
              <w:rPr>
                <w:rFonts w:ascii="GHEA Grapalat" w:hAnsi="GHEA Grapalat" w:cs="Arial"/>
                <w:sz w:val="20"/>
                <w:szCs w:val="20"/>
              </w:rPr>
              <w:t>Դեղձ</w:t>
            </w:r>
          </w:p>
        </w:tc>
        <w:tc>
          <w:tcPr>
            <w:tcW w:w="469"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ru-RU"/>
              </w:rPr>
            </w:pPr>
            <w:r w:rsidRPr="002712DC">
              <w:rPr>
                <w:rFonts w:ascii="GHEA Grapalat" w:hAnsi="GHEA Grapalat" w:cs="Arial"/>
                <w:sz w:val="18"/>
                <w:szCs w:val="18"/>
                <w:lang w:val="ru-RU"/>
              </w:rPr>
              <w:t>11%</w:t>
            </w:r>
          </w:p>
        </w:tc>
        <w:tc>
          <w:tcPr>
            <w:tcW w:w="522"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ru-RU"/>
              </w:rPr>
            </w:pPr>
            <w:r w:rsidRPr="002712DC">
              <w:rPr>
                <w:rFonts w:ascii="GHEA Grapalat" w:hAnsi="GHEA Grapalat" w:cs="Arial"/>
                <w:sz w:val="18"/>
                <w:szCs w:val="18"/>
                <w:lang w:val="ru-RU"/>
              </w:rPr>
              <w:t>23%</w:t>
            </w:r>
          </w:p>
        </w:tc>
        <w:tc>
          <w:tcPr>
            <w:tcW w:w="529"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ru-RU"/>
              </w:rPr>
            </w:pPr>
            <w:r w:rsidRPr="002712DC">
              <w:rPr>
                <w:rFonts w:ascii="GHEA Grapalat" w:hAnsi="GHEA Grapalat" w:cs="Arial"/>
                <w:sz w:val="18"/>
                <w:szCs w:val="18"/>
                <w:lang w:val="ru-RU"/>
              </w:rPr>
              <w:t>35%</w:t>
            </w:r>
          </w:p>
        </w:tc>
        <w:tc>
          <w:tcPr>
            <w:tcW w:w="524"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ru-RU"/>
              </w:rPr>
            </w:pPr>
            <w:r w:rsidRPr="002712DC">
              <w:rPr>
                <w:rFonts w:ascii="GHEA Grapalat" w:hAnsi="GHEA Grapalat" w:cs="Arial"/>
                <w:sz w:val="18"/>
                <w:szCs w:val="18"/>
                <w:lang w:val="ru-RU"/>
              </w:rPr>
              <w:t>45%</w:t>
            </w:r>
          </w:p>
        </w:tc>
        <w:tc>
          <w:tcPr>
            <w:tcW w:w="528"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ru-RU"/>
              </w:rPr>
            </w:pPr>
            <w:r w:rsidRPr="002712DC">
              <w:rPr>
                <w:rFonts w:ascii="GHEA Grapalat" w:hAnsi="GHEA Grapalat" w:cs="Arial"/>
                <w:sz w:val="18"/>
                <w:szCs w:val="18"/>
                <w:lang w:val="ru-RU"/>
              </w:rPr>
              <w:t>55%</w:t>
            </w:r>
          </w:p>
        </w:tc>
        <w:tc>
          <w:tcPr>
            <w:tcW w:w="528"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ru-RU"/>
              </w:rPr>
            </w:pPr>
            <w:r w:rsidRPr="002712DC">
              <w:rPr>
                <w:rFonts w:ascii="GHEA Grapalat" w:hAnsi="GHEA Grapalat" w:cs="Arial"/>
                <w:sz w:val="18"/>
                <w:szCs w:val="18"/>
                <w:lang w:val="ru-RU"/>
              </w:rPr>
              <w:t>55%</w:t>
            </w:r>
          </w:p>
        </w:tc>
        <w:tc>
          <w:tcPr>
            <w:tcW w:w="528"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ru-RU"/>
              </w:rPr>
            </w:pPr>
            <w:r w:rsidRPr="002712DC">
              <w:rPr>
                <w:rFonts w:ascii="GHEA Grapalat" w:hAnsi="GHEA Grapalat" w:cs="Arial"/>
                <w:sz w:val="18"/>
                <w:szCs w:val="18"/>
                <w:lang w:val="ru-RU"/>
              </w:rPr>
              <w:t>55%</w:t>
            </w:r>
          </w:p>
        </w:tc>
        <w:tc>
          <w:tcPr>
            <w:tcW w:w="528"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ru-RU"/>
              </w:rPr>
            </w:pPr>
            <w:r w:rsidRPr="002712DC">
              <w:rPr>
                <w:rFonts w:ascii="GHEA Grapalat" w:hAnsi="GHEA Grapalat" w:cs="Arial"/>
                <w:sz w:val="18"/>
                <w:szCs w:val="18"/>
                <w:lang w:val="ru-RU"/>
              </w:rPr>
              <w:t>55%</w:t>
            </w:r>
          </w:p>
        </w:tc>
        <w:tc>
          <w:tcPr>
            <w:tcW w:w="526"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pt-BR"/>
              </w:rPr>
            </w:pPr>
            <w:r w:rsidRPr="002712DC">
              <w:rPr>
                <w:rFonts w:ascii="GHEA Grapalat" w:hAnsi="GHEA Grapalat" w:cs="Arial"/>
                <w:sz w:val="18"/>
                <w:szCs w:val="18"/>
                <w:lang w:val="ru-RU"/>
              </w:rPr>
              <w:t>67</w:t>
            </w:r>
            <w:r w:rsidRPr="002712DC">
              <w:rPr>
                <w:rFonts w:ascii="GHEA Grapalat" w:hAnsi="GHEA Grapalat" w:cs="Arial"/>
                <w:sz w:val="18"/>
                <w:szCs w:val="18"/>
                <w:lang w:val="pt-BR"/>
              </w:rPr>
              <w:t>%</w:t>
            </w:r>
          </w:p>
        </w:tc>
        <w:tc>
          <w:tcPr>
            <w:tcW w:w="505"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pt-BR"/>
              </w:rPr>
            </w:pPr>
            <w:r w:rsidRPr="002712DC">
              <w:rPr>
                <w:rFonts w:ascii="GHEA Grapalat" w:hAnsi="GHEA Grapalat" w:cs="Arial"/>
                <w:sz w:val="18"/>
                <w:szCs w:val="18"/>
                <w:lang w:val="ru-RU"/>
              </w:rPr>
              <w:t>81</w:t>
            </w:r>
            <w:r w:rsidRPr="002712DC">
              <w:rPr>
                <w:rFonts w:ascii="GHEA Grapalat" w:hAnsi="GHEA Grapalat" w:cs="Arial"/>
                <w:sz w:val="18"/>
                <w:szCs w:val="18"/>
                <w:lang w:val="pt-BR"/>
              </w:rPr>
              <w:t>%</w:t>
            </w:r>
          </w:p>
        </w:tc>
        <w:tc>
          <w:tcPr>
            <w:tcW w:w="504"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pt-BR"/>
              </w:rPr>
            </w:pPr>
            <w:r w:rsidRPr="002712DC">
              <w:rPr>
                <w:rFonts w:ascii="GHEA Grapalat" w:hAnsi="GHEA Grapalat" w:cs="Arial"/>
                <w:sz w:val="18"/>
                <w:szCs w:val="18"/>
                <w:lang w:val="ru-RU"/>
              </w:rPr>
              <w:t>91</w:t>
            </w:r>
            <w:r w:rsidRPr="002712DC">
              <w:rPr>
                <w:rFonts w:ascii="GHEA Grapalat" w:hAnsi="GHEA Grapalat" w:cs="Arial"/>
                <w:sz w:val="18"/>
                <w:szCs w:val="18"/>
                <w:lang w:val="pt-BR"/>
              </w:rPr>
              <w:t>%</w:t>
            </w:r>
          </w:p>
        </w:tc>
        <w:tc>
          <w:tcPr>
            <w:tcW w:w="611"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pt-BR"/>
              </w:rPr>
            </w:pPr>
            <w:r w:rsidRPr="002712DC">
              <w:rPr>
                <w:rFonts w:ascii="GHEA Grapalat" w:hAnsi="GHEA Grapalat" w:cs="Arial"/>
                <w:sz w:val="18"/>
                <w:szCs w:val="18"/>
                <w:lang w:val="pt-BR"/>
              </w:rPr>
              <w:t>100%</w:t>
            </w:r>
          </w:p>
        </w:tc>
        <w:tc>
          <w:tcPr>
            <w:tcW w:w="1039"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b/>
                <w:sz w:val="20"/>
                <w:szCs w:val="20"/>
                <w:lang w:val="pt-BR"/>
              </w:rPr>
            </w:pPr>
            <w:r w:rsidRPr="002712DC">
              <w:rPr>
                <w:rFonts w:ascii="GHEA Grapalat" w:hAnsi="GHEA Grapalat"/>
                <w:b/>
                <w:sz w:val="20"/>
                <w:szCs w:val="20"/>
                <w:lang w:val="pt-BR"/>
              </w:rPr>
              <w:t>100%</w:t>
            </w:r>
          </w:p>
        </w:tc>
      </w:tr>
      <w:tr w:rsidR="00CA66C4" w:rsidRPr="002712DC" w:rsidTr="0030072E">
        <w:trPr>
          <w:trHeight w:val="139"/>
        </w:trPr>
        <w:tc>
          <w:tcPr>
            <w:tcW w:w="1372" w:type="dxa"/>
            <w:tcBorders>
              <w:top w:val="single" w:sz="4" w:space="0" w:color="auto"/>
              <w:left w:val="single" w:sz="4" w:space="0" w:color="auto"/>
              <w:bottom w:val="single" w:sz="4" w:space="0" w:color="auto"/>
              <w:right w:val="single" w:sz="4" w:space="0" w:color="auto"/>
            </w:tcBorders>
          </w:tcPr>
          <w:p w:rsidR="00CA66C4" w:rsidRPr="002712DC" w:rsidRDefault="00CA66C4" w:rsidP="00CE0E49">
            <w:pPr>
              <w:jc w:val="center"/>
              <w:rPr>
                <w:rFonts w:ascii="GHEA Grapalat" w:hAnsi="GHEA Grapalat"/>
                <w:sz w:val="20"/>
                <w:szCs w:val="20"/>
              </w:rPr>
            </w:pPr>
            <w:r w:rsidRPr="002712DC">
              <w:rPr>
                <w:rFonts w:ascii="GHEA Grapalat" w:hAnsi="GHEA Grapalat"/>
                <w:sz w:val="20"/>
                <w:szCs w:val="20"/>
              </w:rPr>
              <w:t>35</w:t>
            </w:r>
          </w:p>
        </w:tc>
        <w:tc>
          <w:tcPr>
            <w:tcW w:w="4532" w:type="dxa"/>
            <w:tcBorders>
              <w:top w:val="single" w:sz="4" w:space="0" w:color="auto"/>
              <w:left w:val="single" w:sz="4" w:space="0" w:color="auto"/>
              <w:bottom w:val="single" w:sz="4" w:space="0" w:color="auto"/>
              <w:right w:val="single" w:sz="4" w:space="0" w:color="auto"/>
            </w:tcBorders>
            <w:vAlign w:val="center"/>
          </w:tcPr>
          <w:p w:rsidR="00CA66C4" w:rsidRPr="002712DC" w:rsidRDefault="00CA66C4" w:rsidP="0030072E">
            <w:pPr>
              <w:jc w:val="center"/>
              <w:rPr>
                <w:rFonts w:ascii="GHEA Grapalat" w:hAnsi="GHEA Grapalat"/>
                <w:sz w:val="20"/>
                <w:szCs w:val="20"/>
              </w:rPr>
            </w:pPr>
            <w:r w:rsidRPr="002712DC">
              <w:rPr>
                <w:rFonts w:ascii="GHEA Grapalat" w:hAnsi="GHEA Grapalat"/>
                <w:sz w:val="20"/>
                <w:szCs w:val="20"/>
              </w:rPr>
              <w:t>03222121</w:t>
            </w:r>
          </w:p>
        </w:tc>
        <w:tc>
          <w:tcPr>
            <w:tcW w:w="2448" w:type="dxa"/>
            <w:tcBorders>
              <w:top w:val="single" w:sz="4" w:space="0" w:color="auto"/>
              <w:left w:val="single" w:sz="4" w:space="0" w:color="auto"/>
              <w:bottom w:val="single" w:sz="4" w:space="0" w:color="auto"/>
              <w:right w:val="single" w:sz="4" w:space="0" w:color="auto"/>
            </w:tcBorders>
            <w:vAlign w:val="center"/>
          </w:tcPr>
          <w:p w:rsidR="00CA66C4" w:rsidRPr="002712DC" w:rsidRDefault="00CA66C4" w:rsidP="00E63385">
            <w:pPr>
              <w:rPr>
                <w:rFonts w:ascii="GHEA Grapalat" w:hAnsi="GHEA Grapalat" w:cs="Arial"/>
                <w:sz w:val="20"/>
                <w:szCs w:val="20"/>
              </w:rPr>
            </w:pPr>
            <w:r w:rsidRPr="002712DC">
              <w:rPr>
                <w:rFonts w:ascii="GHEA Grapalat" w:hAnsi="GHEA Grapalat" w:cs="Arial"/>
                <w:sz w:val="20"/>
                <w:szCs w:val="20"/>
              </w:rPr>
              <w:t>Մանդարին</w:t>
            </w:r>
          </w:p>
        </w:tc>
        <w:tc>
          <w:tcPr>
            <w:tcW w:w="469"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ru-RU"/>
              </w:rPr>
            </w:pPr>
            <w:r w:rsidRPr="002712DC">
              <w:rPr>
                <w:rFonts w:ascii="GHEA Grapalat" w:hAnsi="GHEA Grapalat" w:cs="Arial"/>
                <w:sz w:val="18"/>
                <w:szCs w:val="18"/>
                <w:lang w:val="ru-RU"/>
              </w:rPr>
              <w:t>11%</w:t>
            </w:r>
          </w:p>
        </w:tc>
        <w:tc>
          <w:tcPr>
            <w:tcW w:w="522"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ru-RU"/>
              </w:rPr>
            </w:pPr>
            <w:r w:rsidRPr="002712DC">
              <w:rPr>
                <w:rFonts w:ascii="GHEA Grapalat" w:hAnsi="GHEA Grapalat" w:cs="Arial"/>
                <w:sz w:val="18"/>
                <w:szCs w:val="18"/>
                <w:lang w:val="ru-RU"/>
              </w:rPr>
              <w:t>23%</w:t>
            </w:r>
          </w:p>
        </w:tc>
        <w:tc>
          <w:tcPr>
            <w:tcW w:w="529"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ru-RU"/>
              </w:rPr>
            </w:pPr>
            <w:r w:rsidRPr="002712DC">
              <w:rPr>
                <w:rFonts w:ascii="GHEA Grapalat" w:hAnsi="GHEA Grapalat" w:cs="Arial"/>
                <w:sz w:val="18"/>
                <w:szCs w:val="18"/>
                <w:lang w:val="ru-RU"/>
              </w:rPr>
              <w:t>35%</w:t>
            </w:r>
          </w:p>
        </w:tc>
        <w:tc>
          <w:tcPr>
            <w:tcW w:w="524"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ru-RU"/>
              </w:rPr>
            </w:pPr>
            <w:r w:rsidRPr="002712DC">
              <w:rPr>
                <w:rFonts w:ascii="GHEA Grapalat" w:hAnsi="GHEA Grapalat" w:cs="Arial"/>
                <w:sz w:val="18"/>
                <w:szCs w:val="18"/>
                <w:lang w:val="ru-RU"/>
              </w:rPr>
              <w:t>45%</w:t>
            </w:r>
          </w:p>
        </w:tc>
        <w:tc>
          <w:tcPr>
            <w:tcW w:w="528"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ru-RU"/>
              </w:rPr>
            </w:pPr>
            <w:r w:rsidRPr="002712DC">
              <w:rPr>
                <w:rFonts w:ascii="GHEA Grapalat" w:hAnsi="GHEA Grapalat" w:cs="Arial"/>
                <w:sz w:val="18"/>
                <w:szCs w:val="18"/>
                <w:lang w:val="ru-RU"/>
              </w:rPr>
              <w:t>55%</w:t>
            </w:r>
          </w:p>
        </w:tc>
        <w:tc>
          <w:tcPr>
            <w:tcW w:w="528"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ru-RU"/>
              </w:rPr>
            </w:pPr>
            <w:r w:rsidRPr="002712DC">
              <w:rPr>
                <w:rFonts w:ascii="GHEA Grapalat" w:hAnsi="GHEA Grapalat" w:cs="Arial"/>
                <w:sz w:val="18"/>
                <w:szCs w:val="18"/>
                <w:lang w:val="ru-RU"/>
              </w:rPr>
              <w:t>55%</w:t>
            </w:r>
          </w:p>
        </w:tc>
        <w:tc>
          <w:tcPr>
            <w:tcW w:w="528"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ru-RU"/>
              </w:rPr>
            </w:pPr>
            <w:r w:rsidRPr="002712DC">
              <w:rPr>
                <w:rFonts w:ascii="GHEA Grapalat" w:hAnsi="GHEA Grapalat" w:cs="Arial"/>
                <w:sz w:val="18"/>
                <w:szCs w:val="18"/>
                <w:lang w:val="ru-RU"/>
              </w:rPr>
              <w:t>55%</w:t>
            </w:r>
          </w:p>
        </w:tc>
        <w:tc>
          <w:tcPr>
            <w:tcW w:w="528"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ru-RU"/>
              </w:rPr>
            </w:pPr>
            <w:r w:rsidRPr="002712DC">
              <w:rPr>
                <w:rFonts w:ascii="GHEA Grapalat" w:hAnsi="GHEA Grapalat" w:cs="Arial"/>
                <w:sz w:val="18"/>
                <w:szCs w:val="18"/>
                <w:lang w:val="ru-RU"/>
              </w:rPr>
              <w:t>55%</w:t>
            </w:r>
          </w:p>
        </w:tc>
        <w:tc>
          <w:tcPr>
            <w:tcW w:w="526"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pt-BR"/>
              </w:rPr>
            </w:pPr>
            <w:r w:rsidRPr="002712DC">
              <w:rPr>
                <w:rFonts w:ascii="GHEA Grapalat" w:hAnsi="GHEA Grapalat" w:cs="Arial"/>
                <w:sz w:val="18"/>
                <w:szCs w:val="18"/>
                <w:lang w:val="ru-RU"/>
              </w:rPr>
              <w:t>67</w:t>
            </w:r>
            <w:r w:rsidRPr="002712DC">
              <w:rPr>
                <w:rFonts w:ascii="GHEA Grapalat" w:hAnsi="GHEA Grapalat" w:cs="Arial"/>
                <w:sz w:val="18"/>
                <w:szCs w:val="18"/>
                <w:lang w:val="pt-BR"/>
              </w:rPr>
              <w:t>%</w:t>
            </w:r>
          </w:p>
        </w:tc>
        <w:tc>
          <w:tcPr>
            <w:tcW w:w="505"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pt-BR"/>
              </w:rPr>
            </w:pPr>
            <w:r w:rsidRPr="002712DC">
              <w:rPr>
                <w:rFonts w:ascii="GHEA Grapalat" w:hAnsi="GHEA Grapalat" w:cs="Arial"/>
                <w:sz w:val="18"/>
                <w:szCs w:val="18"/>
                <w:lang w:val="ru-RU"/>
              </w:rPr>
              <w:t>81</w:t>
            </w:r>
            <w:r w:rsidRPr="002712DC">
              <w:rPr>
                <w:rFonts w:ascii="GHEA Grapalat" w:hAnsi="GHEA Grapalat" w:cs="Arial"/>
                <w:sz w:val="18"/>
                <w:szCs w:val="18"/>
                <w:lang w:val="pt-BR"/>
              </w:rPr>
              <w:t>%</w:t>
            </w:r>
          </w:p>
        </w:tc>
        <w:tc>
          <w:tcPr>
            <w:tcW w:w="504"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pt-BR"/>
              </w:rPr>
            </w:pPr>
            <w:r w:rsidRPr="002712DC">
              <w:rPr>
                <w:rFonts w:ascii="GHEA Grapalat" w:hAnsi="GHEA Grapalat" w:cs="Arial"/>
                <w:sz w:val="18"/>
                <w:szCs w:val="18"/>
                <w:lang w:val="ru-RU"/>
              </w:rPr>
              <w:t>91</w:t>
            </w:r>
            <w:r w:rsidRPr="002712DC">
              <w:rPr>
                <w:rFonts w:ascii="GHEA Grapalat" w:hAnsi="GHEA Grapalat" w:cs="Arial"/>
                <w:sz w:val="18"/>
                <w:szCs w:val="18"/>
                <w:lang w:val="pt-BR"/>
              </w:rPr>
              <w:t>%</w:t>
            </w:r>
          </w:p>
        </w:tc>
        <w:tc>
          <w:tcPr>
            <w:tcW w:w="611"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pt-BR"/>
              </w:rPr>
            </w:pPr>
            <w:r w:rsidRPr="002712DC">
              <w:rPr>
                <w:rFonts w:ascii="GHEA Grapalat" w:hAnsi="GHEA Grapalat" w:cs="Arial"/>
                <w:sz w:val="18"/>
                <w:szCs w:val="18"/>
                <w:lang w:val="pt-BR"/>
              </w:rPr>
              <w:t>100%</w:t>
            </w:r>
          </w:p>
        </w:tc>
        <w:tc>
          <w:tcPr>
            <w:tcW w:w="1039"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b/>
                <w:sz w:val="20"/>
                <w:szCs w:val="20"/>
                <w:lang w:val="pt-BR"/>
              </w:rPr>
            </w:pPr>
            <w:r w:rsidRPr="002712DC">
              <w:rPr>
                <w:rFonts w:ascii="GHEA Grapalat" w:hAnsi="GHEA Grapalat"/>
                <w:b/>
                <w:sz w:val="20"/>
                <w:szCs w:val="20"/>
                <w:lang w:val="pt-BR"/>
              </w:rPr>
              <w:t>100%</w:t>
            </w:r>
          </w:p>
        </w:tc>
      </w:tr>
      <w:tr w:rsidR="00CA66C4" w:rsidRPr="002712DC" w:rsidTr="0030072E">
        <w:trPr>
          <w:trHeight w:val="139"/>
        </w:trPr>
        <w:tc>
          <w:tcPr>
            <w:tcW w:w="1372" w:type="dxa"/>
            <w:tcBorders>
              <w:top w:val="single" w:sz="4" w:space="0" w:color="auto"/>
              <w:left w:val="single" w:sz="4" w:space="0" w:color="auto"/>
              <w:bottom w:val="single" w:sz="4" w:space="0" w:color="auto"/>
              <w:right w:val="single" w:sz="4" w:space="0" w:color="auto"/>
            </w:tcBorders>
          </w:tcPr>
          <w:p w:rsidR="00CA66C4" w:rsidRPr="002712DC" w:rsidRDefault="00CA66C4" w:rsidP="00CE0E49">
            <w:pPr>
              <w:jc w:val="center"/>
              <w:rPr>
                <w:rFonts w:ascii="GHEA Grapalat" w:hAnsi="GHEA Grapalat"/>
                <w:sz w:val="20"/>
                <w:szCs w:val="20"/>
              </w:rPr>
            </w:pPr>
            <w:r w:rsidRPr="002712DC">
              <w:rPr>
                <w:rFonts w:ascii="GHEA Grapalat" w:hAnsi="GHEA Grapalat"/>
                <w:sz w:val="20"/>
                <w:szCs w:val="20"/>
              </w:rPr>
              <w:t>36</w:t>
            </w:r>
          </w:p>
        </w:tc>
        <w:tc>
          <w:tcPr>
            <w:tcW w:w="4532" w:type="dxa"/>
            <w:tcBorders>
              <w:top w:val="single" w:sz="4" w:space="0" w:color="auto"/>
              <w:left w:val="single" w:sz="4" w:space="0" w:color="auto"/>
              <w:bottom w:val="single" w:sz="4" w:space="0" w:color="auto"/>
              <w:right w:val="single" w:sz="4" w:space="0" w:color="auto"/>
            </w:tcBorders>
            <w:vAlign w:val="center"/>
          </w:tcPr>
          <w:p w:rsidR="00CA66C4" w:rsidRPr="002712DC" w:rsidRDefault="00CA66C4" w:rsidP="0030072E">
            <w:pPr>
              <w:jc w:val="center"/>
              <w:rPr>
                <w:rFonts w:ascii="GHEA Grapalat" w:hAnsi="GHEA Grapalat"/>
                <w:sz w:val="20"/>
                <w:szCs w:val="20"/>
              </w:rPr>
            </w:pPr>
            <w:r w:rsidRPr="002712DC">
              <w:rPr>
                <w:rFonts w:ascii="GHEA Grapalat" w:hAnsi="GHEA Grapalat"/>
                <w:sz w:val="20"/>
                <w:szCs w:val="20"/>
              </w:rPr>
              <w:t>03222100</w:t>
            </w:r>
          </w:p>
        </w:tc>
        <w:tc>
          <w:tcPr>
            <w:tcW w:w="2448" w:type="dxa"/>
            <w:tcBorders>
              <w:top w:val="single" w:sz="4" w:space="0" w:color="auto"/>
              <w:left w:val="single" w:sz="4" w:space="0" w:color="auto"/>
              <w:bottom w:val="single" w:sz="4" w:space="0" w:color="auto"/>
              <w:right w:val="single" w:sz="4" w:space="0" w:color="auto"/>
            </w:tcBorders>
            <w:vAlign w:val="center"/>
          </w:tcPr>
          <w:p w:rsidR="00CA66C4" w:rsidRPr="002712DC" w:rsidRDefault="00CA66C4" w:rsidP="00E63385">
            <w:pPr>
              <w:rPr>
                <w:rFonts w:ascii="GHEA Grapalat" w:hAnsi="GHEA Grapalat" w:cs="Arial"/>
                <w:sz w:val="20"/>
                <w:szCs w:val="20"/>
              </w:rPr>
            </w:pPr>
            <w:r w:rsidRPr="002712DC">
              <w:rPr>
                <w:rFonts w:ascii="GHEA Grapalat" w:hAnsi="GHEA Grapalat" w:cs="Arial"/>
                <w:sz w:val="20"/>
                <w:szCs w:val="20"/>
              </w:rPr>
              <w:t>Ադամաթուզ  / բանան/</w:t>
            </w:r>
          </w:p>
        </w:tc>
        <w:tc>
          <w:tcPr>
            <w:tcW w:w="469"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ru-RU"/>
              </w:rPr>
            </w:pPr>
            <w:r w:rsidRPr="002712DC">
              <w:rPr>
                <w:rFonts w:ascii="GHEA Grapalat" w:hAnsi="GHEA Grapalat" w:cs="Arial"/>
                <w:sz w:val="18"/>
                <w:szCs w:val="18"/>
                <w:lang w:val="ru-RU"/>
              </w:rPr>
              <w:t>11%</w:t>
            </w:r>
          </w:p>
        </w:tc>
        <w:tc>
          <w:tcPr>
            <w:tcW w:w="522"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ru-RU"/>
              </w:rPr>
            </w:pPr>
            <w:r w:rsidRPr="002712DC">
              <w:rPr>
                <w:rFonts w:ascii="GHEA Grapalat" w:hAnsi="GHEA Grapalat" w:cs="Arial"/>
                <w:sz w:val="18"/>
                <w:szCs w:val="18"/>
                <w:lang w:val="ru-RU"/>
              </w:rPr>
              <w:t>23%</w:t>
            </w:r>
          </w:p>
        </w:tc>
        <w:tc>
          <w:tcPr>
            <w:tcW w:w="529"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ru-RU"/>
              </w:rPr>
            </w:pPr>
            <w:r w:rsidRPr="002712DC">
              <w:rPr>
                <w:rFonts w:ascii="GHEA Grapalat" w:hAnsi="GHEA Grapalat" w:cs="Arial"/>
                <w:sz w:val="18"/>
                <w:szCs w:val="18"/>
                <w:lang w:val="ru-RU"/>
              </w:rPr>
              <w:t>35%</w:t>
            </w:r>
          </w:p>
        </w:tc>
        <w:tc>
          <w:tcPr>
            <w:tcW w:w="524"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ru-RU"/>
              </w:rPr>
            </w:pPr>
            <w:r w:rsidRPr="002712DC">
              <w:rPr>
                <w:rFonts w:ascii="GHEA Grapalat" w:hAnsi="GHEA Grapalat" w:cs="Arial"/>
                <w:sz w:val="18"/>
                <w:szCs w:val="18"/>
                <w:lang w:val="ru-RU"/>
              </w:rPr>
              <w:t>45%</w:t>
            </w:r>
          </w:p>
        </w:tc>
        <w:tc>
          <w:tcPr>
            <w:tcW w:w="528"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ru-RU"/>
              </w:rPr>
            </w:pPr>
            <w:r w:rsidRPr="002712DC">
              <w:rPr>
                <w:rFonts w:ascii="GHEA Grapalat" w:hAnsi="GHEA Grapalat" w:cs="Arial"/>
                <w:sz w:val="18"/>
                <w:szCs w:val="18"/>
                <w:lang w:val="ru-RU"/>
              </w:rPr>
              <w:t>55%</w:t>
            </w:r>
          </w:p>
        </w:tc>
        <w:tc>
          <w:tcPr>
            <w:tcW w:w="528"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ru-RU"/>
              </w:rPr>
            </w:pPr>
            <w:r w:rsidRPr="002712DC">
              <w:rPr>
                <w:rFonts w:ascii="GHEA Grapalat" w:hAnsi="GHEA Grapalat" w:cs="Arial"/>
                <w:sz w:val="18"/>
                <w:szCs w:val="18"/>
                <w:lang w:val="ru-RU"/>
              </w:rPr>
              <w:t>55%</w:t>
            </w:r>
          </w:p>
        </w:tc>
        <w:tc>
          <w:tcPr>
            <w:tcW w:w="528"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ru-RU"/>
              </w:rPr>
            </w:pPr>
            <w:r w:rsidRPr="002712DC">
              <w:rPr>
                <w:rFonts w:ascii="GHEA Grapalat" w:hAnsi="GHEA Grapalat" w:cs="Arial"/>
                <w:sz w:val="18"/>
                <w:szCs w:val="18"/>
                <w:lang w:val="ru-RU"/>
              </w:rPr>
              <w:t>55%</w:t>
            </w:r>
          </w:p>
        </w:tc>
        <w:tc>
          <w:tcPr>
            <w:tcW w:w="528"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ru-RU"/>
              </w:rPr>
            </w:pPr>
            <w:r w:rsidRPr="002712DC">
              <w:rPr>
                <w:rFonts w:ascii="GHEA Grapalat" w:hAnsi="GHEA Grapalat" w:cs="Arial"/>
                <w:sz w:val="18"/>
                <w:szCs w:val="18"/>
                <w:lang w:val="ru-RU"/>
              </w:rPr>
              <w:t>55%</w:t>
            </w:r>
          </w:p>
        </w:tc>
        <w:tc>
          <w:tcPr>
            <w:tcW w:w="526"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pt-BR"/>
              </w:rPr>
            </w:pPr>
            <w:r w:rsidRPr="002712DC">
              <w:rPr>
                <w:rFonts w:ascii="GHEA Grapalat" w:hAnsi="GHEA Grapalat" w:cs="Arial"/>
                <w:sz w:val="18"/>
                <w:szCs w:val="18"/>
                <w:lang w:val="ru-RU"/>
              </w:rPr>
              <w:t>67</w:t>
            </w:r>
            <w:r w:rsidRPr="002712DC">
              <w:rPr>
                <w:rFonts w:ascii="GHEA Grapalat" w:hAnsi="GHEA Grapalat" w:cs="Arial"/>
                <w:sz w:val="18"/>
                <w:szCs w:val="18"/>
                <w:lang w:val="pt-BR"/>
              </w:rPr>
              <w:t>%</w:t>
            </w:r>
          </w:p>
        </w:tc>
        <w:tc>
          <w:tcPr>
            <w:tcW w:w="505"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pt-BR"/>
              </w:rPr>
            </w:pPr>
            <w:r w:rsidRPr="002712DC">
              <w:rPr>
                <w:rFonts w:ascii="GHEA Grapalat" w:hAnsi="GHEA Grapalat" w:cs="Arial"/>
                <w:sz w:val="18"/>
                <w:szCs w:val="18"/>
                <w:lang w:val="ru-RU"/>
              </w:rPr>
              <w:t>81</w:t>
            </w:r>
            <w:r w:rsidRPr="002712DC">
              <w:rPr>
                <w:rFonts w:ascii="GHEA Grapalat" w:hAnsi="GHEA Grapalat" w:cs="Arial"/>
                <w:sz w:val="18"/>
                <w:szCs w:val="18"/>
                <w:lang w:val="pt-BR"/>
              </w:rPr>
              <w:t>%</w:t>
            </w:r>
          </w:p>
        </w:tc>
        <w:tc>
          <w:tcPr>
            <w:tcW w:w="504"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pt-BR"/>
              </w:rPr>
            </w:pPr>
            <w:r w:rsidRPr="002712DC">
              <w:rPr>
                <w:rFonts w:ascii="GHEA Grapalat" w:hAnsi="GHEA Grapalat" w:cs="Arial"/>
                <w:sz w:val="18"/>
                <w:szCs w:val="18"/>
                <w:lang w:val="ru-RU"/>
              </w:rPr>
              <w:t>91</w:t>
            </w:r>
            <w:r w:rsidRPr="002712DC">
              <w:rPr>
                <w:rFonts w:ascii="GHEA Grapalat" w:hAnsi="GHEA Grapalat" w:cs="Arial"/>
                <w:sz w:val="18"/>
                <w:szCs w:val="18"/>
                <w:lang w:val="pt-BR"/>
              </w:rPr>
              <w:t>%</w:t>
            </w:r>
          </w:p>
        </w:tc>
        <w:tc>
          <w:tcPr>
            <w:tcW w:w="611"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pt-BR"/>
              </w:rPr>
            </w:pPr>
            <w:r w:rsidRPr="002712DC">
              <w:rPr>
                <w:rFonts w:ascii="GHEA Grapalat" w:hAnsi="GHEA Grapalat" w:cs="Arial"/>
                <w:sz w:val="18"/>
                <w:szCs w:val="18"/>
                <w:lang w:val="pt-BR"/>
              </w:rPr>
              <w:t>100%</w:t>
            </w:r>
          </w:p>
        </w:tc>
        <w:tc>
          <w:tcPr>
            <w:tcW w:w="1039"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b/>
                <w:sz w:val="20"/>
                <w:szCs w:val="20"/>
                <w:lang w:val="pt-BR"/>
              </w:rPr>
            </w:pPr>
            <w:r w:rsidRPr="002712DC">
              <w:rPr>
                <w:rFonts w:ascii="GHEA Grapalat" w:hAnsi="GHEA Grapalat"/>
                <w:b/>
                <w:sz w:val="20"/>
                <w:szCs w:val="20"/>
                <w:lang w:val="pt-BR"/>
              </w:rPr>
              <w:t>100%</w:t>
            </w:r>
          </w:p>
        </w:tc>
      </w:tr>
      <w:tr w:rsidR="00CA66C4" w:rsidRPr="002712DC" w:rsidTr="0030072E">
        <w:trPr>
          <w:trHeight w:val="139"/>
        </w:trPr>
        <w:tc>
          <w:tcPr>
            <w:tcW w:w="1372" w:type="dxa"/>
            <w:tcBorders>
              <w:top w:val="single" w:sz="4" w:space="0" w:color="auto"/>
              <w:left w:val="single" w:sz="4" w:space="0" w:color="auto"/>
              <w:bottom w:val="single" w:sz="4" w:space="0" w:color="auto"/>
              <w:right w:val="single" w:sz="4" w:space="0" w:color="auto"/>
            </w:tcBorders>
          </w:tcPr>
          <w:p w:rsidR="00CA66C4" w:rsidRPr="002712DC" w:rsidRDefault="00CA66C4" w:rsidP="00CE0E49">
            <w:pPr>
              <w:jc w:val="center"/>
              <w:rPr>
                <w:rFonts w:ascii="GHEA Grapalat" w:hAnsi="GHEA Grapalat"/>
                <w:sz w:val="20"/>
                <w:szCs w:val="20"/>
              </w:rPr>
            </w:pPr>
            <w:r w:rsidRPr="002712DC">
              <w:rPr>
                <w:rFonts w:ascii="GHEA Grapalat" w:hAnsi="GHEA Grapalat"/>
                <w:sz w:val="20"/>
                <w:szCs w:val="20"/>
              </w:rPr>
              <w:t>37</w:t>
            </w:r>
          </w:p>
        </w:tc>
        <w:tc>
          <w:tcPr>
            <w:tcW w:w="4532" w:type="dxa"/>
            <w:tcBorders>
              <w:top w:val="single" w:sz="4" w:space="0" w:color="auto"/>
              <w:left w:val="single" w:sz="4" w:space="0" w:color="auto"/>
              <w:bottom w:val="single" w:sz="4" w:space="0" w:color="auto"/>
              <w:right w:val="single" w:sz="4" w:space="0" w:color="auto"/>
            </w:tcBorders>
            <w:vAlign w:val="center"/>
          </w:tcPr>
          <w:p w:rsidR="00CA66C4" w:rsidRPr="002712DC" w:rsidRDefault="00CA66C4" w:rsidP="0030072E">
            <w:pPr>
              <w:jc w:val="center"/>
              <w:rPr>
                <w:rFonts w:ascii="GHEA Grapalat" w:hAnsi="GHEA Grapalat"/>
                <w:sz w:val="20"/>
                <w:szCs w:val="20"/>
              </w:rPr>
            </w:pPr>
            <w:r w:rsidRPr="002712DC">
              <w:rPr>
                <w:rFonts w:ascii="GHEA Grapalat" w:hAnsi="GHEA Grapalat"/>
                <w:sz w:val="20"/>
                <w:szCs w:val="20"/>
              </w:rPr>
              <w:t>15612180</w:t>
            </w:r>
          </w:p>
        </w:tc>
        <w:tc>
          <w:tcPr>
            <w:tcW w:w="2448" w:type="dxa"/>
            <w:tcBorders>
              <w:top w:val="single" w:sz="4" w:space="0" w:color="auto"/>
              <w:left w:val="single" w:sz="4" w:space="0" w:color="auto"/>
              <w:bottom w:val="single" w:sz="4" w:space="0" w:color="auto"/>
              <w:right w:val="single" w:sz="4" w:space="0" w:color="auto"/>
            </w:tcBorders>
            <w:vAlign w:val="center"/>
          </w:tcPr>
          <w:p w:rsidR="00CA66C4" w:rsidRPr="002712DC" w:rsidRDefault="00CA66C4" w:rsidP="00E63385">
            <w:pPr>
              <w:rPr>
                <w:rFonts w:ascii="GHEA Grapalat" w:hAnsi="GHEA Grapalat" w:cs="Arial"/>
                <w:sz w:val="20"/>
                <w:szCs w:val="20"/>
              </w:rPr>
            </w:pPr>
            <w:r w:rsidRPr="002712DC">
              <w:rPr>
                <w:rFonts w:ascii="GHEA Grapalat" w:hAnsi="GHEA Grapalat" w:cs="Arial"/>
                <w:sz w:val="20"/>
                <w:szCs w:val="20"/>
              </w:rPr>
              <w:t>Վարսակ</w:t>
            </w:r>
            <w:r w:rsidRPr="002712DC">
              <w:rPr>
                <w:rFonts w:ascii="GHEA Grapalat" w:hAnsi="GHEA Grapalat" w:cs="Sylfaen"/>
                <w:sz w:val="20"/>
                <w:szCs w:val="20"/>
                <w:lang w:val="hy-AM"/>
              </w:rPr>
              <w:t>ի փաթիլներ</w:t>
            </w:r>
          </w:p>
        </w:tc>
        <w:tc>
          <w:tcPr>
            <w:tcW w:w="469"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ru-RU"/>
              </w:rPr>
            </w:pPr>
            <w:r w:rsidRPr="002712DC">
              <w:rPr>
                <w:rFonts w:ascii="GHEA Grapalat" w:hAnsi="GHEA Grapalat" w:cs="Arial"/>
                <w:sz w:val="18"/>
                <w:szCs w:val="18"/>
                <w:lang w:val="ru-RU"/>
              </w:rPr>
              <w:t>11</w:t>
            </w:r>
            <w:r w:rsidRPr="002712DC">
              <w:rPr>
                <w:rFonts w:ascii="GHEA Grapalat" w:hAnsi="GHEA Grapalat" w:cs="Arial"/>
                <w:sz w:val="18"/>
                <w:szCs w:val="18"/>
                <w:lang w:val="ru-RU"/>
              </w:rPr>
              <w:lastRenderedPageBreak/>
              <w:t>%</w:t>
            </w:r>
          </w:p>
        </w:tc>
        <w:tc>
          <w:tcPr>
            <w:tcW w:w="522"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ru-RU"/>
              </w:rPr>
            </w:pPr>
            <w:r w:rsidRPr="002712DC">
              <w:rPr>
                <w:rFonts w:ascii="GHEA Grapalat" w:hAnsi="GHEA Grapalat" w:cs="Arial"/>
                <w:sz w:val="18"/>
                <w:szCs w:val="18"/>
                <w:lang w:val="ru-RU"/>
              </w:rPr>
              <w:lastRenderedPageBreak/>
              <w:t>23</w:t>
            </w:r>
            <w:r w:rsidRPr="002712DC">
              <w:rPr>
                <w:rFonts w:ascii="GHEA Grapalat" w:hAnsi="GHEA Grapalat" w:cs="Arial"/>
                <w:sz w:val="18"/>
                <w:szCs w:val="18"/>
                <w:lang w:val="ru-RU"/>
              </w:rPr>
              <w:lastRenderedPageBreak/>
              <w:t>%</w:t>
            </w:r>
          </w:p>
        </w:tc>
        <w:tc>
          <w:tcPr>
            <w:tcW w:w="529"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ru-RU"/>
              </w:rPr>
            </w:pPr>
            <w:r w:rsidRPr="002712DC">
              <w:rPr>
                <w:rFonts w:ascii="GHEA Grapalat" w:hAnsi="GHEA Grapalat" w:cs="Arial"/>
                <w:sz w:val="18"/>
                <w:szCs w:val="18"/>
                <w:lang w:val="ru-RU"/>
              </w:rPr>
              <w:lastRenderedPageBreak/>
              <w:t>35</w:t>
            </w:r>
            <w:r w:rsidRPr="002712DC">
              <w:rPr>
                <w:rFonts w:ascii="GHEA Grapalat" w:hAnsi="GHEA Grapalat" w:cs="Arial"/>
                <w:sz w:val="18"/>
                <w:szCs w:val="18"/>
                <w:lang w:val="ru-RU"/>
              </w:rPr>
              <w:lastRenderedPageBreak/>
              <w:t>%</w:t>
            </w:r>
          </w:p>
        </w:tc>
        <w:tc>
          <w:tcPr>
            <w:tcW w:w="524"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ru-RU"/>
              </w:rPr>
            </w:pPr>
            <w:r w:rsidRPr="002712DC">
              <w:rPr>
                <w:rFonts w:ascii="GHEA Grapalat" w:hAnsi="GHEA Grapalat" w:cs="Arial"/>
                <w:sz w:val="18"/>
                <w:szCs w:val="18"/>
                <w:lang w:val="ru-RU"/>
              </w:rPr>
              <w:lastRenderedPageBreak/>
              <w:t>45</w:t>
            </w:r>
            <w:r w:rsidRPr="002712DC">
              <w:rPr>
                <w:rFonts w:ascii="GHEA Grapalat" w:hAnsi="GHEA Grapalat" w:cs="Arial"/>
                <w:sz w:val="18"/>
                <w:szCs w:val="18"/>
                <w:lang w:val="ru-RU"/>
              </w:rPr>
              <w:lastRenderedPageBreak/>
              <w:t>%</w:t>
            </w:r>
          </w:p>
        </w:tc>
        <w:tc>
          <w:tcPr>
            <w:tcW w:w="528"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ru-RU"/>
              </w:rPr>
            </w:pPr>
            <w:r w:rsidRPr="002712DC">
              <w:rPr>
                <w:rFonts w:ascii="GHEA Grapalat" w:hAnsi="GHEA Grapalat" w:cs="Arial"/>
                <w:sz w:val="18"/>
                <w:szCs w:val="18"/>
                <w:lang w:val="ru-RU"/>
              </w:rPr>
              <w:lastRenderedPageBreak/>
              <w:t>55</w:t>
            </w:r>
            <w:r w:rsidRPr="002712DC">
              <w:rPr>
                <w:rFonts w:ascii="GHEA Grapalat" w:hAnsi="GHEA Grapalat" w:cs="Arial"/>
                <w:sz w:val="18"/>
                <w:szCs w:val="18"/>
                <w:lang w:val="ru-RU"/>
              </w:rPr>
              <w:lastRenderedPageBreak/>
              <w:t>%</w:t>
            </w:r>
          </w:p>
        </w:tc>
        <w:tc>
          <w:tcPr>
            <w:tcW w:w="528"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ru-RU"/>
              </w:rPr>
            </w:pPr>
            <w:r w:rsidRPr="002712DC">
              <w:rPr>
                <w:rFonts w:ascii="GHEA Grapalat" w:hAnsi="GHEA Grapalat" w:cs="Arial"/>
                <w:sz w:val="18"/>
                <w:szCs w:val="18"/>
                <w:lang w:val="ru-RU"/>
              </w:rPr>
              <w:lastRenderedPageBreak/>
              <w:t>55</w:t>
            </w:r>
            <w:r w:rsidRPr="002712DC">
              <w:rPr>
                <w:rFonts w:ascii="GHEA Grapalat" w:hAnsi="GHEA Grapalat" w:cs="Arial"/>
                <w:sz w:val="18"/>
                <w:szCs w:val="18"/>
                <w:lang w:val="ru-RU"/>
              </w:rPr>
              <w:lastRenderedPageBreak/>
              <w:t>%</w:t>
            </w:r>
          </w:p>
        </w:tc>
        <w:tc>
          <w:tcPr>
            <w:tcW w:w="528"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ru-RU"/>
              </w:rPr>
            </w:pPr>
            <w:r w:rsidRPr="002712DC">
              <w:rPr>
                <w:rFonts w:ascii="GHEA Grapalat" w:hAnsi="GHEA Grapalat" w:cs="Arial"/>
                <w:sz w:val="18"/>
                <w:szCs w:val="18"/>
                <w:lang w:val="ru-RU"/>
              </w:rPr>
              <w:lastRenderedPageBreak/>
              <w:t>55</w:t>
            </w:r>
            <w:r w:rsidRPr="002712DC">
              <w:rPr>
                <w:rFonts w:ascii="GHEA Grapalat" w:hAnsi="GHEA Grapalat" w:cs="Arial"/>
                <w:sz w:val="18"/>
                <w:szCs w:val="18"/>
                <w:lang w:val="ru-RU"/>
              </w:rPr>
              <w:lastRenderedPageBreak/>
              <w:t>%</w:t>
            </w:r>
          </w:p>
        </w:tc>
        <w:tc>
          <w:tcPr>
            <w:tcW w:w="528"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ru-RU"/>
              </w:rPr>
            </w:pPr>
            <w:r w:rsidRPr="002712DC">
              <w:rPr>
                <w:rFonts w:ascii="GHEA Grapalat" w:hAnsi="GHEA Grapalat" w:cs="Arial"/>
                <w:sz w:val="18"/>
                <w:szCs w:val="18"/>
                <w:lang w:val="ru-RU"/>
              </w:rPr>
              <w:lastRenderedPageBreak/>
              <w:t>55</w:t>
            </w:r>
            <w:r w:rsidRPr="002712DC">
              <w:rPr>
                <w:rFonts w:ascii="GHEA Grapalat" w:hAnsi="GHEA Grapalat" w:cs="Arial"/>
                <w:sz w:val="18"/>
                <w:szCs w:val="18"/>
                <w:lang w:val="ru-RU"/>
              </w:rPr>
              <w:lastRenderedPageBreak/>
              <w:t>%</w:t>
            </w:r>
          </w:p>
        </w:tc>
        <w:tc>
          <w:tcPr>
            <w:tcW w:w="526"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pt-BR"/>
              </w:rPr>
            </w:pPr>
            <w:r w:rsidRPr="002712DC">
              <w:rPr>
                <w:rFonts w:ascii="GHEA Grapalat" w:hAnsi="GHEA Grapalat" w:cs="Arial"/>
                <w:sz w:val="18"/>
                <w:szCs w:val="18"/>
                <w:lang w:val="ru-RU"/>
              </w:rPr>
              <w:lastRenderedPageBreak/>
              <w:t>67</w:t>
            </w:r>
            <w:r w:rsidRPr="002712DC">
              <w:rPr>
                <w:rFonts w:ascii="GHEA Grapalat" w:hAnsi="GHEA Grapalat" w:cs="Arial"/>
                <w:sz w:val="18"/>
                <w:szCs w:val="18"/>
                <w:lang w:val="pt-BR"/>
              </w:rPr>
              <w:lastRenderedPageBreak/>
              <w:t>%</w:t>
            </w:r>
          </w:p>
        </w:tc>
        <w:tc>
          <w:tcPr>
            <w:tcW w:w="505"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pt-BR"/>
              </w:rPr>
            </w:pPr>
            <w:r w:rsidRPr="002712DC">
              <w:rPr>
                <w:rFonts w:ascii="GHEA Grapalat" w:hAnsi="GHEA Grapalat" w:cs="Arial"/>
                <w:sz w:val="18"/>
                <w:szCs w:val="18"/>
                <w:lang w:val="ru-RU"/>
              </w:rPr>
              <w:lastRenderedPageBreak/>
              <w:t>81</w:t>
            </w:r>
            <w:r w:rsidRPr="002712DC">
              <w:rPr>
                <w:rFonts w:ascii="GHEA Grapalat" w:hAnsi="GHEA Grapalat" w:cs="Arial"/>
                <w:sz w:val="18"/>
                <w:szCs w:val="18"/>
                <w:lang w:val="pt-BR"/>
              </w:rPr>
              <w:lastRenderedPageBreak/>
              <w:t>%</w:t>
            </w:r>
          </w:p>
        </w:tc>
        <w:tc>
          <w:tcPr>
            <w:tcW w:w="504"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pt-BR"/>
              </w:rPr>
            </w:pPr>
            <w:r w:rsidRPr="002712DC">
              <w:rPr>
                <w:rFonts w:ascii="GHEA Grapalat" w:hAnsi="GHEA Grapalat" w:cs="Arial"/>
                <w:sz w:val="18"/>
                <w:szCs w:val="18"/>
                <w:lang w:val="ru-RU"/>
              </w:rPr>
              <w:lastRenderedPageBreak/>
              <w:t>91</w:t>
            </w:r>
            <w:r w:rsidRPr="002712DC">
              <w:rPr>
                <w:rFonts w:ascii="GHEA Grapalat" w:hAnsi="GHEA Grapalat" w:cs="Arial"/>
                <w:sz w:val="18"/>
                <w:szCs w:val="18"/>
                <w:lang w:val="pt-BR"/>
              </w:rPr>
              <w:lastRenderedPageBreak/>
              <w:t>%</w:t>
            </w:r>
          </w:p>
        </w:tc>
        <w:tc>
          <w:tcPr>
            <w:tcW w:w="611"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pt-BR"/>
              </w:rPr>
            </w:pPr>
            <w:r w:rsidRPr="002712DC">
              <w:rPr>
                <w:rFonts w:ascii="GHEA Grapalat" w:hAnsi="GHEA Grapalat" w:cs="Arial"/>
                <w:sz w:val="18"/>
                <w:szCs w:val="18"/>
                <w:lang w:val="pt-BR"/>
              </w:rPr>
              <w:lastRenderedPageBreak/>
              <w:t>100</w:t>
            </w:r>
            <w:r w:rsidRPr="002712DC">
              <w:rPr>
                <w:rFonts w:ascii="GHEA Grapalat" w:hAnsi="GHEA Grapalat" w:cs="Arial"/>
                <w:sz w:val="18"/>
                <w:szCs w:val="18"/>
                <w:lang w:val="pt-BR"/>
              </w:rPr>
              <w:lastRenderedPageBreak/>
              <w:t>%</w:t>
            </w:r>
          </w:p>
        </w:tc>
        <w:tc>
          <w:tcPr>
            <w:tcW w:w="1039"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b/>
                <w:sz w:val="20"/>
                <w:szCs w:val="20"/>
                <w:lang w:val="pt-BR"/>
              </w:rPr>
            </w:pPr>
            <w:r w:rsidRPr="002712DC">
              <w:rPr>
                <w:rFonts w:ascii="GHEA Grapalat" w:hAnsi="GHEA Grapalat"/>
                <w:b/>
                <w:sz w:val="20"/>
                <w:szCs w:val="20"/>
                <w:lang w:val="pt-BR"/>
              </w:rPr>
              <w:lastRenderedPageBreak/>
              <w:t>100%</w:t>
            </w:r>
          </w:p>
        </w:tc>
      </w:tr>
      <w:tr w:rsidR="00CA66C4" w:rsidRPr="002712DC" w:rsidTr="0030072E">
        <w:trPr>
          <w:trHeight w:val="139"/>
        </w:trPr>
        <w:tc>
          <w:tcPr>
            <w:tcW w:w="1372" w:type="dxa"/>
            <w:tcBorders>
              <w:top w:val="single" w:sz="4" w:space="0" w:color="auto"/>
              <w:left w:val="single" w:sz="4" w:space="0" w:color="auto"/>
              <w:bottom w:val="single" w:sz="4" w:space="0" w:color="auto"/>
              <w:right w:val="single" w:sz="4" w:space="0" w:color="auto"/>
            </w:tcBorders>
          </w:tcPr>
          <w:p w:rsidR="00CA66C4" w:rsidRPr="002712DC" w:rsidRDefault="00CA66C4" w:rsidP="00CE0E49">
            <w:pPr>
              <w:jc w:val="center"/>
              <w:rPr>
                <w:rFonts w:ascii="GHEA Grapalat" w:hAnsi="GHEA Grapalat"/>
                <w:sz w:val="20"/>
                <w:szCs w:val="20"/>
              </w:rPr>
            </w:pPr>
            <w:r w:rsidRPr="002712DC">
              <w:rPr>
                <w:rFonts w:ascii="GHEA Grapalat" w:hAnsi="GHEA Grapalat"/>
                <w:sz w:val="20"/>
                <w:szCs w:val="20"/>
              </w:rPr>
              <w:lastRenderedPageBreak/>
              <w:t>38</w:t>
            </w:r>
          </w:p>
        </w:tc>
        <w:tc>
          <w:tcPr>
            <w:tcW w:w="4532" w:type="dxa"/>
            <w:tcBorders>
              <w:top w:val="single" w:sz="4" w:space="0" w:color="auto"/>
              <w:left w:val="single" w:sz="4" w:space="0" w:color="auto"/>
              <w:bottom w:val="single" w:sz="4" w:space="0" w:color="auto"/>
              <w:right w:val="single" w:sz="4" w:space="0" w:color="auto"/>
            </w:tcBorders>
            <w:vAlign w:val="center"/>
          </w:tcPr>
          <w:p w:rsidR="00CA66C4" w:rsidRPr="002712DC" w:rsidRDefault="00CA66C4" w:rsidP="0030072E">
            <w:pPr>
              <w:jc w:val="center"/>
              <w:rPr>
                <w:rFonts w:ascii="GHEA Grapalat" w:hAnsi="GHEA Grapalat"/>
                <w:sz w:val="20"/>
                <w:szCs w:val="20"/>
              </w:rPr>
            </w:pPr>
            <w:r w:rsidRPr="002712DC">
              <w:rPr>
                <w:rFonts w:ascii="GHEA Grapalat" w:hAnsi="GHEA Grapalat"/>
                <w:sz w:val="20"/>
                <w:szCs w:val="20"/>
              </w:rPr>
              <w:t>15332410</w:t>
            </w:r>
          </w:p>
        </w:tc>
        <w:tc>
          <w:tcPr>
            <w:tcW w:w="2448" w:type="dxa"/>
            <w:tcBorders>
              <w:top w:val="single" w:sz="4" w:space="0" w:color="auto"/>
              <w:left w:val="single" w:sz="4" w:space="0" w:color="auto"/>
              <w:bottom w:val="single" w:sz="4" w:space="0" w:color="auto"/>
              <w:right w:val="single" w:sz="4" w:space="0" w:color="auto"/>
            </w:tcBorders>
            <w:vAlign w:val="center"/>
          </w:tcPr>
          <w:p w:rsidR="00CA66C4" w:rsidRPr="002712DC" w:rsidRDefault="00CA66C4" w:rsidP="00E63385">
            <w:pPr>
              <w:rPr>
                <w:rFonts w:ascii="Calibri" w:hAnsi="Calibri" w:cs="Calibri"/>
                <w:bCs/>
                <w:sz w:val="20"/>
                <w:szCs w:val="20"/>
              </w:rPr>
            </w:pPr>
            <w:r w:rsidRPr="002712DC">
              <w:rPr>
                <w:rFonts w:ascii="Sylfaen" w:hAnsi="Sylfaen" w:cs="Sylfaen"/>
                <w:bCs/>
                <w:sz w:val="20"/>
                <w:szCs w:val="20"/>
              </w:rPr>
              <w:t>Չիր</w:t>
            </w:r>
          </w:p>
        </w:tc>
        <w:tc>
          <w:tcPr>
            <w:tcW w:w="469"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ru-RU"/>
              </w:rPr>
            </w:pPr>
            <w:r w:rsidRPr="002712DC">
              <w:rPr>
                <w:rFonts w:ascii="GHEA Grapalat" w:hAnsi="GHEA Grapalat" w:cs="Arial"/>
                <w:sz w:val="18"/>
                <w:szCs w:val="18"/>
                <w:lang w:val="ru-RU"/>
              </w:rPr>
              <w:t>11%</w:t>
            </w:r>
          </w:p>
        </w:tc>
        <w:tc>
          <w:tcPr>
            <w:tcW w:w="522"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ru-RU"/>
              </w:rPr>
            </w:pPr>
            <w:r w:rsidRPr="002712DC">
              <w:rPr>
                <w:rFonts w:ascii="GHEA Grapalat" w:hAnsi="GHEA Grapalat" w:cs="Arial"/>
                <w:sz w:val="18"/>
                <w:szCs w:val="18"/>
                <w:lang w:val="ru-RU"/>
              </w:rPr>
              <w:t>23%</w:t>
            </w:r>
          </w:p>
        </w:tc>
        <w:tc>
          <w:tcPr>
            <w:tcW w:w="529"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ru-RU"/>
              </w:rPr>
            </w:pPr>
            <w:r w:rsidRPr="002712DC">
              <w:rPr>
                <w:rFonts w:ascii="GHEA Grapalat" w:hAnsi="GHEA Grapalat" w:cs="Arial"/>
                <w:sz w:val="18"/>
                <w:szCs w:val="18"/>
                <w:lang w:val="ru-RU"/>
              </w:rPr>
              <w:t>35%</w:t>
            </w:r>
          </w:p>
        </w:tc>
        <w:tc>
          <w:tcPr>
            <w:tcW w:w="524"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ru-RU"/>
              </w:rPr>
            </w:pPr>
            <w:r w:rsidRPr="002712DC">
              <w:rPr>
                <w:rFonts w:ascii="GHEA Grapalat" w:hAnsi="GHEA Grapalat" w:cs="Arial"/>
                <w:sz w:val="18"/>
                <w:szCs w:val="18"/>
                <w:lang w:val="ru-RU"/>
              </w:rPr>
              <w:t>45%</w:t>
            </w:r>
          </w:p>
        </w:tc>
        <w:tc>
          <w:tcPr>
            <w:tcW w:w="528"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ru-RU"/>
              </w:rPr>
            </w:pPr>
            <w:r w:rsidRPr="002712DC">
              <w:rPr>
                <w:rFonts w:ascii="GHEA Grapalat" w:hAnsi="GHEA Grapalat" w:cs="Arial"/>
                <w:sz w:val="18"/>
                <w:szCs w:val="18"/>
                <w:lang w:val="ru-RU"/>
              </w:rPr>
              <w:t>55%</w:t>
            </w:r>
          </w:p>
        </w:tc>
        <w:tc>
          <w:tcPr>
            <w:tcW w:w="528"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ru-RU"/>
              </w:rPr>
            </w:pPr>
            <w:r w:rsidRPr="002712DC">
              <w:rPr>
                <w:rFonts w:ascii="GHEA Grapalat" w:hAnsi="GHEA Grapalat" w:cs="Arial"/>
                <w:sz w:val="18"/>
                <w:szCs w:val="18"/>
                <w:lang w:val="ru-RU"/>
              </w:rPr>
              <w:t>55%</w:t>
            </w:r>
          </w:p>
        </w:tc>
        <w:tc>
          <w:tcPr>
            <w:tcW w:w="528"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ru-RU"/>
              </w:rPr>
            </w:pPr>
            <w:r w:rsidRPr="002712DC">
              <w:rPr>
                <w:rFonts w:ascii="GHEA Grapalat" w:hAnsi="GHEA Grapalat" w:cs="Arial"/>
                <w:sz w:val="18"/>
                <w:szCs w:val="18"/>
                <w:lang w:val="ru-RU"/>
              </w:rPr>
              <w:t>55%</w:t>
            </w:r>
          </w:p>
        </w:tc>
        <w:tc>
          <w:tcPr>
            <w:tcW w:w="528"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ru-RU"/>
              </w:rPr>
            </w:pPr>
            <w:r w:rsidRPr="002712DC">
              <w:rPr>
                <w:rFonts w:ascii="GHEA Grapalat" w:hAnsi="GHEA Grapalat" w:cs="Arial"/>
                <w:sz w:val="18"/>
                <w:szCs w:val="18"/>
                <w:lang w:val="ru-RU"/>
              </w:rPr>
              <w:t>55%</w:t>
            </w:r>
          </w:p>
        </w:tc>
        <w:tc>
          <w:tcPr>
            <w:tcW w:w="526"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pt-BR"/>
              </w:rPr>
            </w:pPr>
            <w:r w:rsidRPr="002712DC">
              <w:rPr>
                <w:rFonts w:ascii="GHEA Grapalat" w:hAnsi="GHEA Grapalat" w:cs="Arial"/>
                <w:sz w:val="18"/>
                <w:szCs w:val="18"/>
                <w:lang w:val="ru-RU"/>
              </w:rPr>
              <w:t>67</w:t>
            </w:r>
            <w:r w:rsidRPr="002712DC">
              <w:rPr>
                <w:rFonts w:ascii="GHEA Grapalat" w:hAnsi="GHEA Grapalat" w:cs="Arial"/>
                <w:sz w:val="18"/>
                <w:szCs w:val="18"/>
                <w:lang w:val="pt-BR"/>
              </w:rPr>
              <w:t>%</w:t>
            </w:r>
          </w:p>
        </w:tc>
        <w:tc>
          <w:tcPr>
            <w:tcW w:w="505"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pt-BR"/>
              </w:rPr>
            </w:pPr>
            <w:r w:rsidRPr="002712DC">
              <w:rPr>
                <w:rFonts w:ascii="GHEA Grapalat" w:hAnsi="GHEA Grapalat" w:cs="Arial"/>
                <w:sz w:val="18"/>
                <w:szCs w:val="18"/>
                <w:lang w:val="ru-RU"/>
              </w:rPr>
              <w:t>81</w:t>
            </w:r>
            <w:r w:rsidRPr="002712DC">
              <w:rPr>
                <w:rFonts w:ascii="GHEA Grapalat" w:hAnsi="GHEA Grapalat" w:cs="Arial"/>
                <w:sz w:val="18"/>
                <w:szCs w:val="18"/>
                <w:lang w:val="pt-BR"/>
              </w:rPr>
              <w:t>%</w:t>
            </w:r>
          </w:p>
        </w:tc>
        <w:tc>
          <w:tcPr>
            <w:tcW w:w="504"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pt-BR"/>
              </w:rPr>
            </w:pPr>
            <w:r w:rsidRPr="002712DC">
              <w:rPr>
                <w:rFonts w:ascii="GHEA Grapalat" w:hAnsi="GHEA Grapalat" w:cs="Arial"/>
                <w:sz w:val="18"/>
                <w:szCs w:val="18"/>
                <w:lang w:val="ru-RU"/>
              </w:rPr>
              <w:t>91</w:t>
            </w:r>
            <w:r w:rsidRPr="002712DC">
              <w:rPr>
                <w:rFonts w:ascii="GHEA Grapalat" w:hAnsi="GHEA Grapalat" w:cs="Arial"/>
                <w:sz w:val="18"/>
                <w:szCs w:val="18"/>
                <w:lang w:val="pt-BR"/>
              </w:rPr>
              <w:t>%</w:t>
            </w:r>
          </w:p>
        </w:tc>
        <w:tc>
          <w:tcPr>
            <w:tcW w:w="611"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pt-BR"/>
              </w:rPr>
            </w:pPr>
            <w:r w:rsidRPr="002712DC">
              <w:rPr>
                <w:rFonts w:ascii="GHEA Grapalat" w:hAnsi="GHEA Grapalat" w:cs="Arial"/>
                <w:sz w:val="18"/>
                <w:szCs w:val="18"/>
                <w:lang w:val="pt-BR"/>
              </w:rPr>
              <w:t>100%</w:t>
            </w:r>
          </w:p>
        </w:tc>
        <w:tc>
          <w:tcPr>
            <w:tcW w:w="1039"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b/>
                <w:sz w:val="20"/>
                <w:szCs w:val="20"/>
                <w:lang w:val="pt-BR"/>
              </w:rPr>
            </w:pPr>
            <w:r w:rsidRPr="002712DC">
              <w:rPr>
                <w:rFonts w:ascii="GHEA Grapalat" w:hAnsi="GHEA Grapalat"/>
                <w:b/>
                <w:sz w:val="20"/>
                <w:szCs w:val="20"/>
                <w:lang w:val="pt-BR"/>
              </w:rPr>
              <w:t>100%</w:t>
            </w:r>
          </w:p>
        </w:tc>
      </w:tr>
      <w:tr w:rsidR="00CA66C4" w:rsidRPr="002712DC" w:rsidTr="0030072E">
        <w:trPr>
          <w:trHeight w:val="139"/>
        </w:trPr>
        <w:tc>
          <w:tcPr>
            <w:tcW w:w="1372" w:type="dxa"/>
            <w:tcBorders>
              <w:top w:val="single" w:sz="4" w:space="0" w:color="auto"/>
              <w:left w:val="single" w:sz="4" w:space="0" w:color="auto"/>
              <w:bottom w:val="single" w:sz="4" w:space="0" w:color="auto"/>
              <w:right w:val="single" w:sz="4" w:space="0" w:color="auto"/>
            </w:tcBorders>
          </w:tcPr>
          <w:p w:rsidR="00CA66C4" w:rsidRPr="002712DC" w:rsidRDefault="00CA66C4" w:rsidP="00CE0E49">
            <w:pPr>
              <w:jc w:val="center"/>
              <w:rPr>
                <w:rFonts w:ascii="GHEA Grapalat" w:hAnsi="GHEA Grapalat"/>
                <w:sz w:val="20"/>
                <w:szCs w:val="20"/>
              </w:rPr>
            </w:pPr>
            <w:r w:rsidRPr="002712DC">
              <w:rPr>
                <w:rFonts w:ascii="GHEA Grapalat" w:hAnsi="GHEA Grapalat"/>
                <w:sz w:val="20"/>
                <w:szCs w:val="20"/>
              </w:rPr>
              <w:t>39</w:t>
            </w:r>
          </w:p>
        </w:tc>
        <w:tc>
          <w:tcPr>
            <w:tcW w:w="4532" w:type="dxa"/>
            <w:tcBorders>
              <w:top w:val="single" w:sz="4" w:space="0" w:color="auto"/>
              <w:left w:val="single" w:sz="4" w:space="0" w:color="auto"/>
              <w:bottom w:val="single" w:sz="4" w:space="0" w:color="auto"/>
              <w:right w:val="single" w:sz="4" w:space="0" w:color="auto"/>
            </w:tcBorders>
            <w:vAlign w:val="center"/>
          </w:tcPr>
          <w:p w:rsidR="00CA66C4" w:rsidRPr="002712DC" w:rsidRDefault="00CA66C4" w:rsidP="0030072E">
            <w:pPr>
              <w:jc w:val="center"/>
              <w:rPr>
                <w:rFonts w:ascii="GHEA Grapalat" w:hAnsi="GHEA Grapalat"/>
                <w:sz w:val="20"/>
                <w:szCs w:val="20"/>
              </w:rPr>
            </w:pPr>
            <w:r w:rsidRPr="002712DC">
              <w:rPr>
                <w:rFonts w:ascii="GHEA Grapalat" w:hAnsi="GHEA Grapalat"/>
                <w:sz w:val="20"/>
                <w:szCs w:val="20"/>
              </w:rPr>
              <w:t>15872600</w:t>
            </w:r>
          </w:p>
        </w:tc>
        <w:tc>
          <w:tcPr>
            <w:tcW w:w="2448" w:type="dxa"/>
            <w:tcBorders>
              <w:top w:val="single" w:sz="4" w:space="0" w:color="auto"/>
              <w:left w:val="single" w:sz="4" w:space="0" w:color="auto"/>
              <w:bottom w:val="single" w:sz="4" w:space="0" w:color="auto"/>
              <w:right w:val="single" w:sz="4" w:space="0" w:color="auto"/>
            </w:tcBorders>
            <w:vAlign w:val="center"/>
          </w:tcPr>
          <w:p w:rsidR="00CA66C4" w:rsidRPr="002712DC" w:rsidRDefault="00CA66C4" w:rsidP="00E63385">
            <w:pPr>
              <w:rPr>
                <w:rFonts w:ascii="GHEA Grapalat" w:hAnsi="GHEA Grapalat" w:cs="Arial"/>
                <w:sz w:val="20"/>
                <w:szCs w:val="20"/>
              </w:rPr>
            </w:pPr>
            <w:r w:rsidRPr="002712DC">
              <w:rPr>
                <w:rFonts w:ascii="GHEA Grapalat" w:hAnsi="GHEA Grapalat" w:cs="Arial"/>
                <w:sz w:val="20"/>
                <w:szCs w:val="20"/>
              </w:rPr>
              <w:t>Կերակրի սոդա</w:t>
            </w:r>
          </w:p>
        </w:tc>
        <w:tc>
          <w:tcPr>
            <w:tcW w:w="469"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ru-RU"/>
              </w:rPr>
            </w:pPr>
            <w:r w:rsidRPr="002712DC">
              <w:rPr>
                <w:rFonts w:ascii="GHEA Grapalat" w:hAnsi="GHEA Grapalat" w:cs="Arial"/>
                <w:sz w:val="18"/>
                <w:szCs w:val="18"/>
                <w:lang w:val="ru-RU"/>
              </w:rPr>
              <w:t>11%</w:t>
            </w:r>
          </w:p>
        </w:tc>
        <w:tc>
          <w:tcPr>
            <w:tcW w:w="522"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ru-RU"/>
              </w:rPr>
            </w:pPr>
            <w:r w:rsidRPr="002712DC">
              <w:rPr>
                <w:rFonts w:ascii="GHEA Grapalat" w:hAnsi="GHEA Grapalat" w:cs="Arial"/>
                <w:sz w:val="18"/>
                <w:szCs w:val="18"/>
                <w:lang w:val="ru-RU"/>
              </w:rPr>
              <w:t>23%</w:t>
            </w:r>
          </w:p>
        </w:tc>
        <w:tc>
          <w:tcPr>
            <w:tcW w:w="529"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ru-RU"/>
              </w:rPr>
            </w:pPr>
            <w:r w:rsidRPr="002712DC">
              <w:rPr>
                <w:rFonts w:ascii="GHEA Grapalat" w:hAnsi="GHEA Grapalat" w:cs="Arial"/>
                <w:sz w:val="18"/>
                <w:szCs w:val="18"/>
                <w:lang w:val="ru-RU"/>
              </w:rPr>
              <w:t>35%</w:t>
            </w:r>
          </w:p>
        </w:tc>
        <w:tc>
          <w:tcPr>
            <w:tcW w:w="524"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ru-RU"/>
              </w:rPr>
            </w:pPr>
            <w:r w:rsidRPr="002712DC">
              <w:rPr>
                <w:rFonts w:ascii="GHEA Grapalat" w:hAnsi="GHEA Grapalat" w:cs="Arial"/>
                <w:sz w:val="18"/>
                <w:szCs w:val="18"/>
                <w:lang w:val="ru-RU"/>
              </w:rPr>
              <w:t>45%</w:t>
            </w:r>
          </w:p>
        </w:tc>
        <w:tc>
          <w:tcPr>
            <w:tcW w:w="528"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ru-RU"/>
              </w:rPr>
            </w:pPr>
            <w:r w:rsidRPr="002712DC">
              <w:rPr>
                <w:rFonts w:ascii="GHEA Grapalat" w:hAnsi="GHEA Grapalat" w:cs="Arial"/>
                <w:sz w:val="18"/>
                <w:szCs w:val="18"/>
                <w:lang w:val="ru-RU"/>
              </w:rPr>
              <w:t>55%</w:t>
            </w:r>
          </w:p>
        </w:tc>
        <w:tc>
          <w:tcPr>
            <w:tcW w:w="528"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ru-RU"/>
              </w:rPr>
            </w:pPr>
            <w:r w:rsidRPr="002712DC">
              <w:rPr>
                <w:rFonts w:ascii="GHEA Grapalat" w:hAnsi="GHEA Grapalat" w:cs="Arial"/>
                <w:sz w:val="18"/>
                <w:szCs w:val="18"/>
                <w:lang w:val="ru-RU"/>
              </w:rPr>
              <w:t>55%</w:t>
            </w:r>
          </w:p>
        </w:tc>
        <w:tc>
          <w:tcPr>
            <w:tcW w:w="528"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ru-RU"/>
              </w:rPr>
            </w:pPr>
            <w:r w:rsidRPr="002712DC">
              <w:rPr>
                <w:rFonts w:ascii="GHEA Grapalat" w:hAnsi="GHEA Grapalat" w:cs="Arial"/>
                <w:sz w:val="18"/>
                <w:szCs w:val="18"/>
                <w:lang w:val="ru-RU"/>
              </w:rPr>
              <w:t>55%</w:t>
            </w:r>
          </w:p>
        </w:tc>
        <w:tc>
          <w:tcPr>
            <w:tcW w:w="528"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ru-RU"/>
              </w:rPr>
            </w:pPr>
            <w:r w:rsidRPr="002712DC">
              <w:rPr>
                <w:rFonts w:ascii="GHEA Grapalat" w:hAnsi="GHEA Grapalat" w:cs="Arial"/>
                <w:sz w:val="18"/>
                <w:szCs w:val="18"/>
                <w:lang w:val="ru-RU"/>
              </w:rPr>
              <w:t>55%</w:t>
            </w:r>
          </w:p>
        </w:tc>
        <w:tc>
          <w:tcPr>
            <w:tcW w:w="526"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pt-BR"/>
              </w:rPr>
            </w:pPr>
            <w:r w:rsidRPr="002712DC">
              <w:rPr>
                <w:rFonts w:ascii="GHEA Grapalat" w:hAnsi="GHEA Grapalat" w:cs="Arial"/>
                <w:sz w:val="18"/>
                <w:szCs w:val="18"/>
                <w:lang w:val="ru-RU"/>
              </w:rPr>
              <w:t>67</w:t>
            </w:r>
            <w:r w:rsidRPr="002712DC">
              <w:rPr>
                <w:rFonts w:ascii="GHEA Grapalat" w:hAnsi="GHEA Grapalat" w:cs="Arial"/>
                <w:sz w:val="18"/>
                <w:szCs w:val="18"/>
                <w:lang w:val="pt-BR"/>
              </w:rPr>
              <w:t>%</w:t>
            </w:r>
          </w:p>
        </w:tc>
        <w:tc>
          <w:tcPr>
            <w:tcW w:w="505"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pt-BR"/>
              </w:rPr>
            </w:pPr>
            <w:r w:rsidRPr="002712DC">
              <w:rPr>
                <w:rFonts w:ascii="GHEA Grapalat" w:hAnsi="GHEA Grapalat" w:cs="Arial"/>
                <w:sz w:val="18"/>
                <w:szCs w:val="18"/>
                <w:lang w:val="ru-RU"/>
              </w:rPr>
              <w:t>81</w:t>
            </w:r>
            <w:r w:rsidRPr="002712DC">
              <w:rPr>
                <w:rFonts w:ascii="GHEA Grapalat" w:hAnsi="GHEA Grapalat" w:cs="Arial"/>
                <w:sz w:val="18"/>
                <w:szCs w:val="18"/>
                <w:lang w:val="pt-BR"/>
              </w:rPr>
              <w:t>%</w:t>
            </w:r>
          </w:p>
        </w:tc>
        <w:tc>
          <w:tcPr>
            <w:tcW w:w="504"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pt-BR"/>
              </w:rPr>
            </w:pPr>
            <w:r w:rsidRPr="002712DC">
              <w:rPr>
                <w:rFonts w:ascii="GHEA Grapalat" w:hAnsi="GHEA Grapalat" w:cs="Arial"/>
                <w:sz w:val="18"/>
                <w:szCs w:val="18"/>
                <w:lang w:val="ru-RU"/>
              </w:rPr>
              <w:t>91</w:t>
            </w:r>
            <w:r w:rsidRPr="002712DC">
              <w:rPr>
                <w:rFonts w:ascii="GHEA Grapalat" w:hAnsi="GHEA Grapalat" w:cs="Arial"/>
                <w:sz w:val="18"/>
                <w:szCs w:val="18"/>
                <w:lang w:val="pt-BR"/>
              </w:rPr>
              <w:t>%</w:t>
            </w:r>
          </w:p>
        </w:tc>
        <w:tc>
          <w:tcPr>
            <w:tcW w:w="611"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pt-BR"/>
              </w:rPr>
            </w:pPr>
            <w:r w:rsidRPr="002712DC">
              <w:rPr>
                <w:rFonts w:ascii="GHEA Grapalat" w:hAnsi="GHEA Grapalat" w:cs="Arial"/>
                <w:sz w:val="18"/>
                <w:szCs w:val="18"/>
                <w:lang w:val="pt-BR"/>
              </w:rPr>
              <w:t>100%</w:t>
            </w:r>
          </w:p>
        </w:tc>
        <w:tc>
          <w:tcPr>
            <w:tcW w:w="1039"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b/>
                <w:sz w:val="20"/>
                <w:szCs w:val="20"/>
                <w:lang w:val="pt-BR"/>
              </w:rPr>
            </w:pPr>
            <w:r w:rsidRPr="002712DC">
              <w:rPr>
                <w:rFonts w:ascii="GHEA Grapalat" w:hAnsi="GHEA Grapalat"/>
                <w:b/>
                <w:sz w:val="20"/>
                <w:szCs w:val="20"/>
                <w:lang w:val="pt-BR"/>
              </w:rPr>
              <w:t>100%</w:t>
            </w:r>
          </w:p>
        </w:tc>
      </w:tr>
      <w:tr w:rsidR="00CA66C4" w:rsidRPr="002712DC" w:rsidTr="0030072E">
        <w:trPr>
          <w:trHeight w:val="139"/>
        </w:trPr>
        <w:tc>
          <w:tcPr>
            <w:tcW w:w="1372" w:type="dxa"/>
            <w:tcBorders>
              <w:top w:val="single" w:sz="4" w:space="0" w:color="auto"/>
              <w:left w:val="single" w:sz="4" w:space="0" w:color="auto"/>
              <w:bottom w:val="single" w:sz="4" w:space="0" w:color="auto"/>
              <w:right w:val="single" w:sz="4" w:space="0" w:color="auto"/>
            </w:tcBorders>
          </w:tcPr>
          <w:p w:rsidR="00CA66C4" w:rsidRPr="002712DC" w:rsidRDefault="00CA66C4" w:rsidP="00CE0E49">
            <w:pPr>
              <w:jc w:val="center"/>
              <w:rPr>
                <w:rFonts w:ascii="GHEA Grapalat" w:hAnsi="GHEA Grapalat"/>
                <w:sz w:val="20"/>
                <w:szCs w:val="20"/>
              </w:rPr>
            </w:pPr>
            <w:r w:rsidRPr="002712DC">
              <w:rPr>
                <w:rFonts w:ascii="GHEA Grapalat" w:hAnsi="GHEA Grapalat"/>
                <w:sz w:val="20"/>
                <w:szCs w:val="20"/>
              </w:rPr>
              <w:t>40</w:t>
            </w:r>
          </w:p>
        </w:tc>
        <w:tc>
          <w:tcPr>
            <w:tcW w:w="4532" w:type="dxa"/>
            <w:tcBorders>
              <w:top w:val="single" w:sz="4" w:space="0" w:color="auto"/>
              <w:left w:val="single" w:sz="4" w:space="0" w:color="auto"/>
              <w:bottom w:val="single" w:sz="4" w:space="0" w:color="auto"/>
              <w:right w:val="single" w:sz="4" w:space="0" w:color="auto"/>
            </w:tcBorders>
            <w:vAlign w:val="center"/>
          </w:tcPr>
          <w:p w:rsidR="00CA66C4" w:rsidRPr="002712DC" w:rsidRDefault="00CA66C4" w:rsidP="0030072E">
            <w:pPr>
              <w:jc w:val="center"/>
              <w:rPr>
                <w:rFonts w:ascii="GHEA Grapalat" w:hAnsi="GHEA Grapalat"/>
                <w:sz w:val="20"/>
                <w:szCs w:val="20"/>
              </w:rPr>
            </w:pPr>
            <w:r w:rsidRPr="002712DC">
              <w:rPr>
                <w:rFonts w:ascii="GHEA Grapalat" w:hAnsi="GHEA Grapalat"/>
                <w:sz w:val="20"/>
                <w:szCs w:val="20"/>
              </w:rPr>
              <w:t>15623200</w:t>
            </w:r>
          </w:p>
        </w:tc>
        <w:tc>
          <w:tcPr>
            <w:tcW w:w="2448" w:type="dxa"/>
            <w:tcBorders>
              <w:top w:val="single" w:sz="4" w:space="0" w:color="auto"/>
              <w:left w:val="single" w:sz="4" w:space="0" w:color="auto"/>
              <w:bottom w:val="single" w:sz="4" w:space="0" w:color="auto"/>
              <w:right w:val="single" w:sz="4" w:space="0" w:color="auto"/>
            </w:tcBorders>
            <w:vAlign w:val="center"/>
          </w:tcPr>
          <w:p w:rsidR="00CA66C4" w:rsidRPr="002712DC" w:rsidRDefault="00CA66C4" w:rsidP="00E63385">
            <w:pPr>
              <w:rPr>
                <w:rFonts w:ascii="GHEA Grapalat" w:hAnsi="GHEA Grapalat" w:cs="Arial"/>
                <w:sz w:val="20"/>
                <w:szCs w:val="20"/>
              </w:rPr>
            </w:pPr>
            <w:r w:rsidRPr="002712DC">
              <w:rPr>
                <w:rFonts w:ascii="GHEA Grapalat" w:hAnsi="GHEA Grapalat" w:cs="Arial"/>
                <w:sz w:val="20"/>
                <w:szCs w:val="20"/>
              </w:rPr>
              <w:t>Սպիտակաձավար/манная крупа/</w:t>
            </w:r>
          </w:p>
        </w:tc>
        <w:tc>
          <w:tcPr>
            <w:tcW w:w="469"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ru-RU"/>
              </w:rPr>
            </w:pPr>
            <w:r w:rsidRPr="002712DC">
              <w:rPr>
                <w:rFonts w:ascii="GHEA Grapalat" w:hAnsi="GHEA Grapalat" w:cs="Arial"/>
                <w:sz w:val="18"/>
                <w:szCs w:val="18"/>
                <w:lang w:val="ru-RU"/>
              </w:rPr>
              <w:t>11%</w:t>
            </w:r>
          </w:p>
        </w:tc>
        <w:tc>
          <w:tcPr>
            <w:tcW w:w="522"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ru-RU"/>
              </w:rPr>
            </w:pPr>
            <w:r w:rsidRPr="002712DC">
              <w:rPr>
                <w:rFonts w:ascii="GHEA Grapalat" w:hAnsi="GHEA Grapalat" w:cs="Arial"/>
                <w:sz w:val="18"/>
                <w:szCs w:val="18"/>
                <w:lang w:val="ru-RU"/>
              </w:rPr>
              <w:t>23%</w:t>
            </w:r>
          </w:p>
        </w:tc>
        <w:tc>
          <w:tcPr>
            <w:tcW w:w="529"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ru-RU"/>
              </w:rPr>
            </w:pPr>
            <w:r w:rsidRPr="002712DC">
              <w:rPr>
                <w:rFonts w:ascii="GHEA Grapalat" w:hAnsi="GHEA Grapalat" w:cs="Arial"/>
                <w:sz w:val="18"/>
                <w:szCs w:val="18"/>
                <w:lang w:val="ru-RU"/>
              </w:rPr>
              <w:t>35%</w:t>
            </w:r>
          </w:p>
        </w:tc>
        <w:tc>
          <w:tcPr>
            <w:tcW w:w="524"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ru-RU"/>
              </w:rPr>
            </w:pPr>
            <w:r w:rsidRPr="002712DC">
              <w:rPr>
                <w:rFonts w:ascii="GHEA Grapalat" w:hAnsi="GHEA Grapalat" w:cs="Arial"/>
                <w:sz w:val="18"/>
                <w:szCs w:val="18"/>
                <w:lang w:val="ru-RU"/>
              </w:rPr>
              <w:t>45%</w:t>
            </w:r>
          </w:p>
        </w:tc>
        <w:tc>
          <w:tcPr>
            <w:tcW w:w="528"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ru-RU"/>
              </w:rPr>
            </w:pPr>
            <w:r w:rsidRPr="002712DC">
              <w:rPr>
                <w:rFonts w:ascii="GHEA Grapalat" w:hAnsi="GHEA Grapalat" w:cs="Arial"/>
                <w:sz w:val="18"/>
                <w:szCs w:val="18"/>
                <w:lang w:val="ru-RU"/>
              </w:rPr>
              <w:t>55%</w:t>
            </w:r>
          </w:p>
        </w:tc>
        <w:tc>
          <w:tcPr>
            <w:tcW w:w="528"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ru-RU"/>
              </w:rPr>
            </w:pPr>
            <w:r w:rsidRPr="002712DC">
              <w:rPr>
                <w:rFonts w:ascii="GHEA Grapalat" w:hAnsi="GHEA Grapalat" w:cs="Arial"/>
                <w:sz w:val="18"/>
                <w:szCs w:val="18"/>
                <w:lang w:val="ru-RU"/>
              </w:rPr>
              <w:t>55%</w:t>
            </w:r>
          </w:p>
        </w:tc>
        <w:tc>
          <w:tcPr>
            <w:tcW w:w="528"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ru-RU"/>
              </w:rPr>
            </w:pPr>
            <w:r w:rsidRPr="002712DC">
              <w:rPr>
                <w:rFonts w:ascii="GHEA Grapalat" w:hAnsi="GHEA Grapalat" w:cs="Arial"/>
                <w:sz w:val="18"/>
                <w:szCs w:val="18"/>
                <w:lang w:val="ru-RU"/>
              </w:rPr>
              <w:t>55%</w:t>
            </w:r>
          </w:p>
        </w:tc>
        <w:tc>
          <w:tcPr>
            <w:tcW w:w="528"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ru-RU"/>
              </w:rPr>
            </w:pPr>
            <w:r w:rsidRPr="002712DC">
              <w:rPr>
                <w:rFonts w:ascii="GHEA Grapalat" w:hAnsi="GHEA Grapalat" w:cs="Arial"/>
                <w:sz w:val="18"/>
                <w:szCs w:val="18"/>
                <w:lang w:val="ru-RU"/>
              </w:rPr>
              <w:t>55%</w:t>
            </w:r>
          </w:p>
        </w:tc>
        <w:tc>
          <w:tcPr>
            <w:tcW w:w="526"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pt-BR"/>
              </w:rPr>
            </w:pPr>
            <w:r w:rsidRPr="002712DC">
              <w:rPr>
                <w:rFonts w:ascii="GHEA Grapalat" w:hAnsi="GHEA Grapalat" w:cs="Arial"/>
                <w:sz w:val="18"/>
                <w:szCs w:val="18"/>
                <w:lang w:val="ru-RU"/>
              </w:rPr>
              <w:t>67</w:t>
            </w:r>
            <w:r w:rsidRPr="002712DC">
              <w:rPr>
                <w:rFonts w:ascii="GHEA Grapalat" w:hAnsi="GHEA Grapalat" w:cs="Arial"/>
                <w:sz w:val="18"/>
                <w:szCs w:val="18"/>
                <w:lang w:val="pt-BR"/>
              </w:rPr>
              <w:t>%</w:t>
            </w:r>
          </w:p>
        </w:tc>
        <w:tc>
          <w:tcPr>
            <w:tcW w:w="505"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pt-BR"/>
              </w:rPr>
            </w:pPr>
            <w:r w:rsidRPr="002712DC">
              <w:rPr>
                <w:rFonts w:ascii="GHEA Grapalat" w:hAnsi="GHEA Grapalat" w:cs="Arial"/>
                <w:sz w:val="18"/>
                <w:szCs w:val="18"/>
                <w:lang w:val="ru-RU"/>
              </w:rPr>
              <w:t>81</w:t>
            </w:r>
            <w:r w:rsidRPr="002712DC">
              <w:rPr>
                <w:rFonts w:ascii="GHEA Grapalat" w:hAnsi="GHEA Grapalat" w:cs="Arial"/>
                <w:sz w:val="18"/>
                <w:szCs w:val="18"/>
                <w:lang w:val="pt-BR"/>
              </w:rPr>
              <w:t>%</w:t>
            </w:r>
          </w:p>
        </w:tc>
        <w:tc>
          <w:tcPr>
            <w:tcW w:w="504"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pt-BR"/>
              </w:rPr>
            </w:pPr>
            <w:r w:rsidRPr="002712DC">
              <w:rPr>
                <w:rFonts w:ascii="GHEA Grapalat" w:hAnsi="GHEA Grapalat" w:cs="Arial"/>
                <w:sz w:val="18"/>
                <w:szCs w:val="18"/>
                <w:lang w:val="ru-RU"/>
              </w:rPr>
              <w:t>91</w:t>
            </w:r>
            <w:r w:rsidRPr="002712DC">
              <w:rPr>
                <w:rFonts w:ascii="GHEA Grapalat" w:hAnsi="GHEA Grapalat" w:cs="Arial"/>
                <w:sz w:val="18"/>
                <w:szCs w:val="18"/>
                <w:lang w:val="pt-BR"/>
              </w:rPr>
              <w:t>%</w:t>
            </w:r>
          </w:p>
        </w:tc>
        <w:tc>
          <w:tcPr>
            <w:tcW w:w="611"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cs="Arial"/>
                <w:sz w:val="18"/>
                <w:szCs w:val="18"/>
                <w:lang w:val="pt-BR"/>
              </w:rPr>
            </w:pPr>
            <w:r w:rsidRPr="002712DC">
              <w:rPr>
                <w:rFonts w:ascii="GHEA Grapalat" w:hAnsi="GHEA Grapalat" w:cs="Arial"/>
                <w:sz w:val="18"/>
                <w:szCs w:val="18"/>
                <w:lang w:val="pt-BR"/>
              </w:rPr>
              <w:t>100%</w:t>
            </w:r>
          </w:p>
        </w:tc>
        <w:tc>
          <w:tcPr>
            <w:tcW w:w="1039" w:type="dxa"/>
            <w:tcBorders>
              <w:top w:val="single" w:sz="4" w:space="0" w:color="auto"/>
              <w:left w:val="single" w:sz="4" w:space="0" w:color="auto"/>
              <w:bottom w:val="single" w:sz="4" w:space="0" w:color="auto"/>
              <w:right w:val="single" w:sz="4" w:space="0" w:color="auto"/>
            </w:tcBorders>
          </w:tcPr>
          <w:p w:rsidR="00CA66C4" w:rsidRPr="002712DC" w:rsidRDefault="00CA66C4" w:rsidP="00A9664F">
            <w:pPr>
              <w:jc w:val="center"/>
              <w:rPr>
                <w:rFonts w:ascii="GHEA Grapalat" w:hAnsi="GHEA Grapalat"/>
                <w:b/>
                <w:sz w:val="20"/>
                <w:szCs w:val="20"/>
                <w:lang w:val="pt-BR"/>
              </w:rPr>
            </w:pPr>
            <w:r w:rsidRPr="002712DC">
              <w:rPr>
                <w:rFonts w:ascii="GHEA Grapalat" w:hAnsi="GHEA Grapalat"/>
                <w:b/>
                <w:sz w:val="20"/>
                <w:szCs w:val="20"/>
                <w:lang w:val="pt-BR"/>
              </w:rPr>
              <w:t>100%</w:t>
            </w:r>
          </w:p>
        </w:tc>
      </w:tr>
    </w:tbl>
    <w:p w:rsidR="005F7428" w:rsidRPr="002712DC" w:rsidRDefault="005F7428" w:rsidP="006E5207">
      <w:pPr>
        <w:rPr>
          <w:rFonts w:ascii="GHEA Grapalat" w:hAnsi="GHEA Grapalat"/>
          <w:i/>
          <w:sz w:val="18"/>
          <w:szCs w:val="18"/>
        </w:rPr>
      </w:pPr>
    </w:p>
    <w:p w:rsidR="006E5207" w:rsidRPr="002712DC" w:rsidRDefault="006E5207" w:rsidP="006E5207">
      <w:pPr>
        <w:rPr>
          <w:rFonts w:ascii="GHEA Grapalat" w:hAnsi="GHEA Grapalat" w:cs="Sylfaen"/>
          <w:i/>
          <w:sz w:val="18"/>
          <w:szCs w:val="18"/>
          <w:lang w:val="pt-BR"/>
        </w:rPr>
      </w:pPr>
      <w:r w:rsidRPr="002712DC">
        <w:rPr>
          <w:rFonts w:ascii="GHEA Grapalat" w:hAnsi="GHEA Grapalat"/>
          <w:i/>
          <w:sz w:val="18"/>
          <w:szCs w:val="18"/>
        </w:rPr>
        <w:t xml:space="preserve">* </w:t>
      </w:r>
      <w:r w:rsidRPr="002712DC">
        <w:rPr>
          <w:rFonts w:ascii="GHEA Grapalat" w:hAnsi="GHEA Grapalat" w:cs="Sylfaen"/>
          <w:i/>
          <w:sz w:val="18"/>
          <w:szCs w:val="18"/>
          <w:lang w:val="pt-BR"/>
        </w:rPr>
        <w:t>Վճարմանենթակագումարներըներկայացվում են աճողականկարգով: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6E5207" w:rsidRPr="002712DC" w:rsidRDefault="006E5207" w:rsidP="006E5207">
      <w:pPr>
        <w:rPr>
          <w:rFonts w:ascii="GHEA Grapalat" w:hAnsi="GHEA Grapalat"/>
          <w:i/>
          <w:sz w:val="18"/>
          <w:szCs w:val="18"/>
          <w:lang w:val="pt-BR"/>
        </w:rPr>
      </w:pPr>
      <w:r w:rsidRPr="002712DC">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rsidR="0069073C" w:rsidRPr="002712DC" w:rsidRDefault="0069073C" w:rsidP="00195D48">
      <w:pPr>
        <w:jc w:val="both"/>
        <w:rPr>
          <w:rFonts w:ascii="GHEA Grapalat" w:hAnsi="GHEA Grapalat"/>
          <w:sz w:val="20"/>
          <w:lang w:val="pt-BR"/>
        </w:rPr>
      </w:pPr>
    </w:p>
    <w:tbl>
      <w:tblPr>
        <w:tblW w:w="10192" w:type="dxa"/>
        <w:tblInd w:w="409" w:type="dxa"/>
        <w:tblLayout w:type="fixed"/>
        <w:tblLook w:val="04A0"/>
      </w:tblPr>
      <w:tblGrid>
        <w:gridCol w:w="5086"/>
        <w:gridCol w:w="760"/>
        <w:gridCol w:w="4346"/>
      </w:tblGrid>
      <w:tr w:rsidR="00A9664F" w:rsidRPr="002712DC" w:rsidTr="00195D48">
        <w:tc>
          <w:tcPr>
            <w:tcW w:w="5086" w:type="dxa"/>
          </w:tcPr>
          <w:p w:rsidR="00A9664F" w:rsidRPr="002712DC" w:rsidRDefault="00195D48" w:rsidP="00195D48">
            <w:pPr>
              <w:jc w:val="center"/>
              <w:rPr>
                <w:rFonts w:ascii="GHEA Grapalat" w:hAnsi="GHEA Grapalat" w:cs="Sylfaen"/>
                <w:b/>
                <w:bCs/>
                <w:lang w:val="nb-NO"/>
              </w:rPr>
            </w:pPr>
            <w:r w:rsidRPr="002712DC">
              <w:rPr>
                <w:rFonts w:ascii="GHEA Grapalat" w:hAnsi="GHEA Grapalat" w:cs="Sylfaen"/>
                <w:b/>
                <w:bCs/>
                <w:lang w:val="nb-NO"/>
              </w:rPr>
              <w:t>ԳՆՈՐԴ</w:t>
            </w:r>
          </w:p>
          <w:p w:rsidR="002603D6" w:rsidRPr="002712DC" w:rsidRDefault="002603D6" w:rsidP="002603D6">
            <w:pPr>
              <w:spacing w:line="276" w:lineRule="auto"/>
              <w:jc w:val="center"/>
              <w:rPr>
                <w:rFonts w:ascii="GHEA Grapalat" w:hAnsi="GHEA Grapalat" w:cs="Sylfaen"/>
                <w:sz w:val="20"/>
                <w:szCs w:val="20"/>
                <w:lang w:val="nb-NO"/>
              </w:rPr>
            </w:pPr>
            <w:r w:rsidRPr="002712DC">
              <w:rPr>
                <w:rFonts w:ascii="GHEA Grapalat" w:hAnsi="GHEA Grapalat" w:cs="Sylfaen"/>
                <w:sz w:val="20"/>
                <w:szCs w:val="20"/>
                <w:lang w:val="hy-AM"/>
              </w:rPr>
              <w:t>&lt;&lt;ՀՀ Արարատի մարզ Զանգակատան համայնք մանկապարտեզ&gt;&gt;ՀՈԱԿ</w:t>
            </w:r>
          </w:p>
          <w:p w:rsidR="002603D6" w:rsidRPr="002712DC" w:rsidRDefault="002603D6" w:rsidP="002603D6">
            <w:pPr>
              <w:spacing w:line="276" w:lineRule="auto"/>
              <w:jc w:val="center"/>
              <w:rPr>
                <w:rFonts w:ascii="GHEA Grapalat" w:hAnsi="GHEA Grapalat" w:cs="Sylfaen"/>
                <w:sz w:val="20"/>
                <w:szCs w:val="20"/>
                <w:lang w:val="hy-AM"/>
              </w:rPr>
            </w:pPr>
            <w:r w:rsidRPr="002712DC">
              <w:rPr>
                <w:rFonts w:ascii="GHEA Grapalat" w:hAnsi="GHEA Grapalat"/>
                <w:sz w:val="20"/>
                <w:lang w:val="af-ZA"/>
              </w:rPr>
              <w:t>Հրաչ և Սյուզեն Թուֆայանների փողոց  2</w:t>
            </w:r>
          </w:p>
          <w:p w:rsidR="002603D6" w:rsidRPr="002712DC" w:rsidRDefault="002603D6" w:rsidP="002603D6">
            <w:pPr>
              <w:jc w:val="center"/>
              <w:rPr>
                <w:rFonts w:ascii="GHEA Grapalat" w:hAnsi="GHEA Grapalat" w:cs="Arial"/>
                <w:sz w:val="20"/>
                <w:lang w:val="hy-AM"/>
              </w:rPr>
            </w:pPr>
            <w:r w:rsidRPr="002712DC">
              <w:rPr>
                <w:rFonts w:ascii="GHEA Grapalat" w:hAnsi="GHEA Grapalat" w:cs="Arial"/>
                <w:sz w:val="20"/>
                <w:lang w:val="hy-AM"/>
              </w:rPr>
              <w:t>ՀՎՀՀ</w:t>
            </w:r>
            <w:r w:rsidRPr="002712DC">
              <w:rPr>
                <w:rFonts w:ascii="GHEA Grapalat" w:hAnsi="GHEA Grapalat"/>
                <w:sz w:val="20"/>
                <w:lang w:val="hy-AM"/>
              </w:rPr>
              <w:t xml:space="preserve"> </w:t>
            </w:r>
            <w:r w:rsidRPr="002712DC">
              <w:rPr>
                <w:rFonts w:ascii="GHEA Grapalat" w:hAnsi="GHEA Grapalat" w:cs="Arial"/>
                <w:sz w:val="20"/>
                <w:szCs w:val="20"/>
                <w:lang w:val="hy-AM"/>
              </w:rPr>
              <w:t>04113346</w:t>
            </w:r>
          </w:p>
          <w:p w:rsidR="002603D6" w:rsidRPr="002712DC" w:rsidRDefault="002603D6" w:rsidP="002603D6">
            <w:pPr>
              <w:spacing w:line="276" w:lineRule="auto"/>
              <w:jc w:val="center"/>
              <w:rPr>
                <w:rFonts w:ascii="GHEA Grapalat" w:hAnsi="GHEA Grapalat" w:cs="Arial"/>
                <w:sz w:val="20"/>
                <w:szCs w:val="20"/>
                <w:lang w:val="hy-AM"/>
              </w:rPr>
            </w:pPr>
            <w:r w:rsidRPr="002712DC">
              <w:rPr>
                <w:rFonts w:ascii="GHEA Grapalat" w:hAnsi="GHEA Grapalat" w:cs="Arial"/>
                <w:sz w:val="20"/>
                <w:szCs w:val="20"/>
                <w:lang w:val="hy-AM"/>
              </w:rPr>
              <w:t xml:space="preserve">Հայբիզնես բանկ ,,ՓԲԸ </w:t>
            </w:r>
          </w:p>
          <w:p w:rsidR="002603D6" w:rsidRPr="002712DC" w:rsidRDefault="002603D6" w:rsidP="002603D6">
            <w:pPr>
              <w:spacing w:line="276" w:lineRule="auto"/>
              <w:jc w:val="center"/>
              <w:rPr>
                <w:rFonts w:ascii="GHEA Grapalat" w:hAnsi="GHEA Grapalat"/>
                <w:sz w:val="20"/>
                <w:lang w:val="hy-AM"/>
              </w:rPr>
            </w:pPr>
            <w:r w:rsidRPr="002712DC">
              <w:rPr>
                <w:rFonts w:ascii="GHEA Grapalat" w:hAnsi="GHEA Grapalat"/>
                <w:sz w:val="20"/>
                <w:lang w:val="hy-AM"/>
              </w:rPr>
              <w:t>Հ/Հ-</w:t>
            </w:r>
            <w:r w:rsidRPr="002712DC">
              <w:rPr>
                <w:rFonts w:ascii="GHEA Grapalat" w:eastAsia="Calibri" w:hAnsi="GHEA Grapalat"/>
                <w:sz w:val="20"/>
                <w:szCs w:val="20"/>
                <w:lang w:val="hy-AM"/>
              </w:rPr>
              <w:t>1150007814230100</w:t>
            </w:r>
          </w:p>
          <w:p w:rsidR="002603D6" w:rsidRPr="002712DC" w:rsidRDefault="002603D6" w:rsidP="002603D6">
            <w:pPr>
              <w:spacing w:line="276" w:lineRule="auto"/>
              <w:rPr>
                <w:rFonts w:ascii="Sylfaen" w:hAnsi="Sylfaen"/>
                <w:sz w:val="20"/>
                <w:lang w:val="hy-AM"/>
              </w:rPr>
            </w:pPr>
          </w:p>
          <w:p w:rsidR="002603D6" w:rsidRPr="002712DC" w:rsidRDefault="002603D6" w:rsidP="002603D6">
            <w:pPr>
              <w:spacing w:line="276" w:lineRule="auto"/>
              <w:rPr>
                <w:rFonts w:ascii="Sylfaen" w:hAnsi="Sylfaen"/>
                <w:sz w:val="20"/>
                <w:szCs w:val="20"/>
                <w:lang w:val="hy-AM"/>
              </w:rPr>
            </w:pPr>
          </w:p>
          <w:p w:rsidR="002603D6" w:rsidRPr="002712DC" w:rsidRDefault="002603D6" w:rsidP="002603D6">
            <w:pPr>
              <w:jc w:val="center"/>
              <w:rPr>
                <w:rFonts w:ascii="GHEA Grapalat" w:hAnsi="GHEA Grapalat" w:cs="Sylfaen"/>
                <w:sz w:val="20"/>
                <w:szCs w:val="20"/>
                <w:lang w:val="hy-AM"/>
              </w:rPr>
            </w:pPr>
            <w:r w:rsidRPr="002712DC">
              <w:rPr>
                <w:rFonts w:ascii="GHEA Grapalat" w:hAnsi="GHEA Grapalat"/>
                <w:sz w:val="20"/>
                <w:szCs w:val="20"/>
                <w:lang w:val="hy-AM"/>
              </w:rPr>
              <w:t>Տնօրեն՝            Ա.Մաթևոսյան</w:t>
            </w:r>
          </w:p>
          <w:p w:rsidR="00A9664F" w:rsidRPr="002712DC" w:rsidRDefault="00A9664F" w:rsidP="00195D48">
            <w:pPr>
              <w:jc w:val="center"/>
              <w:rPr>
                <w:rFonts w:ascii="GHEA Grapalat" w:hAnsi="GHEA Grapalat"/>
                <w:lang w:val="hy-AM"/>
              </w:rPr>
            </w:pPr>
            <w:r w:rsidRPr="002712DC">
              <w:rPr>
                <w:rFonts w:ascii="GHEA Grapalat" w:hAnsi="GHEA Grapalat"/>
                <w:lang w:val="hy-AM"/>
              </w:rPr>
              <w:t>---------------------------------</w:t>
            </w:r>
          </w:p>
          <w:p w:rsidR="00A9664F" w:rsidRPr="002712DC" w:rsidRDefault="00A9664F" w:rsidP="00195D48">
            <w:pPr>
              <w:jc w:val="center"/>
              <w:rPr>
                <w:rFonts w:ascii="GHEA Grapalat" w:hAnsi="GHEA Grapalat"/>
                <w:sz w:val="18"/>
                <w:szCs w:val="18"/>
                <w:lang w:val="hy-AM"/>
              </w:rPr>
            </w:pPr>
            <w:r w:rsidRPr="002712DC">
              <w:rPr>
                <w:rFonts w:ascii="GHEA Grapalat" w:hAnsi="GHEA Grapalat"/>
                <w:sz w:val="18"/>
                <w:szCs w:val="18"/>
                <w:lang w:val="hy-AM"/>
              </w:rPr>
              <w:t>/</w:t>
            </w:r>
            <w:r w:rsidRPr="002712DC">
              <w:rPr>
                <w:rFonts w:ascii="GHEA Grapalat" w:hAnsi="GHEA Grapalat" w:cs="Sylfaen"/>
                <w:sz w:val="18"/>
                <w:szCs w:val="18"/>
                <w:lang w:val="hy-AM"/>
              </w:rPr>
              <w:t>ստորագրություն</w:t>
            </w:r>
            <w:r w:rsidRPr="002712DC">
              <w:rPr>
                <w:rFonts w:ascii="GHEA Grapalat" w:hAnsi="GHEA Grapalat"/>
                <w:sz w:val="18"/>
                <w:szCs w:val="18"/>
                <w:lang w:val="hy-AM"/>
              </w:rPr>
              <w:t>/</w:t>
            </w:r>
          </w:p>
          <w:p w:rsidR="00A9664F" w:rsidRPr="002712DC" w:rsidRDefault="00A9664F" w:rsidP="00195D48">
            <w:pPr>
              <w:jc w:val="center"/>
              <w:rPr>
                <w:rFonts w:ascii="GHEA Grapalat" w:hAnsi="GHEA Grapalat"/>
                <w:sz w:val="18"/>
                <w:szCs w:val="18"/>
                <w:lang w:val="hy-AM"/>
              </w:rPr>
            </w:pPr>
            <w:r w:rsidRPr="002712DC">
              <w:rPr>
                <w:rFonts w:ascii="GHEA Grapalat" w:hAnsi="GHEA Grapalat" w:cs="Sylfaen"/>
                <w:sz w:val="18"/>
                <w:szCs w:val="18"/>
                <w:lang w:val="hy-AM"/>
              </w:rPr>
              <w:t>Կ</w:t>
            </w:r>
            <w:r w:rsidRPr="002712DC">
              <w:rPr>
                <w:rFonts w:ascii="GHEA Grapalat" w:hAnsi="GHEA Grapalat"/>
                <w:sz w:val="18"/>
                <w:szCs w:val="18"/>
                <w:lang w:val="hy-AM"/>
              </w:rPr>
              <w:t>.</w:t>
            </w:r>
            <w:r w:rsidRPr="002712DC">
              <w:rPr>
                <w:rFonts w:ascii="GHEA Grapalat" w:hAnsi="GHEA Grapalat" w:cs="Sylfaen"/>
                <w:sz w:val="18"/>
                <w:szCs w:val="18"/>
                <w:lang w:val="hy-AM"/>
              </w:rPr>
              <w:t>Տ</w:t>
            </w:r>
          </w:p>
        </w:tc>
        <w:tc>
          <w:tcPr>
            <w:tcW w:w="760" w:type="dxa"/>
          </w:tcPr>
          <w:p w:rsidR="00A9664F" w:rsidRPr="002712DC" w:rsidRDefault="00A9664F" w:rsidP="00195D48">
            <w:pPr>
              <w:jc w:val="center"/>
              <w:rPr>
                <w:rFonts w:ascii="GHEA Grapalat" w:hAnsi="GHEA Grapalat"/>
                <w:lang w:val="hy-AM"/>
              </w:rPr>
            </w:pPr>
          </w:p>
        </w:tc>
        <w:tc>
          <w:tcPr>
            <w:tcW w:w="4346" w:type="dxa"/>
          </w:tcPr>
          <w:p w:rsidR="00A9664F" w:rsidRPr="002712DC" w:rsidRDefault="00A9664F" w:rsidP="00195D48">
            <w:pPr>
              <w:jc w:val="center"/>
              <w:rPr>
                <w:rFonts w:ascii="GHEA Grapalat" w:hAnsi="GHEA Grapalat" w:cs="Sylfaen"/>
                <w:b/>
                <w:bCs/>
                <w:lang w:val="hy-AM"/>
              </w:rPr>
            </w:pPr>
            <w:r w:rsidRPr="002712DC">
              <w:rPr>
                <w:rFonts w:ascii="GHEA Grapalat" w:hAnsi="GHEA Grapalat" w:cs="Sylfaen"/>
                <w:b/>
                <w:bCs/>
                <w:lang w:val="hy-AM"/>
              </w:rPr>
              <w:t>ՎԱՃԱՌՈՂ</w:t>
            </w:r>
          </w:p>
          <w:p w:rsidR="00A9664F" w:rsidRPr="002712DC" w:rsidRDefault="00A9664F" w:rsidP="00195D48">
            <w:pPr>
              <w:rPr>
                <w:rFonts w:ascii="GHEA Grapalat" w:hAnsi="GHEA Grapalat"/>
              </w:rPr>
            </w:pPr>
          </w:p>
          <w:p w:rsidR="00A9664F" w:rsidRPr="002712DC" w:rsidRDefault="00A9664F" w:rsidP="00195D48">
            <w:pPr>
              <w:rPr>
                <w:rFonts w:ascii="GHEA Grapalat" w:hAnsi="GHEA Grapalat"/>
              </w:rPr>
            </w:pPr>
          </w:p>
          <w:p w:rsidR="00A9664F" w:rsidRPr="002712DC" w:rsidRDefault="00A9664F" w:rsidP="00195D48">
            <w:pPr>
              <w:jc w:val="center"/>
              <w:rPr>
                <w:rFonts w:ascii="GHEA Grapalat" w:hAnsi="GHEA Grapalat"/>
                <w:lang w:val="ru-RU"/>
              </w:rPr>
            </w:pPr>
          </w:p>
          <w:p w:rsidR="00A9664F" w:rsidRPr="002712DC" w:rsidRDefault="00A9664F" w:rsidP="00195D48">
            <w:pPr>
              <w:jc w:val="center"/>
              <w:rPr>
                <w:rFonts w:ascii="GHEA Grapalat" w:hAnsi="GHEA Grapalat"/>
                <w:lang w:val="ru-RU"/>
              </w:rPr>
            </w:pPr>
          </w:p>
          <w:p w:rsidR="00A9664F" w:rsidRPr="002712DC" w:rsidRDefault="00A9664F" w:rsidP="00195D48">
            <w:pPr>
              <w:jc w:val="center"/>
              <w:rPr>
                <w:rFonts w:ascii="GHEA Grapalat" w:hAnsi="GHEA Grapalat"/>
                <w:lang w:val="ru-RU"/>
              </w:rPr>
            </w:pPr>
          </w:p>
          <w:p w:rsidR="00A9664F" w:rsidRPr="002712DC" w:rsidRDefault="00A9664F" w:rsidP="00195D48">
            <w:pPr>
              <w:jc w:val="center"/>
              <w:rPr>
                <w:rFonts w:ascii="GHEA Grapalat" w:hAnsi="GHEA Grapalat"/>
                <w:lang w:val="ru-RU"/>
              </w:rPr>
            </w:pPr>
          </w:p>
          <w:p w:rsidR="00A9664F" w:rsidRPr="002712DC" w:rsidRDefault="00A9664F" w:rsidP="00195D48">
            <w:pPr>
              <w:jc w:val="center"/>
              <w:rPr>
                <w:rFonts w:ascii="GHEA Grapalat" w:hAnsi="GHEA Grapalat"/>
                <w:lang w:val="hy-AM"/>
              </w:rPr>
            </w:pPr>
            <w:r w:rsidRPr="002712DC">
              <w:rPr>
                <w:rFonts w:ascii="GHEA Grapalat" w:hAnsi="GHEA Grapalat"/>
                <w:lang w:val="hy-AM"/>
              </w:rPr>
              <w:t>---------------------------------</w:t>
            </w:r>
          </w:p>
          <w:p w:rsidR="00A9664F" w:rsidRPr="002712DC" w:rsidRDefault="00A9664F" w:rsidP="00195D48">
            <w:pPr>
              <w:jc w:val="center"/>
              <w:rPr>
                <w:rFonts w:ascii="GHEA Grapalat" w:hAnsi="GHEA Grapalat"/>
                <w:sz w:val="18"/>
                <w:szCs w:val="18"/>
              </w:rPr>
            </w:pPr>
            <w:r w:rsidRPr="002712DC">
              <w:rPr>
                <w:rFonts w:ascii="GHEA Grapalat" w:hAnsi="GHEA Grapalat"/>
                <w:sz w:val="18"/>
                <w:szCs w:val="18"/>
              </w:rPr>
              <w:t>/</w:t>
            </w:r>
            <w:r w:rsidRPr="002712DC">
              <w:rPr>
                <w:rFonts w:ascii="GHEA Grapalat" w:hAnsi="GHEA Grapalat" w:cs="Sylfaen"/>
                <w:sz w:val="18"/>
                <w:szCs w:val="18"/>
                <w:lang w:val="hy-AM"/>
              </w:rPr>
              <w:t>ստորագրություն</w:t>
            </w:r>
            <w:r w:rsidRPr="002712DC">
              <w:rPr>
                <w:rFonts w:ascii="GHEA Grapalat" w:hAnsi="GHEA Grapalat"/>
                <w:sz w:val="18"/>
                <w:szCs w:val="18"/>
              </w:rPr>
              <w:t>/</w:t>
            </w:r>
          </w:p>
          <w:p w:rsidR="00A9664F" w:rsidRPr="002712DC" w:rsidRDefault="00A9664F" w:rsidP="00195D48">
            <w:pPr>
              <w:jc w:val="center"/>
              <w:rPr>
                <w:rFonts w:ascii="GHEA Grapalat" w:hAnsi="GHEA Grapalat"/>
                <w:lang w:val="hy-AM"/>
              </w:rPr>
            </w:pPr>
            <w:r w:rsidRPr="002712DC">
              <w:rPr>
                <w:rFonts w:ascii="GHEA Grapalat" w:hAnsi="GHEA Grapalat" w:cs="Sylfaen"/>
                <w:sz w:val="18"/>
                <w:szCs w:val="18"/>
                <w:lang w:val="hy-AM"/>
              </w:rPr>
              <w:t>Կ</w:t>
            </w:r>
            <w:r w:rsidRPr="002712DC">
              <w:rPr>
                <w:rFonts w:ascii="GHEA Grapalat" w:hAnsi="GHEA Grapalat"/>
                <w:sz w:val="18"/>
                <w:szCs w:val="18"/>
                <w:lang w:val="hy-AM"/>
              </w:rPr>
              <w:t>.</w:t>
            </w:r>
            <w:r w:rsidRPr="002712DC">
              <w:rPr>
                <w:rFonts w:ascii="GHEA Grapalat" w:hAnsi="GHEA Grapalat" w:cs="Sylfaen"/>
                <w:sz w:val="18"/>
                <w:szCs w:val="18"/>
                <w:lang w:val="hy-AM"/>
              </w:rPr>
              <w:t>Տ</w:t>
            </w:r>
          </w:p>
        </w:tc>
      </w:tr>
    </w:tbl>
    <w:p w:rsidR="006E5207" w:rsidRPr="002712DC" w:rsidRDefault="006E5207" w:rsidP="00195D48">
      <w:pPr>
        <w:jc w:val="center"/>
        <w:rPr>
          <w:rFonts w:ascii="GHEA Grapalat" w:hAnsi="GHEA Grapalat"/>
          <w:sz w:val="20"/>
          <w:lang w:val="es-ES"/>
        </w:rPr>
      </w:pPr>
    </w:p>
    <w:p w:rsidR="006E5207" w:rsidRPr="002712DC" w:rsidRDefault="006E5207" w:rsidP="006E5207">
      <w:pPr>
        <w:rPr>
          <w:rFonts w:ascii="GHEA Grapalat" w:hAnsi="GHEA Grapalat"/>
          <w:sz w:val="20"/>
          <w:lang w:val="ru-RU"/>
        </w:rPr>
        <w:sectPr w:rsidR="006E5207" w:rsidRPr="002712DC" w:rsidSect="00195D48">
          <w:footnotePr>
            <w:pos w:val="beneathText"/>
          </w:footnotePr>
          <w:pgSz w:w="16838" w:h="11906" w:orient="landscape"/>
          <w:pgMar w:top="0" w:right="533" w:bottom="45" w:left="720" w:header="562" w:footer="562" w:gutter="0"/>
          <w:cols w:space="720"/>
        </w:sectPr>
      </w:pPr>
    </w:p>
    <w:p w:rsidR="006E5207" w:rsidRPr="002712DC" w:rsidRDefault="006E5207" w:rsidP="006E5207">
      <w:pPr>
        <w:rPr>
          <w:rFonts w:ascii="GHEA Grapalat" w:hAnsi="GHEA Grapalat"/>
          <w:sz w:val="20"/>
          <w:lang w:val="ru-RU"/>
        </w:rPr>
      </w:pPr>
    </w:p>
    <w:p w:rsidR="006E5207" w:rsidRPr="006E5207" w:rsidRDefault="006E5207" w:rsidP="006E5207">
      <w:pPr>
        <w:jc w:val="right"/>
        <w:rPr>
          <w:rFonts w:ascii="GHEA Grapalat" w:hAnsi="GHEA Grapalat"/>
          <w:i/>
          <w:sz w:val="18"/>
          <w:lang w:val="ru-RU"/>
        </w:rPr>
      </w:pPr>
      <w:r>
        <w:rPr>
          <w:rFonts w:ascii="GHEA Grapalat" w:hAnsi="GHEA Grapalat"/>
          <w:i/>
          <w:sz w:val="18"/>
          <w:lang w:val="hy-AM"/>
        </w:rPr>
        <w:t xml:space="preserve">Հավելված N </w:t>
      </w:r>
      <w:r w:rsidRPr="006E5207">
        <w:rPr>
          <w:rFonts w:ascii="GHEA Grapalat" w:hAnsi="GHEA Grapalat"/>
          <w:i/>
          <w:sz w:val="18"/>
          <w:lang w:val="ru-RU"/>
        </w:rPr>
        <w:t>3</w:t>
      </w:r>
    </w:p>
    <w:p w:rsidR="006E5207" w:rsidRDefault="006E5207" w:rsidP="006E5207">
      <w:pPr>
        <w:jc w:val="right"/>
        <w:rPr>
          <w:rFonts w:ascii="GHEA Grapalat" w:hAnsi="GHEA Grapalat"/>
          <w:i/>
          <w:sz w:val="18"/>
          <w:lang w:val="hy-AM"/>
        </w:rPr>
      </w:pPr>
      <w:r>
        <w:rPr>
          <w:rFonts w:ascii="GHEA Grapalat" w:hAnsi="GHEA Grapalat"/>
          <w:i/>
          <w:sz w:val="18"/>
          <w:lang w:val="hy-AM"/>
        </w:rPr>
        <w:t xml:space="preserve">«         »              20  թ. կնքված </w:t>
      </w:r>
    </w:p>
    <w:p w:rsidR="006E5207" w:rsidRDefault="006E5207" w:rsidP="006E5207">
      <w:pPr>
        <w:jc w:val="right"/>
        <w:rPr>
          <w:rFonts w:ascii="GHEA Grapalat" w:hAnsi="GHEA Grapalat"/>
          <w:i/>
          <w:sz w:val="18"/>
          <w:lang w:val="hy-AM"/>
        </w:rPr>
      </w:pPr>
      <w:r>
        <w:rPr>
          <w:rFonts w:ascii="GHEA Grapalat" w:hAnsi="GHEA Grapalat"/>
          <w:i/>
          <w:sz w:val="18"/>
          <w:lang w:val="hy-AM"/>
        </w:rPr>
        <w:t xml:space="preserve">                      ծածկագրով պայմանագրի</w:t>
      </w:r>
    </w:p>
    <w:p w:rsidR="006E5207" w:rsidRPr="006E5207" w:rsidRDefault="006E5207" w:rsidP="006E5207">
      <w:pPr>
        <w:ind w:left="-142" w:firstLine="142"/>
        <w:jc w:val="center"/>
        <w:rPr>
          <w:rFonts w:ascii="GHEA Grapalat" w:hAnsi="GHEA Grapalat" w:cs="Sylfaen"/>
          <w:b/>
          <w:lang w:val="ru-RU"/>
        </w:rPr>
      </w:pPr>
    </w:p>
    <w:p w:rsidR="006E5207" w:rsidRPr="006E5207" w:rsidRDefault="006E5207" w:rsidP="006E5207">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4A0"/>
      </w:tblPr>
      <w:tblGrid>
        <w:gridCol w:w="4618"/>
        <w:gridCol w:w="5132"/>
      </w:tblGrid>
      <w:tr w:rsidR="006E5207" w:rsidRPr="00345A6B" w:rsidTr="006E5207">
        <w:trPr>
          <w:tblCellSpacing w:w="7" w:type="dxa"/>
          <w:jc w:val="center"/>
        </w:trPr>
        <w:tc>
          <w:tcPr>
            <w:tcW w:w="0" w:type="auto"/>
            <w:vAlign w:val="center"/>
            <w:hideMark/>
          </w:tcPr>
          <w:p w:rsidR="006E5207" w:rsidRDefault="005C0064">
            <w:pPr>
              <w:jc w:val="center"/>
              <w:rPr>
                <w:rFonts w:ascii="GHEA Grapalat" w:hAnsi="GHEA Grapalat"/>
                <w:iCs/>
                <w:color w:val="000000"/>
                <w:sz w:val="21"/>
                <w:szCs w:val="21"/>
                <w:lang w:val="pt-BR"/>
              </w:rPr>
            </w:pPr>
            <w:r w:rsidRPr="005C0064">
              <w:rPr>
                <w:noProof/>
                <w:lang w:val="ru-RU" w:eastAsia="ru-RU"/>
              </w:rPr>
              <w:pict>
                <v:rect id="Прямоугольник 1" o:spid="_x0000_s1026" style="position:absolute;left:0;text-align:left;margin-left:189pt;margin-top:13.2pt;width:9pt;height:81pt;flip:x;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" stroked="f"/>
              </w:pict>
            </w:r>
            <w:r w:rsidR="006E5207">
              <w:rPr>
                <w:rFonts w:ascii="GHEA Grapalat" w:hAnsi="GHEA Grapalat"/>
                <w:iCs/>
                <w:color w:val="000000"/>
                <w:sz w:val="21"/>
                <w:szCs w:val="21"/>
              </w:rPr>
              <w:t>Պայմանագրիկողմ</w:t>
            </w:r>
          </w:p>
          <w:p w:rsidR="006E5207" w:rsidRDefault="006E5207">
            <w:pPr>
              <w:jc w:val="center"/>
              <w:rPr>
                <w:rFonts w:ascii="GHEA Grapalat" w:hAnsi="GHEA Grapalat"/>
                <w:iCs/>
                <w:color w:val="000000"/>
                <w:sz w:val="21"/>
                <w:szCs w:val="21"/>
                <w:lang w:val="pt-BR"/>
              </w:rPr>
            </w:pPr>
            <w:r>
              <w:rPr>
                <w:rFonts w:ascii="GHEA Grapalat" w:hAnsi="GHEA Grapalat"/>
                <w:iCs/>
                <w:color w:val="000000"/>
                <w:sz w:val="21"/>
                <w:szCs w:val="21"/>
                <w:lang w:val="pt-BR"/>
              </w:rPr>
              <w:t>___________________________</w:t>
            </w:r>
          </w:p>
          <w:p w:rsidR="006E5207" w:rsidRDefault="006E5207">
            <w:pPr>
              <w:jc w:val="center"/>
              <w:rPr>
                <w:rFonts w:ascii="GHEA Grapalat" w:hAnsi="GHEA Grapalat"/>
                <w:iCs/>
                <w:color w:val="000000"/>
                <w:sz w:val="21"/>
                <w:szCs w:val="21"/>
                <w:lang w:val="pt-BR"/>
              </w:rPr>
            </w:pPr>
            <w:r>
              <w:rPr>
                <w:rFonts w:ascii="GHEA Grapalat" w:hAnsi="GHEA Grapalat"/>
                <w:iCs/>
                <w:color w:val="000000"/>
                <w:sz w:val="21"/>
                <w:szCs w:val="21"/>
                <w:lang w:val="pt-BR"/>
              </w:rPr>
              <w:t>___________________________</w:t>
            </w:r>
          </w:p>
          <w:p w:rsidR="006E5207" w:rsidRDefault="006E5207">
            <w:pPr>
              <w:jc w:val="center"/>
              <w:rPr>
                <w:rFonts w:ascii="GHEA Grapalat" w:hAnsi="GHEA Grapalat"/>
                <w:iCs/>
                <w:color w:val="000000"/>
                <w:sz w:val="21"/>
                <w:szCs w:val="21"/>
                <w:lang w:val="pt-BR"/>
              </w:rPr>
            </w:pPr>
            <w:r>
              <w:rPr>
                <w:rFonts w:ascii="GHEA Grapalat" w:hAnsi="GHEA Grapalat"/>
                <w:iCs/>
                <w:color w:val="000000"/>
                <w:sz w:val="21"/>
                <w:szCs w:val="21"/>
              </w:rPr>
              <w:t>գտնվելուվայրը</w:t>
            </w:r>
            <w:r>
              <w:rPr>
                <w:rFonts w:ascii="GHEA Grapalat" w:hAnsi="GHEA Grapalat"/>
                <w:iCs/>
                <w:color w:val="000000"/>
                <w:sz w:val="21"/>
                <w:szCs w:val="21"/>
                <w:lang w:val="pt-BR"/>
              </w:rPr>
              <w:t xml:space="preserve"> ______________</w:t>
            </w:r>
          </w:p>
          <w:p w:rsidR="006E5207" w:rsidRDefault="006E5207">
            <w:pPr>
              <w:jc w:val="center"/>
              <w:rPr>
                <w:rFonts w:ascii="GHEA Grapalat" w:hAnsi="GHEA Grapalat"/>
                <w:iCs/>
                <w:color w:val="000000"/>
                <w:sz w:val="21"/>
                <w:szCs w:val="21"/>
                <w:lang w:val="pt-BR"/>
              </w:rPr>
            </w:pPr>
            <w:r>
              <w:rPr>
                <w:rFonts w:ascii="GHEA Grapalat" w:hAnsi="GHEA Grapalat"/>
                <w:iCs/>
                <w:color w:val="000000"/>
                <w:sz w:val="21"/>
                <w:szCs w:val="21"/>
              </w:rPr>
              <w:t>հհ</w:t>
            </w:r>
            <w:r>
              <w:rPr>
                <w:rFonts w:ascii="GHEA Grapalat" w:hAnsi="GHEA Grapalat"/>
                <w:iCs/>
                <w:color w:val="000000"/>
                <w:sz w:val="21"/>
                <w:szCs w:val="21"/>
                <w:lang w:val="pt-BR"/>
              </w:rPr>
              <w:t xml:space="preserve"> _________________________ </w:t>
            </w:r>
          </w:p>
          <w:p w:rsidR="006E5207" w:rsidRDefault="006E5207">
            <w:pPr>
              <w:jc w:val="center"/>
              <w:rPr>
                <w:rFonts w:ascii="GHEA Grapalat" w:hAnsi="GHEA Grapalat"/>
                <w:iCs/>
                <w:color w:val="000000"/>
                <w:sz w:val="21"/>
                <w:szCs w:val="21"/>
                <w:lang w:val="pt-BR"/>
              </w:rPr>
            </w:pPr>
            <w:r>
              <w:rPr>
                <w:rFonts w:ascii="GHEA Grapalat" w:hAnsi="GHEA Grapalat"/>
                <w:iCs/>
                <w:color w:val="000000"/>
                <w:sz w:val="21"/>
                <w:szCs w:val="21"/>
              </w:rPr>
              <w:t>հվհհ</w:t>
            </w:r>
            <w:r>
              <w:rPr>
                <w:rFonts w:ascii="GHEA Grapalat" w:hAnsi="GHEA Grapalat"/>
                <w:iCs/>
                <w:color w:val="000000"/>
                <w:sz w:val="21"/>
                <w:szCs w:val="21"/>
                <w:lang w:val="pt-BR"/>
              </w:rPr>
              <w:t xml:space="preserve"> _______________________ </w:t>
            </w:r>
          </w:p>
        </w:tc>
        <w:tc>
          <w:tcPr>
            <w:tcW w:w="0" w:type="auto"/>
            <w:vAlign w:val="center"/>
            <w:hideMark/>
          </w:tcPr>
          <w:p w:rsidR="006E5207" w:rsidRDefault="006E5207">
            <w:pPr>
              <w:jc w:val="center"/>
              <w:rPr>
                <w:rFonts w:ascii="GHEA Grapalat" w:hAnsi="GHEA Grapalat"/>
                <w:iCs/>
                <w:color w:val="000000"/>
                <w:sz w:val="21"/>
                <w:szCs w:val="21"/>
                <w:lang w:val="pt-BR"/>
              </w:rPr>
            </w:pPr>
            <w:r>
              <w:rPr>
                <w:rFonts w:ascii="GHEA Grapalat" w:hAnsi="GHEA Grapalat"/>
                <w:iCs/>
                <w:color w:val="000000"/>
                <w:sz w:val="21"/>
                <w:szCs w:val="21"/>
              </w:rPr>
              <w:t>Պատվիրատու</w:t>
            </w:r>
          </w:p>
          <w:p w:rsidR="006E5207" w:rsidRDefault="006E5207">
            <w:pPr>
              <w:jc w:val="center"/>
              <w:rPr>
                <w:rFonts w:ascii="GHEA Grapalat" w:hAnsi="GHEA Grapalat"/>
                <w:iCs/>
                <w:color w:val="000000"/>
                <w:sz w:val="21"/>
                <w:szCs w:val="21"/>
                <w:lang w:val="pt-BR"/>
              </w:rPr>
            </w:pPr>
            <w:r>
              <w:rPr>
                <w:rFonts w:ascii="GHEA Grapalat" w:hAnsi="GHEA Grapalat"/>
                <w:iCs/>
                <w:color w:val="000000"/>
                <w:sz w:val="21"/>
                <w:szCs w:val="21"/>
                <w:lang w:val="pt-BR"/>
              </w:rPr>
              <w:t>_____________________________</w:t>
            </w:r>
          </w:p>
          <w:p w:rsidR="006E5207" w:rsidRDefault="006E5207">
            <w:pPr>
              <w:jc w:val="center"/>
              <w:rPr>
                <w:rFonts w:ascii="GHEA Grapalat" w:hAnsi="GHEA Grapalat"/>
                <w:iCs/>
                <w:color w:val="000000"/>
                <w:sz w:val="21"/>
                <w:szCs w:val="21"/>
                <w:lang w:val="pt-BR"/>
              </w:rPr>
            </w:pPr>
            <w:r>
              <w:rPr>
                <w:rFonts w:ascii="GHEA Grapalat" w:hAnsi="GHEA Grapalat"/>
                <w:iCs/>
                <w:color w:val="000000"/>
                <w:sz w:val="21"/>
                <w:szCs w:val="21"/>
                <w:lang w:val="pt-BR"/>
              </w:rPr>
              <w:t>_____________________________</w:t>
            </w:r>
          </w:p>
          <w:p w:rsidR="006E5207" w:rsidRDefault="006E5207">
            <w:pPr>
              <w:jc w:val="center"/>
              <w:rPr>
                <w:rFonts w:ascii="GHEA Grapalat" w:hAnsi="GHEA Grapalat"/>
                <w:iCs/>
                <w:color w:val="000000"/>
                <w:sz w:val="21"/>
                <w:szCs w:val="21"/>
                <w:lang w:val="pt-BR"/>
              </w:rPr>
            </w:pPr>
            <w:r>
              <w:rPr>
                <w:rFonts w:ascii="GHEA Grapalat" w:hAnsi="GHEA Grapalat"/>
                <w:iCs/>
                <w:color w:val="000000"/>
                <w:sz w:val="21"/>
                <w:szCs w:val="21"/>
              </w:rPr>
              <w:t>գտնվելուվայրը</w:t>
            </w:r>
            <w:r>
              <w:rPr>
                <w:rFonts w:ascii="GHEA Grapalat" w:hAnsi="GHEA Grapalat"/>
                <w:iCs/>
                <w:color w:val="000000"/>
                <w:sz w:val="21"/>
                <w:szCs w:val="21"/>
                <w:lang w:val="pt-BR"/>
              </w:rPr>
              <w:t xml:space="preserve"> _________________</w:t>
            </w:r>
          </w:p>
          <w:p w:rsidR="006E5207" w:rsidRDefault="006E5207">
            <w:pPr>
              <w:jc w:val="center"/>
              <w:rPr>
                <w:rFonts w:ascii="GHEA Grapalat" w:hAnsi="GHEA Grapalat"/>
                <w:iCs/>
                <w:color w:val="000000"/>
                <w:sz w:val="21"/>
                <w:szCs w:val="21"/>
                <w:lang w:val="pt-BR"/>
              </w:rPr>
            </w:pPr>
            <w:r>
              <w:rPr>
                <w:rFonts w:ascii="GHEA Grapalat" w:hAnsi="GHEA Grapalat"/>
                <w:iCs/>
                <w:color w:val="000000"/>
                <w:sz w:val="21"/>
                <w:szCs w:val="21"/>
              </w:rPr>
              <w:t>հհ</w:t>
            </w:r>
            <w:r>
              <w:rPr>
                <w:rFonts w:ascii="GHEA Grapalat" w:hAnsi="GHEA Grapalat"/>
                <w:iCs/>
                <w:color w:val="000000"/>
                <w:sz w:val="21"/>
                <w:szCs w:val="21"/>
                <w:lang w:val="pt-BR"/>
              </w:rPr>
              <w:t>____________________________</w:t>
            </w:r>
          </w:p>
          <w:p w:rsidR="006E5207" w:rsidRDefault="006E5207">
            <w:pPr>
              <w:jc w:val="center"/>
              <w:rPr>
                <w:rFonts w:ascii="GHEA Grapalat" w:hAnsi="GHEA Grapalat"/>
                <w:iCs/>
                <w:color w:val="000000"/>
                <w:sz w:val="21"/>
                <w:szCs w:val="21"/>
                <w:lang w:val="pt-BR"/>
              </w:rPr>
            </w:pPr>
            <w:r>
              <w:rPr>
                <w:rFonts w:ascii="GHEA Grapalat" w:hAnsi="GHEA Grapalat"/>
                <w:iCs/>
                <w:color w:val="000000"/>
                <w:sz w:val="21"/>
                <w:szCs w:val="21"/>
              </w:rPr>
              <w:t>հվհհ</w:t>
            </w:r>
            <w:r>
              <w:rPr>
                <w:rFonts w:ascii="GHEA Grapalat" w:hAnsi="GHEA Grapalat"/>
                <w:iCs/>
                <w:color w:val="000000"/>
                <w:sz w:val="21"/>
                <w:szCs w:val="21"/>
                <w:lang w:val="pt-BR"/>
              </w:rPr>
              <w:t>___________________________</w:t>
            </w:r>
          </w:p>
        </w:tc>
      </w:tr>
    </w:tbl>
    <w:p w:rsidR="006E5207" w:rsidRDefault="006E5207" w:rsidP="006E5207">
      <w:pPr>
        <w:ind w:firstLine="375"/>
        <w:rPr>
          <w:rFonts w:ascii="Arial" w:hAnsi="Arial" w:cs="Arial"/>
          <w:iCs/>
          <w:color w:val="000000"/>
          <w:sz w:val="21"/>
          <w:szCs w:val="21"/>
          <w:lang w:val="pt-BR"/>
        </w:rPr>
      </w:pPr>
      <w:r>
        <w:rPr>
          <w:rFonts w:ascii="Arial" w:hAnsi="Arial" w:cs="Arial"/>
          <w:iCs/>
          <w:color w:val="000000"/>
          <w:sz w:val="21"/>
          <w:szCs w:val="21"/>
          <w:lang w:val="pt-BR"/>
        </w:rPr>
        <w:t>  </w:t>
      </w:r>
    </w:p>
    <w:p w:rsidR="006E5207" w:rsidRDefault="006E5207" w:rsidP="006E5207">
      <w:pPr>
        <w:ind w:firstLine="375"/>
        <w:rPr>
          <w:rFonts w:ascii="GHEA Grapalat" w:hAnsi="GHEA Grapalat"/>
          <w:iCs/>
          <w:color w:val="000000"/>
          <w:sz w:val="15"/>
          <w:szCs w:val="21"/>
          <w:lang w:val="pt-BR"/>
        </w:rPr>
      </w:pPr>
    </w:p>
    <w:p w:rsidR="006E5207" w:rsidRDefault="006E5207" w:rsidP="006E5207">
      <w:pPr>
        <w:ind w:firstLine="375"/>
        <w:jc w:val="center"/>
        <w:rPr>
          <w:rFonts w:ascii="GHEA Grapalat" w:hAnsi="GHEA Grapalat"/>
          <w:iCs/>
          <w:color w:val="000000"/>
          <w:sz w:val="22"/>
          <w:szCs w:val="22"/>
          <w:lang w:val="pt-BR"/>
        </w:rPr>
      </w:pPr>
      <w:r>
        <w:rPr>
          <w:rFonts w:ascii="GHEA Grapalat" w:hAnsi="GHEA Grapalat"/>
          <w:b/>
          <w:bCs/>
          <w:iCs/>
          <w:color w:val="000000"/>
          <w:sz w:val="22"/>
          <w:szCs w:val="22"/>
        </w:rPr>
        <w:t>ԱՐՁԱՆԱԳՐՈՒԹՅՈՒՆ</w:t>
      </w:r>
      <w:r>
        <w:rPr>
          <w:rFonts w:ascii="GHEA Grapalat" w:hAnsi="GHEA Grapalat"/>
          <w:b/>
          <w:bCs/>
          <w:iCs/>
          <w:color w:val="000000"/>
          <w:sz w:val="22"/>
          <w:szCs w:val="22"/>
          <w:lang w:val="pt-BR"/>
        </w:rPr>
        <w:t xml:space="preserve"> N</w:t>
      </w:r>
    </w:p>
    <w:p w:rsidR="006E5207" w:rsidRDefault="006E5207" w:rsidP="006E5207">
      <w:pPr>
        <w:ind w:firstLine="375"/>
        <w:jc w:val="center"/>
        <w:rPr>
          <w:rFonts w:ascii="GHEA Grapalat" w:hAnsi="GHEA Grapalat"/>
          <w:b/>
          <w:bCs/>
          <w:iCs/>
          <w:color w:val="000000"/>
          <w:sz w:val="22"/>
          <w:szCs w:val="22"/>
          <w:lang w:val="pt-BR"/>
        </w:rPr>
      </w:pPr>
      <w:r>
        <w:rPr>
          <w:rFonts w:ascii="GHEA Grapalat" w:hAnsi="GHEA Grapalat"/>
          <w:b/>
          <w:bCs/>
          <w:iCs/>
          <w:color w:val="000000"/>
          <w:sz w:val="22"/>
          <w:szCs w:val="22"/>
        </w:rPr>
        <w:t>ՊԱՅՄԱՆԱԳՐԻԿԱՄԴՐԱՄԻՄԱՍԻ</w:t>
      </w:r>
      <w:r>
        <w:rPr>
          <w:rFonts w:ascii="GHEA Grapalat" w:hAnsi="GHEA Grapalat"/>
          <w:b/>
          <w:bCs/>
          <w:iCs/>
          <w:color w:val="000000"/>
          <w:sz w:val="22"/>
          <w:szCs w:val="22"/>
          <w:lang w:val="pt-BR"/>
        </w:rPr>
        <w:t xml:space="preserve"> ԿԱՏԱՐՄԱՆ ԱՐԴՅՈՒՆՔՆԵՐԻ </w:t>
      </w:r>
    </w:p>
    <w:p w:rsidR="006E5207" w:rsidRDefault="006E5207" w:rsidP="006E5207">
      <w:pPr>
        <w:ind w:firstLine="375"/>
        <w:jc w:val="center"/>
        <w:rPr>
          <w:rFonts w:ascii="Arial Unicode" w:hAnsi="Arial Unicode"/>
          <w:iCs/>
          <w:color w:val="000000"/>
          <w:sz w:val="22"/>
          <w:szCs w:val="22"/>
          <w:lang w:val="pt-BR"/>
        </w:rPr>
      </w:pPr>
      <w:r>
        <w:rPr>
          <w:rFonts w:ascii="GHEA Grapalat" w:hAnsi="GHEA Grapalat"/>
          <w:b/>
          <w:bCs/>
          <w:iCs/>
          <w:color w:val="000000"/>
          <w:sz w:val="22"/>
          <w:szCs w:val="22"/>
        </w:rPr>
        <w:t>ՀԱՆՁՆՄԱՆ</w:t>
      </w:r>
      <w:r>
        <w:rPr>
          <w:rFonts w:ascii="GHEA Grapalat" w:hAnsi="GHEA Grapalat"/>
          <w:b/>
          <w:bCs/>
          <w:iCs/>
          <w:color w:val="000000"/>
          <w:sz w:val="22"/>
          <w:szCs w:val="22"/>
          <w:lang w:val="pt-BR"/>
        </w:rPr>
        <w:t>-</w:t>
      </w:r>
      <w:r>
        <w:rPr>
          <w:rFonts w:ascii="GHEA Grapalat" w:hAnsi="GHEA Grapalat"/>
          <w:b/>
          <w:bCs/>
          <w:iCs/>
          <w:color w:val="000000"/>
          <w:sz w:val="22"/>
          <w:szCs w:val="22"/>
        </w:rPr>
        <w:t>ԸՆԴՈՒՆՄԱՆ</w:t>
      </w:r>
    </w:p>
    <w:p w:rsidR="006E5207" w:rsidRDefault="006E5207" w:rsidP="006E5207">
      <w:pPr>
        <w:pStyle w:val="BodyTextIndent"/>
        <w:spacing w:after="0" w:line="240" w:lineRule="auto"/>
        <w:ind w:firstLine="0"/>
        <w:jc w:val="center"/>
        <w:rPr>
          <w:rFonts w:cs="Times New Roman"/>
          <w:b/>
          <w:bCs/>
          <w:iCs/>
          <w:sz w:val="20"/>
          <w:szCs w:val="20"/>
          <w:lang w:val="es-ES"/>
        </w:rPr>
      </w:pPr>
    </w:p>
    <w:p w:rsidR="006E5207" w:rsidRDefault="006E5207" w:rsidP="006E5207">
      <w:pPr>
        <w:pStyle w:val="BodyTextIndent"/>
        <w:spacing w:after="0" w:line="240" w:lineRule="auto"/>
        <w:ind w:firstLine="540"/>
        <w:rPr>
          <w:rFonts w:cs="Times New Roman"/>
          <w:i w:val="0"/>
          <w:iCs/>
          <w:sz w:val="20"/>
          <w:lang w:val="es-ES"/>
        </w:rPr>
      </w:pPr>
      <w:r>
        <w:rPr>
          <w:rFonts w:ascii="GHEA Grapalat" w:hAnsi="GHEA Grapalat" w:cs="Times New Roman"/>
          <w:i w:val="0"/>
          <w:color w:val="000000"/>
          <w:sz w:val="21"/>
          <w:szCs w:val="21"/>
          <w:lang w:val="es-ES" w:eastAsia="ru-RU"/>
        </w:rPr>
        <w:t xml:space="preserve">«      » «              »20    </w:t>
      </w:r>
      <w:r>
        <w:rPr>
          <w:rFonts w:ascii="GHEA Grapalat" w:hAnsi="GHEA Grapalat" w:cs="Times New Roman"/>
          <w:i w:val="0"/>
          <w:color w:val="000000"/>
          <w:sz w:val="21"/>
          <w:szCs w:val="21"/>
          <w:lang w:eastAsia="ru-RU"/>
        </w:rPr>
        <w:t>թ</w:t>
      </w:r>
      <w:r>
        <w:rPr>
          <w:rFonts w:ascii="GHEA Grapalat" w:hAnsi="GHEA Grapalat" w:cs="Times New Roman"/>
          <w:i w:val="0"/>
          <w:color w:val="000000"/>
          <w:sz w:val="21"/>
          <w:szCs w:val="21"/>
          <w:lang w:val="es-ES" w:eastAsia="ru-RU"/>
        </w:rPr>
        <w:t>.</w:t>
      </w:r>
    </w:p>
    <w:p w:rsidR="006E5207" w:rsidRDefault="006E5207" w:rsidP="006E5207">
      <w:pPr>
        <w:pStyle w:val="BodyTextIndent"/>
        <w:spacing w:after="0" w:line="240" w:lineRule="auto"/>
        <w:ind w:firstLine="0"/>
        <w:rPr>
          <w:rFonts w:cs="Times New Roman"/>
          <w:i w:val="0"/>
          <w:iCs/>
          <w:sz w:val="20"/>
          <w:lang w:val="es-ES"/>
        </w:rPr>
      </w:pPr>
    </w:p>
    <w:p w:rsidR="006E5207" w:rsidRDefault="006E5207" w:rsidP="006E5207">
      <w:pPr>
        <w:pStyle w:val="NormalWeb"/>
        <w:spacing w:before="0" w:beforeAutospacing="0" w:after="0" w:afterAutospacing="0"/>
        <w:rPr>
          <w:rFonts w:ascii="GHEA Grapalat" w:hAnsi="GHEA Grapalat"/>
          <w:color w:val="000000"/>
          <w:sz w:val="21"/>
          <w:szCs w:val="21"/>
          <w:lang w:val="es-ES"/>
        </w:rPr>
      </w:pPr>
      <w:r>
        <w:rPr>
          <w:rFonts w:ascii="GHEA Grapalat" w:hAnsi="GHEA Grapalat"/>
          <w:color w:val="000000"/>
          <w:sz w:val="21"/>
          <w:szCs w:val="21"/>
        </w:rPr>
        <w:t>Պայմանագրի</w:t>
      </w:r>
      <w:r>
        <w:rPr>
          <w:rFonts w:ascii="GHEA Grapalat" w:hAnsi="GHEA Grapalat"/>
          <w:color w:val="000000"/>
          <w:sz w:val="21"/>
          <w:szCs w:val="21"/>
          <w:lang w:val="es-ES"/>
        </w:rPr>
        <w:t xml:space="preserve"> /</w:t>
      </w:r>
      <w:r>
        <w:rPr>
          <w:rFonts w:ascii="GHEA Grapalat" w:hAnsi="GHEA Grapalat"/>
          <w:color w:val="000000"/>
          <w:sz w:val="21"/>
          <w:szCs w:val="21"/>
        </w:rPr>
        <w:t>այսուհետ</w:t>
      </w:r>
      <w:r>
        <w:rPr>
          <w:rFonts w:ascii="GHEA Grapalat" w:hAnsi="GHEA Grapalat"/>
          <w:color w:val="000000"/>
          <w:sz w:val="21"/>
          <w:szCs w:val="21"/>
          <w:lang w:val="es-ES"/>
        </w:rPr>
        <w:t xml:space="preserve">` </w:t>
      </w:r>
      <w:r>
        <w:rPr>
          <w:rFonts w:ascii="GHEA Grapalat" w:hAnsi="GHEA Grapalat"/>
          <w:color w:val="000000"/>
          <w:sz w:val="21"/>
          <w:szCs w:val="21"/>
        </w:rPr>
        <w:t>Պայմանագիր</w:t>
      </w:r>
      <w:r>
        <w:rPr>
          <w:rFonts w:ascii="GHEA Grapalat" w:hAnsi="GHEA Grapalat"/>
          <w:color w:val="000000"/>
          <w:sz w:val="21"/>
          <w:szCs w:val="21"/>
          <w:lang w:val="es-ES"/>
        </w:rPr>
        <w:t xml:space="preserve">/ </w:t>
      </w:r>
      <w:r>
        <w:rPr>
          <w:rFonts w:ascii="GHEA Grapalat" w:hAnsi="GHEA Grapalat"/>
          <w:color w:val="000000"/>
          <w:sz w:val="21"/>
          <w:szCs w:val="21"/>
        </w:rPr>
        <w:t>անվանումը</w:t>
      </w:r>
      <w:r>
        <w:rPr>
          <w:rFonts w:ascii="GHEA Grapalat" w:hAnsi="GHEA Grapalat"/>
          <w:color w:val="000000"/>
          <w:sz w:val="21"/>
          <w:szCs w:val="21"/>
          <w:lang w:val="es-ES"/>
        </w:rPr>
        <w:t>` ____________________________________________________________________________________________</w:t>
      </w:r>
    </w:p>
    <w:p w:rsidR="006E5207" w:rsidRDefault="006E5207" w:rsidP="006E5207">
      <w:pPr>
        <w:pStyle w:val="NormalWeb"/>
        <w:spacing w:before="0" w:beforeAutospacing="0" w:after="0" w:afterAutospacing="0"/>
        <w:rPr>
          <w:rFonts w:ascii="GHEA Grapalat" w:hAnsi="GHEA Grapalat"/>
          <w:color w:val="000000"/>
          <w:sz w:val="21"/>
          <w:szCs w:val="21"/>
          <w:lang w:val="es-ES"/>
        </w:rPr>
      </w:pPr>
      <w:r>
        <w:rPr>
          <w:rFonts w:ascii="GHEA Grapalat" w:hAnsi="GHEA Grapalat"/>
          <w:color w:val="000000"/>
          <w:sz w:val="21"/>
          <w:szCs w:val="21"/>
        </w:rPr>
        <w:t>Պայմանագրիկնքմանամսաթիվը</w:t>
      </w:r>
      <w:r>
        <w:rPr>
          <w:rFonts w:ascii="GHEA Grapalat" w:hAnsi="GHEA Grapalat"/>
          <w:color w:val="000000"/>
          <w:sz w:val="21"/>
          <w:szCs w:val="21"/>
          <w:lang w:val="es-ES"/>
        </w:rPr>
        <w:t xml:space="preserve">` «____» «__________________» 20 </w:t>
      </w:r>
      <w:r>
        <w:rPr>
          <w:rFonts w:ascii="GHEA Grapalat" w:hAnsi="GHEA Grapalat"/>
          <w:color w:val="000000"/>
          <w:sz w:val="21"/>
          <w:szCs w:val="21"/>
        </w:rPr>
        <w:t>թ</w:t>
      </w:r>
      <w:r>
        <w:rPr>
          <w:rFonts w:ascii="GHEA Grapalat" w:hAnsi="GHEA Grapalat"/>
          <w:color w:val="000000"/>
          <w:sz w:val="21"/>
          <w:szCs w:val="21"/>
          <w:lang w:val="es-ES"/>
        </w:rPr>
        <w:t>.</w:t>
      </w:r>
    </w:p>
    <w:p w:rsidR="006E5207" w:rsidRDefault="006E5207" w:rsidP="006E5207">
      <w:pPr>
        <w:pStyle w:val="NormalWeb"/>
        <w:spacing w:before="0" w:beforeAutospacing="0" w:after="0" w:afterAutospacing="0"/>
        <w:rPr>
          <w:rFonts w:ascii="GHEA Grapalat" w:hAnsi="GHEA Grapalat"/>
          <w:color w:val="000000"/>
          <w:sz w:val="21"/>
          <w:szCs w:val="21"/>
          <w:lang w:val="es-ES"/>
        </w:rPr>
      </w:pPr>
      <w:r>
        <w:rPr>
          <w:rFonts w:ascii="GHEA Grapalat" w:hAnsi="GHEA Grapalat"/>
          <w:color w:val="000000"/>
          <w:sz w:val="21"/>
          <w:szCs w:val="21"/>
        </w:rPr>
        <w:t>Պայմանագրիհամարը</w:t>
      </w:r>
      <w:r>
        <w:rPr>
          <w:rFonts w:ascii="GHEA Grapalat" w:hAnsi="GHEA Grapalat"/>
          <w:color w:val="000000"/>
          <w:sz w:val="21"/>
          <w:szCs w:val="21"/>
          <w:lang w:val="es-ES"/>
        </w:rPr>
        <w:t>`    __________</w:t>
      </w:r>
    </w:p>
    <w:p w:rsidR="006E5207" w:rsidRDefault="006E5207" w:rsidP="006E5207">
      <w:pPr>
        <w:jc w:val="both"/>
        <w:rPr>
          <w:rFonts w:ascii="GHEA Grapalat" w:hAnsi="GHEA Grapalat" w:cs="Sylfaen"/>
          <w:iCs/>
          <w:lang w:val="es-ES"/>
        </w:rPr>
      </w:pPr>
      <w:r>
        <w:rPr>
          <w:rFonts w:ascii="GHEA Grapalat" w:hAnsi="GHEA Grapalat"/>
          <w:iCs/>
          <w:color w:val="000000"/>
          <w:sz w:val="21"/>
          <w:szCs w:val="21"/>
        </w:rPr>
        <w:t>Պատվիրատունև</w:t>
      </w:r>
      <w:r>
        <w:rPr>
          <w:rFonts w:ascii="GHEA Grapalat" w:hAnsi="GHEA Grapalat"/>
          <w:color w:val="000000"/>
          <w:sz w:val="21"/>
          <w:szCs w:val="21"/>
        </w:rPr>
        <w:t>Պայմանագրիկողմը՝</w:t>
      </w:r>
      <w:r>
        <w:rPr>
          <w:rFonts w:ascii="GHEA Grapalat" w:hAnsi="GHEA Grapalat"/>
          <w:color w:val="000000"/>
          <w:sz w:val="21"/>
          <w:szCs w:val="21"/>
          <w:lang w:val="hy-AM"/>
        </w:rPr>
        <w:t xml:space="preserve">հիմք ընդունելովպայմանագրի կատարման վերաբերյալ «   » «       » 20   թ. դուրս գրված </w:t>
      </w:r>
      <w:r>
        <w:rPr>
          <w:rFonts w:ascii="GHEA Grapalat" w:hAnsi="GHEA Grapalat"/>
          <w:color w:val="000000"/>
          <w:sz w:val="21"/>
          <w:szCs w:val="21"/>
          <w:lang w:val="es-ES"/>
        </w:rPr>
        <w:t xml:space="preserve">N ___   </w:t>
      </w:r>
      <w:r>
        <w:rPr>
          <w:rFonts w:ascii="GHEA Grapalat" w:hAnsi="GHEA Grapalat"/>
          <w:color w:val="000000"/>
          <w:sz w:val="21"/>
          <w:szCs w:val="21"/>
          <w:lang w:val="hy-AM"/>
        </w:rPr>
        <w:t xml:space="preserve">հաշիվ ապրանքագիրը, </w:t>
      </w:r>
      <w:r>
        <w:rPr>
          <w:rFonts w:ascii="GHEA Grapalat" w:hAnsi="GHEA Grapalat"/>
          <w:color w:val="000000"/>
          <w:sz w:val="21"/>
          <w:szCs w:val="21"/>
          <w:lang w:val="es-ES"/>
        </w:rPr>
        <w:t>կազմեցին սույն արձանագրությունը հետևյալի մասին.</w:t>
      </w:r>
    </w:p>
    <w:p w:rsidR="006E5207" w:rsidRDefault="006E5207" w:rsidP="006E5207">
      <w:pPr>
        <w:jc w:val="both"/>
        <w:rPr>
          <w:rFonts w:ascii="GHEA Grapalat" w:hAnsi="GHEA Grapalat"/>
          <w:iCs/>
          <w:color w:val="000000"/>
          <w:sz w:val="21"/>
          <w:szCs w:val="21"/>
          <w:lang w:val="hy-AM"/>
        </w:rPr>
      </w:pPr>
      <w:r>
        <w:rPr>
          <w:rFonts w:ascii="GHEA Grapalat" w:hAnsi="GHEA Grapalat"/>
          <w:iCs/>
          <w:color w:val="000000"/>
          <w:sz w:val="21"/>
          <w:szCs w:val="21"/>
        </w:rPr>
        <w:t>Պայմանագրիշրջանակներում</w:t>
      </w:r>
      <w:r>
        <w:rPr>
          <w:rFonts w:ascii="GHEA Grapalat" w:hAnsi="GHEA Grapalat"/>
          <w:iCs/>
          <w:snapToGrid w:val="0"/>
          <w:color w:val="000000"/>
          <w:sz w:val="21"/>
          <w:szCs w:val="21"/>
          <w:lang w:val="es-ES"/>
        </w:rPr>
        <w:t xml:space="preserve">Պայմանագրի կողմը  </w:t>
      </w:r>
      <w:r>
        <w:rPr>
          <w:rFonts w:ascii="GHEA Grapalat" w:hAnsi="GHEA Grapalat"/>
          <w:iCs/>
          <w:color w:val="000000"/>
          <w:sz w:val="21"/>
          <w:szCs w:val="21"/>
        </w:rPr>
        <w:t>մատակարարելէհետևյալապրանքները՝</w:t>
      </w:r>
    </w:p>
    <w:p w:rsidR="006E5207" w:rsidRDefault="006E5207" w:rsidP="006E5207">
      <w:pPr>
        <w:jc w:val="both"/>
        <w:rPr>
          <w:rFonts w:ascii="GHEA Grapalat" w:hAnsi="GHEA Grapalat"/>
          <w:iCs/>
          <w:color w:val="000000"/>
          <w:sz w:val="21"/>
          <w:szCs w:val="21"/>
          <w:lang w:val="hy-AM"/>
        </w:rPr>
      </w:pPr>
    </w:p>
    <w:tbl>
      <w:tblPr>
        <w:tblW w:w="10710"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6"/>
        <w:gridCol w:w="1173"/>
        <w:gridCol w:w="1441"/>
        <w:gridCol w:w="1801"/>
        <w:gridCol w:w="1117"/>
        <w:gridCol w:w="1843"/>
        <w:gridCol w:w="1135"/>
        <w:gridCol w:w="1169"/>
        <w:gridCol w:w="675"/>
      </w:tblGrid>
      <w:tr w:rsidR="006E5207" w:rsidTr="006E5207">
        <w:trPr>
          <w:jc w:val="right"/>
        </w:trPr>
        <w:tc>
          <w:tcPr>
            <w:tcW w:w="357" w:type="dxa"/>
            <w:vMerge w:val="restart"/>
            <w:tcBorders>
              <w:top w:val="single" w:sz="4" w:space="0" w:color="auto"/>
              <w:left w:val="single" w:sz="4" w:space="0" w:color="auto"/>
              <w:bottom w:val="single" w:sz="4" w:space="0" w:color="auto"/>
              <w:right w:val="single" w:sz="4" w:space="0" w:color="auto"/>
            </w:tcBorders>
            <w:vAlign w:val="center"/>
            <w:hideMark/>
          </w:tcPr>
          <w:p w:rsidR="006E5207" w:rsidRDefault="006E5207">
            <w:pPr>
              <w:pStyle w:val="NormalWeb"/>
              <w:spacing w:before="0" w:beforeAutospacing="0" w:after="0" w:afterAutospacing="0"/>
              <w:jc w:val="center"/>
              <w:rPr>
                <w:rFonts w:ascii="GHEA Grapalat" w:hAnsi="GHEA Grapalat"/>
                <w:sz w:val="18"/>
                <w:szCs w:val="18"/>
              </w:rPr>
            </w:pPr>
            <w:r>
              <w:rPr>
                <w:rFonts w:ascii="GHEA Grapalat" w:hAnsi="GHEA Grapalat"/>
                <w:sz w:val="18"/>
                <w:szCs w:val="18"/>
              </w:rPr>
              <w:t>N</w:t>
            </w:r>
          </w:p>
        </w:tc>
        <w:tc>
          <w:tcPr>
            <w:tcW w:w="10348" w:type="dxa"/>
            <w:gridSpan w:val="8"/>
            <w:tcBorders>
              <w:top w:val="single" w:sz="4" w:space="0" w:color="auto"/>
              <w:left w:val="single" w:sz="4" w:space="0" w:color="auto"/>
              <w:bottom w:val="single" w:sz="4" w:space="0" w:color="auto"/>
              <w:right w:val="single" w:sz="4" w:space="0" w:color="auto"/>
            </w:tcBorders>
            <w:vAlign w:val="center"/>
            <w:hideMark/>
          </w:tcPr>
          <w:p w:rsidR="006E5207" w:rsidRDefault="006E5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Pr>
                <w:rFonts w:ascii="GHEA Grapalat" w:hAnsi="GHEA Grapalat" w:cs="Sylfaen"/>
                <w:sz w:val="18"/>
                <w:szCs w:val="18"/>
              </w:rPr>
              <w:t>Մատակարարվածապրանքների</w:t>
            </w:r>
          </w:p>
        </w:tc>
      </w:tr>
      <w:tr w:rsidR="006E5207" w:rsidRPr="006E5207" w:rsidTr="006E5207">
        <w:trPr>
          <w:jc w:val="right"/>
        </w:trPr>
        <w:tc>
          <w:tcPr>
            <w:tcW w:w="357" w:type="dxa"/>
            <w:vMerge/>
            <w:tcBorders>
              <w:top w:val="single" w:sz="4" w:space="0" w:color="auto"/>
              <w:left w:val="single" w:sz="4" w:space="0" w:color="auto"/>
              <w:bottom w:val="single" w:sz="4" w:space="0" w:color="auto"/>
              <w:right w:val="single" w:sz="4" w:space="0" w:color="auto"/>
            </w:tcBorders>
            <w:vAlign w:val="center"/>
            <w:hideMark/>
          </w:tcPr>
          <w:p w:rsidR="006E5207" w:rsidRDefault="006E5207">
            <w:pPr>
              <w:rPr>
                <w:rFonts w:ascii="GHEA Grapalat" w:hAnsi="GHEA Grapalat"/>
                <w:sz w:val="18"/>
                <w:szCs w:val="18"/>
              </w:rPr>
            </w:pPr>
          </w:p>
        </w:tc>
        <w:tc>
          <w:tcPr>
            <w:tcW w:w="1173" w:type="dxa"/>
            <w:vMerge w:val="restart"/>
            <w:tcBorders>
              <w:top w:val="single" w:sz="4" w:space="0" w:color="auto"/>
              <w:left w:val="single" w:sz="4" w:space="0" w:color="auto"/>
              <w:bottom w:val="single" w:sz="4" w:space="0" w:color="auto"/>
              <w:right w:val="single" w:sz="4" w:space="0" w:color="auto"/>
            </w:tcBorders>
            <w:vAlign w:val="center"/>
            <w:hideMark/>
          </w:tcPr>
          <w:p w:rsidR="006E5207" w:rsidRDefault="006E5207">
            <w:pPr>
              <w:pStyle w:val="NormalWeb"/>
              <w:spacing w:before="0" w:beforeAutospacing="0" w:after="0" w:afterAutospacing="0"/>
              <w:jc w:val="center"/>
              <w:rPr>
                <w:rFonts w:ascii="GHEA Grapalat" w:hAnsi="GHEA Grapalat"/>
                <w:sz w:val="18"/>
                <w:szCs w:val="18"/>
              </w:rPr>
            </w:pPr>
            <w:r>
              <w:rPr>
                <w:rFonts w:ascii="GHEA Grapalat" w:hAnsi="GHEA Grapalat"/>
                <w:sz w:val="18"/>
                <w:szCs w:val="18"/>
              </w:rPr>
              <w:t>անվանումը</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6E5207" w:rsidRDefault="006E5207">
            <w:pPr>
              <w:pStyle w:val="NormalWeb"/>
              <w:spacing w:before="0" w:beforeAutospacing="0" w:after="0" w:afterAutospacing="0"/>
              <w:jc w:val="center"/>
              <w:rPr>
                <w:rFonts w:ascii="GHEA Grapalat" w:hAnsi="GHEA Grapalat"/>
                <w:sz w:val="18"/>
                <w:szCs w:val="18"/>
              </w:rPr>
            </w:pPr>
            <w:r>
              <w:rPr>
                <w:rFonts w:ascii="GHEA Grapalat" w:hAnsi="GHEA Grapalat"/>
                <w:sz w:val="18"/>
                <w:szCs w:val="18"/>
              </w:rPr>
              <w:t>տեխնիկական  բնութագրի համառոտ շարադրանքը</w:t>
            </w:r>
          </w:p>
        </w:tc>
        <w:tc>
          <w:tcPr>
            <w:tcW w:w="2916" w:type="dxa"/>
            <w:gridSpan w:val="2"/>
            <w:tcBorders>
              <w:top w:val="single" w:sz="4" w:space="0" w:color="auto"/>
              <w:left w:val="single" w:sz="4" w:space="0" w:color="auto"/>
              <w:bottom w:val="single" w:sz="4" w:space="0" w:color="auto"/>
              <w:right w:val="single" w:sz="4" w:space="0" w:color="auto"/>
            </w:tcBorders>
            <w:vAlign w:val="center"/>
            <w:hideMark/>
          </w:tcPr>
          <w:p w:rsidR="006E5207" w:rsidRDefault="006E5207">
            <w:pPr>
              <w:pStyle w:val="NormalWeb"/>
              <w:spacing w:before="0" w:beforeAutospacing="0" w:after="0" w:afterAutospacing="0"/>
              <w:jc w:val="center"/>
              <w:rPr>
                <w:rFonts w:ascii="GHEA Grapalat" w:hAnsi="GHEA Grapalat"/>
                <w:sz w:val="18"/>
                <w:szCs w:val="18"/>
              </w:rPr>
            </w:pPr>
            <w:r>
              <w:rPr>
                <w:rFonts w:ascii="GHEA Grapalat" w:hAnsi="GHEA Grapalat"/>
                <w:sz w:val="18"/>
                <w:szCs w:val="18"/>
              </w:rPr>
              <w:t>քանակական ցուցանիշը</w:t>
            </w:r>
          </w:p>
        </w:tc>
        <w:tc>
          <w:tcPr>
            <w:tcW w:w="2976" w:type="dxa"/>
            <w:gridSpan w:val="2"/>
            <w:tcBorders>
              <w:top w:val="single" w:sz="4" w:space="0" w:color="auto"/>
              <w:left w:val="single" w:sz="4" w:space="0" w:color="auto"/>
              <w:bottom w:val="single" w:sz="4" w:space="0" w:color="auto"/>
              <w:right w:val="single" w:sz="4" w:space="0" w:color="auto"/>
            </w:tcBorders>
            <w:vAlign w:val="center"/>
            <w:hideMark/>
          </w:tcPr>
          <w:p w:rsidR="006E5207" w:rsidRDefault="006E5207">
            <w:pPr>
              <w:pStyle w:val="NormalWeb"/>
              <w:spacing w:before="0" w:beforeAutospacing="0" w:after="0" w:afterAutospacing="0"/>
              <w:jc w:val="center"/>
              <w:rPr>
                <w:rFonts w:ascii="GHEA Grapalat" w:hAnsi="GHEA Grapalat"/>
                <w:sz w:val="18"/>
                <w:szCs w:val="18"/>
              </w:rPr>
            </w:pPr>
            <w:r>
              <w:rPr>
                <w:rFonts w:ascii="GHEA Grapalat" w:hAnsi="GHEA Grapalat"/>
                <w:sz w:val="18"/>
                <w:szCs w:val="18"/>
              </w:rPr>
              <w:t>կատարման ժամկետը</w:t>
            </w:r>
          </w:p>
        </w:tc>
        <w:tc>
          <w:tcPr>
            <w:tcW w:w="1168" w:type="dxa"/>
            <w:vMerge w:val="restart"/>
            <w:tcBorders>
              <w:top w:val="single" w:sz="4" w:space="0" w:color="auto"/>
              <w:left w:val="single" w:sz="4" w:space="0" w:color="auto"/>
              <w:bottom w:val="single" w:sz="4" w:space="0" w:color="auto"/>
              <w:right w:val="single" w:sz="4" w:space="0" w:color="auto"/>
            </w:tcBorders>
            <w:vAlign w:val="center"/>
            <w:hideMark/>
          </w:tcPr>
          <w:p w:rsidR="006E5207" w:rsidRDefault="006E5207">
            <w:pPr>
              <w:pStyle w:val="NormalWeb"/>
              <w:spacing w:before="0" w:beforeAutospacing="0" w:after="0" w:afterAutospacing="0"/>
              <w:jc w:val="center"/>
              <w:rPr>
                <w:rFonts w:ascii="GHEA Grapalat" w:hAnsi="GHEA Grapalat"/>
                <w:sz w:val="18"/>
                <w:szCs w:val="18"/>
              </w:rPr>
            </w:pPr>
            <w:r>
              <w:rPr>
                <w:rFonts w:ascii="GHEA Grapalat" w:hAnsi="GHEA Grapalat"/>
                <w:sz w:val="18"/>
                <w:szCs w:val="18"/>
              </w:rPr>
              <w:t>Վճարման ենթակա գումարը /հազար դրամ/</w:t>
            </w:r>
          </w:p>
        </w:tc>
        <w:tc>
          <w:tcPr>
            <w:tcW w:w="675" w:type="dxa"/>
            <w:vMerge w:val="restart"/>
            <w:tcBorders>
              <w:top w:val="single" w:sz="4" w:space="0" w:color="auto"/>
              <w:left w:val="single" w:sz="4" w:space="0" w:color="auto"/>
              <w:bottom w:val="single" w:sz="4" w:space="0" w:color="auto"/>
              <w:right w:val="single" w:sz="4" w:space="0" w:color="auto"/>
            </w:tcBorders>
            <w:vAlign w:val="center"/>
            <w:hideMark/>
          </w:tcPr>
          <w:p w:rsidR="006E5207" w:rsidRDefault="006E5207">
            <w:pPr>
              <w:pStyle w:val="NormalWeb"/>
              <w:spacing w:before="0" w:beforeAutospacing="0" w:after="0" w:afterAutospacing="0"/>
              <w:jc w:val="center"/>
              <w:rPr>
                <w:rFonts w:ascii="GHEA Grapalat" w:hAnsi="GHEA Grapalat"/>
                <w:sz w:val="18"/>
                <w:szCs w:val="18"/>
              </w:rPr>
            </w:pPr>
            <w:r>
              <w:rPr>
                <w:rFonts w:ascii="GHEA Grapalat" w:hAnsi="GHEA Grapalat"/>
                <w:sz w:val="18"/>
                <w:szCs w:val="18"/>
              </w:rPr>
              <w:t>Վճարման ժամկետը /ըստ վճարման ժամանակացույցի/</w:t>
            </w:r>
          </w:p>
        </w:tc>
      </w:tr>
      <w:tr w:rsidR="006E5207" w:rsidTr="006E5207">
        <w:trPr>
          <w:trHeight w:val="1105"/>
          <w:jc w:val="right"/>
        </w:trPr>
        <w:tc>
          <w:tcPr>
            <w:tcW w:w="357" w:type="dxa"/>
            <w:vMerge/>
            <w:tcBorders>
              <w:top w:val="single" w:sz="4" w:space="0" w:color="auto"/>
              <w:left w:val="single" w:sz="4" w:space="0" w:color="auto"/>
              <w:bottom w:val="single" w:sz="4" w:space="0" w:color="auto"/>
              <w:right w:val="single" w:sz="4" w:space="0" w:color="auto"/>
            </w:tcBorders>
            <w:vAlign w:val="center"/>
            <w:hideMark/>
          </w:tcPr>
          <w:p w:rsidR="006E5207" w:rsidRDefault="006E5207">
            <w:pPr>
              <w:rPr>
                <w:rFonts w:ascii="GHEA Grapalat" w:hAnsi="GHEA Grapalat"/>
                <w:sz w:val="18"/>
                <w:szCs w:val="18"/>
              </w:rPr>
            </w:pPr>
          </w:p>
        </w:tc>
        <w:tc>
          <w:tcPr>
            <w:tcW w:w="10348" w:type="dxa"/>
            <w:vMerge/>
            <w:tcBorders>
              <w:top w:val="single" w:sz="4" w:space="0" w:color="auto"/>
              <w:left w:val="single" w:sz="4" w:space="0" w:color="auto"/>
              <w:bottom w:val="single" w:sz="4" w:space="0" w:color="auto"/>
              <w:right w:val="single" w:sz="4" w:space="0" w:color="auto"/>
            </w:tcBorders>
            <w:vAlign w:val="center"/>
            <w:hideMark/>
          </w:tcPr>
          <w:p w:rsidR="006E5207" w:rsidRDefault="006E5207">
            <w:pPr>
              <w:rPr>
                <w:rFonts w:ascii="GHEA Grapalat" w:hAnsi="GHEA Grapalat"/>
                <w:sz w:val="18"/>
                <w:szCs w:val="18"/>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6E5207" w:rsidRDefault="006E5207">
            <w:pPr>
              <w:rPr>
                <w:rFonts w:ascii="GHEA Grapalat" w:hAnsi="GHEA Grapalat"/>
                <w:sz w:val="18"/>
                <w:szCs w:val="18"/>
              </w:rPr>
            </w:pPr>
          </w:p>
        </w:tc>
        <w:tc>
          <w:tcPr>
            <w:tcW w:w="1800" w:type="dxa"/>
            <w:tcBorders>
              <w:top w:val="single" w:sz="4" w:space="0" w:color="auto"/>
              <w:left w:val="single" w:sz="4" w:space="0" w:color="auto"/>
              <w:bottom w:val="single" w:sz="4" w:space="0" w:color="auto"/>
              <w:right w:val="single" w:sz="4" w:space="0" w:color="auto"/>
            </w:tcBorders>
            <w:vAlign w:val="center"/>
            <w:hideMark/>
          </w:tcPr>
          <w:p w:rsidR="006E5207" w:rsidRDefault="006E5207">
            <w:pPr>
              <w:pStyle w:val="NormalWeb"/>
              <w:spacing w:before="0" w:beforeAutospacing="0" w:after="0" w:afterAutospacing="0"/>
              <w:jc w:val="center"/>
              <w:rPr>
                <w:rFonts w:ascii="GHEA Grapalat" w:hAnsi="GHEA Grapalat"/>
                <w:sz w:val="18"/>
                <w:szCs w:val="18"/>
              </w:rPr>
            </w:pPr>
            <w:r>
              <w:rPr>
                <w:rFonts w:ascii="GHEA Grapalat" w:hAnsi="GHEA Grapalat"/>
                <w:sz w:val="18"/>
                <w:szCs w:val="18"/>
              </w:rPr>
              <w:t>ըստ պայմանագրով հաստատված գնման ժամանակացույցի</w:t>
            </w:r>
          </w:p>
        </w:tc>
        <w:tc>
          <w:tcPr>
            <w:tcW w:w="1116" w:type="dxa"/>
            <w:tcBorders>
              <w:top w:val="single" w:sz="4" w:space="0" w:color="auto"/>
              <w:left w:val="single" w:sz="4" w:space="0" w:color="auto"/>
              <w:bottom w:val="single" w:sz="4" w:space="0" w:color="auto"/>
              <w:right w:val="single" w:sz="4" w:space="0" w:color="auto"/>
            </w:tcBorders>
            <w:vAlign w:val="center"/>
            <w:hideMark/>
          </w:tcPr>
          <w:p w:rsidR="006E5207" w:rsidRDefault="006E5207">
            <w:pPr>
              <w:pStyle w:val="NormalWeb"/>
              <w:spacing w:before="0" w:beforeAutospacing="0" w:after="0" w:afterAutospacing="0"/>
              <w:jc w:val="center"/>
              <w:rPr>
                <w:rFonts w:ascii="GHEA Grapalat" w:hAnsi="GHEA Grapalat"/>
                <w:sz w:val="18"/>
                <w:szCs w:val="18"/>
              </w:rPr>
            </w:pPr>
            <w:r>
              <w:rPr>
                <w:rFonts w:ascii="GHEA Grapalat" w:hAnsi="GHEA Grapalat"/>
                <w:sz w:val="18"/>
                <w:szCs w:val="18"/>
              </w:rPr>
              <w:t>փաստացի</w:t>
            </w:r>
          </w:p>
        </w:tc>
        <w:tc>
          <w:tcPr>
            <w:tcW w:w="1842" w:type="dxa"/>
            <w:tcBorders>
              <w:top w:val="single" w:sz="4" w:space="0" w:color="auto"/>
              <w:left w:val="single" w:sz="4" w:space="0" w:color="auto"/>
              <w:bottom w:val="single" w:sz="4" w:space="0" w:color="auto"/>
              <w:right w:val="single" w:sz="4" w:space="0" w:color="auto"/>
            </w:tcBorders>
            <w:vAlign w:val="center"/>
            <w:hideMark/>
          </w:tcPr>
          <w:p w:rsidR="006E5207" w:rsidRDefault="006E5207">
            <w:pPr>
              <w:pStyle w:val="NormalWeb"/>
              <w:spacing w:before="0" w:beforeAutospacing="0" w:after="0" w:afterAutospacing="0"/>
              <w:jc w:val="center"/>
              <w:rPr>
                <w:rFonts w:ascii="GHEA Grapalat" w:hAnsi="GHEA Grapalat"/>
                <w:sz w:val="18"/>
                <w:szCs w:val="18"/>
              </w:rPr>
            </w:pPr>
            <w:r>
              <w:rPr>
                <w:rFonts w:ascii="GHEA Grapalat" w:hAnsi="GHEA Grapalat"/>
                <w:sz w:val="18"/>
                <w:szCs w:val="18"/>
              </w:rPr>
              <w:t>ըստ պայմանագրով հաստատված գնման ժամանակացույցի</w:t>
            </w:r>
          </w:p>
        </w:tc>
        <w:tc>
          <w:tcPr>
            <w:tcW w:w="1134" w:type="dxa"/>
            <w:tcBorders>
              <w:top w:val="single" w:sz="4" w:space="0" w:color="auto"/>
              <w:left w:val="single" w:sz="4" w:space="0" w:color="auto"/>
              <w:bottom w:val="single" w:sz="4" w:space="0" w:color="auto"/>
              <w:right w:val="single" w:sz="4" w:space="0" w:color="auto"/>
            </w:tcBorders>
            <w:vAlign w:val="center"/>
            <w:hideMark/>
          </w:tcPr>
          <w:p w:rsidR="006E5207" w:rsidRDefault="006E5207">
            <w:pPr>
              <w:pStyle w:val="NormalWeb"/>
              <w:spacing w:before="0" w:beforeAutospacing="0" w:after="0" w:afterAutospacing="0"/>
              <w:jc w:val="center"/>
              <w:rPr>
                <w:rFonts w:ascii="GHEA Grapalat" w:hAnsi="GHEA Grapalat"/>
                <w:sz w:val="18"/>
                <w:szCs w:val="18"/>
              </w:rPr>
            </w:pPr>
            <w:r>
              <w:rPr>
                <w:rFonts w:ascii="GHEA Grapalat" w:hAnsi="GHEA Grapalat"/>
                <w:sz w:val="18"/>
                <w:szCs w:val="18"/>
              </w:rPr>
              <w:t>փաստացի</w:t>
            </w:r>
          </w:p>
        </w:tc>
        <w:tc>
          <w:tcPr>
            <w:tcW w:w="1168" w:type="dxa"/>
            <w:vMerge/>
            <w:tcBorders>
              <w:top w:val="single" w:sz="4" w:space="0" w:color="auto"/>
              <w:left w:val="single" w:sz="4" w:space="0" w:color="auto"/>
              <w:bottom w:val="single" w:sz="4" w:space="0" w:color="auto"/>
              <w:right w:val="single" w:sz="4" w:space="0" w:color="auto"/>
            </w:tcBorders>
            <w:vAlign w:val="center"/>
            <w:hideMark/>
          </w:tcPr>
          <w:p w:rsidR="006E5207" w:rsidRDefault="006E5207">
            <w:pPr>
              <w:rPr>
                <w:rFonts w:ascii="GHEA Grapalat" w:hAnsi="GHEA Grapalat"/>
                <w:sz w:val="18"/>
                <w:szCs w:val="18"/>
              </w:rPr>
            </w:pPr>
          </w:p>
        </w:tc>
        <w:tc>
          <w:tcPr>
            <w:tcW w:w="675" w:type="dxa"/>
            <w:vMerge/>
            <w:tcBorders>
              <w:top w:val="single" w:sz="4" w:space="0" w:color="auto"/>
              <w:left w:val="single" w:sz="4" w:space="0" w:color="auto"/>
              <w:bottom w:val="single" w:sz="4" w:space="0" w:color="auto"/>
              <w:right w:val="single" w:sz="4" w:space="0" w:color="auto"/>
            </w:tcBorders>
            <w:vAlign w:val="center"/>
            <w:hideMark/>
          </w:tcPr>
          <w:p w:rsidR="006E5207" w:rsidRDefault="006E5207">
            <w:pPr>
              <w:rPr>
                <w:rFonts w:ascii="GHEA Grapalat" w:hAnsi="GHEA Grapalat"/>
                <w:sz w:val="18"/>
                <w:szCs w:val="18"/>
              </w:rPr>
            </w:pPr>
          </w:p>
        </w:tc>
      </w:tr>
      <w:tr w:rsidR="006E5207" w:rsidTr="006E5207">
        <w:trPr>
          <w:jc w:val="right"/>
        </w:trPr>
        <w:tc>
          <w:tcPr>
            <w:tcW w:w="357" w:type="dxa"/>
            <w:tcBorders>
              <w:top w:val="single" w:sz="4" w:space="0" w:color="auto"/>
              <w:left w:val="single" w:sz="4" w:space="0" w:color="auto"/>
              <w:bottom w:val="single" w:sz="4" w:space="0" w:color="auto"/>
              <w:right w:val="single" w:sz="4" w:space="0" w:color="auto"/>
            </w:tcBorders>
            <w:vAlign w:val="center"/>
          </w:tcPr>
          <w:p w:rsidR="006E5207" w:rsidRDefault="006E5207">
            <w:pPr>
              <w:pStyle w:val="NormalWeb"/>
              <w:spacing w:before="0" w:beforeAutospacing="0" w:after="0" w:afterAutospacing="0"/>
              <w:jc w:val="center"/>
              <w:rPr>
                <w:rFonts w:ascii="GHEA Grapalat" w:hAnsi="GHEA Grapalat"/>
                <w:sz w:val="18"/>
                <w:szCs w:val="18"/>
              </w:rPr>
            </w:pPr>
          </w:p>
        </w:tc>
        <w:tc>
          <w:tcPr>
            <w:tcW w:w="1173" w:type="dxa"/>
            <w:tcBorders>
              <w:top w:val="single" w:sz="4" w:space="0" w:color="auto"/>
              <w:left w:val="single" w:sz="4" w:space="0" w:color="auto"/>
              <w:bottom w:val="single" w:sz="4" w:space="0" w:color="auto"/>
              <w:right w:val="single" w:sz="4" w:space="0" w:color="auto"/>
            </w:tcBorders>
            <w:vAlign w:val="center"/>
          </w:tcPr>
          <w:p w:rsidR="006E5207" w:rsidRDefault="006E5207">
            <w:pPr>
              <w:pStyle w:val="NormalWeb"/>
              <w:spacing w:before="0" w:beforeAutospacing="0" w:after="0" w:afterAutospacing="0"/>
              <w:jc w:val="center"/>
              <w:rPr>
                <w:rFonts w:ascii="GHEA Grapalat" w:hAnsi="GHEA Grapalat"/>
                <w:sz w:val="18"/>
                <w:szCs w:val="18"/>
              </w:rPr>
            </w:pPr>
          </w:p>
        </w:tc>
        <w:tc>
          <w:tcPr>
            <w:tcW w:w="1440" w:type="dxa"/>
            <w:tcBorders>
              <w:top w:val="single" w:sz="4" w:space="0" w:color="auto"/>
              <w:left w:val="single" w:sz="4" w:space="0" w:color="auto"/>
              <w:bottom w:val="single" w:sz="4" w:space="0" w:color="auto"/>
              <w:right w:val="single" w:sz="4" w:space="0" w:color="auto"/>
            </w:tcBorders>
            <w:vAlign w:val="center"/>
          </w:tcPr>
          <w:p w:rsidR="006E5207" w:rsidRDefault="006E5207">
            <w:pPr>
              <w:pStyle w:val="NormalWeb"/>
              <w:spacing w:before="0" w:beforeAutospacing="0" w:after="0" w:afterAutospacing="0"/>
              <w:jc w:val="center"/>
              <w:rPr>
                <w:rFonts w:ascii="GHEA Grapalat" w:hAnsi="GHEA Grapalat"/>
                <w:sz w:val="18"/>
                <w:szCs w:val="18"/>
              </w:rPr>
            </w:pPr>
          </w:p>
        </w:tc>
        <w:tc>
          <w:tcPr>
            <w:tcW w:w="1800" w:type="dxa"/>
            <w:tcBorders>
              <w:top w:val="single" w:sz="4" w:space="0" w:color="auto"/>
              <w:left w:val="single" w:sz="4" w:space="0" w:color="auto"/>
              <w:bottom w:val="single" w:sz="4" w:space="0" w:color="auto"/>
              <w:right w:val="single" w:sz="4" w:space="0" w:color="auto"/>
            </w:tcBorders>
            <w:vAlign w:val="center"/>
          </w:tcPr>
          <w:p w:rsidR="006E5207" w:rsidRDefault="006E5207">
            <w:pPr>
              <w:pStyle w:val="NormalWeb"/>
              <w:spacing w:before="0" w:beforeAutospacing="0" w:after="0" w:afterAutospacing="0"/>
              <w:jc w:val="center"/>
              <w:rPr>
                <w:rFonts w:ascii="GHEA Grapalat" w:hAnsi="GHEA Grapalat"/>
                <w:sz w:val="18"/>
                <w:szCs w:val="18"/>
              </w:rPr>
            </w:pPr>
          </w:p>
        </w:tc>
        <w:tc>
          <w:tcPr>
            <w:tcW w:w="1116" w:type="dxa"/>
            <w:tcBorders>
              <w:top w:val="single" w:sz="4" w:space="0" w:color="auto"/>
              <w:left w:val="single" w:sz="4" w:space="0" w:color="auto"/>
              <w:bottom w:val="single" w:sz="4" w:space="0" w:color="auto"/>
              <w:right w:val="single" w:sz="4" w:space="0" w:color="auto"/>
            </w:tcBorders>
            <w:vAlign w:val="center"/>
          </w:tcPr>
          <w:p w:rsidR="006E5207" w:rsidRDefault="006E5207">
            <w:pPr>
              <w:pStyle w:val="NormalWeb"/>
              <w:spacing w:before="0" w:beforeAutospacing="0" w:after="0" w:afterAutospacing="0"/>
              <w:jc w:val="center"/>
              <w:rPr>
                <w:rFonts w:ascii="GHEA Grapalat" w:hAnsi="GHEA Grapalat"/>
                <w:sz w:val="18"/>
                <w:szCs w:val="18"/>
              </w:rPr>
            </w:pPr>
          </w:p>
        </w:tc>
        <w:tc>
          <w:tcPr>
            <w:tcW w:w="1842" w:type="dxa"/>
            <w:tcBorders>
              <w:top w:val="single" w:sz="4" w:space="0" w:color="auto"/>
              <w:left w:val="single" w:sz="4" w:space="0" w:color="auto"/>
              <w:bottom w:val="single" w:sz="4" w:space="0" w:color="auto"/>
              <w:right w:val="single" w:sz="4" w:space="0" w:color="auto"/>
            </w:tcBorders>
            <w:vAlign w:val="center"/>
          </w:tcPr>
          <w:p w:rsidR="006E5207" w:rsidRDefault="006E5207">
            <w:pPr>
              <w:pStyle w:val="NormalWeb"/>
              <w:spacing w:before="0" w:beforeAutospacing="0" w:after="0" w:afterAutospacing="0"/>
              <w:jc w:val="center"/>
              <w:rPr>
                <w:rFonts w:ascii="GHEA Grapalat" w:hAnsi="GHEA Grapalat"/>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E5207" w:rsidRDefault="006E5207">
            <w:pPr>
              <w:pStyle w:val="NormalWeb"/>
              <w:spacing w:before="0" w:beforeAutospacing="0" w:after="0" w:afterAutospacing="0"/>
              <w:jc w:val="center"/>
              <w:rPr>
                <w:rFonts w:ascii="GHEA Grapalat" w:hAnsi="GHEA Grapalat"/>
                <w:sz w:val="18"/>
                <w:szCs w:val="18"/>
              </w:rPr>
            </w:pPr>
          </w:p>
        </w:tc>
        <w:tc>
          <w:tcPr>
            <w:tcW w:w="1168" w:type="dxa"/>
            <w:tcBorders>
              <w:top w:val="single" w:sz="4" w:space="0" w:color="auto"/>
              <w:left w:val="single" w:sz="4" w:space="0" w:color="auto"/>
              <w:bottom w:val="single" w:sz="4" w:space="0" w:color="auto"/>
              <w:right w:val="single" w:sz="4" w:space="0" w:color="auto"/>
            </w:tcBorders>
            <w:vAlign w:val="center"/>
          </w:tcPr>
          <w:p w:rsidR="006E5207" w:rsidRDefault="006E5207">
            <w:pPr>
              <w:pStyle w:val="NormalWeb"/>
              <w:spacing w:before="0" w:beforeAutospacing="0" w:after="0" w:afterAutospacing="0"/>
              <w:jc w:val="center"/>
              <w:rPr>
                <w:rFonts w:ascii="GHEA Grapalat" w:hAnsi="GHEA Grapalat"/>
                <w:sz w:val="18"/>
                <w:szCs w:val="18"/>
              </w:rPr>
            </w:pPr>
          </w:p>
        </w:tc>
        <w:tc>
          <w:tcPr>
            <w:tcW w:w="675" w:type="dxa"/>
            <w:tcBorders>
              <w:top w:val="single" w:sz="4" w:space="0" w:color="auto"/>
              <w:left w:val="single" w:sz="4" w:space="0" w:color="auto"/>
              <w:bottom w:val="single" w:sz="4" w:space="0" w:color="auto"/>
              <w:right w:val="single" w:sz="4" w:space="0" w:color="auto"/>
            </w:tcBorders>
            <w:vAlign w:val="center"/>
          </w:tcPr>
          <w:p w:rsidR="006E5207" w:rsidRDefault="006E5207">
            <w:pPr>
              <w:pStyle w:val="NormalWeb"/>
              <w:spacing w:before="0" w:beforeAutospacing="0" w:after="0" w:afterAutospacing="0"/>
              <w:jc w:val="center"/>
              <w:rPr>
                <w:rFonts w:ascii="GHEA Grapalat" w:hAnsi="GHEA Grapalat"/>
                <w:sz w:val="18"/>
                <w:szCs w:val="18"/>
              </w:rPr>
            </w:pPr>
          </w:p>
        </w:tc>
      </w:tr>
      <w:tr w:rsidR="006E5207" w:rsidTr="006E5207">
        <w:trPr>
          <w:jc w:val="right"/>
        </w:trPr>
        <w:tc>
          <w:tcPr>
            <w:tcW w:w="357" w:type="dxa"/>
            <w:tcBorders>
              <w:top w:val="single" w:sz="4" w:space="0" w:color="auto"/>
              <w:left w:val="single" w:sz="4" w:space="0" w:color="auto"/>
              <w:bottom w:val="single" w:sz="4" w:space="0" w:color="auto"/>
              <w:right w:val="single" w:sz="4" w:space="0" w:color="auto"/>
            </w:tcBorders>
          </w:tcPr>
          <w:p w:rsidR="006E5207" w:rsidRDefault="006E5207">
            <w:pPr>
              <w:pStyle w:val="NormalWeb"/>
              <w:spacing w:before="0" w:beforeAutospacing="0" w:after="0" w:afterAutospacing="0"/>
              <w:jc w:val="center"/>
              <w:rPr>
                <w:rFonts w:ascii="GHEA Grapalat" w:hAnsi="GHEA Grapalat"/>
              </w:rPr>
            </w:pPr>
          </w:p>
        </w:tc>
        <w:tc>
          <w:tcPr>
            <w:tcW w:w="1173" w:type="dxa"/>
            <w:tcBorders>
              <w:top w:val="single" w:sz="4" w:space="0" w:color="auto"/>
              <w:left w:val="single" w:sz="4" w:space="0" w:color="auto"/>
              <w:bottom w:val="single" w:sz="4" w:space="0" w:color="auto"/>
              <w:right w:val="single" w:sz="4" w:space="0" w:color="auto"/>
            </w:tcBorders>
          </w:tcPr>
          <w:p w:rsidR="006E5207" w:rsidRDefault="006E5207">
            <w:pPr>
              <w:pStyle w:val="NormalWeb"/>
              <w:spacing w:before="0" w:beforeAutospacing="0" w:after="0" w:afterAutospacing="0"/>
              <w:jc w:val="center"/>
              <w:rPr>
                <w:rFonts w:ascii="GHEA Grapalat" w:hAnsi="GHEA Grapalat"/>
              </w:rPr>
            </w:pPr>
          </w:p>
        </w:tc>
        <w:tc>
          <w:tcPr>
            <w:tcW w:w="1440" w:type="dxa"/>
            <w:tcBorders>
              <w:top w:val="single" w:sz="4" w:space="0" w:color="auto"/>
              <w:left w:val="single" w:sz="4" w:space="0" w:color="auto"/>
              <w:bottom w:val="single" w:sz="4" w:space="0" w:color="auto"/>
              <w:right w:val="single" w:sz="4" w:space="0" w:color="auto"/>
            </w:tcBorders>
          </w:tcPr>
          <w:p w:rsidR="006E5207" w:rsidRDefault="006E5207">
            <w:pPr>
              <w:pStyle w:val="NormalWeb"/>
              <w:spacing w:before="0" w:beforeAutospacing="0" w:after="0" w:afterAutospacing="0"/>
              <w:jc w:val="center"/>
              <w:rPr>
                <w:rFonts w:ascii="GHEA Grapalat" w:hAnsi="GHEA Grapalat"/>
              </w:rPr>
            </w:pPr>
          </w:p>
        </w:tc>
        <w:tc>
          <w:tcPr>
            <w:tcW w:w="1800" w:type="dxa"/>
            <w:tcBorders>
              <w:top w:val="single" w:sz="4" w:space="0" w:color="auto"/>
              <w:left w:val="single" w:sz="4" w:space="0" w:color="auto"/>
              <w:bottom w:val="single" w:sz="4" w:space="0" w:color="auto"/>
              <w:right w:val="single" w:sz="4" w:space="0" w:color="auto"/>
            </w:tcBorders>
          </w:tcPr>
          <w:p w:rsidR="006E5207" w:rsidRDefault="006E5207">
            <w:pPr>
              <w:pStyle w:val="NormalWeb"/>
              <w:spacing w:before="0" w:beforeAutospacing="0" w:after="0" w:afterAutospacing="0"/>
              <w:jc w:val="center"/>
              <w:rPr>
                <w:rFonts w:ascii="GHEA Grapalat" w:hAnsi="GHEA Grapalat"/>
              </w:rPr>
            </w:pPr>
          </w:p>
        </w:tc>
        <w:tc>
          <w:tcPr>
            <w:tcW w:w="1116" w:type="dxa"/>
            <w:tcBorders>
              <w:top w:val="single" w:sz="4" w:space="0" w:color="auto"/>
              <w:left w:val="single" w:sz="4" w:space="0" w:color="auto"/>
              <w:bottom w:val="single" w:sz="4" w:space="0" w:color="auto"/>
              <w:right w:val="single" w:sz="4" w:space="0" w:color="auto"/>
            </w:tcBorders>
          </w:tcPr>
          <w:p w:rsidR="006E5207" w:rsidRDefault="006E5207">
            <w:pPr>
              <w:pStyle w:val="NormalWeb"/>
              <w:spacing w:before="0" w:beforeAutospacing="0" w:after="0" w:afterAutospacing="0"/>
              <w:jc w:val="center"/>
              <w:rPr>
                <w:rFonts w:ascii="GHEA Grapalat" w:hAnsi="GHEA Grapalat"/>
              </w:rPr>
            </w:pPr>
          </w:p>
        </w:tc>
        <w:tc>
          <w:tcPr>
            <w:tcW w:w="1842" w:type="dxa"/>
            <w:tcBorders>
              <w:top w:val="single" w:sz="4" w:space="0" w:color="auto"/>
              <w:left w:val="single" w:sz="4" w:space="0" w:color="auto"/>
              <w:bottom w:val="single" w:sz="4" w:space="0" w:color="auto"/>
              <w:right w:val="single" w:sz="4" w:space="0" w:color="auto"/>
            </w:tcBorders>
          </w:tcPr>
          <w:p w:rsidR="006E5207" w:rsidRDefault="006E5207">
            <w:pPr>
              <w:pStyle w:val="NormalWeb"/>
              <w:spacing w:before="0" w:beforeAutospacing="0" w:after="0" w:afterAutospacing="0"/>
              <w:jc w:val="center"/>
              <w:rPr>
                <w:rFonts w:ascii="GHEA Grapalat" w:hAnsi="GHEA Grapalat"/>
              </w:rPr>
            </w:pPr>
          </w:p>
        </w:tc>
        <w:tc>
          <w:tcPr>
            <w:tcW w:w="1134" w:type="dxa"/>
            <w:tcBorders>
              <w:top w:val="single" w:sz="4" w:space="0" w:color="auto"/>
              <w:left w:val="single" w:sz="4" w:space="0" w:color="auto"/>
              <w:bottom w:val="single" w:sz="4" w:space="0" w:color="auto"/>
              <w:right w:val="single" w:sz="4" w:space="0" w:color="auto"/>
            </w:tcBorders>
          </w:tcPr>
          <w:p w:rsidR="006E5207" w:rsidRDefault="006E5207">
            <w:pPr>
              <w:pStyle w:val="NormalWeb"/>
              <w:spacing w:before="0" w:beforeAutospacing="0" w:after="0" w:afterAutospacing="0"/>
              <w:jc w:val="center"/>
              <w:rPr>
                <w:rFonts w:ascii="GHEA Grapalat" w:hAnsi="GHEA Grapalat"/>
              </w:rPr>
            </w:pPr>
          </w:p>
        </w:tc>
        <w:tc>
          <w:tcPr>
            <w:tcW w:w="1168" w:type="dxa"/>
            <w:tcBorders>
              <w:top w:val="single" w:sz="4" w:space="0" w:color="auto"/>
              <w:left w:val="single" w:sz="4" w:space="0" w:color="auto"/>
              <w:bottom w:val="single" w:sz="4" w:space="0" w:color="auto"/>
              <w:right w:val="single" w:sz="4" w:space="0" w:color="auto"/>
            </w:tcBorders>
          </w:tcPr>
          <w:p w:rsidR="006E5207" w:rsidRDefault="006E5207">
            <w:pPr>
              <w:pStyle w:val="NormalWeb"/>
              <w:spacing w:before="0" w:beforeAutospacing="0" w:after="0" w:afterAutospacing="0"/>
              <w:jc w:val="center"/>
              <w:rPr>
                <w:rFonts w:ascii="GHEA Grapalat" w:hAnsi="GHEA Grapalat"/>
              </w:rPr>
            </w:pPr>
          </w:p>
        </w:tc>
        <w:tc>
          <w:tcPr>
            <w:tcW w:w="675" w:type="dxa"/>
            <w:tcBorders>
              <w:top w:val="single" w:sz="4" w:space="0" w:color="auto"/>
              <w:left w:val="single" w:sz="4" w:space="0" w:color="auto"/>
              <w:bottom w:val="single" w:sz="4" w:space="0" w:color="auto"/>
              <w:right w:val="single" w:sz="4" w:space="0" w:color="auto"/>
            </w:tcBorders>
          </w:tcPr>
          <w:p w:rsidR="006E5207" w:rsidRDefault="006E5207">
            <w:pPr>
              <w:pStyle w:val="NormalWeb"/>
              <w:spacing w:before="0" w:beforeAutospacing="0" w:after="0" w:afterAutospacing="0"/>
              <w:jc w:val="center"/>
              <w:rPr>
                <w:rFonts w:ascii="GHEA Grapalat" w:hAnsi="GHEA Grapalat"/>
              </w:rPr>
            </w:pPr>
          </w:p>
        </w:tc>
      </w:tr>
    </w:tbl>
    <w:p w:rsidR="006E5207" w:rsidRDefault="006E5207" w:rsidP="006E5207">
      <w:pPr>
        <w:ind w:firstLine="375"/>
        <w:jc w:val="both"/>
        <w:rPr>
          <w:rFonts w:ascii="Arial" w:hAnsi="Arial" w:cs="Arial"/>
          <w:iCs/>
          <w:color w:val="000000"/>
          <w:sz w:val="21"/>
          <w:szCs w:val="21"/>
          <w:lang w:val="es-ES"/>
        </w:rPr>
      </w:pPr>
      <w:r>
        <w:rPr>
          <w:rFonts w:ascii="Arial" w:hAnsi="Arial" w:cs="Arial"/>
          <w:iCs/>
          <w:color w:val="000000"/>
          <w:sz w:val="21"/>
          <w:szCs w:val="21"/>
          <w:lang w:val="es-ES"/>
        </w:rPr>
        <w:t> </w:t>
      </w:r>
    </w:p>
    <w:p w:rsidR="006E5207" w:rsidRDefault="006E5207" w:rsidP="006E5207">
      <w:pPr>
        <w:ind w:firstLine="375"/>
        <w:jc w:val="both"/>
        <w:rPr>
          <w:rFonts w:ascii="GHEA Grapalat" w:hAnsi="GHEA Grapalat"/>
          <w:iCs/>
          <w:snapToGrid w:val="0"/>
          <w:color w:val="000000"/>
          <w:sz w:val="21"/>
          <w:szCs w:val="21"/>
          <w:lang w:val="es-ES"/>
        </w:rPr>
      </w:pPr>
      <w:r>
        <w:rPr>
          <w:rFonts w:ascii="Arial" w:hAnsi="Arial" w:cs="Arial"/>
          <w:iCs/>
          <w:color w:val="000000"/>
          <w:sz w:val="21"/>
          <w:szCs w:val="21"/>
          <w:lang w:val="es-ES"/>
        </w:rPr>
        <w:t> </w:t>
      </w:r>
      <w:r>
        <w:rPr>
          <w:rFonts w:ascii="GHEA Grapalat" w:hAnsi="GHEA Grapalat"/>
          <w:iCs/>
          <w:snapToGrid w:val="0"/>
          <w:color w:val="000000"/>
          <w:sz w:val="21"/>
          <w:szCs w:val="21"/>
          <w:lang w:val="hy-AM"/>
        </w:rPr>
        <w:t xml:space="preserve">Սույն </w:t>
      </w:r>
      <w:r>
        <w:rPr>
          <w:rFonts w:ascii="GHEA Grapalat" w:hAnsi="GHEA Grapalat"/>
          <w:iCs/>
          <w:snapToGrid w:val="0"/>
          <w:color w:val="000000"/>
          <w:sz w:val="21"/>
          <w:szCs w:val="21"/>
        </w:rPr>
        <w:t>արձանագրությաներկկողմ</w:t>
      </w:r>
      <w:r>
        <w:rPr>
          <w:rFonts w:ascii="GHEA Grapalat" w:hAnsi="GHEA Grapalat"/>
          <w:iCs/>
          <w:snapToGrid w:val="0"/>
          <w:color w:val="000000"/>
          <w:sz w:val="21"/>
          <w:szCs w:val="21"/>
          <w:lang w:val="hy-AM"/>
        </w:rPr>
        <w:t>հաստատման համար հիմք հանդիսացած</w:t>
      </w:r>
      <w:r>
        <w:rPr>
          <w:rFonts w:ascii="GHEA Grapalat" w:hAnsi="GHEA Grapalat"/>
          <w:iCs/>
          <w:snapToGrid w:val="0"/>
          <w:color w:val="000000"/>
          <w:sz w:val="21"/>
          <w:szCs w:val="21"/>
        </w:rPr>
        <w:t>հաշիվապրանքագիրըև</w:t>
      </w:r>
      <w:r>
        <w:rPr>
          <w:rFonts w:ascii="GHEA Grapalat" w:hAnsi="GHEA Grapalat"/>
          <w:iCs/>
          <w:snapToGrid w:val="0"/>
          <w:color w:val="000000"/>
          <w:sz w:val="21"/>
          <w:szCs w:val="21"/>
          <w:lang w:val="hy-AM"/>
        </w:rPr>
        <w:t xml:space="preserve">դրական </w:t>
      </w:r>
      <w:r>
        <w:rPr>
          <w:rFonts w:ascii="GHEA Grapalat" w:hAnsi="GHEA Grapalat"/>
          <w:color w:val="000000"/>
          <w:sz w:val="21"/>
          <w:szCs w:val="21"/>
          <w:lang w:val="es-ES"/>
        </w:rPr>
        <w:t>եզրակացությունը</w:t>
      </w:r>
      <w:r>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rsidR="006E5207" w:rsidRDefault="006E5207" w:rsidP="006E5207">
      <w:pPr>
        <w:ind w:firstLine="375"/>
        <w:jc w:val="both"/>
        <w:rPr>
          <w:rFonts w:ascii="GHEA Grapalat" w:hAnsi="GHEA Grapalat"/>
          <w:iCs/>
          <w:snapToGrid w:val="0"/>
          <w:color w:val="000000"/>
          <w:sz w:val="21"/>
          <w:szCs w:val="21"/>
          <w:lang w:val="es-ES"/>
        </w:rPr>
      </w:pPr>
    </w:p>
    <w:p w:rsidR="006E5207" w:rsidRDefault="006E5207" w:rsidP="006E5207">
      <w:pPr>
        <w:ind w:firstLine="375"/>
        <w:jc w:val="both"/>
        <w:rPr>
          <w:rFonts w:ascii="GHEA Grapalat" w:hAnsi="GHEA Grapalat"/>
          <w:iCs/>
          <w:snapToGrid w:val="0"/>
          <w:color w:val="000000"/>
          <w:sz w:val="2"/>
          <w:szCs w:val="21"/>
          <w:lang w:val="es-ES"/>
        </w:rPr>
      </w:pPr>
    </w:p>
    <w:p w:rsidR="006E5207" w:rsidRDefault="006E5207" w:rsidP="006E5207">
      <w:pPr>
        <w:ind w:firstLine="375"/>
        <w:rPr>
          <w:rFonts w:ascii="GHEA Grapalat" w:hAnsi="GHEA Grapalat"/>
          <w:iCs/>
          <w:snapToGrid w:val="0"/>
          <w:color w:val="000000"/>
          <w:sz w:val="2"/>
          <w:szCs w:val="21"/>
          <w:lang w:val="es-ES"/>
        </w:rPr>
      </w:pPr>
      <w:r>
        <w:rPr>
          <w:rFonts w:ascii="Courier New" w:hAnsi="Courier New" w:cs="Courier New"/>
          <w:iCs/>
          <w:snapToGrid w:val="0"/>
          <w:color w:val="000000"/>
          <w:sz w:val="21"/>
          <w:szCs w:val="21"/>
          <w:lang w:val="es-ES"/>
        </w:rPr>
        <w:t> </w:t>
      </w:r>
    </w:p>
    <w:tbl>
      <w:tblPr>
        <w:tblW w:w="9704" w:type="dxa"/>
        <w:jc w:val="center"/>
        <w:tblCellSpacing w:w="7" w:type="dxa"/>
        <w:tblCellMar>
          <w:left w:w="0" w:type="dxa"/>
          <w:right w:w="0" w:type="dxa"/>
        </w:tblCellMar>
        <w:tblLook w:val="04A0"/>
      </w:tblPr>
      <w:tblGrid>
        <w:gridCol w:w="4852"/>
        <w:gridCol w:w="4852"/>
      </w:tblGrid>
      <w:tr w:rsidR="006E5207" w:rsidTr="006E5207">
        <w:trPr>
          <w:trHeight w:val="266"/>
          <w:tblCellSpacing w:w="7" w:type="dxa"/>
          <w:jc w:val="center"/>
        </w:trPr>
        <w:tc>
          <w:tcPr>
            <w:tcW w:w="0" w:type="auto"/>
            <w:vAlign w:val="center"/>
            <w:hideMark/>
          </w:tcPr>
          <w:p w:rsidR="006E5207" w:rsidRDefault="006E5207">
            <w:pPr>
              <w:jc w:val="center"/>
              <w:rPr>
                <w:rFonts w:ascii="GHEA Grapalat" w:hAnsi="GHEA Grapalat"/>
                <w:iCs/>
                <w:color w:val="000000"/>
                <w:sz w:val="21"/>
                <w:szCs w:val="21"/>
              </w:rPr>
            </w:pPr>
            <w:r>
              <w:rPr>
                <w:rFonts w:ascii="GHEA Grapalat" w:hAnsi="GHEA Grapalat"/>
                <w:iCs/>
                <w:color w:val="000000"/>
                <w:sz w:val="21"/>
                <w:szCs w:val="21"/>
              </w:rPr>
              <w:t xml:space="preserve">Ապրանքը հանձնեց </w:t>
            </w:r>
          </w:p>
        </w:tc>
        <w:tc>
          <w:tcPr>
            <w:tcW w:w="0" w:type="auto"/>
            <w:vAlign w:val="center"/>
            <w:hideMark/>
          </w:tcPr>
          <w:p w:rsidR="006E5207" w:rsidRDefault="006E5207">
            <w:pPr>
              <w:jc w:val="center"/>
              <w:rPr>
                <w:rFonts w:ascii="GHEA Grapalat" w:hAnsi="GHEA Grapalat"/>
                <w:iCs/>
                <w:color w:val="000000"/>
                <w:sz w:val="21"/>
                <w:szCs w:val="21"/>
              </w:rPr>
            </w:pPr>
            <w:r>
              <w:rPr>
                <w:rFonts w:ascii="GHEA Grapalat" w:hAnsi="GHEA Grapalat"/>
                <w:iCs/>
                <w:color w:val="000000"/>
                <w:sz w:val="21"/>
                <w:szCs w:val="21"/>
              </w:rPr>
              <w:t>Ապրանքը ընդունեց</w:t>
            </w:r>
          </w:p>
        </w:tc>
      </w:tr>
      <w:tr w:rsidR="006E5207" w:rsidTr="006E5207">
        <w:trPr>
          <w:trHeight w:val="473"/>
          <w:tblCellSpacing w:w="7" w:type="dxa"/>
          <w:jc w:val="center"/>
        </w:trPr>
        <w:tc>
          <w:tcPr>
            <w:tcW w:w="0" w:type="auto"/>
            <w:vAlign w:val="center"/>
            <w:hideMark/>
          </w:tcPr>
          <w:p w:rsidR="006E5207" w:rsidRDefault="006E5207">
            <w:pPr>
              <w:jc w:val="center"/>
              <w:rPr>
                <w:rFonts w:ascii="GHEA Grapalat" w:hAnsi="GHEA Grapalat"/>
                <w:iCs/>
                <w:sz w:val="21"/>
                <w:szCs w:val="21"/>
              </w:rPr>
            </w:pPr>
            <w:r>
              <w:rPr>
                <w:rFonts w:ascii="GHEA Grapalat" w:hAnsi="GHEA Grapalat"/>
                <w:iCs/>
                <w:sz w:val="21"/>
                <w:szCs w:val="21"/>
              </w:rPr>
              <w:t xml:space="preserve">___________________________ </w:t>
            </w:r>
          </w:p>
          <w:p w:rsidR="006E5207" w:rsidRDefault="006E5207">
            <w:pPr>
              <w:jc w:val="center"/>
              <w:rPr>
                <w:rFonts w:ascii="GHEA Grapalat" w:hAnsi="GHEA Grapalat"/>
                <w:iCs/>
                <w:sz w:val="21"/>
                <w:szCs w:val="21"/>
              </w:rPr>
            </w:pPr>
            <w:r>
              <w:rPr>
                <w:rFonts w:ascii="GHEA Grapalat" w:hAnsi="GHEA Grapalat"/>
                <w:iCs/>
                <w:sz w:val="15"/>
                <w:szCs w:val="15"/>
              </w:rPr>
              <w:t xml:space="preserve">ստորագրություն </w:t>
            </w:r>
          </w:p>
        </w:tc>
        <w:tc>
          <w:tcPr>
            <w:tcW w:w="0" w:type="auto"/>
            <w:vAlign w:val="center"/>
            <w:hideMark/>
          </w:tcPr>
          <w:p w:rsidR="006E5207" w:rsidRDefault="006E5207">
            <w:pPr>
              <w:jc w:val="center"/>
              <w:rPr>
                <w:rFonts w:ascii="GHEA Grapalat" w:hAnsi="GHEA Grapalat"/>
                <w:iCs/>
                <w:sz w:val="21"/>
                <w:szCs w:val="21"/>
              </w:rPr>
            </w:pPr>
            <w:r>
              <w:rPr>
                <w:rFonts w:ascii="GHEA Grapalat" w:hAnsi="GHEA Grapalat"/>
                <w:iCs/>
                <w:sz w:val="21"/>
                <w:szCs w:val="21"/>
              </w:rPr>
              <w:t>___________________________</w:t>
            </w:r>
          </w:p>
          <w:p w:rsidR="006E5207" w:rsidRDefault="006E5207">
            <w:pPr>
              <w:jc w:val="center"/>
              <w:rPr>
                <w:rFonts w:ascii="GHEA Grapalat" w:hAnsi="GHEA Grapalat"/>
                <w:iCs/>
                <w:sz w:val="21"/>
                <w:szCs w:val="21"/>
              </w:rPr>
            </w:pPr>
            <w:r>
              <w:rPr>
                <w:rFonts w:ascii="GHEA Grapalat" w:hAnsi="GHEA Grapalat"/>
                <w:iCs/>
                <w:sz w:val="15"/>
                <w:szCs w:val="15"/>
              </w:rPr>
              <w:t xml:space="preserve">ստորագրություն </w:t>
            </w:r>
          </w:p>
        </w:tc>
      </w:tr>
      <w:tr w:rsidR="006E5207" w:rsidTr="006E5207">
        <w:trPr>
          <w:trHeight w:val="503"/>
          <w:tblCellSpacing w:w="7" w:type="dxa"/>
          <w:jc w:val="center"/>
        </w:trPr>
        <w:tc>
          <w:tcPr>
            <w:tcW w:w="0" w:type="auto"/>
            <w:vAlign w:val="center"/>
            <w:hideMark/>
          </w:tcPr>
          <w:p w:rsidR="006E5207" w:rsidRDefault="006E5207">
            <w:pPr>
              <w:jc w:val="center"/>
              <w:rPr>
                <w:rFonts w:ascii="GHEA Grapalat" w:hAnsi="GHEA Grapalat"/>
                <w:iCs/>
                <w:sz w:val="21"/>
                <w:szCs w:val="21"/>
              </w:rPr>
            </w:pPr>
            <w:r>
              <w:rPr>
                <w:rFonts w:ascii="GHEA Grapalat" w:hAnsi="GHEA Grapalat"/>
                <w:iCs/>
                <w:sz w:val="21"/>
                <w:szCs w:val="21"/>
              </w:rPr>
              <w:t xml:space="preserve">___________________________ </w:t>
            </w:r>
          </w:p>
          <w:p w:rsidR="006E5207" w:rsidRDefault="006E5207">
            <w:pPr>
              <w:jc w:val="center"/>
              <w:rPr>
                <w:rFonts w:ascii="GHEA Grapalat" w:hAnsi="GHEA Grapalat"/>
                <w:iCs/>
                <w:sz w:val="21"/>
                <w:szCs w:val="21"/>
              </w:rPr>
            </w:pPr>
            <w:r>
              <w:rPr>
                <w:rFonts w:ascii="GHEA Grapalat" w:hAnsi="GHEA Grapalat"/>
                <w:iCs/>
                <w:sz w:val="15"/>
                <w:szCs w:val="15"/>
              </w:rPr>
              <w:t>ազգանուն, անուն</w:t>
            </w:r>
          </w:p>
        </w:tc>
        <w:tc>
          <w:tcPr>
            <w:tcW w:w="0" w:type="auto"/>
            <w:vAlign w:val="center"/>
            <w:hideMark/>
          </w:tcPr>
          <w:p w:rsidR="006E5207" w:rsidRDefault="006E5207">
            <w:pPr>
              <w:jc w:val="center"/>
              <w:rPr>
                <w:rFonts w:ascii="GHEA Grapalat" w:hAnsi="GHEA Grapalat"/>
                <w:iCs/>
                <w:sz w:val="21"/>
                <w:szCs w:val="21"/>
              </w:rPr>
            </w:pPr>
            <w:r>
              <w:rPr>
                <w:rFonts w:ascii="GHEA Grapalat" w:hAnsi="GHEA Grapalat"/>
                <w:iCs/>
                <w:sz w:val="21"/>
                <w:szCs w:val="21"/>
              </w:rPr>
              <w:t>___________________________</w:t>
            </w:r>
          </w:p>
          <w:p w:rsidR="006E5207" w:rsidRDefault="006E5207">
            <w:pPr>
              <w:jc w:val="center"/>
              <w:rPr>
                <w:rFonts w:ascii="GHEA Grapalat" w:hAnsi="GHEA Grapalat"/>
                <w:iCs/>
                <w:sz w:val="21"/>
                <w:szCs w:val="21"/>
              </w:rPr>
            </w:pPr>
            <w:r>
              <w:rPr>
                <w:rFonts w:ascii="GHEA Grapalat" w:hAnsi="GHEA Grapalat"/>
                <w:iCs/>
                <w:sz w:val="15"/>
                <w:szCs w:val="15"/>
              </w:rPr>
              <w:t>ազգանուն, անուն</w:t>
            </w:r>
          </w:p>
        </w:tc>
      </w:tr>
      <w:tr w:rsidR="006E5207" w:rsidTr="006E5207">
        <w:trPr>
          <w:trHeight w:val="281"/>
          <w:tblCellSpacing w:w="7" w:type="dxa"/>
          <w:jc w:val="center"/>
        </w:trPr>
        <w:tc>
          <w:tcPr>
            <w:tcW w:w="0" w:type="auto"/>
            <w:vAlign w:val="center"/>
            <w:hideMark/>
          </w:tcPr>
          <w:p w:rsidR="006E5207" w:rsidRDefault="006E5207">
            <w:pPr>
              <w:rPr>
                <w:rFonts w:ascii="GHEA Grapalat" w:hAnsi="GHEA Grapalat"/>
                <w:iCs/>
                <w:color w:val="000000"/>
                <w:sz w:val="21"/>
                <w:szCs w:val="21"/>
              </w:rPr>
            </w:pPr>
            <w:r>
              <w:rPr>
                <w:rFonts w:ascii="GHEA Grapalat" w:hAnsi="GHEA Grapalat"/>
                <w:iCs/>
                <w:color w:val="000000"/>
                <w:sz w:val="21"/>
                <w:szCs w:val="21"/>
              </w:rPr>
              <w:t xml:space="preserve">                              Կ.Տ.</w:t>
            </w:r>
            <w:r>
              <w:rPr>
                <w:rFonts w:ascii="Arial" w:hAnsi="Arial" w:cs="Arial"/>
                <w:iCs/>
                <w:color w:val="000000"/>
                <w:sz w:val="21"/>
                <w:szCs w:val="21"/>
              </w:rPr>
              <w:t xml:space="preserve">                                                                                 </w:t>
            </w:r>
          </w:p>
        </w:tc>
        <w:tc>
          <w:tcPr>
            <w:tcW w:w="0" w:type="auto"/>
            <w:vAlign w:val="center"/>
            <w:hideMark/>
          </w:tcPr>
          <w:p w:rsidR="006E5207" w:rsidRDefault="006E5207">
            <w:pPr>
              <w:rPr>
                <w:rFonts w:ascii="GHEA Grapalat" w:hAnsi="GHEA Grapalat"/>
                <w:iCs/>
                <w:color w:val="000000"/>
                <w:sz w:val="21"/>
                <w:szCs w:val="21"/>
              </w:rPr>
            </w:pPr>
            <w:r>
              <w:rPr>
                <w:rFonts w:ascii="Arial" w:hAnsi="Arial" w:cs="Arial"/>
                <w:iCs/>
                <w:color w:val="000000"/>
                <w:sz w:val="21"/>
                <w:szCs w:val="21"/>
              </w:rPr>
              <w:t xml:space="preserve">                                     </w:t>
            </w:r>
            <w:r>
              <w:rPr>
                <w:rFonts w:ascii="GHEA Grapalat" w:hAnsi="GHEA Grapalat"/>
                <w:iCs/>
                <w:color w:val="000000"/>
                <w:sz w:val="21"/>
                <w:szCs w:val="21"/>
              </w:rPr>
              <w:t>Կ.Տ.</w:t>
            </w:r>
          </w:p>
        </w:tc>
      </w:tr>
    </w:tbl>
    <w:p w:rsidR="006E5207" w:rsidRDefault="006E5207" w:rsidP="006E5207">
      <w:pPr>
        <w:ind w:left="-142" w:firstLine="142"/>
        <w:jc w:val="center"/>
        <w:rPr>
          <w:rFonts w:ascii="GHEA Grapalat" w:hAnsi="GHEA Grapalat" w:cs="Sylfaen"/>
          <w:b/>
        </w:rPr>
      </w:pPr>
    </w:p>
    <w:p w:rsidR="006E5207" w:rsidRDefault="006E5207" w:rsidP="006E5207">
      <w:pPr>
        <w:ind w:left="-142" w:firstLine="142"/>
        <w:jc w:val="center"/>
        <w:rPr>
          <w:rFonts w:ascii="GHEA Grapalat" w:hAnsi="GHEA Grapalat" w:cs="Sylfaen"/>
          <w:b/>
        </w:rPr>
      </w:pPr>
    </w:p>
    <w:p w:rsidR="006E5207" w:rsidRDefault="006E5207" w:rsidP="006E5207">
      <w:pPr>
        <w:ind w:left="-142" w:firstLine="142"/>
        <w:jc w:val="center"/>
        <w:rPr>
          <w:rFonts w:ascii="GHEA Grapalat" w:hAnsi="GHEA Grapalat" w:cs="Sylfaen"/>
          <w:b/>
        </w:rPr>
      </w:pPr>
    </w:p>
    <w:p w:rsidR="006E5207" w:rsidRDefault="006E5207" w:rsidP="006E5207">
      <w:pPr>
        <w:jc w:val="right"/>
        <w:rPr>
          <w:rFonts w:ascii="GHEA Grapalat" w:hAnsi="GHEA Grapalat" w:cs="Sylfaen"/>
          <w:i/>
          <w:sz w:val="20"/>
          <w:lang w:val="pt-BR"/>
        </w:rPr>
      </w:pPr>
    </w:p>
    <w:p w:rsidR="006E5207" w:rsidRPr="006E5207" w:rsidRDefault="006E5207" w:rsidP="006E5207">
      <w:pPr>
        <w:jc w:val="right"/>
        <w:rPr>
          <w:rFonts w:ascii="GHEA Grapalat" w:hAnsi="GHEA Grapalat" w:cs="Sylfaen"/>
          <w:i/>
          <w:sz w:val="20"/>
          <w:lang w:val="pt-BR"/>
        </w:rPr>
      </w:pPr>
      <w:r>
        <w:rPr>
          <w:rFonts w:ascii="GHEA Grapalat" w:hAnsi="GHEA Grapalat" w:cs="Sylfaen"/>
          <w:i/>
          <w:sz w:val="20"/>
          <w:lang w:val="pt-BR"/>
        </w:rPr>
        <w:t xml:space="preserve">Հավելված </w:t>
      </w:r>
      <w:r w:rsidRPr="006E5207">
        <w:rPr>
          <w:rFonts w:ascii="GHEA Grapalat" w:hAnsi="GHEA Grapalat" w:cs="Sylfaen"/>
          <w:i/>
          <w:sz w:val="20"/>
          <w:lang w:val="pt-BR"/>
        </w:rPr>
        <w:t>3.1</w:t>
      </w:r>
    </w:p>
    <w:p w:rsidR="006E5207" w:rsidRDefault="006E5207" w:rsidP="006E5207">
      <w:pPr>
        <w:jc w:val="right"/>
        <w:rPr>
          <w:rFonts w:ascii="GHEA Grapalat" w:hAnsi="GHEA Grapalat" w:cs="Sylfaen"/>
          <w:i/>
          <w:sz w:val="20"/>
          <w:lang w:val="pt-BR"/>
        </w:rPr>
      </w:pPr>
      <w:r>
        <w:rPr>
          <w:rFonts w:ascii="GHEA Grapalat" w:hAnsi="GHEA Grapalat" w:cs="Sylfaen"/>
          <w:i/>
          <w:sz w:val="20"/>
          <w:lang w:val="pt-BR"/>
        </w:rPr>
        <w:t xml:space="preserve">«         »              20  թ. կնքված </w:t>
      </w:r>
    </w:p>
    <w:p w:rsidR="006E5207" w:rsidRDefault="006E5207" w:rsidP="006E5207">
      <w:pPr>
        <w:jc w:val="right"/>
        <w:rPr>
          <w:rFonts w:ascii="GHEA Grapalat" w:hAnsi="GHEA Grapalat" w:cs="Sylfaen"/>
          <w:i/>
          <w:sz w:val="20"/>
          <w:lang w:val="pt-BR"/>
        </w:rPr>
      </w:pPr>
      <w:r>
        <w:rPr>
          <w:rFonts w:ascii="GHEA Grapalat" w:hAnsi="GHEA Grapalat" w:cs="Sylfaen"/>
          <w:i/>
          <w:sz w:val="20"/>
          <w:lang w:val="pt-BR"/>
        </w:rPr>
        <w:t xml:space="preserve">                      ծածկագրով պայմանագրի</w:t>
      </w:r>
    </w:p>
    <w:p w:rsidR="006E5207" w:rsidRPr="006E5207" w:rsidRDefault="006E5207" w:rsidP="006E5207">
      <w:pPr>
        <w:tabs>
          <w:tab w:val="left" w:pos="360"/>
          <w:tab w:val="left" w:pos="540"/>
        </w:tabs>
        <w:jc w:val="center"/>
        <w:rPr>
          <w:rFonts w:ascii="Sylfaen" w:hAnsi="Sylfaen" w:cs="Sylfaen"/>
          <w:b/>
          <w:bCs/>
          <w:lang w:val="pt-BR"/>
        </w:rPr>
      </w:pPr>
    </w:p>
    <w:p w:rsidR="006E5207" w:rsidRPr="006E5207" w:rsidRDefault="006E5207" w:rsidP="006E5207">
      <w:pPr>
        <w:tabs>
          <w:tab w:val="left" w:pos="360"/>
          <w:tab w:val="left" w:pos="540"/>
        </w:tabs>
        <w:jc w:val="center"/>
        <w:rPr>
          <w:rFonts w:ascii="Sylfaen" w:hAnsi="Sylfaen" w:cs="Sylfaen"/>
          <w:b/>
          <w:bCs/>
          <w:lang w:val="pt-BR"/>
        </w:rPr>
      </w:pPr>
    </w:p>
    <w:p w:rsidR="006E5207" w:rsidRPr="006E5207" w:rsidRDefault="006E5207" w:rsidP="006E5207">
      <w:pPr>
        <w:ind w:left="-142" w:firstLine="142"/>
        <w:jc w:val="center"/>
        <w:rPr>
          <w:rFonts w:ascii="GHEA Grapalat" w:hAnsi="GHEA Grapalat" w:cs="Sylfaen"/>
          <w:lang w:val="pt-BR"/>
        </w:rPr>
      </w:pPr>
    </w:p>
    <w:p w:rsidR="006E5207" w:rsidRPr="006E5207" w:rsidRDefault="006E5207" w:rsidP="006E5207">
      <w:pPr>
        <w:jc w:val="center"/>
        <w:rPr>
          <w:rFonts w:ascii="GHEA Grapalat" w:hAnsi="GHEA Grapalat" w:cs="Sylfaen"/>
          <w:bCs/>
          <w:sz w:val="18"/>
          <w:szCs w:val="18"/>
          <w:lang w:val="pt-BR"/>
        </w:rPr>
      </w:pPr>
      <w:r>
        <w:rPr>
          <w:rFonts w:ascii="GHEA Grapalat" w:hAnsi="GHEA Grapalat" w:cs="Sylfaen"/>
          <w:bCs/>
          <w:sz w:val="18"/>
          <w:szCs w:val="18"/>
        </w:rPr>
        <w:t>ԱԿՏ</w:t>
      </w:r>
      <w:r w:rsidRPr="006E5207">
        <w:rPr>
          <w:rFonts w:ascii="GHEA Grapalat" w:hAnsi="GHEA Grapalat" w:cs="Sylfaen"/>
          <w:bCs/>
          <w:sz w:val="18"/>
          <w:szCs w:val="18"/>
          <w:lang w:val="pt-BR"/>
        </w:rPr>
        <w:t xml:space="preserve">    N </w:t>
      </w:r>
      <w:r w:rsidRPr="006E5207">
        <w:rPr>
          <w:rFonts w:ascii="GHEA Grapalat" w:hAnsi="GHEA Grapalat" w:cs="Sylfaen"/>
          <w:bCs/>
          <w:sz w:val="18"/>
          <w:szCs w:val="18"/>
          <w:u w:val="single"/>
          <w:lang w:val="pt-BR"/>
        </w:rPr>
        <w:tab/>
      </w:r>
    </w:p>
    <w:p w:rsidR="006E5207" w:rsidRPr="006E5207" w:rsidRDefault="006E5207" w:rsidP="006E5207">
      <w:pPr>
        <w:tabs>
          <w:tab w:val="left" w:pos="360"/>
          <w:tab w:val="left" w:pos="540"/>
          <w:tab w:val="left" w:pos="2250"/>
        </w:tabs>
        <w:jc w:val="center"/>
        <w:rPr>
          <w:rFonts w:ascii="GHEA Grapalat" w:hAnsi="GHEA Grapalat" w:cs="Sylfaen"/>
          <w:bCs/>
          <w:sz w:val="18"/>
          <w:szCs w:val="18"/>
          <w:lang w:val="pt-BR"/>
        </w:rPr>
      </w:pPr>
      <w:r>
        <w:rPr>
          <w:rFonts w:ascii="GHEA Grapalat" w:hAnsi="GHEA Grapalat" w:cs="Sylfaen"/>
          <w:bCs/>
          <w:sz w:val="18"/>
          <w:szCs w:val="18"/>
        </w:rPr>
        <w:t>պայմանագրիարդյունքըԳնորդինհանձնելուփաստըֆիքսելուվերաբերյալ</w:t>
      </w:r>
    </w:p>
    <w:p w:rsidR="006E5207" w:rsidRPr="006E5207" w:rsidRDefault="006E5207" w:rsidP="006E5207">
      <w:pPr>
        <w:jc w:val="center"/>
        <w:rPr>
          <w:rFonts w:ascii="GHEA Grapalat" w:hAnsi="GHEA Grapalat" w:cs="Sylfaen"/>
          <w:b/>
          <w:bCs/>
          <w:sz w:val="18"/>
          <w:szCs w:val="18"/>
          <w:lang w:val="pt-BR"/>
        </w:rPr>
      </w:pPr>
    </w:p>
    <w:p w:rsidR="006E5207" w:rsidRPr="006E5207" w:rsidRDefault="006E5207" w:rsidP="006E5207">
      <w:pPr>
        <w:tabs>
          <w:tab w:val="left" w:pos="360"/>
          <w:tab w:val="left" w:pos="540"/>
        </w:tabs>
        <w:rPr>
          <w:rFonts w:ascii="GHEA Grapalat" w:hAnsi="GHEA Grapalat" w:cs="Sylfaen"/>
          <w:sz w:val="18"/>
          <w:szCs w:val="22"/>
          <w:lang w:val="pt-BR"/>
        </w:rPr>
      </w:pPr>
    </w:p>
    <w:p w:rsidR="006E5207" w:rsidRPr="006E5207" w:rsidRDefault="006E5207" w:rsidP="006E5207">
      <w:pPr>
        <w:tabs>
          <w:tab w:val="left" w:pos="360"/>
          <w:tab w:val="left" w:pos="540"/>
        </w:tabs>
        <w:ind w:left="-540" w:firstLine="180"/>
        <w:jc w:val="both"/>
        <w:rPr>
          <w:rFonts w:ascii="GHEA Grapalat" w:hAnsi="GHEA Grapalat" w:cs="Sylfaen"/>
          <w:sz w:val="20"/>
          <w:lang w:val="pt-BR"/>
        </w:rPr>
      </w:pPr>
      <w:r w:rsidRPr="006E5207">
        <w:rPr>
          <w:rFonts w:ascii="GHEA Grapalat" w:hAnsi="GHEA Grapalat" w:cs="Sylfaen"/>
          <w:sz w:val="20"/>
          <w:lang w:val="pt-BR"/>
        </w:rPr>
        <w:tab/>
      </w:r>
      <w:r>
        <w:rPr>
          <w:rFonts w:ascii="GHEA Grapalat" w:hAnsi="GHEA Grapalat" w:cs="Sylfaen"/>
          <w:sz w:val="20"/>
          <w:lang w:val="hy-AM"/>
        </w:rPr>
        <w:t xml:space="preserve">Սույնով </w:t>
      </w:r>
      <w:r>
        <w:rPr>
          <w:rFonts w:ascii="GHEA Grapalat" w:hAnsi="GHEA Grapalat" w:cs="Sylfaen"/>
          <w:sz w:val="20"/>
        </w:rPr>
        <w:t>արձանագրվումէ</w:t>
      </w:r>
      <w:r>
        <w:rPr>
          <w:rFonts w:ascii="GHEA Grapalat" w:hAnsi="GHEA Grapalat" w:cs="Sylfaen"/>
          <w:sz w:val="20"/>
          <w:lang w:val="hy-AM"/>
        </w:rPr>
        <w:t xml:space="preserve">, որ </w:t>
      </w:r>
      <w:r w:rsidRPr="006E5207">
        <w:rPr>
          <w:rFonts w:ascii="GHEA Grapalat" w:hAnsi="GHEA Grapalat" w:cs="Sylfaen"/>
          <w:sz w:val="20"/>
          <w:u w:val="single"/>
          <w:lang w:val="pt-BR"/>
        </w:rPr>
        <w:tab/>
      </w:r>
      <w:r w:rsidRPr="006E5207">
        <w:rPr>
          <w:rFonts w:ascii="GHEA Grapalat" w:hAnsi="GHEA Grapalat" w:cs="Sylfaen"/>
          <w:sz w:val="20"/>
          <w:u w:val="single"/>
          <w:lang w:val="pt-BR"/>
        </w:rPr>
        <w:tab/>
      </w:r>
      <w:r w:rsidRPr="006E5207">
        <w:rPr>
          <w:rFonts w:ascii="GHEA Grapalat" w:hAnsi="GHEA Grapalat" w:cs="Sylfaen"/>
          <w:sz w:val="20"/>
          <w:lang w:val="pt-BR"/>
        </w:rPr>
        <w:t>-</w:t>
      </w:r>
      <w:r>
        <w:rPr>
          <w:rFonts w:ascii="GHEA Grapalat" w:hAnsi="GHEA Grapalat" w:cs="Sylfaen"/>
          <w:sz w:val="20"/>
        </w:rPr>
        <w:t>ի</w:t>
      </w:r>
      <w:r w:rsidRPr="006E5207">
        <w:rPr>
          <w:rFonts w:ascii="GHEA Grapalat" w:hAnsi="GHEA Grapalat" w:cs="Sylfaen"/>
          <w:sz w:val="20"/>
          <w:lang w:val="pt-BR"/>
        </w:rPr>
        <w:t xml:space="preserve"> (</w:t>
      </w:r>
      <w:r>
        <w:rPr>
          <w:rFonts w:ascii="GHEA Grapalat" w:hAnsi="GHEA Grapalat" w:cs="Sylfaen"/>
          <w:sz w:val="20"/>
        </w:rPr>
        <w:t>այսուհետ</w:t>
      </w:r>
      <w:r w:rsidRPr="006E5207">
        <w:rPr>
          <w:rFonts w:ascii="GHEA Grapalat" w:hAnsi="GHEA Grapalat" w:cs="Sylfaen"/>
          <w:sz w:val="20"/>
          <w:lang w:val="pt-BR"/>
        </w:rPr>
        <w:t xml:space="preserve">` </w:t>
      </w:r>
      <w:r>
        <w:rPr>
          <w:rFonts w:ascii="GHEA Grapalat" w:hAnsi="GHEA Grapalat" w:cs="Sylfaen"/>
          <w:sz w:val="20"/>
        </w:rPr>
        <w:t>Գնորդ</w:t>
      </w:r>
      <w:r w:rsidRPr="006E5207">
        <w:rPr>
          <w:rFonts w:ascii="GHEA Grapalat" w:hAnsi="GHEA Grapalat" w:cs="Sylfaen"/>
          <w:sz w:val="20"/>
          <w:lang w:val="pt-BR"/>
        </w:rPr>
        <w:t xml:space="preserve">) </w:t>
      </w:r>
      <w:r>
        <w:rPr>
          <w:rFonts w:ascii="GHEA Grapalat" w:hAnsi="GHEA Grapalat" w:cs="Sylfaen"/>
          <w:sz w:val="20"/>
          <w:lang w:val="hy-AM"/>
        </w:rPr>
        <w:t xml:space="preserve">և  </w:t>
      </w:r>
      <w:r w:rsidRPr="006E5207">
        <w:rPr>
          <w:rFonts w:ascii="GHEA Grapalat" w:hAnsi="GHEA Grapalat" w:cs="Sylfaen"/>
          <w:sz w:val="20"/>
          <w:u w:val="single"/>
          <w:lang w:val="pt-BR"/>
        </w:rPr>
        <w:tab/>
      </w:r>
      <w:r w:rsidRPr="006E5207">
        <w:rPr>
          <w:rFonts w:ascii="GHEA Grapalat" w:hAnsi="GHEA Grapalat" w:cs="Sylfaen"/>
          <w:sz w:val="20"/>
          <w:u w:val="single"/>
          <w:lang w:val="pt-BR"/>
        </w:rPr>
        <w:tab/>
      </w:r>
      <w:r w:rsidRPr="006E5207">
        <w:rPr>
          <w:rFonts w:ascii="GHEA Grapalat" w:hAnsi="GHEA Grapalat" w:cs="Sylfaen"/>
          <w:sz w:val="20"/>
          <w:u w:val="single"/>
          <w:lang w:val="pt-BR"/>
        </w:rPr>
        <w:tab/>
      </w:r>
      <w:r w:rsidRPr="006E5207">
        <w:rPr>
          <w:rFonts w:ascii="GHEA Grapalat" w:hAnsi="GHEA Grapalat" w:cs="Sylfaen"/>
          <w:sz w:val="20"/>
          <w:u w:val="single"/>
          <w:lang w:val="pt-BR"/>
        </w:rPr>
        <w:tab/>
      </w:r>
    </w:p>
    <w:p w:rsidR="006E5207" w:rsidRPr="00521ECD" w:rsidRDefault="006E5207" w:rsidP="006E5207">
      <w:pPr>
        <w:tabs>
          <w:tab w:val="left" w:pos="360"/>
          <w:tab w:val="left" w:pos="540"/>
        </w:tabs>
        <w:ind w:left="-540" w:firstLine="180"/>
        <w:jc w:val="both"/>
        <w:rPr>
          <w:rFonts w:ascii="GHEA Grapalat" w:hAnsi="GHEA Grapalat" w:cs="Sylfaen"/>
          <w:sz w:val="12"/>
          <w:szCs w:val="16"/>
          <w:lang w:val="pt-BR"/>
        </w:rPr>
      </w:pPr>
      <w:r w:rsidRPr="006E5207">
        <w:rPr>
          <w:rFonts w:ascii="GHEA Grapalat" w:hAnsi="GHEA Grapalat" w:cs="Sylfaen"/>
          <w:sz w:val="20"/>
          <w:lang w:val="pt-BR"/>
        </w:rPr>
        <w:tab/>
      </w:r>
      <w:r w:rsidRPr="006E5207">
        <w:rPr>
          <w:rFonts w:ascii="GHEA Grapalat" w:hAnsi="GHEA Grapalat" w:cs="Sylfaen"/>
          <w:sz w:val="20"/>
          <w:lang w:val="pt-BR"/>
        </w:rPr>
        <w:tab/>
      </w:r>
      <w:r w:rsidRPr="006E5207">
        <w:rPr>
          <w:rFonts w:ascii="GHEA Grapalat" w:hAnsi="GHEA Grapalat" w:cs="Sylfaen"/>
          <w:sz w:val="20"/>
          <w:lang w:val="pt-BR"/>
        </w:rPr>
        <w:tab/>
      </w:r>
      <w:r w:rsidRPr="006E5207">
        <w:rPr>
          <w:rFonts w:ascii="GHEA Grapalat" w:hAnsi="GHEA Grapalat" w:cs="Sylfaen"/>
          <w:sz w:val="20"/>
          <w:lang w:val="pt-BR"/>
        </w:rPr>
        <w:tab/>
      </w:r>
      <w:r w:rsidRPr="006E5207">
        <w:rPr>
          <w:rFonts w:ascii="GHEA Grapalat" w:hAnsi="GHEA Grapalat" w:cs="Sylfaen"/>
          <w:sz w:val="20"/>
          <w:lang w:val="pt-BR"/>
        </w:rPr>
        <w:tab/>
      </w:r>
      <w:r w:rsidRPr="006E5207">
        <w:rPr>
          <w:rFonts w:ascii="GHEA Grapalat" w:hAnsi="GHEA Grapalat" w:cs="Sylfaen"/>
          <w:sz w:val="20"/>
          <w:lang w:val="pt-BR"/>
        </w:rPr>
        <w:tab/>
      </w:r>
      <w:r>
        <w:rPr>
          <w:rFonts w:ascii="GHEA Grapalat" w:hAnsi="GHEA Grapalat" w:cs="Sylfaen"/>
          <w:sz w:val="12"/>
          <w:szCs w:val="16"/>
        </w:rPr>
        <w:t>Գնորդիանվանումը</w:t>
      </w:r>
      <w:r w:rsidRPr="00521ECD">
        <w:rPr>
          <w:rFonts w:ascii="GHEA Grapalat" w:hAnsi="GHEA Grapalat" w:cs="Sylfaen"/>
          <w:sz w:val="12"/>
          <w:szCs w:val="16"/>
          <w:lang w:val="pt-BR"/>
        </w:rPr>
        <w:tab/>
      </w:r>
      <w:r w:rsidRPr="00521ECD">
        <w:rPr>
          <w:rFonts w:ascii="GHEA Grapalat" w:hAnsi="GHEA Grapalat" w:cs="Sylfaen"/>
          <w:sz w:val="12"/>
          <w:szCs w:val="16"/>
          <w:lang w:val="pt-BR"/>
        </w:rPr>
        <w:tab/>
      </w:r>
      <w:r w:rsidRPr="00521ECD">
        <w:rPr>
          <w:rFonts w:ascii="GHEA Grapalat" w:hAnsi="GHEA Grapalat" w:cs="Sylfaen"/>
          <w:sz w:val="12"/>
          <w:szCs w:val="16"/>
          <w:lang w:val="pt-BR"/>
        </w:rPr>
        <w:tab/>
      </w:r>
      <w:r w:rsidRPr="00521ECD">
        <w:rPr>
          <w:rFonts w:ascii="GHEA Grapalat" w:hAnsi="GHEA Grapalat" w:cs="Sylfaen"/>
          <w:sz w:val="12"/>
          <w:szCs w:val="16"/>
          <w:lang w:val="pt-BR"/>
        </w:rPr>
        <w:tab/>
      </w:r>
      <w:r>
        <w:rPr>
          <w:rFonts w:ascii="GHEA Grapalat" w:hAnsi="GHEA Grapalat" w:cs="Sylfaen"/>
          <w:sz w:val="12"/>
          <w:szCs w:val="16"/>
        </w:rPr>
        <w:t>Վաճառողիանվանումը</w:t>
      </w:r>
      <w:r w:rsidRPr="00521ECD">
        <w:rPr>
          <w:rFonts w:ascii="GHEA Grapalat" w:hAnsi="GHEA Grapalat" w:cs="Sylfaen"/>
          <w:sz w:val="12"/>
          <w:szCs w:val="16"/>
          <w:lang w:val="pt-BR"/>
        </w:rPr>
        <w:tab/>
      </w:r>
    </w:p>
    <w:p w:rsidR="006E5207" w:rsidRDefault="006E5207" w:rsidP="006E5207">
      <w:pPr>
        <w:tabs>
          <w:tab w:val="left" w:pos="360"/>
          <w:tab w:val="left" w:pos="540"/>
        </w:tabs>
        <w:ind w:right="-360"/>
        <w:jc w:val="both"/>
        <w:rPr>
          <w:rFonts w:ascii="GHEA Grapalat" w:hAnsi="GHEA Grapalat" w:cs="Sylfaen"/>
          <w:sz w:val="20"/>
          <w:u w:val="single"/>
          <w:lang w:val="hy-AM"/>
        </w:rPr>
      </w:pPr>
      <w:r>
        <w:rPr>
          <w:rFonts w:ascii="GHEA Grapalat" w:hAnsi="GHEA Grapalat" w:cs="Sylfaen"/>
          <w:sz w:val="20"/>
          <w:lang w:val="hy-AM"/>
        </w:rPr>
        <w:t xml:space="preserve">(այսուհետ` </w:t>
      </w:r>
      <w:r>
        <w:rPr>
          <w:rFonts w:ascii="GHEA Grapalat" w:hAnsi="GHEA Grapalat" w:cs="Sylfaen"/>
          <w:sz w:val="20"/>
        </w:rPr>
        <w:t>Վաճառող</w:t>
      </w:r>
      <w:r>
        <w:rPr>
          <w:rFonts w:ascii="GHEA Grapalat" w:hAnsi="GHEA Grapalat" w:cs="Sylfaen"/>
          <w:sz w:val="20"/>
          <w:lang w:val="hy-AM"/>
        </w:rPr>
        <w:t>)</w:t>
      </w:r>
      <w:r>
        <w:rPr>
          <w:rFonts w:ascii="GHEA Grapalat" w:hAnsi="GHEA Grapalat" w:cs="Sylfaen"/>
          <w:sz w:val="20"/>
        </w:rPr>
        <w:t>միջև</w:t>
      </w:r>
      <w:r w:rsidRPr="00521ECD">
        <w:rPr>
          <w:rFonts w:ascii="GHEA Grapalat" w:hAnsi="GHEA Grapalat" w:cs="Sylfaen"/>
          <w:sz w:val="20"/>
          <w:lang w:val="pt-BR"/>
        </w:rPr>
        <w:t xml:space="preserve"> 20     </w:t>
      </w:r>
      <w:r>
        <w:rPr>
          <w:rFonts w:ascii="GHEA Grapalat" w:hAnsi="GHEA Grapalat" w:cs="Sylfaen"/>
          <w:sz w:val="20"/>
        </w:rPr>
        <w:t>թ</w:t>
      </w:r>
      <w:r w:rsidRPr="00521ECD">
        <w:rPr>
          <w:rFonts w:ascii="GHEA Grapalat" w:hAnsi="GHEA Grapalat" w:cs="Sylfaen"/>
          <w:sz w:val="20"/>
          <w:lang w:val="pt-BR"/>
        </w:rPr>
        <w:t xml:space="preserve">. </w:t>
      </w:r>
      <w:r w:rsidRPr="00521ECD">
        <w:rPr>
          <w:rFonts w:ascii="GHEA Grapalat" w:hAnsi="GHEA Grapalat" w:cs="Sylfaen"/>
          <w:sz w:val="20"/>
          <w:u w:val="single"/>
          <w:lang w:val="pt-BR"/>
        </w:rPr>
        <w:tab/>
      </w:r>
      <w:r w:rsidRPr="00521ECD">
        <w:rPr>
          <w:rFonts w:ascii="GHEA Grapalat" w:hAnsi="GHEA Grapalat" w:cs="Sylfaen"/>
          <w:sz w:val="20"/>
          <w:u w:val="single"/>
          <w:lang w:val="pt-BR"/>
        </w:rPr>
        <w:tab/>
      </w:r>
      <w:r w:rsidRPr="00521ECD">
        <w:rPr>
          <w:rFonts w:ascii="GHEA Grapalat" w:hAnsi="GHEA Grapalat" w:cs="Sylfaen"/>
          <w:sz w:val="20"/>
          <w:u w:val="single"/>
          <w:lang w:val="pt-BR"/>
        </w:rPr>
        <w:tab/>
      </w:r>
      <w:r w:rsidRPr="00521ECD">
        <w:rPr>
          <w:rFonts w:ascii="GHEA Grapalat" w:hAnsi="GHEA Grapalat" w:cs="Sylfaen"/>
          <w:sz w:val="20"/>
          <w:u w:val="single"/>
          <w:lang w:val="pt-BR"/>
        </w:rPr>
        <w:tab/>
      </w:r>
      <w:r>
        <w:rPr>
          <w:rFonts w:ascii="GHEA Grapalat" w:hAnsi="GHEA Grapalat" w:cs="Sylfaen"/>
          <w:sz w:val="20"/>
          <w:lang w:val="hy-AM"/>
        </w:rPr>
        <w:t xml:space="preserve"> -ին կնքված N </w:t>
      </w:r>
      <w:r>
        <w:rPr>
          <w:rFonts w:ascii="GHEA Grapalat" w:hAnsi="GHEA Grapalat" w:cs="Sylfaen"/>
          <w:sz w:val="20"/>
          <w:u w:val="single"/>
          <w:lang w:val="hy-AM"/>
        </w:rPr>
        <w:tab/>
      </w:r>
      <w:r>
        <w:rPr>
          <w:rFonts w:ascii="GHEA Grapalat" w:hAnsi="GHEA Grapalat" w:cs="Sylfaen"/>
          <w:sz w:val="20"/>
          <w:u w:val="single"/>
          <w:lang w:val="hy-AM"/>
        </w:rPr>
        <w:tab/>
      </w:r>
      <w:r>
        <w:rPr>
          <w:rFonts w:ascii="GHEA Grapalat" w:hAnsi="GHEA Grapalat" w:cs="Sylfaen"/>
          <w:sz w:val="20"/>
          <w:u w:val="single"/>
          <w:lang w:val="hy-AM"/>
        </w:rPr>
        <w:tab/>
      </w:r>
      <w:r>
        <w:rPr>
          <w:rFonts w:ascii="GHEA Grapalat" w:hAnsi="GHEA Grapalat" w:cs="Sylfaen"/>
          <w:sz w:val="20"/>
          <w:u w:val="single"/>
          <w:lang w:val="hy-AM"/>
        </w:rPr>
        <w:tab/>
      </w:r>
    </w:p>
    <w:p w:rsidR="006E5207" w:rsidRDefault="006E5207" w:rsidP="006E5207">
      <w:pPr>
        <w:tabs>
          <w:tab w:val="left" w:pos="360"/>
          <w:tab w:val="left" w:pos="540"/>
        </w:tabs>
        <w:ind w:right="-360"/>
        <w:jc w:val="both"/>
        <w:rPr>
          <w:rFonts w:ascii="GHEA Grapalat" w:hAnsi="GHEA Grapalat" w:cs="Sylfaen"/>
          <w:sz w:val="12"/>
          <w:szCs w:val="16"/>
          <w:lang w:val="hy-AM"/>
        </w:rPr>
      </w:pPr>
      <w:r>
        <w:rPr>
          <w:rFonts w:ascii="GHEA Grapalat" w:hAnsi="GHEA Grapalat" w:cs="Sylfaen"/>
          <w:sz w:val="12"/>
          <w:szCs w:val="16"/>
          <w:lang w:val="hy-AM"/>
        </w:rPr>
        <w:tab/>
      </w:r>
      <w:r>
        <w:rPr>
          <w:rFonts w:ascii="GHEA Grapalat" w:hAnsi="GHEA Grapalat" w:cs="Sylfaen"/>
          <w:sz w:val="12"/>
          <w:szCs w:val="16"/>
          <w:lang w:val="hy-AM"/>
        </w:rPr>
        <w:tab/>
      </w:r>
      <w:r>
        <w:rPr>
          <w:rFonts w:ascii="GHEA Grapalat" w:hAnsi="GHEA Grapalat" w:cs="Sylfaen"/>
          <w:sz w:val="12"/>
          <w:szCs w:val="16"/>
          <w:lang w:val="hy-AM"/>
        </w:rPr>
        <w:tab/>
      </w:r>
      <w:r>
        <w:rPr>
          <w:rFonts w:ascii="GHEA Grapalat" w:hAnsi="GHEA Grapalat" w:cs="Sylfaen"/>
          <w:sz w:val="12"/>
          <w:szCs w:val="16"/>
          <w:lang w:val="hy-AM"/>
        </w:rPr>
        <w:tab/>
      </w:r>
      <w:r>
        <w:rPr>
          <w:rFonts w:ascii="GHEA Grapalat" w:hAnsi="GHEA Grapalat" w:cs="Sylfaen"/>
          <w:sz w:val="12"/>
          <w:szCs w:val="16"/>
          <w:lang w:val="hy-AM"/>
        </w:rPr>
        <w:tab/>
      </w:r>
      <w:r>
        <w:rPr>
          <w:rFonts w:ascii="GHEA Grapalat" w:hAnsi="GHEA Grapalat" w:cs="Sylfaen"/>
          <w:sz w:val="12"/>
          <w:szCs w:val="16"/>
          <w:lang w:val="hy-AM"/>
        </w:rPr>
        <w:tab/>
      </w:r>
      <w:r>
        <w:rPr>
          <w:rFonts w:ascii="GHEA Grapalat" w:hAnsi="GHEA Grapalat" w:cs="Sylfaen"/>
          <w:sz w:val="12"/>
          <w:szCs w:val="16"/>
          <w:lang w:val="hy-AM"/>
        </w:rPr>
        <w:tab/>
        <w:t>պայմանագրի կնքման ամսաթիվը</w:t>
      </w:r>
      <w:r>
        <w:rPr>
          <w:rFonts w:ascii="GHEA Grapalat" w:hAnsi="GHEA Grapalat" w:cs="Sylfaen"/>
          <w:sz w:val="12"/>
          <w:szCs w:val="16"/>
          <w:lang w:val="hy-AM"/>
        </w:rPr>
        <w:tab/>
      </w:r>
      <w:r>
        <w:rPr>
          <w:rFonts w:ascii="GHEA Grapalat" w:hAnsi="GHEA Grapalat" w:cs="Sylfaen"/>
          <w:sz w:val="12"/>
          <w:szCs w:val="16"/>
          <w:lang w:val="hy-AM"/>
        </w:rPr>
        <w:tab/>
      </w:r>
      <w:r>
        <w:rPr>
          <w:rFonts w:ascii="GHEA Grapalat" w:hAnsi="GHEA Grapalat" w:cs="Sylfaen"/>
          <w:sz w:val="12"/>
          <w:szCs w:val="16"/>
          <w:lang w:val="hy-AM"/>
        </w:rPr>
        <w:tab/>
        <w:t xml:space="preserve">      պայմանագրի համարը</w:t>
      </w:r>
      <w:r>
        <w:rPr>
          <w:rFonts w:ascii="GHEA Grapalat" w:hAnsi="GHEA Grapalat" w:cs="Sylfaen"/>
          <w:sz w:val="12"/>
          <w:szCs w:val="16"/>
          <w:lang w:val="hy-AM"/>
        </w:rPr>
        <w:tab/>
      </w:r>
      <w:r>
        <w:rPr>
          <w:rFonts w:ascii="GHEA Grapalat" w:hAnsi="GHEA Grapalat" w:cs="Sylfaen"/>
          <w:sz w:val="12"/>
          <w:szCs w:val="16"/>
          <w:lang w:val="hy-AM"/>
        </w:rPr>
        <w:tab/>
      </w:r>
    </w:p>
    <w:p w:rsidR="006E5207" w:rsidRDefault="006E5207" w:rsidP="006E5207">
      <w:pPr>
        <w:tabs>
          <w:tab w:val="left" w:pos="360"/>
          <w:tab w:val="left" w:pos="540"/>
        </w:tabs>
        <w:jc w:val="both"/>
        <w:rPr>
          <w:rFonts w:ascii="GHEA Grapalat" w:hAnsi="GHEA Grapalat" w:cs="Sylfaen"/>
          <w:sz w:val="20"/>
          <w:lang w:val="hy-AM"/>
        </w:rPr>
      </w:pPr>
      <w:r>
        <w:rPr>
          <w:rFonts w:ascii="GHEA Grapalat" w:hAnsi="GHEA Grapalat" w:cs="Sylfaen"/>
          <w:sz w:val="20"/>
          <w:lang w:val="hy-AM"/>
        </w:rPr>
        <w:t xml:space="preserve">պայմանագրի շրջանակներում Վաճառողը  20  թ. </w:t>
      </w:r>
      <w:r>
        <w:rPr>
          <w:rFonts w:ascii="GHEA Grapalat" w:hAnsi="GHEA Grapalat" w:cs="Sylfaen"/>
          <w:sz w:val="20"/>
          <w:u w:val="single"/>
          <w:lang w:val="hy-AM"/>
        </w:rPr>
        <w:tab/>
      </w:r>
      <w:r>
        <w:rPr>
          <w:rFonts w:ascii="GHEA Grapalat" w:hAnsi="GHEA Grapalat" w:cs="Sylfaen"/>
          <w:sz w:val="20"/>
          <w:u w:val="single"/>
          <w:lang w:val="hy-AM"/>
        </w:rPr>
        <w:tab/>
      </w:r>
      <w:r>
        <w:rPr>
          <w:rFonts w:ascii="GHEA Grapalat" w:hAnsi="GHEA Grapalat" w:cs="Sylfaen"/>
          <w:sz w:val="20"/>
          <w:u w:val="single"/>
          <w:lang w:val="hy-AM"/>
        </w:rPr>
        <w:tab/>
      </w:r>
      <w:r>
        <w:rPr>
          <w:rFonts w:ascii="GHEA Grapalat" w:hAnsi="GHEA Grapalat" w:cs="Sylfaen"/>
          <w:sz w:val="20"/>
          <w:lang w:val="hy-AM"/>
        </w:rPr>
        <w:t>-ին հանձնման-ընդունման նպատակով Գնորդին հանձնեց ստորև նշված ապրանքները.</w:t>
      </w:r>
    </w:p>
    <w:p w:rsidR="006E5207" w:rsidRDefault="006E5207" w:rsidP="006E5207">
      <w:pPr>
        <w:tabs>
          <w:tab w:val="left" w:pos="2972"/>
        </w:tabs>
        <w:jc w:val="both"/>
        <w:rPr>
          <w:rFonts w:ascii="GHEA Grapalat" w:hAnsi="GHEA Grapalat" w:cs="Sylfaen"/>
          <w:sz w:val="20"/>
          <w:lang w:val="hy-AM"/>
        </w:rPr>
      </w:pPr>
      <w:r>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6E5207" w:rsidTr="006E5207">
        <w:trPr>
          <w:trHeight w:val="273"/>
        </w:trPr>
        <w:tc>
          <w:tcPr>
            <w:tcW w:w="7698" w:type="dxa"/>
            <w:gridSpan w:val="3"/>
            <w:tcBorders>
              <w:top w:val="single" w:sz="4" w:space="0" w:color="000000"/>
              <w:left w:val="single" w:sz="4" w:space="0" w:color="000000"/>
              <w:bottom w:val="single" w:sz="4" w:space="0" w:color="000000"/>
              <w:right w:val="single" w:sz="4" w:space="0" w:color="000000"/>
            </w:tcBorders>
            <w:hideMark/>
          </w:tcPr>
          <w:p w:rsidR="006E5207" w:rsidRDefault="006E5207">
            <w:pPr>
              <w:jc w:val="center"/>
              <w:rPr>
                <w:rFonts w:ascii="GHEA Grapalat" w:hAnsi="GHEA Grapalat" w:cs="Sylfaen"/>
                <w:bCs/>
                <w:sz w:val="18"/>
                <w:szCs w:val="18"/>
                <w:lang w:eastAsia="ru-RU"/>
              </w:rPr>
            </w:pPr>
            <w:r>
              <w:rPr>
                <w:rFonts w:ascii="GHEA Grapalat" w:hAnsi="GHEA Grapalat" w:cs="Sylfaen"/>
                <w:bCs/>
                <w:sz w:val="18"/>
                <w:szCs w:val="18"/>
                <w:lang w:eastAsia="ru-RU"/>
              </w:rPr>
              <w:t>Ապրանքի</w:t>
            </w:r>
          </w:p>
        </w:tc>
      </w:tr>
      <w:tr w:rsidR="006E5207" w:rsidTr="006E5207">
        <w:trPr>
          <w:trHeight w:val="273"/>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6E5207" w:rsidRDefault="006E5207">
            <w:pPr>
              <w:jc w:val="center"/>
              <w:rPr>
                <w:rFonts w:ascii="GHEA Grapalat" w:hAnsi="GHEA Grapalat"/>
                <w:sz w:val="18"/>
                <w:szCs w:val="18"/>
              </w:rPr>
            </w:pPr>
            <w:r>
              <w:rPr>
                <w:rFonts w:ascii="GHEA Grapalat" w:hAnsi="GHEA Grapalat"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6E5207" w:rsidRDefault="006E5207">
            <w:pPr>
              <w:jc w:val="center"/>
              <w:rPr>
                <w:rFonts w:ascii="GHEA Grapalat" w:hAnsi="GHEA Grapalat"/>
                <w:sz w:val="18"/>
                <w:szCs w:val="18"/>
              </w:rPr>
            </w:pPr>
            <w:r>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6E5207" w:rsidRDefault="006E5207">
            <w:pPr>
              <w:jc w:val="center"/>
              <w:rPr>
                <w:rFonts w:ascii="GHEA Grapalat" w:hAnsi="GHEA Grapalat"/>
                <w:sz w:val="18"/>
                <w:szCs w:val="18"/>
              </w:rPr>
            </w:pPr>
            <w:r>
              <w:rPr>
                <w:rFonts w:ascii="GHEA Grapalat" w:hAnsi="GHEA Grapalat" w:cs="Sylfaen"/>
                <w:sz w:val="18"/>
                <w:szCs w:val="18"/>
              </w:rPr>
              <w:t>քանակը</w:t>
            </w:r>
            <w:r>
              <w:rPr>
                <w:rFonts w:ascii="GHEA Grapalat" w:hAnsi="GHEA Grapalat"/>
                <w:sz w:val="18"/>
                <w:szCs w:val="18"/>
              </w:rPr>
              <w:t xml:space="preserve"> (</w:t>
            </w:r>
            <w:r>
              <w:rPr>
                <w:rFonts w:ascii="GHEA Grapalat" w:hAnsi="GHEA Grapalat" w:cs="Sylfaen"/>
                <w:sz w:val="18"/>
                <w:szCs w:val="18"/>
              </w:rPr>
              <w:t>փաստացի</w:t>
            </w:r>
            <w:r>
              <w:rPr>
                <w:rFonts w:ascii="GHEA Grapalat" w:hAnsi="GHEA Grapalat"/>
                <w:sz w:val="18"/>
                <w:szCs w:val="18"/>
              </w:rPr>
              <w:t>)</w:t>
            </w:r>
          </w:p>
        </w:tc>
      </w:tr>
      <w:tr w:rsidR="006E5207" w:rsidTr="006E5207">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6E5207" w:rsidRDefault="006E5207">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6E5207" w:rsidRDefault="006E5207">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6E5207" w:rsidRDefault="006E5207">
            <w:pPr>
              <w:jc w:val="center"/>
              <w:rPr>
                <w:rFonts w:ascii="GHEA Grapalat" w:hAnsi="GHEA Grapalat" w:cs="Sylfaen"/>
                <w:sz w:val="18"/>
                <w:szCs w:val="18"/>
                <w:lang w:val="ru-RU" w:eastAsia="ru-RU"/>
              </w:rPr>
            </w:pPr>
          </w:p>
        </w:tc>
      </w:tr>
      <w:tr w:rsidR="006E5207" w:rsidTr="006E5207">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6E5207" w:rsidRDefault="006E5207">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6E5207" w:rsidRDefault="006E5207">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6E5207" w:rsidRDefault="006E5207">
            <w:pPr>
              <w:jc w:val="center"/>
              <w:rPr>
                <w:rFonts w:ascii="GHEA Grapalat" w:hAnsi="GHEA Grapalat" w:cs="Sylfaen"/>
                <w:sz w:val="18"/>
                <w:szCs w:val="18"/>
                <w:lang w:val="ru-RU" w:eastAsia="ru-RU"/>
              </w:rPr>
            </w:pPr>
          </w:p>
        </w:tc>
      </w:tr>
    </w:tbl>
    <w:p w:rsidR="006E5207" w:rsidRDefault="006E5207" w:rsidP="006E5207">
      <w:pPr>
        <w:tabs>
          <w:tab w:val="left" w:pos="360"/>
          <w:tab w:val="left" w:pos="540"/>
        </w:tabs>
        <w:jc w:val="both"/>
        <w:rPr>
          <w:rFonts w:ascii="GHEA Grapalat" w:hAnsi="GHEA Grapalat" w:cs="Sylfaen"/>
          <w:lang w:eastAsia="ru-RU"/>
        </w:rPr>
      </w:pPr>
    </w:p>
    <w:p w:rsidR="006E5207" w:rsidRDefault="006E5207" w:rsidP="006E5207">
      <w:pPr>
        <w:tabs>
          <w:tab w:val="left" w:pos="360"/>
          <w:tab w:val="left" w:pos="540"/>
        </w:tabs>
        <w:jc w:val="both"/>
        <w:rPr>
          <w:rFonts w:ascii="GHEA Grapalat" w:hAnsi="GHEA Grapalat" w:cs="Sylfaen"/>
          <w:sz w:val="20"/>
        </w:rPr>
      </w:pPr>
      <w:r>
        <w:rPr>
          <w:rFonts w:ascii="GHEA Grapalat" w:hAnsi="GHEA Grapalat" w:cs="Sylfaen"/>
          <w:sz w:val="20"/>
        </w:rPr>
        <w:t>Սույն ակտը կազմված է 2 օրինակից, յուրաքանչյուր կողմին տրամադրվում է մեկական օրինակ:</w:t>
      </w:r>
    </w:p>
    <w:p w:rsidR="006E5207" w:rsidRDefault="006E5207" w:rsidP="006E5207">
      <w:pPr>
        <w:tabs>
          <w:tab w:val="left" w:pos="360"/>
          <w:tab w:val="left" w:pos="540"/>
        </w:tabs>
        <w:rPr>
          <w:rFonts w:ascii="GHEA Grapalat" w:hAnsi="GHEA Grapalat" w:cs="Sylfaen"/>
          <w:sz w:val="22"/>
          <w:szCs w:val="22"/>
          <w:lang w:val="hy-AM"/>
        </w:rPr>
      </w:pPr>
    </w:p>
    <w:p w:rsidR="006E5207" w:rsidRDefault="006E5207" w:rsidP="006E5207">
      <w:pPr>
        <w:jc w:val="center"/>
        <w:rPr>
          <w:rFonts w:ascii="GHEA Grapalat" w:hAnsi="GHEA Grapalat" w:cs="Sylfaen"/>
          <w:sz w:val="22"/>
          <w:szCs w:val="22"/>
          <w:lang w:val="hy-AM"/>
        </w:rPr>
      </w:pPr>
    </w:p>
    <w:p w:rsidR="006E5207" w:rsidRDefault="006E5207" w:rsidP="006E5207">
      <w:pPr>
        <w:jc w:val="center"/>
        <w:rPr>
          <w:rFonts w:ascii="GHEA Grapalat" w:hAnsi="GHEA Grapalat" w:cs="Sylfaen"/>
          <w:sz w:val="14"/>
          <w:szCs w:val="14"/>
          <w:lang w:val="hy-AM"/>
        </w:rPr>
      </w:pPr>
    </w:p>
    <w:p w:rsidR="006E5207" w:rsidRDefault="006E5207" w:rsidP="006E5207">
      <w:pPr>
        <w:jc w:val="center"/>
        <w:rPr>
          <w:rFonts w:ascii="GHEA Grapalat" w:hAnsi="GHEA Grapalat" w:cs="Sylfaen"/>
          <w:sz w:val="22"/>
          <w:szCs w:val="22"/>
          <w:lang w:val="hy-AM"/>
        </w:rPr>
      </w:pPr>
    </w:p>
    <w:p w:rsidR="006E5207" w:rsidRDefault="006E5207" w:rsidP="006E5207">
      <w:pPr>
        <w:jc w:val="center"/>
        <w:rPr>
          <w:rFonts w:ascii="GHEA Grapalat" w:hAnsi="GHEA Grapalat" w:cs="Sylfaen"/>
          <w:sz w:val="22"/>
          <w:szCs w:val="22"/>
        </w:rPr>
      </w:pPr>
      <w:r>
        <w:rPr>
          <w:rFonts w:ascii="GHEA Grapalat" w:hAnsi="GHEA Grapalat" w:cs="Sylfaen"/>
          <w:sz w:val="22"/>
          <w:szCs w:val="22"/>
        </w:rPr>
        <w:t>ԿՈՂՄԵՐԸ</w:t>
      </w:r>
    </w:p>
    <w:p w:rsidR="006E5207" w:rsidRDefault="006E5207" w:rsidP="006E5207">
      <w:pPr>
        <w:jc w:val="center"/>
        <w:rPr>
          <w:rFonts w:ascii="GHEA Grapalat" w:hAnsi="GHEA Grapalat" w:cs="Sylfaen"/>
          <w:sz w:val="22"/>
          <w:szCs w:val="22"/>
        </w:rPr>
      </w:pPr>
    </w:p>
    <w:p w:rsidR="006E5207" w:rsidRDefault="006E5207" w:rsidP="006E5207">
      <w:pPr>
        <w:tabs>
          <w:tab w:val="left" w:pos="360"/>
          <w:tab w:val="left" w:pos="540"/>
        </w:tabs>
        <w:rPr>
          <w:rFonts w:ascii="GHEA Grapalat" w:hAnsi="GHEA Grapalat" w:cs="Sylfaen"/>
          <w:sz w:val="22"/>
          <w:szCs w:val="22"/>
        </w:rPr>
      </w:pPr>
    </w:p>
    <w:p w:rsidR="006E5207" w:rsidRDefault="006E5207" w:rsidP="006E5207">
      <w:pPr>
        <w:tabs>
          <w:tab w:val="left" w:pos="360"/>
          <w:tab w:val="left" w:pos="540"/>
        </w:tabs>
        <w:rPr>
          <w:rFonts w:ascii="GHEA Grapalat" w:hAnsi="GHEA Grapalat" w:cs="Sylfaen"/>
          <w:sz w:val="22"/>
          <w:szCs w:val="22"/>
        </w:rPr>
      </w:pPr>
    </w:p>
    <w:tbl>
      <w:tblPr>
        <w:tblW w:w="0" w:type="auto"/>
        <w:tblLook w:val="00A0"/>
      </w:tblPr>
      <w:tblGrid>
        <w:gridCol w:w="4579"/>
        <w:gridCol w:w="4992"/>
      </w:tblGrid>
      <w:tr w:rsidR="006E5207" w:rsidTr="006E5207">
        <w:tc>
          <w:tcPr>
            <w:tcW w:w="4785" w:type="dxa"/>
            <w:hideMark/>
          </w:tcPr>
          <w:p w:rsidR="006E5207" w:rsidRDefault="006E5207">
            <w:pPr>
              <w:tabs>
                <w:tab w:val="left" w:pos="360"/>
                <w:tab w:val="left" w:pos="540"/>
              </w:tabs>
              <w:jc w:val="center"/>
              <w:rPr>
                <w:rFonts w:ascii="GHEA Grapalat" w:hAnsi="GHEA Grapalat" w:cs="Sylfaen"/>
                <w:b/>
                <w:bCs/>
                <w:lang w:eastAsia="ru-RU"/>
              </w:rPr>
            </w:pPr>
            <w:r>
              <w:rPr>
                <w:rFonts w:ascii="GHEA Grapalat" w:hAnsi="GHEA Grapalat" w:cs="Sylfaen"/>
                <w:b/>
                <w:bCs/>
                <w:sz w:val="22"/>
                <w:szCs w:val="22"/>
              </w:rPr>
              <w:t>Հանձնեց</w:t>
            </w:r>
          </w:p>
        </w:tc>
        <w:tc>
          <w:tcPr>
            <w:tcW w:w="5223" w:type="dxa"/>
            <w:hideMark/>
          </w:tcPr>
          <w:p w:rsidR="006E5207" w:rsidRDefault="006E5207">
            <w:pPr>
              <w:tabs>
                <w:tab w:val="left" w:pos="360"/>
                <w:tab w:val="left" w:pos="540"/>
              </w:tabs>
              <w:jc w:val="center"/>
              <w:rPr>
                <w:rFonts w:ascii="GHEA Grapalat" w:hAnsi="GHEA Grapalat" w:cs="Sylfaen"/>
                <w:b/>
                <w:bCs/>
                <w:lang w:eastAsia="ru-RU"/>
              </w:rPr>
            </w:pPr>
            <w:r>
              <w:rPr>
                <w:rFonts w:ascii="GHEA Grapalat" w:hAnsi="GHEA Grapalat" w:cs="Sylfaen"/>
                <w:b/>
                <w:bCs/>
                <w:sz w:val="22"/>
                <w:szCs w:val="22"/>
              </w:rPr>
              <w:t xml:space="preserve">        Ընդունեց</w:t>
            </w:r>
          </w:p>
        </w:tc>
      </w:tr>
    </w:tbl>
    <w:p w:rsidR="006E5207" w:rsidRDefault="006E5207" w:rsidP="006E5207">
      <w:pPr>
        <w:tabs>
          <w:tab w:val="left" w:pos="360"/>
          <w:tab w:val="left" w:pos="540"/>
        </w:tabs>
        <w:rPr>
          <w:rFonts w:ascii="GHEA Grapalat" w:hAnsi="GHEA Grapalat" w:cs="Sylfaen"/>
          <w:sz w:val="20"/>
          <w:szCs w:val="20"/>
          <w:lang w:eastAsia="ru-RU"/>
        </w:rPr>
      </w:pPr>
      <w:r>
        <w:rPr>
          <w:rFonts w:ascii="GHEA Grapalat" w:hAnsi="GHEA Grapalat" w:cs="Sylfaen"/>
          <w:sz w:val="20"/>
          <w:szCs w:val="20"/>
          <w:lang w:eastAsia="ru-RU"/>
        </w:rPr>
        <w:t>հայտը նախագծած ներկայացուցիչ`</w:t>
      </w:r>
    </w:p>
    <w:p w:rsidR="006E5207" w:rsidRDefault="006E5207" w:rsidP="006E5207">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6E5207" w:rsidTr="006E5207">
        <w:trPr>
          <w:tblCellSpacing w:w="7" w:type="dxa"/>
          <w:jc w:val="center"/>
        </w:trPr>
        <w:tc>
          <w:tcPr>
            <w:tcW w:w="0" w:type="auto"/>
            <w:vAlign w:val="center"/>
            <w:hideMark/>
          </w:tcPr>
          <w:p w:rsidR="006E5207" w:rsidRDefault="006E5207">
            <w:pPr>
              <w:jc w:val="center"/>
              <w:rPr>
                <w:rFonts w:ascii="GHEA Grapalat" w:hAnsi="GHEA Grapalat" w:cs="GHEA Grapalat"/>
                <w:color w:val="000000"/>
                <w:sz w:val="21"/>
                <w:szCs w:val="21"/>
                <w:lang w:val="ru-RU" w:eastAsia="ru-RU"/>
              </w:rPr>
            </w:pPr>
            <w:r>
              <w:rPr>
                <w:rFonts w:ascii="GHEA Grapalat" w:hAnsi="GHEA Grapalat" w:cs="GHEA Grapalat"/>
                <w:color w:val="000000"/>
                <w:sz w:val="21"/>
                <w:szCs w:val="21"/>
              </w:rPr>
              <w:t xml:space="preserve">___________________________ </w:t>
            </w:r>
          </w:p>
          <w:p w:rsidR="006E5207" w:rsidRDefault="006E5207">
            <w:pPr>
              <w:jc w:val="center"/>
              <w:rPr>
                <w:rFonts w:ascii="GHEA Grapalat" w:hAnsi="GHEA Grapalat" w:cs="GHEA Grapalat"/>
                <w:color w:val="000000"/>
                <w:sz w:val="21"/>
                <w:szCs w:val="21"/>
                <w:lang w:val="ru-RU" w:eastAsia="ru-RU"/>
              </w:rPr>
            </w:pPr>
            <w:r>
              <w:rPr>
                <w:rFonts w:ascii="GHEA Grapalat" w:hAnsi="GHEA Grapalat" w:cs="GHEA Grapalat"/>
                <w:color w:val="000000"/>
                <w:sz w:val="15"/>
                <w:szCs w:val="15"/>
              </w:rPr>
              <w:t>ազգանուն, անուն</w:t>
            </w:r>
          </w:p>
        </w:tc>
        <w:tc>
          <w:tcPr>
            <w:tcW w:w="0" w:type="auto"/>
            <w:vAlign w:val="center"/>
            <w:hideMark/>
          </w:tcPr>
          <w:p w:rsidR="006E5207" w:rsidRDefault="006E5207">
            <w:pPr>
              <w:jc w:val="center"/>
              <w:rPr>
                <w:rFonts w:ascii="GHEA Grapalat" w:hAnsi="GHEA Grapalat" w:cs="GHEA Grapalat"/>
                <w:color w:val="000000"/>
                <w:sz w:val="21"/>
                <w:szCs w:val="21"/>
                <w:lang w:val="ru-RU" w:eastAsia="ru-RU"/>
              </w:rPr>
            </w:pPr>
            <w:r>
              <w:rPr>
                <w:rFonts w:ascii="GHEA Grapalat" w:hAnsi="GHEA Grapalat" w:cs="GHEA Grapalat"/>
                <w:color w:val="000000"/>
                <w:sz w:val="21"/>
                <w:szCs w:val="21"/>
              </w:rPr>
              <w:t>___________________________</w:t>
            </w:r>
          </w:p>
          <w:p w:rsidR="006E5207" w:rsidRDefault="006E5207">
            <w:pPr>
              <w:jc w:val="center"/>
              <w:rPr>
                <w:rFonts w:ascii="GHEA Grapalat" w:hAnsi="GHEA Grapalat" w:cs="GHEA Grapalat"/>
                <w:color w:val="000000"/>
                <w:sz w:val="21"/>
                <w:szCs w:val="21"/>
                <w:lang w:val="ru-RU" w:eastAsia="ru-RU"/>
              </w:rPr>
            </w:pPr>
            <w:r>
              <w:rPr>
                <w:rFonts w:ascii="GHEA Grapalat" w:hAnsi="GHEA Grapalat" w:cs="GHEA Grapalat"/>
                <w:color w:val="000000"/>
                <w:sz w:val="15"/>
                <w:szCs w:val="15"/>
              </w:rPr>
              <w:t>ազգանուն, անուն</w:t>
            </w:r>
          </w:p>
        </w:tc>
      </w:tr>
      <w:tr w:rsidR="006E5207" w:rsidTr="006E5207">
        <w:trPr>
          <w:tblCellSpacing w:w="7" w:type="dxa"/>
          <w:jc w:val="center"/>
        </w:trPr>
        <w:tc>
          <w:tcPr>
            <w:tcW w:w="0" w:type="auto"/>
            <w:vAlign w:val="center"/>
            <w:hideMark/>
          </w:tcPr>
          <w:p w:rsidR="006E5207" w:rsidRDefault="006E5207">
            <w:pPr>
              <w:jc w:val="center"/>
              <w:rPr>
                <w:rFonts w:ascii="GHEA Grapalat" w:hAnsi="GHEA Grapalat" w:cs="GHEA Grapalat"/>
                <w:color w:val="000000"/>
                <w:sz w:val="21"/>
                <w:szCs w:val="21"/>
                <w:lang w:val="ru-RU" w:eastAsia="ru-RU"/>
              </w:rPr>
            </w:pPr>
            <w:r>
              <w:rPr>
                <w:rFonts w:ascii="GHEA Grapalat" w:hAnsi="GHEA Grapalat" w:cs="GHEA Grapalat"/>
                <w:color w:val="000000"/>
                <w:sz w:val="21"/>
                <w:szCs w:val="21"/>
              </w:rPr>
              <w:t xml:space="preserve">___________________________ </w:t>
            </w:r>
          </w:p>
          <w:p w:rsidR="006E5207" w:rsidRDefault="006E5207">
            <w:pPr>
              <w:jc w:val="center"/>
              <w:rPr>
                <w:rFonts w:ascii="GHEA Grapalat" w:hAnsi="GHEA Grapalat" w:cs="GHEA Grapalat"/>
                <w:color w:val="000000"/>
                <w:sz w:val="21"/>
                <w:szCs w:val="21"/>
                <w:lang w:val="ru-RU" w:eastAsia="ru-RU"/>
              </w:rPr>
            </w:pPr>
            <w:r>
              <w:rPr>
                <w:rFonts w:ascii="GHEA Grapalat" w:hAnsi="GHEA Grapalat" w:cs="GHEA Grapalat"/>
                <w:color w:val="000000"/>
                <w:sz w:val="15"/>
                <w:szCs w:val="15"/>
              </w:rPr>
              <w:t>Ստորագրություն</w:t>
            </w:r>
          </w:p>
        </w:tc>
        <w:tc>
          <w:tcPr>
            <w:tcW w:w="0" w:type="auto"/>
            <w:vAlign w:val="center"/>
            <w:hideMark/>
          </w:tcPr>
          <w:p w:rsidR="006E5207" w:rsidRDefault="006E5207">
            <w:pPr>
              <w:jc w:val="center"/>
              <w:rPr>
                <w:rFonts w:ascii="GHEA Grapalat" w:hAnsi="GHEA Grapalat" w:cs="GHEA Grapalat"/>
                <w:color w:val="000000"/>
                <w:sz w:val="21"/>
                <w:szCs w:val="21"/>
                <w:lang w:val="ru-RU" w:eastAsia="ru-RU"/>
              </w:rPr>
            </w:pPr>
            <w:r>
              <w:rPr>
                <w:rFonts w:ascii="GHEA Grapalat" w:hAnsi="GHEA Grapalat" w:cs="GHEA Grapalat"/>
                <w:color w:val="000000"/>
                <w:sz w:val="21"/>
                <w:szCs w:val="21"/>
              </w:rPr>
              <w:t>___________________________</w:t>
            </w:r>
          </w:p>
          <w:p w:rsidR="006E5207" w:rsidRDefault="006E5207">
            <w:pPr>
              <w:jc w:val="center"/>
              <w:rPr>
                <w:rFonts w:ascii="GHEA Grapalat" w:hAnsi="GHEA Grapalat" w:cs="GHEA Grapalat"/>
                <w:color w:val="000000"/>
                <w:sz w:val="21"/>
                <w:szCs w:val="21"/>
                <w:lang w:val="ru-RU" w:eastAsia="ru-RU"/>
              </w:rPr>
            </w:pPr>
            <w:r>
              <w:rPr>
                <w:rFonts w:ascii="GHEA Grapalat" w:hAnsi="GHEA Grapalat" w:cs="GHEA Grapalat"/>
                <w:color w:val="000000"/>
                <w:sz w:val="15"/>
                <w:szCs w:val="15"/>
              </w:rPr>
              <w:t>ստորագրություն</w:t>
            </w:r>
          </w:p>
        </w:tc>
      </w:tr>
      <w:tr w:rsidR="006E5207" w:rsidTr="006E5207">
        <w:trPr>
          <w:tblCellSpacing w:w="7" w:type="dxa"/>
          <w:jc w:val="center"/>
        </w:trPr>
        <w:tc>
          <w:tcPr>
            <w:tcW w:w="0" w:type="auto"/>
            <w:vAlign w:val="center"/>
            <w:hideMark/>
          </w:tcPr>
          <w:p w:rsidR="006E5207" w:rsidRDefault="006E5207">
            <w:pPr>
              <w:rPr>
                <w:rFonts w:ascii="GHEA Grapalat" w:hAnsi="GHEA Grapalat" w:cs="GHEA Grapalat"/>
                <w:color w:val="000000"/>
                <w:sz w:val="21"/>
                <w:szCs w:val="21"/>
                <w:lang w:val="ru-RU" w:eastAsia="ru-RU"/>
              </w:rPr>
            </w:pPr>
          </w:p>
        </w:tc>
        <w:tc>
          <w:tcPr>
            <w:tcW w:w="0" w:type="auto"/>
            <w:vAlign w:val="center"/>
          </w:tcPr>
          <w:p w:rsidR="006E5207" w:rsidRDefault="006E5207">
            <w:pPr>
              <w:rPr>
                <w:rFonts w:ascii="GHEA Grapalat" w:hAnsi="GHEA Grapalat" w:cs="GHEA Grapalat"/>
                <w:color w:val="000000"/>
                <w:sz w:val="21"/>
                <w:szCs w:val="21"/>
                <w:lang w:val="ru-RU" w:eastAsia="ru-RU"/>
              </w:rPr>
            </w:pPr>
          </w:p>
        </w:tc>
      </w:tr>
    </w:tbl>
    <w:p w:rsidR="00823F0D" w:rsidRDefault="00823F0D"/>
    <w:sectPr w:rsidR="00823F0D" w:rsidSect="005F7428">
      <w:pgSz w:w="11906" w:h="16838"/>
      <w:pgMar w:top="0"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9705A" w:rsidRDefault="0009705A" w:rsidP="006E5207">
      <w:r>
        <w:separator/>
      </w:r>
    </w:p>
  </w:endnote>
  <w:endnote w:type="continuationSeparator" w:id="1">
    <w:p w:rsidR="0009705A" w:rsidRDefault="0009705A" w:rsidP="006E520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Unicode">
    <w:altName w:val="Arial"/>
    <w:panose1 w:val="020B0604020202020204"/>
    <w:charset w:val="CC"/>
    <w:family w:val="swiss"/>
    <w:pitch w:val="variable"/>
    <w:sig w:usb0="00000001"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Arm">
    <w:panose1 w:val="00000000000000000000"/>
    <w:charset w:val="00"/>
    <w:family w:val="auto"/>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GHEA Mariam">
    <w:altName w:val="Arial"/>
    <w:panose1 w:val="00000000000000000000"/>
    <w:charset w:val="00"/>
    <w:family w:val="modern"/>
    <w:notTrueType/>
    <w:pitch w:val="variable"/>
    <w:sig w:usb0="A00006AF" w:usb1="5000204B"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Arial AMU">
    <w:charset w:val="00"/>
    <w:family w:val="swiss"/>
    <w:pitch w:val="variable"/>
    <w:sig w:usb0="800006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9705A" w:rsidRDefault="0009705A" w:rsidP="006E5207">
      <w:r>
        <w:separator/>
      </w:r>
    </w:p>
  </w:footnote>
  <w:footnote w:type="continuationSeparator" w:id="1">
    <w:p w:rsidR="0009705A" w:rsidRDefault="0009705A" w:rsidP="006E5207">
      <w:r>
        <w:continuationSeparator/>
      </w:r>
    </w:p>
  </w:footnote>
  <w:footnote w:id="2">
    <w:p w:rsidR="0030072E" w:rsidRDefault="0030072E"/>
    <w:p w:rsidR="0030072E" w:rsidRPr="006B258B" w:rsidRDefault="0030072E" w:rsidP="006E5207">
      <w:pPr>
        <w:pStyle w:val="FootnoteText"/>
        <w:jc w:val="both"/>
        <w:rPr>
          <w:del w:id="2" w:author="Vahe Mahtesyan" w:date="2018-02-14T10:15:00Z"/>
          <w:rFonts w:ascii="GHEA Grapalat" w:hAnsi="GHEA Grapalat"/>
          <w:b/>
          <w:bCs/>
          <w:i/>
          <w:sz w:val="16"/>
          <w:szCs w:val="16"/>
          <w:lang w:val="af-ZA"/>
        </w:rPr>
      </w:pPr>
    </w:p>
  </w:footnote>
  <w:footnote w:id="3">
    <w:p w:rsidR="0030072E" w:rsidRPr="00883BDC" w:rsidRDefault="0030072E" w:rsidP="00A5723E">
      <w:pPr>
        <w:pStyle w:val="FootnoteText"/>
        <w:jc w:val="both"/>
        <w:rPr>
          <w:lang w:val="af-ZA"/>
        </w:rPr>
      </w:pPr>
      <w:r>
        <w:rPr>
          <w:rFonts w:ascii="GHEA Grapalat" w:hAnsi="GHEA Grapalat"/>
          <w:i/>
          <w:sz w:val="16"/>
          <w:szCs w:val="16"/>
          <w:vertAlign w:val="superscript"/>
          <w:lang w:val="af-ZA" w:eastAsia="en-US"/>
        </w:rPr>
        <w:t xml:space="preserve">7 </w:t>
      </w:r>
      <w:r>
        <w:rPr>
          <w:rFonts w:ascii="GHEA Grapalat" w:hAnsi="GHEA Grapalat"/>
          <w:i/>
          <w:sz w:val="16"/>
          <w:szCs w:val="16"/>
          <w:lang w:val="af-ZA" w:eastAsia="en-US"/>
        </w:rPr>
        <w:t>Եթե սույն հրավերով չի նախատեսվում մասնակցի կողմից առաջարկվող ապրանքի ապրանքային նշանի, ֆիրմային անվանման, մակնիշի և արտադրողի անվանման և ծագման երկրի վերաբերյալ տեղեկատվության ներկայացում, ապա ենթակետից հանվում են «ինչպես նաև առաջարկվող ապրանքի ապրանքային նշանը, ֆիրմային անվանումը, մակնիշը և արտադրողի անվանումը » բառերը:</w:t>
      </w:r>
    </w:p>
  </w:footnote>
  <w:footnote w:id="4">
    <w:p w:rsidR="0030072E" w:rsidRPr="00883BDC" w:rsidRDefault="0030072E" w:rsidP="00A5723E">
      <w:pPr>
        <w:pStyle w:val="FootnoteText"/>
        <w:rPr>
          <w:rFonts w:ascii="Sylfaen" w:hAnsi="Sylfaen"/>
          <w:lang w:val="af-ZA"/>
        </w:rPr>
      </w:pPr>
      <w:r>
        <w:rPr>
          <w:rFonts w:ascii="GHEA Grapalat" w:hAnsi="GHEA Grapalat" w:cs="Sylfaen"/>
          <w:i/>
          <w:color w:val="FFFFFF"/>
          <w:sz w:val="16"/>
          <w:szCs w:val="16"/>
          <w:vertAlign w:val="superscript"/>
        </w:rPr>
        <w:footnoteRef/>
      </w:r>
      <w:r w:rsidRPr="00883BDC">
        <w:rPr>
          <w:rFonts w:ascii="GHEA Grapalat" w:hAnsi="GHEA Grapalat" w:cs="Sylfaen"/>
          <w:i/>
          <w:sz w:val="16"/>
          <w:szCs w:val="16"/>
          <w:lang w:val="af-ZA"/>
        </w:rPr>
        <w:t xml:space="preserve"> </w:t>
      </w:r>
      <w:r w:rsidRPr="00883BDC">
        <w:rPr>
          <w:rFonts w:ascii="GHEA Grapalat" w:hAnsi="GHEA Grapalat" w:cs="Sylfaen"/>
          <w:i/>
          <w:sz w:val="16"/>
          <w:szCs w:val="16"/>
          <w:vertAlign w:val="superscript"/>
          <w:lang w:val="af-ZA"/>
        </w:rPr>
        <w:t>1 1</w:t>
      </w:r>
      <w:r>
        <w:rPr>
          <w:rFonts w:ascii="GHEA Grapalat" w:hAnsi="GHEA Grapalat" w:cs="Sylfaen"/>
          <w:i/>
          <w:sz w:val="16"/>
          <w:szCs w:val="16"/>
        </w:rPr>
        <w:t>Սույն</w:t>
      </w:r>
      <w:r w:rsidRPr="00883BDC">
        <w:rPr>
          <w:rFonts w:ascii="GHEA Grapalat" w:hAnsi="GHEA Grapalat" w:cs="Sylfaen"/>
          <w:i/>
          <w:sz w:val="16"/>
          <w:szCs w:val="16"/>
          <w:lang w:val="af-ZA"/>
        </w:rPr>
        <w:t xml:space="preserve"> </w:t>
      </w:r>
      <w:r>
        <w:rPr>
          <w:rFonts w:ascii="GHEA Grapalat" w:hAnsi="GHEA Grapalat" w:cs="Sylfaen"/>
          <w:i/>
          <w:sz w:val="16"/>
          <w:szCs w:val="16"/>
        </w:rPr>
        <w:t>նախադասությունը</w:t>
      </w:r>
      <w:r w:rsidRPr="00883BDC">
        <w:rPr>
          <w:rFonts w:ascii="GHEA Grapalat" w:hAnsi="GHEA Grapalat" w:cs="Sylfaen"/>
          <w:i/>
          <w:sz w:val="16"/>
          <w:szCs w:val="16"/>
          <w:lang w:val="af-ZA"/>
        </w:rPr>
        <w:t xml:space="preserve"> </w:t>
      </w:r>
      <w:r>
        <w:rPr>
          <w:rFonts w:ascii="GHEA Grapalat" w:hAnsi="GHEA Grapalat" w:cs="Sylfaen"/>
          <w:i/>
          <w:sz w:val="16"/>
          <w:szCs w:val="16"/>
        </w:rPr>
        <w:t>հրավերից</w:t>
      </w:r>
      <w:r w:rsidRPr="00883BDC">
        <w:rPr>
          <w:rFonts w:ascii="GHEA Grapalat" w:hAnsi="GHEA Grapalat" w:cs="Sylfaen"/>
          <w:i/>
          <w:sz w:val="16"/>
          <w:szCs w:val="16"/>
          <w:lang w:val="af-ZA"/>
        </w:rPr>
        <w:t xml:space="preserve"> </w:t>
      </w:r>
      <w:r>
        <w:rPr>
          <w:rFonts w:ascii="GHEA Grapalat" w:hAnsi="GHEA Grapalat" w:cs="Sylfaen"/>
          <w:i/>
          <w:sz w:val="16"/>
          <w:szCs w:val="16"/>
        </w:rPr>
        <w:t>հանվում</w:t>
      </w:r>
      <w:r w:rsidRPr="00883BDC">
        <w:rPr>
          <w:rFonts w:ascii="GHEA Grapalat" w:hAnsi="GHEA Grapalat" w:cs="Sylfaen"/>
          <w:i/>
          <w:sz w:val="16"/>
          <w:szCs w:val="16"/>
          <w:lang w:val="af-ZA"/>
        </w:rPr>
        <w:t xml:space="preserve"> </w:t>
      </w:r>
      <w:r>
        <w:rPr>
          <w:rFonts w:ascii="GHEA Grapalat" w:hAnsi="GHEA Grapalat" w:cs="Sylfaen"/>
          <w:i/>
          <w:sz w:val="16"/>
          <w:szCs w:val="16"/>
        </w:rPr>
        <w:t>է</w:t>
      </w:r>
      <w:r w:rsidRPr="00883BDC">
        <w:rPr>
          <w:rFonts w:ascii="GHEA Grapalat" w:hAnsi="GHEA Grapalat" w:cs="Sylfaen"/>
          <w:i/>
          <w:sz w:val="16"/>
          <w:szCs w:val="16"/>
          <w:lang w:val="af-ZA"/>
        </w:rPr>
        <w:t xml:space="preserve">, </w:t>
      </w:r>
      <w:r>
        <w:rPr>
          <w:rFonts w:ascii="GHEA Grapalat" w:hAnsi="GHEA Grapalat" w:cs="Sylfaen"/>
          <w:i/>
          <w:sz w:val="16"/>
          <w:szCs w:val="16"/>
        </w:rPr>
        <w:t>եթե</w:t>
      </w:r>
      <w:r w:rsidRPr="00883BDC">
        <w:rPr>
          <w:rFonts w:ascii="GHEA Grapalat" w:hAnsi="GHEA Grapalat" w:cs="Sylfaen"/>
          <w:i/>
          <w:sz w:val="16"/>
          <w:szCs w:val="16"/>
          <w:lang w:val="af-ZA"/>
        </w:rPr>
        <w:t xml:space="preserve"> </w:t>
      </w:r>
      <w:r>
        <w:rPr>
          <w:rFonts w:ascii="GHEA Grapalat" w:hAnsi="GHEA Grapalat" w:cs="Sylfaen"/>
          <w:i/>
          <w:sz w:val="16"/>
          <w:szCs w:val="16"/>
        </w:rPr>
        <w:t>գնման</w:t>
      </w:r>
      <w:r w:rsidRPr="00883BDC">
        <w:rPr>
          <w:rFonts w:ascii="GHEA Grapalat" w:hAnsi="GHEA Grapalat" w:cs="Sylfaen"/>
          <w:i/>
          <w:sz w:val="16"/>
          <w:szCs w:val="16"/>
          <w:lang w:val="af-ZA"/>
        </w:rPr>
        <w:t xml:space="preserve"> </w:t>
      </w:r>
      <w:r>
        <w:rPr>
          <w:rFonts w:ascii="GHEA Grapalat" w:hAnsi="GHEA Grapalat" w:cs="Sylfaen"/>
          <w:i/>
          <w:sz w:val="16"/>
          <w:szCs w:val="16"/>
        </w:rPr>
        <w:t>ընթացակարգը</w:t>
      </w:r>
      <w:r w:rsidRPr="00883BDC">
        <w:rPr>
          <w:rFonts w:ascii="GHEA Grapalat" w:hAnsi="GHEA Grapalat" w:cs="Sylfaen"/>
          <w:i/>
          <w:sz w:val="16"/>
          <w:szCs w:val="16"/>
          <w:lang w:val="af-ZA"/>
        </w:rPr>
        <w:t xml:space="preserve"> </w:t>
      </w:r>
      <w:r>
        <w:rPr>
          <w:rFonts w:ascii="GHEA Grapalat" w:hAnsi="GHEA Grapalat" w:cs="Sylfaen"/>
          <w:i/>
          <w:sz w:val="16"/>
          <w:szCs w:val="16"/>
        </w:rPr>
        <w:t>չի</w:t>
      </w:r>
      <w:r w:rsidRPr="00883BDC">
        <w:rPr>
          <w:rFonts w:ascii="GHEA Grapalat" w:hAnsi="GHEA Grapalat" w:cs="Sylfaen"/>
          <w:i/>
          <w:sz w:val="16"/>
          <w:szCs w:val="16"/>
          <w:lang w:val="af-ZA"/>
        </w:rPr>
        <w:t xml:space="preserve"> </w:t>
      </w:r>
      <w:r>
        <w:rPr>
          <w:rFonts w:ascii="GHEA Grapalat" w:hAnsi="GHEA Grapalat" w:cs="Sylfaen"/>
          <w:i/>
          <w:sz w:val="16"/>
          <w:szCs w:val="16"/>
        </w:rPr>
        <w:t>կազմակերպվում</w:t>
      </w:r>
      <w:r w:rsidRPr="00883BDC">
        <w:rPr>
          <w:rFonts w:ascii="GHEA Grapalat" w:hAnsi="GHEA Grapalat" w:cs="Sylfaen"/>
          <w:i/>
          <w:sz w:val="16"/>
          <w:szCs w:val="16"/>
          <w:lang w:val="af-ZA"/>
        </w:rPr>
        <w:t xml:space="preserve"> </w:t>
      </w:r>
      <w:r>
        <w:rPr>
          <w:rFonts w:ascii="GHEA Grapalat" w:hAnsi="GHEA Grapalat" w:cs="Sylfaen"/>
          <w:i/>
          <w:sz w:val="16"/>
          <w:szCs w:val="16"/>
        </w:rPr>
        <w:t>չափաբաժիններով</w:t>
      </w:r>
      <w:r w:rsidRPr="00883BDC">
        <w:rPr>
          <w:rFonts w:ascii="GHEA Grapalat" w:hAnsi="GHEA Grapalat" w:cs="Sylfaen"/>
          <w:i/>
          <w:sz w:val="16"/>
          <w:szCs w:val="16"/>
          <w:lang w:val="af-ZA"/>
        </w:rPr>
        <w:t>:</w:t>
      </w:r>
    </w:p>
  </w:footnote>
  <w:footnote w:id="5">
    <w:p w:rsidR="0030072E" w:rsidRPr="00883BDC" w:rsidRDefault="0030072E" w:rsidP="00A5723E">
      <w:pPr>
        <w:pStyle w:val="FootnoteText"/>
        <w:rPr>
          <w:rFonts w:ascii="GHEA Grapalat" w:hAnsi="GHEA Grapalat" w:cs="Sylfaen"/>
          <w:i/>
          <w:sz w:val="16"/>
          <w:szCs w:val="16"/>
          <w:lang w:val="af-ZA"/>
        </w:rPr>
      </w:pPr>
      <w:r>
        <w:rPr>
          <w:rStyle w:val="FootnoteReference"/>
        </w:rPr>
        <w:footnoteRef/>
      </w:r>
      <w:r w:rsidRPr="00883BDC">
        <w:rPr>
          <w:lang w:val="af-ZA"/>
        </w:rPr>
        <w:t xml:space="preserve"> </w:t>
      </w:r>
      <w:r>
        <w:rPr>
          <w:rFonts w:ascii="GHEA Grapalat" w:hAnsi="GHEA Grapalat" w:cs="Sylfaen"/>
          <w:i/>
          <w:sz w:val="16"/>
          <w:szCs w:val="16"/>
        </w:rPr>
        <w:t>Եթե</w:t>
      </w:r>
      <w:r w:rsidRPr="00883BDC">
        <w:rPr>
          <w:rFonts w:ascii="GHEA Grapalat" w:hAnsi="GHEA Grapalat" w:cs="Sylfaen"/>
          <w:i/>
          <w:sz w:val="16"/>
          <w:szCs w:val="16"/>
          <w:lang w:val="af-ZA"/>
        </w:rPr>
        <w:t xml:space="preserve"> </w:t>
      </w:r>
      <w:r>
        <w:rPr>
          <w:rFonts w:ascii="GHEA Grapalat" w:hAnsi="GHEA Grapalat" w:cs="Sylfaen"/>
          <w:i/>
          <w:sz w:val="16"/>
          <w:szCs w:val="16"/>
        </w:rPr>
        <w:t>գնման</w:t>
      </w:r>
      <w:r w:rsidRPr="00883BDC">
        <w:rPr>
          <w:rFonts w:ascii="GHEA Grapalat" w:hAnsi="GHEA Grapalat" w:cs="Sylfaen"/>
          <w:i/>
          <w:sz w:val="16"/>
          <w:szCs w:val="16"/>
          <w:lang w:val="af-ZA"/>
        </w:rPr>
        <w:t xml:space="preserve"> </w:t>
      </w:r>
      <w:r>
        <w:rPr>
          <w:rFonts w:ascii="GHEA Grapalat" w:hAnsi="GHEA Grapalat" w:cs="Sylfaen"/>
          <w:i/>
          <w:sz w:val="16"/>
          <w:szCs w:val="16"/>
        </w:rPr>
        <w:t>հայտով</w:t>
      </w:r>
      <w:r w:rsidRPr="00883BDC">
        <w:rPr>
          <w:rFonts w:ascii="GHEA Grapalat" w:hAnsi="GHEA Grapalat" w:cs="Sylfaen"/>
          <w:i/>
          <w:sz w:val="16"/>
          <w:szCs w:val="16"/>
          <w:lang w:val="af-ZA"/>
        </w:rPr>
        <w:t xml:space="preserve"> </w:t>
      </w:r>
      <w:r>
        <w:rPr>
          <w:rFonts w:ascii="GHEA Grapalat" w:hAnsi="GHEA Grapalat" w:cs="Sylfaen"/>
          <w:i/>
          <w:sz w:val="16"/>
          <w:szCs w:val="16"/>
        </w:rPr>
        <w:t>գնվելիք</w:t>
      </w:r>
      <w:r w:rsidRPr="00883BDC">
        <w:rPr>
          <w:rFonts w:ascii="GHEA Grapalat" w:hAnsi="GHEA Grapalat" w:cs="Sylfaen"/>
          <w:i/>
          <w:sz w:val="16"/>
          <w:szCs w:val="16"/>
          <w:lang w:val="af-ZA"/>
        </w:rPr>
        <w:t xml:space="preserve"> </w:t>
      </w:r>
      <w:r>
        <w:rPr>
          <w:rFonts w:ascii="GHEA Grapalat" w:hAnsi="GHEA Grapalat" w:cs="Sylfaen"/>
          <w:i/>
          <w:sz w:val="16"/>
          <w:szCs w:val="16"/>
        </w:rPr>
        <w:t>ապրանքի</w:t>
      </w:r>
      <w:r w:rsidRPr="00883BDC">
        <w:rPr>
          <w:rFonts w:ascii="GHEA Grapalat" w:hAnsi="GHEA Grapalat" w:cs="Sylfaen"/>
          <w:i/>
          <w:sz w:val="16"/>
          <w:szCs w:val="16"/>
          <w:lang w:val="af-ZA"/>
        </w:rPr>
        <w:t xml:space="preserve"> </w:t>
      </w:r>
      <w:r>
        <w:rPr>
          <w:rFonts w:ascii="GHEA Grapalat" w:hAnsi="GHEA Grapalat" w:cs="Sylfaen"/>
          <w:i/>
          <w:sz w:val="16"/>
          <w:szCs w:val="16"/>
        </w:rPr>
        <w:t>գինը</w:t>
      </w:r>
      <w:r w:rsidRPr="00883BDC">
        <w:rPr>
          <w:rFonts w:ascii="GHEA Grapalat" w:hAnsi="GHEA Grapalat" w:cs="Sylfaen"/>
          <w:i/>
          <w:sz w:val="16"/>
          <w:szCs w:val="16"/>
          <w:lang w:val="af-ZA"/>
        </w:rPr>
        <w:t xml:space="preserve"> </w:t>
      </w:r>
      <w:r>
        <w:rPr>
          <w:rFonts w:ascii="GHEA Grapalat" w:hAnsi="GHEA Grapalat" w:cs="Sylfaen"/>
          <w:i/>
          <w:sz w:val="16"/>
          <w:szCs w:val="16"/>
        </w:rPr>
        <w:t>չի</w:t>
      </w:r>
      <w:r w:rsidRPr="00883BDC">
        <w:rPr>
          <w:rFonts w:ascii="GHEA Grapalat" w:hAnsi="GHEA Grapalat" w:cs="Sylfaen"/>
          <w:i/>
          <w:sz w:val="16"/>
          <w:szCs w:val="16"/>
          <w:lang w:val="af-ZA"/>
        </w:rPr>
        <w:t xml:space="preserve"> </w:t>
      </w:r>
      <w:r>
        <w:rPr>
          <w:rFonts w:ascii="GHEA Grapalat" w:hAnsi="GHEA Grapalat" w:cs="Sylfaen"/>
          <w:i/>
          <w:sz w:val="16"/>
          <w:szCs w:val="16"/>
        </w:rPr>
        <w:t>գերազանցում</w:t>
      </w:r>
      <w:r w:rsidRPr="00883BDC">
        <w:rPr>
          <w:rFonts w:ascii="GHEA Grapalat" w:hAnsi="GHEA Grapalat" w:cs="Sylfaen"/>
          <w:i/>
          <w:sz w:val="16"/>
          <w:szCs w:val="16"/>
          <w:lang w:val="af-ZA"/>
        </w:rPr>
        <w:t xml:space="preserve"> 10 </w:t>
      </w:r>
      <w:r>
        <w:rPr>
          <w:rFonts w:ascii="GHEA Grapalat" w:hAnsi="GHEA Grapalat" w:cs="Sylfaen"/>
          <w:i/>
          <w:sz w:val="16"/>
          <w:szCs w:val="16"/>
        </w:rPr>
        <w:t>մլն</w:t>
      </w:r>
      <w:r w:rsidRPr="00883BDC">
        <w:rPr>
          <w:rFonts w:ascii="GHEA Grapalat" w:hAnsi="GHEA Grapalat" w:cs="Sylfaen"/>
          <w:i/>
          <w:sz w:val="16"/>
          <w:szCs w:val="16"/>
          <w:lang w:val="af-ZA"/>
        </w:rPr>
        <w:t xml:space="preserve">. </w:t>
      </w:r>
      <w:r>
        <w:rPr>
          <w:rFonts w:ascii="GHEA Grapalat" w:hAnsi="GHEA Grapalat" w:cs="Sylfaen"/>
          <w:i/>
          <w:sz w:val="16"/>
          <w:szCs w:val="16"/>
        </w:rPr>
        <w:t>ՀՀ</w:t>
      </w:r>
      <w:r w:rsidRPr="00883BDC">
        <w:rPr>
          <w:rFonts w:ascii="GHEA Grapalat" w:hAnsi="GHEA Grapalat" w:cs="Sylfaen"/>
          <w:i/>
          <w:sz w:val="16"/>
          <w:szCs w:val="16"/>
          <w:lang w:val="af-ZA"/>
        </w:rPr>
        <w:t xml:space="preserve"> </w:t>
      </w:r>
      <w:r>
        <w:rPr>
          <w:rFonts w:ascii="GHEA Grapalat" w:hAnsi="GHEA Grapalat" w:cs="Sylfaen"/>
          <w:i/>
          <w:sz w:val="16"/>
          <w:szCs w:val="16"/>
        </w:rPr>
        <w:t>դրամը</w:t>
      </w:r>
      <w:r w:rsidRPr="00883BDC">
        <w:rPr>
          <w:rFonts w:ascii="GHEA Grapalat" w:hAnsi="GHEA Grapalat" w:cs="Sylfaen"/>
          <w:i/>
          <w:sz w:val="16"/>
          <w:szCs w:val="16"/>
          <w:lang w:val="af-ZA"/>
        </w:rPr>
        <w:t xml:space="preserve">, </w:t>
      </w:r>
      <w:r>
        <w:rPr>
          <w:rFonts w:ascii="GHEA Grapalat" w:hAnsi="GHEA Grapalat" w:cs="Sylfaen"/>
          <w:i/>
          <w:sz w:val="16"/>
          <w:szCs w:val="16"/>
        </w:rPr>
        <w:t>ապա</w:t>
      </w:r>
      <w:r w:rsidRPr="00883BDC">
        <w:rPr>
          <w:rFonts w:ascii="Times New Roman" w:hAnsi="Times New Roman"/>
          <w:lang w:val="af-ZA"/>
        </w:rPr>
        <w:t xml:space="preserve"> </w:t>
      </w:r>
      <w:r w:rsidRPr="00883BDC">
        <w:rPr>
          <w:rFonts w:ascii="GHEA Grapalat" w:hAnsi="GHEA Grapalat" w:cs="Sylfaen"/>
          <w:i/>
          <w:sz w:val="16"/>
          <w:szCs w:val="16"/>
          <w:lang w:val="af-ZA"/>
        </w:rPr>
        <w:t>“</w:t>
      </w:r>
      <w:r>
        <w:rPr>
          <w:rFonts w:ascii="GHEA Grapalat" w:hAnsi="GHEA Grapalat" w:cs="Sylfaen"/>
          <w:i/>
          <w:sz w:val="16"/>
          <w:szCs w:val="16"/>
        </w:rPr>
        <w:t>բանկային</w:t>
      </w:r>
      <w:r w:rsidRPr="00883BDC">
        <w:rPr>
          <w:rFonts w:ascii="GHEA Grapalat" w:hAnsi="GHEA Grapalat" w:cs="Sylfaen"/>
          <w:i/>
          <w:sz w:val="16"/>
          <w:szCs w:val="16"/>
          <w:lang w:val="af-ZA"/>
        </w:rPr>
        <w:t xml:space="preserve"> </w:t>
      </w:r>
      <w:r>
        <w:rPr>
          <w:rFonts w:ascii="GHEA Grapalat" w:hAnsi="GHEA Grapalat" w:cs="Sylfaen"/>
          <w:i/>
          <w:sz w:val="16"/>
          <w:szCs w:val="16"/>
        </w:rPr>
        <w:t>երաշխիքի</w:t>
      </w:r>
      <w:r w:rsidRPr="00883BDC">
        <w:rPr>
          <w:rFonts w:ascii="GHEA Grapalat" w:hAnsi="GHEA Grapalat" w:cs="Sylfaen"/>
          <w:i/>
          <w:sz w:val="16"/>
          <w:szCs w:val="16"/>
          <w:lang w:val="af-ZA"/>
        </w:rPr>
        <w:t xml:space="preserve"> </w:t>
      </w:r>
      <w:r>
        <w:rPr>
          <w:rFonts w:ascii="GHEA Grapalat" w:hAnsi="GHEA Grapalat" w:cs="Sylfaen"/>
          <w:i/>
          <w:sz w:val="16"/>
          <w:szCs w:val="16"/>
        </w:rPr>
        <w:t>ձևով</w:t>
      </w:r>
      <w:r w:rsidRPr="00883BDC">
        <w:rPr>
          <w:rFonts w:ascii="GHEA Grapalat" w:hAnsi="GHEA Grapalat" w:cs="Sylfaen"/>
          <w:i/>
          <w:sz w:val="16"/>
          <w:szCs w:val="16"/>
          <w:lang w:val="af-ZA"/>
        </w:rPr>
        <w:t xml:space="preserve"> (</w:t>
      </w:r>
      <w:r>
        <w:rPr>
          <w:rFonts w:ascii="GHEA Grapalat" w:hAnsi="GHEA Grapalat" w:cs="Sylfaen"/>
          <w:i/>
          <w:sz w:val="16"/>
          <w:szCs w:val="16"/>
        </w:rPr>
        <w:t>հավելված</w:t>
      </w:r>
      <w:r w:rsidRPr="00883BDC">
        <w:rPr>
          <w:rFonts w:ascii="GHEA Grapalat" w:hAnsi="GHEA Grapalat" w:cs="Sylfaen"/>
          <w:i/>
          <w:sz w:val="16"/>
          <w:szCs w:val="16"/>
          <w:lang w:val="af-ZA"/>
        </w:rPr>
        <w:t xml:space="preserve"> 4)” </w:t>
      </w:r>
      <w:r>
        <w:rPr>
          <w:rFonts w:ascii="GHEA Grapalat" w:hAnsi="GHEA Grapalat" w:cs="Sylfaen"/>
          <w:i/>
          <w:sz w:val="16"/>
          <w:szCs w:val="16"/>
        </w:rPr>
        <w:t>բառերը</w:t>
      </w:r>
      <w:r w:rsidRPr="00883BDC">
        <w:rPr>
          <w:rFonts w:ascii="GHEA Grapalat" w:hAnsi="GHEA Grapalat" w:cs="Sylfaen"/>
          <w:i/>
          <w:sz w:val="16"/>
          <w:szCs w:val="16"/>
          <w:lang w:val="af-ZA"/>
        </w:rPr>
        <w:t xml:space="preserve"> </w:t>
      </w:r>
      <w:r>
        <w:rPr>
          <w:rFonts w:ascii="GHEA Grapalat" w:hAnsi="GHEA Grapalat" w:cs="Sylfaen"/>
          <w:i/>
          <w:sz w:val="16"/>
          <w:szCs w:val="16"/>
        </w:rPr>
        <w:t>փոխարիվում</w:t>
      </w:r>
      <w:r w:rsidRPr="00883BDC">
        <w:rPr>
          <w:rFonts w:ascii="GHEA Grapalat" w:hAnsi="GHEA Grapalat" w:cs="Sylfaen"/>
          <w:i/>
          <w:sz w:val="16"/>
          <w:szCs w:val="16"/>
          <w:lang w:val="af-ZA"/>
        </w:rPr>
        <w:t xml:space="preserve"> </w:t>
      </w:r>
      <w:r>
        <w:rPr>
          <w:rFonts w:ascii="GHEA Grapalat" w:hAnsi="GHEA Grapalat" w:cs="Sylfaen"/>
          <w:i/>
          <w:sz w:val="16"/>
          <w:szCs w:val="16"/>
        </w:rPr>
        <w:t>են</w:t>
      </w:r>
      <w:r w:rsidRPr="00883BDC">
        <w:rPr>
          <w:rFonts w:ascii="GHEA Grapalat" w:hAnsi="GHEA Grapalat" w:cs="Sylfaen"/>
          <w:i/>
          <w:sz w:val="16"/>
          <w:szCs w:val="16"/>
          <w:lang w:val="af-ZA"/>
        </w:rPr>
        <w:t xml:space="preserve"> “</w:t>
      </w:r>
      <w:r>
        <w:rPr>
          <w:rFonts w:ascii="GHEA Grapalat" w:hAnsi="GHEA Grapalat" w:cs="Sylfaen"/>
          <w:i/>
          <w:sz w:val="16"/>
          <w:szCs w:val="16"/>
        </w:rPr>
        <w:t>միակողմանի</w:t>
      </w:r>
      <w:r w:rsidRPr="00883BDC">
        <w:rPr>
          <w:rFonts w:ascii="GHEA Grapalat" w:hAnsi="GHEA Grapalat" w:cs="Sylfaen"/>
          <w:i/>
          <w:sz w:val="16"/>
          <w:szCs w:val="16"/>
          <w:lang w:val="af-ZA"/>
        </w:rPr>
        <w:t xml:space="preserve"> </w:t>
      </w:r>
      <w:r>
        <w:rPr>
          <w:rFonts w:ascii="GHEA Grapalat" w:hAnsi="GHEA Grapalat" w:cs="Sylfaen"/>
          <w:i/>
          <w:sz w:val="16"/>
          <w:szCs w:val="16"/>
        </w:rPr>
        <w:t>հաստատված</w:t>
      </w:r>
      <w:r w:rsidRPr="00883BDC">
        <w:rPr>
          <w:rFonts w:ascii="GHEA Grapalat" w:hAnsi="GHEA Grapalat" w:cs="Sylfaen"/>
          <w:i/>
          <w:sz w:val="16"/>
          <w:szCs w:val="16"/>
          <w:lang w:val="af-ZA"/>
        </w:rPr>
        <w:t xml:space="preserve"> </w:t>
      </w:r>
      <w:r>
        <w:rPr>
          <w:rFonts w:ascii="GHEA Grapalat" w:hAnsi="GHEA Grapalat" w:cs="Sylfaen"/>
          <w:i/>
          <w:sz w:val="16"/>
          <w:szCs w:val="16"/>
        </w:rPr>
        <w:t>հայտարարության՝</w:t>
      </w:r>
      <w:r w:rsidRPr="00883BDC">
        <w:rPr>
          <w:rFonts w:ascii="GHEA Grapalat" w:hAnsi="GHEA Grapalat" w:cs="Sylfaen"/>
          <w:i/>
          <w:sz w:val="16"/>
          <w:szCs w:val="16"/>
          <w:lang w:val="af-ZA"/>
        </w:rPr>
        <w:t xml:space="preserve"> </w:t>
      </w:r>
      <w:r>
        <w:rPr>
          <w:rFonts w:ascii="GHEA Grapalat" w:hAnsi="GHEA Grapalat" w:cs="Sylfaen"/>
          <w:i/>
          <w:sz w:val="16"/>
          <w:szCs w:val="16"/>
        </w:rPr>
        <w:t>տուժանքի</w:t>
      </w:r>
      <w:r w:rsidRPr="00883BDC">
        <w:rPr>
          <w:rFonts w:ascii="GHEA Grapalat" w:hAnsi="GHEA Grapalat" w:cs="Sylfaen"/>
          <w:i/>
          <w:sz w:val="16"/>
          <w:szCs w:val="16"/>
          <w:lang w:val="af-ZA"/>
        </w:rPr>
        <w:t xml:space="preserve"> (</w:t>
      </w:r>
      <w:r>
        <w:rPr>
          <w:rFonts w:ascii="GHEA Grapalat" w:hAnsi="GHEA Grapalat" w:cs="Sylfaen"/>
          <w:i/>
          <w:sz w:val="16"/>
          <w:szCs w:val="16"/>
        </w:rPr>
        <w:t>հավելված</w:t>
      </w:r>
      <w:r w:rsidRPr="00883BDC">
        <w:rPr>
          <w:rFonts w:ascii="GHEA Grapalat" w:hAnsi="GHEA Grapalat" w:cs="Sylfaen"/>
          <w:i/>
          <w:sz w:val="16"/>
          <w:szCs w:val="16"/>
          <w:lang w:val="af-ZA"/>
        </w:rPr>
        <w:t xml:space="preserve"> 4.1) </w:t>
      </w:r>
      <w:r>
        <w:rPr>
          <w:rFonts w:ascii="GHEA Grapalat" w:hAnsi="GHEA Grapalat" w:cs="Sylfaen"/>
          <w:i/>
          <w:sz w:val="16"/>
          <w:szCs w:val="16"/>
        </w:rPr>
        <w:t>կամ</w:t>
      </w:r>
      <w:r w:rsidRPr="00883BDC">
        <w:rPr>
          <w:rFonts w:ascii="GHEA Grapalat" w:hAnsi="GHEA Grapalat" w:cs="Sylfaen"/>
          <w:i/>
          <w:sz w:val="16"/>
          <w:szCs w:val="16"/>
          <w:lang w:val="af-ZA"/>
        </w:rPr>
        <w:t xml:space="preserve"> </w:t>
      </w:r>
      <w:r>
        <w:rPr>
          <w:rFonts w:ascii="GHEA Grapalat" w:hAnsi="GHEA Grapalat" w:cs="Sylfaen"/>
          <w:i/>
          <w:sz w:val="16"/>
          <w:szCs w:val="16"/>
        </w:rPr>
        <w:t>կանխիկ</w:t>
      </w:r>
      <w:r w:rsidRPr="00883BDC">
        <w:rPr>
          <w:rFonts w:ascii="GHEA Grapalat" w:hAnsi="GHEA Grapalat" w:cs="Sylfaen"/>
          <w:i/>
          <w:sz w:val="16"/>
          <w:szCs w:val="16"/>
          <w:lang w:val="af-ZA"/>
        </w:rPr>
        <w:t xml:space="preserve"> </w:t>
      </w:r>
      <w:r>
        <w:rPr>
          <w:rFonts w:ascii="GHEA Grapalat" w:hAnsi="GHEA Grapalat" w:cs="Sylfaen"/>
          <w:i/>
          <w:sz w:val="16"/>
          <w:szCs w:val="16"/>
        </w:rPr>
        <w:t>փողի</w:t>
      </w:r>
      <w:r w:rsidRPr="00883BDC">
        <w:rPr>
          <w:rFonts w:ascii="GHEA Grapalat" w:hAnsi="GHEA Grapalat" w:cs="Sylfaen"/>
          <w:i/>
          <w:sz w:val="16"/>
          <w:szCs w:val="16"/>
          <w:lang w:val="af-ZA"/>
        </w:rPr>
        <w:t xml:space="preserve"> </w:t>
      </w:r>
      <w:r>
        <w:rPr>
          <w:rFonts w:ascii="GHEA Grapalat" w:hAnsi="GHEA Grapalat" w:cs="Sylfaen"/>
          <w:i/>
          <w:sz w:val="16"/>
          <w:szCs w:val="16"/>
        </w:rPr>
        <w:t>ձևով</w:t>
      </w:r>
      <w:r w:rsidRPr="00883BDC">
        <w:rPr>
          <w:rFonts w:ascii="GHEA Grapalat" w:hAnsi="GHEA Grapalat" w:cs="Sylfaen"/>
          <w:i/>
          <w:sz w:val="16"/>
          <w:szCs w:val="16"/>
          <w:lang w:val="af-ZA"/>
        </w:rPr>
        <w:t xml:space="preserve">” </w:t>
      </w:r>
      <w:r>
        <w:rPr>
          <w:rFonts w:ascii="GHEA Grapalat" w:hAnsi="GHEA Grapalat" w:cs="Sylfaen"/>
          <w:i/>
          <w:sz w:val="16"/>
          <w:szCs w:val="16"/>
        </w:rPr>
        <w:t>բառերով</w:t>
      </w:r>
    </w:p>
    <w:p w:rsidR="0030072E" w:rsidRPr="00883BDC" w:rsidRDefault="0030072E" w:rsidP="00A5723E">
      <w:pPr>
        <w:pStyle w:val="FootnoteText"/>
        <w:rPr>
          <w:rFonts w:ascii="GHEA Grapalat" w:hAnsi="GHEA Grapalat" w:cs="Sylfaen"/>
          <w:i/>
          <w:sz w:val="16"/>
          <w:szCs w:val="16"/>
          <w:lang w:val="af-ZA"/>
        </w:rPr>
      </w:pPr>
      <w:r w:rsidRPr="00883BDC">
        <w:rPr>
          <w:rFonts w:ascii="GHEA Grapalat" w:hAnsi="GHEA Grapalat" w:cs="Sylfaen"/>
          <w:i/>
          <w:sz w:val="16"/>
          <w:szCs w:val="16"/>
          <w:vertAlign w:val="superscript"/>
          <w:lang w:val="af-ZA"/>
        </w:rPr>
        <w:t xml:space="preserve">13 </w:t>
      </w:r>
      <w:r>
        <w:rPr>
          <w:rFonts w:ascii="GHEA Grapalat" w:hAnsi="GHEA Grapalat" w:cs="Sylfaen"/>
          <w:i/>
          <w:sz w:val="16"/>
          <w:szCs w:val="16"/>
        </w:rPr>
        <w:t>Եթե</w:t>
      </w:r>
      <w:r w:rsidRPr="00883BDC">
        <w:rPr>
          <w:rFonts w:ascii="GHEA Grapalat" w:hAnsi="GHEA Grapalat" w:cs="Sylfaen"/>
          <w:i/>
          <w:sz w:val="16"/>
          <w:szCs w:val="16"/>
          <w:lang w:val="af-ZA"/>
        </w:rPr>
        <w:t xml:space="preserve"> </w:t>
      </w:r>
      <w:r>
        <w:rPr>
          <w:rFonts w:ascii="GHEA Grapalat" w:hAnsi="GHEA Grapalat" w:cs="Sylfaen"/>
          <w:i/>
          <w:sz w:val="16"/>
          <w:szCs w:val="16"/>
        </w:rPr>
        <w:t>գնման</w:t>
      </w:r>
      <w:r w:rsidRPr="00883BDC">
        <w:rPr>
          <w:rFonts w:ascii="GHEA Grapalat" w:hAnsi="GHEA Grapalat" w:cs="Sylfaen"/>
          <w:i/>
          <w:sz w:val="16"/>
          <w:szCs w:val="16"/>
          <w:lang w:val="af-ZA"/>
        </w:rPr>
        <w:t xml:space="preserve"> </w:t>
      </w:r>
      <w:r>
        <w:rPr>
          <w:rFonts w:ascii="GHEA Grapalat" w:hAnsi="GHEA Grapalat" w:cs="Sylfaen"/>
          <w:i/>
          <w:sz w:val="16"/>
          <w:szCs w:val="16"/>
        </w:rPr>
        <w:t>հայտով</w:t>
      </w:r>
      <w:r w:rsidRPr="00883BDC">
        <w:rPr>
          <w:rFonts w:ascii="GHEA Grapalat" w:hAnsi="GHEA Grapalat" w:cs="Sylfaen"/>
          <w:i/>
          <w:sz w:val="16"/>
          <w:szCs w:val="16"/>
          <w:lang w:val="af-ZA"/>
        </w:rPr>
        <w:t xml:space="preserve"> </w:t>
      </w:r>
      <w:r>
        <w:rPr>
          <w:rFonts w:ascii="GHEA Grapalat" w:hAnsi="GHEA Grapalat" w:cs="Sylfaen"/>
          <w:i/>
          <w:sz w:val="16"/>
          <w:szCs w:val="16"/>
        </w:rPr>
        <w:t>գնվելիք</w:t>
      </w:r>
      <w:r w:rsidRPr="00883BDC">
        <w:rPr>
          <w:rFonts w:ascii="GHEA Grapalat" w:hAnsi="GHEA Grapalat" w:cs="Sylfaen"/>
          <w:i/>
          <w:sz w:val="16"/>
          <w:szCs w:val="16"/>
          <w:lang w:val="af-ZA"/>
        </w:rPr>
        <w:t xml:space="preserve"> </w:t>
      </w:r>
      <w:r>
        <w:rPr>
          <w:rFonts w:ascii="GHEA Grapalat" w:hAnsi="GHEA Grapalat" w:cs="Sylfaen"/>
          <w:i/>
          <w:sz w:val="16"/>
          <w:szCs w:val="16"/>
        </w:rPr>
        <w:t>ապրանքի</w:t>
      </w:r>
      <w:r w:rsidRPr="00883BDC">
        <w:rPr>
          <w:rFonts w:ascii="GHEA Grapalat" w:hAnsi="GHEA Grapalat" w:cs="Sylfaen"/>
          <w:i/>
          <w:sz w:val="16"/>
          <w:szCs w:val="16"/>
          <w:lang w:val="af-ZA"/>
        </w:rPr>
        <w:t xml:space="preserve"> </w:t>
      </w:r>
      <w:r>
        <w:rPr>
          <w:rFonts w:ascii="GHEA Grapalat" w:hAnsi="GHEA Grapalat" w:cs="Sylfaen"/>
          <w:i/>
          <w:sz w:val="16"/>
          <w:szCs w:val="16"/>
        </w:rPr>
        <w:t>գինը</w:t>
      </w:r>
      <w:r w:rsidRPr="00883BDC">
        <w:rPr>
          <w:rFonts w:ascii="GHEA Grapalat" w:hAnsi="GHEA Grapalat" w:cs="Sylfaen"/>
          <w:i/>
          <w:sz w:val="16"/>
          <w:szCs w:val="16"/>
          <w:lang w:val="af-ZA"/>
        </w:rPr>
        <w:t xml:space="preserve"> </w:t>
      </w:r>
      <w:r>
        <w:rPr>
          <w:rFonts w:ascii="GHEA Grapalat" w:hAnsi="GHEA Grapalat" w:cs="Sylfaen"/>
          <w:i/>
          <w:sz w:val="16"/>
          <w:szCs w:val="16"/>
        </w:rPr>
        <w:t>չի</w:t>
      </w:r>
      <w:r w:rsidRPr="00883BDC">
        <w:rPr>
          <w:rFonts w:ascii="GHEA Grapalat" w:hAnsi="GHEA Grapalat" w:cs="Sylfaen"/>
          <w:i/>
          <w:sz w:val="16"/>
          <w:szCs w:val="16"/>
          <w:lang w:val="af-ZA"/>
        </w:rPr>
        <w:t xml:space="preserve"> </w:t>
      </w:r>
      <w:r>
        <w:rPr>
          <w:rFonts w:ascii="GHEA Grapalat" w:hAnsi="GHEA Grapalat" w:cs="Sylfaen"/>
          <w:i/>
          <w:sz w:val="16"/>
          <w:szCs w:val="16"/>
        </w:rPr>
        <w:t>գերազանցում</w:t>
      </w:r>
      <w:r w:rsidRPr="00883BDC">
        <w:rPr>
          <w:rFonts w:ascii="GHEA Grapalat" w:hAnsi="GHEA Grapalat" w:cs="Sylfaen"/>
          <w:i/>
          <w:sz w:val="16"/>
          <w:szCs w:val="16"/>
          <w:lang w:val="af-ZA"/>
        </w:rPr>
        <w:t xml:space="preserve"> 10 </w:t>
      </w:r>
      <w:r>
        <w:rPr>
          <w:rFonts w:ascii="GHEA Grapalat" w:hAnsi="GHEA Grapalat" w:cs="Sylfaen"/>
          <w:i/>
          <w:sz w:val="16"/>
          <w:szCs w:val="16"/>
        </w:rPr>
        <w:t>մլն</w:t>
      </w:r>
      <w:r w:rsidRPr="00883BDC">
        <w:rPr>
          <w:rFonts w:ascii="GHEA Grapalat" w:hAnsi="GHEA Grapalat" w:cs="Sylfaen"/>
          <w:i/>
          <w:sz w:val="16"/>
          <w:szCs w:val="16"/>
          <w:lang w:val="af-ZA"/>
        </w:rPr>
        <w:t xml:space="preserve">. </w:t>
      </w:r>
      <w:r>
        <w:rPr>
          <w:rFonts w:ascii="GHEA Grapalat" w:hAnsi="GHEA Grapalat" w:cs="Sylfaen"/>
          <w:i/>
          <w:sz w:val="16"/>
          <w:szCs w:val="16"/>
        </w:rPr>
        <w:t>ՀՀ</w:t>
      </w:r>
      <w:r w:rsidRPr="00883BDC">
        <w:rPr>
          <w:rFonts w:ascii="GHEA Grapalat" w:hAnsi="GHEA Grapalat" w:cs="Sylfaen"/>
          <w:i/>
          <w:sz w:val="16"/>
          <w:szCs w:val="16"/>
          <w:lang w:val="af-ZA"/>
        </w:rPr>
        <w:t xml:space="preserve"> </w:t>
      </w:r>
      <w:r>
        <w:rPr>
          <w:rFonts w:ascii="GHEA Grapalat" w:hAnsi="GHEA Grapalat" w:cs="Sylfaen"/>
          <w:i/>
          <w:sz w:val="16"/>
          <w:szCs w:val="16"/>
        </w:rPr>
        <w:t>դրամը</w:t>
      </w:r>
      <w:r w:rsidRPr="00883BDC">
        <w:rPr>
          <w:rFonts w:ascii="GHEA Grapalat" w:hAnsi="GHEA Grapalat" w:cs="Sylfaen"/>
          <w:i/>
          <w:sz w:val="16"/>
          <w:szCs w:val="16"/>
          <w:lang w:val="af-ZA"/>
        </w:rPr>
        <w:t xml:space="preserve">, </w:t>
      </w:r>
      <w:r>
        <w:rPr>
          <w:rFonts w:ascii="GHEA Grapalat" w:hAnsi="GHEA Grapalat" w:cs="Sylfaen"/>
          <w:i/>
          <w:sz w:val="16"/>
          <w:szCs w:val="16"/>
        </w:rPr>
        <w:t>ապա</w:t>
      </w:r>
      <w:r w:rsidRPr="00883BDC">
        <w:rPr>
          <w:rFonts w:ascii="Times New Roman" w:hAnsi="Times New Roman"/>
          <w:lang w:val="af-ZA"/>
        </w:rPr>
        <w:t xml:space="preserve"> </w:t>
      </w:r>
      <w:r w:rsidRPr="00883BDC">
        <w:rPr>
          <w:rFonts w:ascii="GHEA Grapalat" w:hAnsi="GHEA Grapalat" w:cs="Sylfaen"/>
          <w:i/>
          <w:sz w:val="16"/>
          <w:szCs w:val="16"/>
          <w:lang w:val="af-ZA"/>
        </w:rPr>
        <w:t>“</w:t>
      </w:r>
      <w:r>
        <w:rPr>
          <w:rFonts w:ascii="GHEA Grapalat" w:hAnsi="GHEA Grapalat" w:cs="Sylfaen"/>
          <w:i/>
          <w:sz w:val="16"/>
          <w:szCs w:val="16"/>
        </w:rPr>
        <w:t>բանկային</w:t>
      </w:r>
      <w:r w:rsidRPr="00883BDC">
        <w:rPr>
          <w:rFonts w:ascii="GHEA Grapalat" w:hAnsi="GHEA Grapalat" w:cs="Sylfaen"/>
          <w:i/>
          <w:sz w:val="16"/>
          <w:szCs w:val="16"/>
          <w:lang w:val="af-ZA"/>
        </w:rPr>
        <w:t xml:space="preserve"> </w:t>
      </w:r>
      <w:r>
        <w:rPr>
          <w:rFonts w:ascii="GHEA Grapalat" w:hAnsi="GHEA Grapalat" w:cs="Sylfaen"/>
          <w:i/>
          <w:sz w:val="16"/>
          <w:szCs w:val="16"/>
        </w:rPr>
        <w:t>երաշխիքի</w:t>
      </w:r>
      <w:r w:rsidRPr="00883BDC">
        <w:rPr>
          <w:rFonts w:ascii="GHEA Grapalat" w:hAnsi="GHEA Grapalat" w:cs="Sylfaen"/>
          <w:i/>
          <w:sz w:val="16"/>
          <w:szCs w:val="16"/>
          <w:lang w:val="af-ZA"/>
        </w:rPr>
        <w:t xml:space="preserve"> </w:t>
      </w:r>
      <w:r>
        <w:rPr>
          <w:rFonts w:ascii="GHEA Grapalat" w:hAnsi="GHEA Grapalat" w:cs="Sylfaen"/>
          <w:i/>
          <w:sz w:val="16"/>
          <w:szCs w:val="16"/>
        </w:rPr>
        <w:t>կա</w:t>
      </w:r>
      <w:r w:rsidRPr="00883BDC">
        <w:rPr>
          <w:rFonts w:ascii="GHEA Grapalat" w:hAnsi="GHEA Grapalat" w:cs="Sylfaen"/>
          <w:i/>
          <w:sz w:val="16"/>
          <w:szCs w:val="16"/>
          <w:lang w:val="af-ZA"/>
        </w:rPr>
        <w:t xml:space="preserve"> </w:t>
      </w:r>
      <w:r>
        <w:rPr>
          <w:rFonts w:ascii="GHEA Grapalat" w:hAnsi="GHEA Grapalat" w:cs="Sylfaen"/>
          <w:i/>
          <w:sz w:val="16"/>
          <w:szCs w:val="16"/>
        </w:rPr>
        <w:t>կանխիկ</w:t>
      </w:r>
      <w:r w:rsidRPr="00883BDC">
        <w:rPr>
          <w:rFonts w:ascii="GHEA Grapalat" w:hAnsi="GHEA Grapalat" w:cs="Sylfaen"/>
          <w:i/>
          <w:sz w:val="16"/>
          <w:szCs w:val="16"/>
          <w:lang w:val="af-ZA"/>
        </w:rPr>
        <w:t xml:space="preserve"> </w:t>
      </w:r>
      <w:r>
        <w:rPr>
          <w:rFonts w:ascii="GHEA Grapalat" w:hAnsi="GHEA Grapalat" w:cs="Sylfaen"/>
          <w:i/>
          <w:sz w:val="16"/>
          <w:szCs w:val="16"/>
        </w:rPr>
        <w:t>փողի</w:t>
      </w:r>
      <w:r w:rsidRPr="00883BDC">
        <w:rPr>
          <w:rFonts w:ascii="GHEA Grapalat" w:hAnsi="GHEA Grapalat" w:cs="Sylfaen"/>
          <w:i/>
          <w:sz w:val="16"/>
          <w:szCs w:val="16"/>
          <w:lang w:val="af-ZA"/>
        </w:rPr>
        <w:t xml:space="preserve"> </w:t>
      </w:r>
      <w:r>
        <w:rPr>
          <w:rFonts w:ascii="GHEA Grapalat" w:hAnsi="GHEA Grapalat" w:cs="Sylfaen"/>
          <w:i/>
          <w:sz w:val="16"/>
          <w:szCs w:val="16"/>
        </w:rPr>
        <w:t>ձևով</w:t>
      </w:r>
      <w:r w:rsidRPr="00883BDC">
        <w:rPr>
          <w:rFonts w:ascii="GHEA Grapalat" w:hAnsi="GHEA Grapalat" w:cs="Sylfaen"/>
          <w:i/>
          <w:sz w:val="16"/>
          <w:szCs w:val="16"/>
          <w:lang w:val="af-ZA"/>
        </w:rPr>
        <w:t xml:space="preserve">” </w:t>
      </w:r>
      <w:r>
        <w:rPr>
          <w:rFonts w:ascii="GHEA Grapalat" w:hAnsi="GHEA Grapalat" w:cs="Sylfaen"/>
          <w:i/>
          <w:sz w:val="16"/>
          <w:szCs w:val="16"/>
        </w:rPr>
        <w:t>բառերը</w:t>
      </w:r>
      <w:r w:rsidRPr="00883BDC">
        <w:rPr>
          <w:rFonts w:ascii="GHEA Grapalat" w:hAnsi="GHEA Grapalat" w:cs="Sylfaen"/>
          <w:i/>
          <w:sz w:val="16"/>
          <w:szCs w:val="16"/>
          <w:lang w:val="af-ZA"/>
        </w:rPr>
        <w:t xml:space="preserve"> </w:t>
      </w:r>
      <w:r>
        <w:rPr>
          <w:rFonts w:ascii="GHEA Grapalat" w:hAnsi="GHEA Grapalat" w:cs="Sylfaen"/>
          <w:i/>
          <w:sz w:val="16"/>
          <w:szCs w:val="16"/>
        </w:rPr>
        <w:t>փոխարիվում</w:t>
      </w:r>
      <w:r w:rsidRPr="00883BDC">
        <w:rPr>
          <w:rFonts w:ascii="GHEA Grapalat" w:hAnsi="GHEA Grapalat" w:cs="Sylfaen"/>
          <w:i/>
          <w:sz w:val="16"/>
          <w:szCs w:val="16"/>
          <w:lang w:val="af-ZA"/>
        </w:rPr>
        <w:t xml:space="preserve"> </w:t>
      </w:r>
      <w:r>
        <w:rPr>
          <w:rFonts w:ascii="GHEA Grapalat" w:hAnsi="GHEA Grapalat" w:cs="Sylfaen"/>
          <w:i/>
          <w:sz w:val="16"/>
          <w:szCs w:val="16"/>
        </w:rPr>
        <w:t>են</w:t>
      </w:r>
      <w:r w:rsidRPr="00883BDC">
        <w:rPr>
          <w:rFonts w:ascii="GHEA Grapalat" w:hAnsi="GHEA Grapalat" w:cs="Sylfaen"/>
          <w:i/>
          <w:sz w:val="16"/>
          <w:szCs w:val="16"/>
          <w:lang w:val="af-ZA"/>
        </w:rPr>
        <w:t xml:space="preserve"> “</w:t>
      </w:r>
      <w:r>
        <w:rPr>
          <w:rFonts w:ascii="GHEA Grapalat" w:hAnsi="GHEA Grapalat" w:cs="Sylfaen"/>
          <w:i/>
          <w:sz w:val="16"/>
          <w:szCs w:val="16"/>
        </w:rPr>
        <w:t>միակողմանի</w:t>
      </w:r>
      <w:r w:rsidRPr="00883BDC">
        <w:rPr>
          <w:rFonts w:ascii="GHEA Grapalat" w:hAnsi="GHEA Grapalat" w:cs="Sylfaen"/>
          <w:i/>
          <w:sz w:val="16"/>
          <w:szCs w:val="16"/>
          <w:lang w:val="af-ZA"/>
        </w:rPr>
        <w:t xml:space="preserve"> </w:t>
      </w:r>
      <w:r>
        <w:rPr>
          <w:rFonts w:ascii="GHEA Grapalat" w:hAnsi="GHEA Grapalat" w:cs="Sylfaen"/>
          <w:i/>
          <w:sz w:val="16"/>
          <w:szCs w:val="16"/>
        </w:rPr>
        <w:t>հաստատված</w:t>
      </w:r>
      <w:r w:rsidRPr="00883BDC">
        <w:rPr>
          <w:rFonts w:ascii="GHEA Grapalat" w:hAnsi="GHEA Grapalat" w:cs="Sylfaen"/>
          <w:i/>
          <w:sz w:val="16"/>
          <w:szCs w:val="16"/>
          <w:lang w:val="af-ZA"/>
        </w:rPr>
        <w:t xml:space="preserve"> </w:t>
      </w:r>
      <w:r>
        <w:rPr>
          <w:rFonts w:ascii="GHEA Grapalat" w:hAnsi="GHEA Grapalat" w:cs="Sylfaen"/>
          <w:i/>
          <w:sz w:val="16"/>
          <w:szCs w:val="16"/>
        </w:rPr>
        <w:t>հայտարարության՝</w:t>
      </w:r>
      <w:r w:rsidRPr="00883BDC">
        <w:rPr>
          <w:rFonts w:ascii="GHEA Grapalat" w:hAnsi="GHEA Grapalat" w:cs="Sylfaen"/>
          <w:i/>
          <w:sz w:val="16"/>
          <w:szCs w:val="16"/>
          <w:lang w:val="af-ZA"/>
        </w:rPr>
        <w:t xml:space="preserve"> </w:t>
      </w:r>
      <w:r>
        <w:rPr>
          <w:rFonts w:ascii="GHEA Grapalat" w:hAnsi="GHEA Grapalat" w:cs="Sylfaen"/>
          <w:i/>
          <w:sz w:val="16"/>
          <w:szCs w:val="16"/>
        </w:rPr>
        <w:t>տուժանքի</w:t>
      </w:r>
      <w:r w:rsidRPr="00883BDC">
        <w:rPr>
          <w:rFonts w:ascii="GHEA Grapalat" w:hAnsi="GHEA Grapalat" w:cs="Sylfaen"/>
          <w:i/>
          <w:sz w:val="16"/>
          <w:szCs w:val="16"/>
          <w:lang w:val="af-ZA"/>
        </w:rPr>
        <w:t xml:space="preserve"> (</w:t>
      </w:r>
      <w:r>
        <w:rPr>
          <w:rFonts w:ascii="GHEA Grapalat" w:hAnsi="GHEA Grapalat" w:cs="Sylfaen"/>
          <w:i/>
          <w:sz w:val="16"/>
          <w:szCs w:val="16"/>
        </w:rPr>
        <w:t>հավելված</w:t>
      </w:r>
      <w:r w:rsidRPr="00883BDC">
        <w:rPr>
          <w:rFonts w:ascii="GHEA Grapalat" w:hAnsi="GHEA Grapalat" w:cs="Sylfaen"/>
          <w:i/>
          <w:sz w:val="16"/>
          <w:szCs w:val="16"/>
          <w:lang w:val="af-ZA"/>
        </w:rPr>
        <w:t xml:space="preserve"> 5.1) </w:t>
      </w:r>
      <w:r>
        <w:rPr>
          <w:rFonts w:ascii="GHEA Grapalat" w:hAnsi="GHEA Grapalat" w:cs="Sylfaen"/>
          <w:i/>
          <w:sz w:val="16"/>
          <w:szCs w:val="16"/>
        </w:rPr>
        <w:t>կամ</w:t>
      </w:r>
      <w:r w:rsidRPr="00883BDC">
        <w:rPr>
          <w:rFonts w:ascii="GHEA Grapalat" w:hAnsi="GHEA Grapalat" w:cs="Sylfaen"/>
          <w:i/>
          <w:sz w:val="16"/>
          <w:szCs w:val="16"/>
          <w:lang w:val="af-ZA"/>
        </w:rPr>
        <w:t xml:space="preserve"> </w:t>
      </w:r>
      <w:r>
        <w:rPr>
          <w:rFonts w:ascii="GHEA Grapalat" w:hAnsi="GHEA Grapalat" w:cs="Sylfaen"/>
          <w:i/>
          <w:sz w:val="16"/>
          <w:szCs w:val="16"/>
        </w:rPr>
        <w:t>կանխիկ</w:t>
      </w:r>
      <w:r w:rsidRPr="00883BDC">
        <w:rPr>
          <w:rFonts w:ascii="GHEA Grapalat" w:hAnsi="GHEA Grapalat" w:cs="Sylfaen"/>
          <w:i/>
          <w:sz w:val="16"/>
          <w:szCs w:val="16"/>
          <w:lang w:val="af-ZA"/>
        </w:rPr>
        <w:t xml:space="preserve"> </w:t>
      </w:r>
      <w:r>
        <w:rPr>
          <w:rFonts w:ascii="GHEA Grapalat" w:hAnsi="GHEA Grapalat" w:cs="Sylfaen"/>
          <w:i/>
          <w:sz w:val="16"/>
          <w:szCs w:val="16"/>
        </w:rPr>
        <w:t>փողի</w:t>
      </w:r>
      <w:r w:rsidRPr="00883BDC">
        <w:rPr>
          <w:rFonts w:ascii="GHEA Grapalat" w:hAnsi="GHEA Grapalat" w:cs="Sylfaen"/>
          <w:i/>
          <w:sz w:val="16"/>
          <w:szCs w:val="16"/>
          <w:lang w:val="af-ZA"/>
        </w:rPr>
        <w:t xml:space="preserve"> </w:t>
      </w:r>
      <w:r>
        <w:rPr>
          <w:rFonts w:ascii="GHEA Grapalat" w:hAnsi="GHEA Grapalat" w:cs="Sylfaen"/>
          <w:i/>
          <w:sz w:val="16"/>
          <w:szCs w:val="16"/>
        </w:rPr>
        <w:t>ձևով</w:t>
      </w:r>
      <w:r w:rsidRPr="00883BDC">
        <w:rPr>
          <w:rFonts w:ascii="GHEA Grapalat" w:hAnsi="GHEA Grapalat" w:cs="Sylfaen"/>
          <w:i/>
          <w:sz w:val="16"/>
          <w:szCs w:val="16"/>
          <w:lang w:val="af-ZA"/>
        </w:rPr>
        <w:t xml:space="preserve">” </w:t>
      </w:r>
      <w:r>
        <w:rPr>
          <w:rFonts w:ascii="GHEA Grapalat" w:hAnsi="GHEA Grapalat" w:cs="Sylfaen"/>
          <w:i/>
          <w:sz w:val="16"/>
          <w:szCs w:val="16"/>
        </w:rPr>
        <w:t>բառերով</w:t>
      </w:r>
    </w:p>
    <w:p w:rsidR="0030072E" w:rsidRPr="00883BDC" w:rsidRDefault="0030072E" w:rsidP="00A5723E">
      <w:pPr>
        <w:pStyle w:val="FootnoteText"/>
        <w:rPr>
          <w:rFonts w:ascii="Times New Roman" w:hAnsi="Times New Roman"/>
          <w:vertAlign w:val="superscript"/>
          <w:lang w:val="af-ZA"/>
        </w:rPr>
      </w:pPr>
    </w:p>
  </w:footnote>
  <w:footnote w:id="6">
    <w:p w:rsidR="0030072E" w:rsidRPr="00883BDC" w:rsidRDefault="0030072E" w:rsidP="00A5723E">
      <w:pPr>
        <w:pStyle w:val="FootnoteText"/>
        <w:rPr>
          <w:rFonts w:ascii="GHEA Grapalat" w:hAnsi="GHEA Grapalat"/>
          <w:lang w:val="af-ZA"/>
        </w:rPr>
      </w:pPr>
      <w:r w:rsidRPr="00883BDC">
        <w:rPr>
          <w:rFonts w:ascii="GHEA Grapalat" w:hAnsi="GHEA Grapalat" w:cs="Sylfaen"/>
          <w:i/>
          <w:sz w:val="16"/>
          <w:szCs w:val="16"/>
          <w:vertAlign w:val="superscript"/>
          <w:lang w:val="af-ZA"/>
        </w:rPr>
        <w:t xml:space="preserve">14 </w:t>
      </w:r>
      <w:r>
        <w:rPr>
          <w:rFonts w:ascii="GHEA Grapalat" w:hAnsi="GHEA Grapalat" w:cs="Sylfaen"/>
          <w:i/>
          <w:sz w:val="16"/>
          <w:szCs w:val="16"/>
        </w:rPr>
        <w:t>Սույն</w:t>
      </w:r>
      <w:r w:rsidRPr="00883BDC">
        <w:rPr>
          <w:rFonts w:ascii="GHEA Grapalat" w:hAnsi="GHEA Grapalat" w:cs="Sylfaen"/>
          <w:i/>
          <w:sz w:val="16"/>
          <w:szCs w:val="16"/>
          <w:lang w:val="af-ZA"/>
        </w:rPr>
        <w:t xml:space="preserve"> </w:t>
      </w:r>
      <w:r>
        <w:rPr>
          <w:rFonts w:ascii="GHEA Grapalat" w:hAnsi="GHEA Grapalat" w:cs="Sylfaen"/>
          <w:i/>
          <w:sz w:val="16"/>
          <w:szCs w:val="16"/>
        </w:rPr>
        <w:t>կետը</w:t>
      </w:r>
      <w:r w:rsidRPr="00883BDC">
        <w:rPr>
          <w:rFonts w:ascii="GHEA Grapalat" w:hAnsi="GHEA Grapalat" w:cs="Sylfaen"/>
          <w:i/>
          <w:sz w:val="16"/>
          <w:szCs w:val="16"/>
          <w:lang w:val="af-ZA"/>
        </w:rPr>
        <w:t xml:space="preserve"> </w:t>
      </w:r>
      <w:r>
        <w:rPr>
          <w:rFonts w:ascii="GHEA Grapalat" w:hAnsi="GHEA Grapalat" w:cs="Sylfaen"/>
          <w:i/>
          <w:sz w:val="16"/>
          <w:szCs w:val="16"/>
        </w:rPr>
        <w:t>խմբագրվում</w:t>
      </w:r>
      <w:r w:rsidRPr="00883BDC">
        <w:rPr>
          <w:rFonts w:ascii="GHEA Grapalat" w:hAnsi="GHEA Grapalat" w:cs="Sylfaen"/>
          <w:i/>
          <w:sz w:val="16"/>
          <w:szCs w:val="16"/>
          <w:lang w:val="af-ZA"/>
        </w:rPr>
        <w:t xml:space="preserve"> </w:t>
      </w:r>
      <w:r>
        <w:rPr>
          <w:rFonts w:ascii="GHEA Grapalat" w:hAnsi="GHEA Grapalat" w:cs="Sylfaen"/>
          <w:i/>
          <w:sz w:val="16"/>
          <w:szCs w:val="16"/>
        </w:rPr>
        <w:t>է</w:t>
      </w:r>
      <w:r w:rsidRPr="00883BDC">
        <w:rPr>
          <w:rFonts w:ascii="GHEA Grapalat" w:hAnsi="GHEA Grapalat" w:cs="Sylfaen"/>
          <w:i/>
          <w:sz w:val="16"/>
          <w:szCs w:val="16"/>
          <w:lang w:val="af-ZA"/>
        </w:rPr>
        <w:t xml:space="preserve"> </w:t>
      </w:r>
      <w:r>
        <w:rPr>
          <w:rFonts w:ascii="GHEA Grapalat" w:hAnsi="GHEA Grapalat" w:cs="Sylfaen"/>
          <w:i/>
          <w:sz w:val="16"/>
          <w:szCs w:val="16"/>
        </w:rPr>
        <w:t>ըստ</w:t>
      </w:r>
      <w:r w:rsidRPr="00883BDC">
        <w:rPr>
          <w:rFonts w:ascii="GHEA Grapalat" w:hAnsi="GHEA Grapalat" w:cs="Sylfaen"/>
          <w:i/>
          <w:sz w:val="16"/>
          <w:szCs w:val="16"/>
          <w:lang w:val="af-ZA"/>
        </w:rPr>
        <w:t xml:space="preserve"> </w:t>
      </w:r>
      <w:r>
        <w:rPr>
          <w:rFonts w:ascii="GHEA Grapalat" w:hAnsi="GHEA Grapalat" w:cs="Sylfaen"/>
          <w:i/>
          <w:sz w:val="16"/>
          <w:szCs w:val="16"/>
        </w:rPr>
        <w:t>համապատասխան</w:t>
      </w:r>
      <w:r w:rsidRPr="00883BDC">
        <w:rPr>
          <w:rFonts w:ascii="GHEA Grapalat" w:hAnsi="GHEA Grapalat" w:cs="Sylfaen"/>
          <w:i/>
          <w:sz w:val="16"/>
          <w:szCs w:val="16"/>
          <w:lang w:val="af-ZA"/>
        </w:rPr>
        <w:t xml:space="preserve"> </w:t>
      </w:r>
      <w:r>
        <w:rPr>
          <w:rFonts w:ascii="GHEA Grapalat" w:hAnsi="GHEA Grapalat" w:cs="Sylfaen"/>
          <w:i/>
          <w:sz w:val="16"/>
          <w:szCs w:val="16"/>
        </w:rPr>
        <w:t>պատվիրատուի</w:t>
      </w:r>
      <w:r w:rsidRPr="00883BDC">
        <w:rPr>
          <w:rFonts w:ascii="GHEA Grapalat" w:hAnsi="GHEA Grapalat" w:cs="Sylfaen"/>
          <w:i/>
          <w:sz w:val="16"/>
          <w:szCs w:val="16"/>
          <w:lang w:val="af-ZA"/>
        </w:rPr>
        <w:t>:</w:t>
      </w:r>
      <w:r w:rsidRPr="00883BDC">
        <w:rPr>
          <w:rFonts w:ascii="GHEA Grapalat" w:hAnsi="GHEA Grapalat"/>
          <w:lang w:val="af-ZA"/>
        </w:rPr>
        <w:t xml:space="preserve"> </w:t>
      </w:r>
    </w:p>
  </w:footnote>
  <w:footnote w:id="7">
    <w:p w:rsidR="0030072E" w:rsidRDefault="0030072E" w:rsidP="0027569E">
      <w:pPr>
        <w:pStyle w:val="FootnoteText"/>
        <w:jc w:val="both"/>
        <w:rPr>
          <w:rFonts w:ascii="Sylfaen" w:hAnsi="Sylfaen" w:cs="Sylfaen"/>
          <w:lang w:val="af-ZA"/>
        </w:rPr>
      </w:pPr>
      <w:r>
        <w:rPr>
          <w:rFonts w:ascii="GHEA Grapalat" w:hAnsi="GHEA Grapalat" w:cs="Sylfaen"/>
          <w:i/>
          <w:sz w:val="16"/>
          <w:szCs w:val="16"/>
          <w:vertAlign w:val="superscript"/>
          <w:lang w:val="es-ES" w:eastAsia="en-US"/>
        </w:rPr>
        <w:t xml:space="preserve">15 </w:t>
      </w:r>
      <w:r>
        <w:rPr>
          <w:rFonts w:ascii="GHEA Grapalat" w:hAnsi="GHEA Grapalat" w:cs="Sylfaen"/>
          <w:i/>
          <w:sz w:val="16"/>
          <w:szCs w:val="16"/>
          <w:lang w:val="es-ES" w:eastAsia="en-US"/>
        </w:rPr>
        <w:t xml:space="preserve">Համատեղ </w:t>
      </w:r>
      <w:r>
        <w:rPr>
          <w:rFonts w:ascii="GHEA Grapalat" w:hAnsi="GHEA Grapalat" w:cs="Sylfaen"/>
          <w:i/>
          <w:sz w:val="16"/>
          <w:szCs w:val="16"/>
        </w:rPr>
        <w:t>գործունեության</w:t>
      </w:r>
      <w:r w:rsidRPr="0027569E">
        <w:rPr>
          <w:rFonts w:ascii="GHEA Grapalat" w:hAnsi="GHEA Grapalat" w:cs="Sylfaen"/>
          <w:i/>
          <w:sz w:val="16"/>
          <w:szCs w:val="16"/>
          <w:lang w:val="af-ZA"/>
        </w:rPr>
        <w:t xml:space="preserve"> </w:t>
      </w:r>
      <w:r>
        <w:rPr>
          <w:rFonts w:ascii="GHEA Grapalat" w:hAnsi="GHEA Grapalat" w:cs="Sylfaen"/>
          <w:i/>
          <w:sz w:val="16"/>
          <w:szCs w:val="16"/>
        </w:rPr>
        <w:t>կարգով</w:t>
      </w:r>
      <w:r w:rsidRPr="0027569E">
        <w:rPr>
          <w:rFonts w:ascii="GHEA Grapalat" w:hAnsi="GHEA Grapalat" w:cs="Sylfaen"/>
          <w:i/>
          <w:sz w:val="16"/>
          <w:szCs w:val="16"/>
          <w:lang w:val="af-ZA"/>
        </w:rPr>
        <w:t xml:space="preserve"> (</w:t>
      </w:r>
      <w:r>
        <w:rPr>
          <w:rFonts w:ascii="GHEA Grapalat" w:hAnsi="GHEA Grapalat" w:cs="Sylfaen"/>
          <w:i/>
          <w:sz w:val="16"/>
          <w:szCs w:val="16"/>
        </w:rPr>
        <w:t>կոնսորցիումով</w:t>
      </w:r>
      <w:r w:rsidRPr="0027569E">
        <w:rPr>
          <w:rFonts w:ascii="GHEA Grapalat" w:hAnsi="GHEA Grapalat" w:cs="Sylfaen"/>
          <w:i/>
          <w:sz w:val="16"/>
          <w:szCs w:val="16"/>
          <w:lang w:val="af-ZA"/>
        </w:rPr>
        <w:t xml:space="preserve">) </w:t>
      </w:r>
      <w:r>
        <w:rPr>
          <w:rFonts w:ascii="GHEA Grapalat" w:hAnsi="GHEA Grapalat" w:cs="Sylfaen"/>
          <w:i/>
          <w:sz w:val="16"/>
          <w:szCs w:val="16"/>
        </w:rPr>
        <w:t>մասնակցելու</w:t>
      </w:r>
      <w:r w:rsidRPr="0027569E">
        <w:rPr>
          <w:rFonts w:ascii="GHEA Grapalat" w:hAnsi="GHEA Grapalat" w:cs="Sylfaen"/>
          <w:i/>
          <w:sz w:val="16"/>
          <w:szCs w:val="16"/>
          <w:lang w:val="af-ZA"/>
        </w:rPr>
        <w:t xml:space="preserve"> </w:t>
      </w:r>
      <w:r>
        <w:rPr>
          <w:rFonts w:ascii="GHEA Grapalat" w:hAnsi="GHEA Grapalat" w:cs="Sylfaen"/>
          <w:i/>
          <w:sz w:val="16"/>
          <w:szCs w:val="16"/>
        </w:rPr>
        <w:t>դեպքում</w:t>
      </w:r>
      <w:r w:rsidRPr="0027569E">
        <w:rPr>
          <w:rFonts w:ascii="GHEA Grapalat" w:hAnsi="GHEA Grapalat" w:cs="Sylfaen"/>
          <w:i/>
          <w:sz w:val="16"/>
          <w:szCs w:val="16"/>
          <w:lang w:val="af-ZA"/>
        </w:rPr>
        <w:t xml:space="preserve"> </w:t>
      </w:r>
      <w:r>
        <w:rPr>
          <w:rFonts w:ascii="GHEA Grapalat" w:hAnsi="GHEA Grapalat" w:cs="Sylfaen"/>
          <w:i/>
          <w:sz w:val="16"/>
          <w:szCs w:val="16"/>
        </w:rPr>
        <w:t>հայտում</w:t>
      </w:r>
      <w:r w:rsidRPr="0027569E">
        <w:rPr>
          <w:rFonts w:ascii="GHEA Grapalat" w:hAnsi="GHEA Grapalat" w:cs="Sylfaen"/>
          <w:i/>
          <w:sz w:val="16"/>
          <w:szCs w:val="16"/>
          <w:lang w:val="af-ZA"/>
        </w:rPr>
        <w:t xml:space="preserve"> </w:t>
      </w:r>
      <w:r>
        <w:rPr>
          <w:rFonts w:ascii="GHEA Grapalat" w:hAnsi="GHEA Grapalat" w:cs="Sylfaen"/>
          <w:i/>
          <w:sz w:val="16"/>
          <w:szCs w:val="16"/>
        </w:rPr>
        <w:t>ներառվող</w:t>
      </w:r>
      <w:r w:rsidRPr="0027569E">
        <w:rPr>
          <w:rFonts w:ascii="GHEA Grapalat" w:hAnsi="GHEA Grapalat" w:cs="Sylfaen"/>
          <w:i/>
          <w:sz w:val="16"/>
          <w:szCs w:val="16"/>
          <w:lang w:val="af-ZA"/>
        </w:rPr>
        <w:t xml:space="preserve">` </w:t>
      </w:r>
      <w:r>
        <w:rPr>
          <w:rFonts w:ascii="GHEA Grapalat" w:hAnsi="GHEA Grapalat" w:cs="Sylfaen"/>
          <w:i/>
          <w:sz w:val="16"/>
          <w:szCs w:val="16"/>
        </w:rPr>
        <w:t>մասնակցի</w:t>
      </w:r>
      <w:r w:rsidRPr="0027569E">
        <w:rPr>
          <w:rFonts w:ascii="GHEA Grapalat" w:hAnsi="GHEA Grapalat" w:cs="Sylfaen"/>
          <w:i/>
          <w:sz w:val="16"/>
          <w:szCs w:val="16"/>
          <w:lang w:val="af-ZA"/>
        </w:rPr>
        <w:t xml:space="preserve"> </w:t>
      </w:r>
      <w:r>
        <w:rPr>
          <w:rFonts w:ascii="GHEA Grapalat" w:hAnsi="GHEA Grapalat" w:cs="Sylfaen"/>
          <w:i/>
          <w:sz w:val="16"/>
          <w:szCs w:val="16"/>
        </w:rPr>
        <w:t>կողմից</w:t>
      </w:r>
      <w:r w:rsidRPr="0027569E">
        <w:rPr>
          <w:rFonts w:ascii="GHEA Grapalat" w:hAnsi="GHEA Grapalat" w:cs="Sylfaen"/>
          <w:i/>
          <w:sz w:val="16"/>
          <w:szCs w:val="16"/>
          <w:lang w:val="af-ZA"/>
        </w:rPr>
        <w:t xml:space="preserve"> </w:t>
      </w:r>
      <w:r>
        <w:rPr>
          <w:rFonts w:ascii="GHEA Grapalat" w:hAnsi="GHEA Grapalat" w:cs="Sylfaen"/>
          <w:i/>
          <w:sz w:val="16"/>
          <w:szCs w:val="16"/>
        </w:rPr>
        <w:t>հաստատվող</w:t>
      </w:r>
      <w:r w:rsidRPr="0027569E">
        <w:rPr>
          <w:rFonts w:ascii="GHEA Grapalat" w:hAnsi="GHEA Grapalat" w:cs="Sylfaen"/>
          <w:i/>
          <w:sz w:val="16"/>
          <w:szCs w:val="16"/>
          <w:lang w:val="af-ZA"/>
        </w:rPr>
        <w:t xml:space="preserve"> </w:t>
      </w:r>
      <w:r>
        <w:rPr>
          <w:rFonts w:ascii="GHEA Grapalat" w:hAnsi="GHEA Grapalat" w:cs="Sylfaen"/>
          <w:i/>
          <w:sz w:val="16"/>
          <w:szCs w:val="16"/>
        </w:rPr>
        <w:t>փաստաթղթերը</w:t>
      </w:r>
      <w:r w:rsidRPr="0027569E">
        <w:rPr>
          <w:rFonts w:ascii="GHEA Grapalat" w:hAnsi="GHEA Grapalat" w:cs="Sylfaen"/>
          <w:i/>
          <w:sz w:val="16"/>
          <w:szCs w:val="16"/>
          <w:lang w:val="af-ZA"/>
        </w:rPr>
        <w:t xml:space="preserve"> </w:t>
      </w:r>
      <w:r>
        <w:rPr>
          <w:rFonts w:ascii="GHEA Grapalat" w:hAnsi="GHEA Grapalat" w:cs="Sylfaen"/>
          <w:i/>
          <w:sz w:val="16"/>
          <w:szCs w:val="16"/>
        </w:rPr>
        <w:t>պետք</w:t>
      </w:r>
      <w:r w:rsidRPr="0027569E">
        <w:rPr>
          <w:rFonts w:ascii="GHEA Grapalat" w:hAnsi="GHEA Grapalat" w:cs="Sylfaen"/>
          <w:i/>
          <w:sz w:val="16"/>
          <w:szCs w:val="16"/>
          <w:lang w:val="af-ZA"/>
        </w:rPr>
        <w:t xml:space="preserve"> </w:t>
      </w:r>
      <w:r>
        <w:rPr>
          <w:rFonts w:ascii="GHEA Grapalat" w:hAnsi="GHEA Grapalat" w:cs="Sylfaen"/>
          <w:i/>
          <w:sz w:val="16"/>
          <w:szCs w:val="16"/>
        </w:rPr>
        <w:t>է</w:t>
      </w:r>
      <w:r w:rsidRPr="0027569E">
        <w:rPr>
          <w:rFonts w:ascii="GHEA Grapalat" w:hAnsi="GHEA Grapalat" w:cs="Sylfaen"/>
          <w:i/>
          <w:sz w:val="16"/>
          <w:szCs w:val="16"/>
          <w:lang w:val="af-ZA"/>
        </w:rPr>
        <w:t xml:space="preserve"> </w:t>
      </w:r>
      <w:r>
        <w:rPr>
          <w:rFonts w:ascii="GHEA Grapalat" w:hAnsi="GHEA Grapalat" w:cs="Sylfaen"/>
          <w:i/>
          <w:sz w:val="16"/>
          <w:szCs w:val="16"/>
        </w:rPr>
        <w:t>հաստատված</w:t>
      </w:r>
      <w:r w:rsidRPr="0027569E">
        <w:rPr>
          <w:rFonts w:ascii="GHEA Grapalat" w:hAnsi="GHEA Grapalat" w:cs="Sylfaen"/>
          <w:i/>
          <w:sz w:val="16"/>
          <w:szCs w:val="16"/>
          <w:lang w:val="af-ZA"/>
        </w:rPr>
        <w:t xml:space="preserve"> </w:t>
      </w:r>
      <w:r>
        <w:rPr>
          <w:rFonts w:ascii="GHEA Grapalat" w:hAnsi="GHEA Grapalat" w:cs="Sylfaen"/>
          <w:i/>
          <w:sz w:val="16"/>
          <w:szCs w:val="16"/>
        </w:rPr>
        <w:t>լինեն</w:t>
      </w:r>
      <w:r w:rsidRPr="0027569E">
        <w:rPr>
          <w:rFonts w:ascii="GHEA Grapalat" w:hAnsi="GHEA Grapalat" w:cs="Sylfaen"/>
          <w:i/>
          <w:sz w:val="16"/>
          <w:szCs w:val="16"/>
          <w:lang w:val="af-ZA"/>
        </w:rPr>
        <w:t xml:space="preserve"> </w:t>
      </w:r>
      <w:r>
        <w:rPr>
          <w:rFonts w:ascii="GHEA Grapalat" w:hAnsi="GHEA Grapalat" w:cs="Sylfaen"/>
          <w:i/>
          <w:sz w:val="16"/>
          <w:szCs w:val="16"/>
        </w:rPr>
        <w:t>կոնսորցիումի</w:t>
      </w:r>
      <w:r w:rsidRPr="0027569E">
        <w:rPr>
          <w:rFonts w:ascii="GHEA Grapalat" w:hAnsi="GHEA Grapalat" w:cs="Sylfaen"/>
          <w:i/>
          <w:sz w:val="16"/>
          <w:szCs w:val="16"/>
          <w:lang w:val="af-ZA"/>
        </w:rPr>
        <w:t xml:space="preserve"> </w:t>
      </w:r>
      <w:r>
        <w:rPr>
          <w:rFonts w:ascii="GHEA Grapalat" w:hAnsi="GHEA Grapalat" w:cs="Sylfaen"/>
          <w:i/>
          <w:sz w:val="16"/>
          <w:szCs w:val="16"/>
        </w:rPr>
        <w:t>բոլոր</w:t>
      </w:r>
      <w:r w:rsidRPr="0027569E">
        <w:rPr>
          <w:rFonts w:ascii="GHEA Grapalat" w:hAnsi="GHEA Grapalat" w:cs="Sylfaen"/>
          <w:i/>
          <w:sz w:val="16"/>
          <w:szCs w:val="16"/>
          <w:lang w:val="af-ZA"/>
        </w:rPr>
        <w:t xml:space="preserve"> </w:t>
      </w:r>
      <w:r>
        <w:rPr>
          <w:rFonts w:ascii="GHEA Grapalat" w:hAnsi="GHEA Grapalat" w:cs="Sylfaen"/>
          <w:i/>
          <w:sz w:val="16"/>
          <w:szCs w:val="16"/>
        </w:rPr>
        <w:t>անդամների</w:t>
      </w:r>
      <w:r w:rsidRPr="0027569E">
        <w:rPr>
          <w:rFonts w:ascii="GHEA Grapalat" w:hAnsi="GHEA Grapalat" w:cs="Sylfaen"/>
          <w:i/>
          <w:sz w:val="16"/>
          <w:szCs w:val="16"/>
          <w:lang w:val="af-ZA"/>
        </w:rPr>
        <w:t xml:space="preserve"> </w:t>
      </w:r>
      <w:r>
        <w:rPr>
          <w:rFonts w:ascii="GHEA Grapalat" w:hAnsi="GHEA Grapalat" w:cs="Sylfaen"/>
          <w:i/>
          <w:sz w:val="16"/>
          <w:szCs w:val="16"/>
        </w:rPr>
        <w:t>կողմից</w:t>
      </w:r>
      <w:r w:rsidRPr="0027569E">
        <w:rPr>
          <w:rFonts w:ascii="GHEA Grapalat" w:hAnsi="GHEA Grapalat" w:cs="Sylfaen"/>
          <w:i/>
          <w:sz w:val="16"/>
          <w:szCs w:val="16"/>
          <w:lang w:val="af-ZA"/>
        </w:rPr>
        <w:t>:</w:t>
      </w:r>
    </w:p>
  </w:footnote>
  <w:footnote w:id="8">
    <w:p w:rsidR="0030072E" w:rsidRDefault="0030072E" w:rsidP="006E5207">
      <w:pPr>
        <w:pStyle w:val="FootnoteText"/>
        <w:rPr>
          <w:rFonts w:ascii="GHEA Grapalat" w:hAnsi="GHEA Grapalat"/>
          <w:i/>
          <w:sz w:val="16"/>
          <w:szCs w:val="16"/>
          <w:lang w:val="af-ZA"/>
        </w:rPr>
      </w:pPr>
      <w:r>
        <w:rPr>
          <w:rFonts w:ascii="GHEA Grapalat" w:hAnsi="GHEA Grapalat"/>
          <w:i/>
          <w:sz w:val="16"/>
          <w:szCs w:val="16"/>
          <w:lang w:val="hy-AM"/>
        </w:rPr>
        <w:t>*</w:t>
      </w:r>
      <w:r>
        <w:rPr>
          <w:rFonts w:ascii="GHEA Grapalat" w:hAnsi="GHEA Grapalat"/>
          <w:i/>
          <w:sz w:val="16"/>
          <w:szCs w:val="16"/>
        </w:rPr>
        <w:t>լրացվումէհանձնաժողովիքարտուղարիկողմից</w:t>
      </w:r>
      <w:r>
        <w:rPr>
          <w:rFonts w:ascii="GHEA Grapalat" w:hAnsi="GHEA Grapalat"/>
          <w:i/>
          <w:sz w:val="16"/>
          <w:szCs w:val="16"/>
          <w:lang w:val="af-ZA"/>
        </w:rPr>
        <w:t xml:space="preserve">` </w:t>
      </w:r>
      <w:r>
        <w:rPr>
          <w:rFonts w:ascii="GHEA Grapalat" w:hAnsi="GHEA Grapalat"/>
          <w:i/>
          <w:sz w:val="16"/>
          <w:szCs w:val="16"/>
        </w:rPr>
        <w:t>մինչևհրավերըտեղեկագրումհրապարակելը</w:t>
      </w:r>
      <w:r>
        <w:rPr>
          <w:rFonts w:ascii="GHEA Grapalat" w:hAnsi="GHEA Grapalat"/>
          <w:i/>
          <w:sz w:val="16"/>
          <w:szCs w:val="16"/>
          <w:lang w:val="hy-AM"/>
        </w:rPr>
        <w:t>:</w:t>
      </w:r>
    </w:p>
    <w:p w:rsidR="0030072E" w:rsidRDefault="0030072E" w:rsidP="006E5207">
      <w:pPr>
        <w:jc w:val="both"/>
        <w:rPr>
          <w:del w:id="12" w:author="User" w:date="2019-05-26T09:52:00Z"/>
          <w:rFonts w:ascii="GHEA Grapalat" w:hAnsi="GHEA Grapalat" w:cs="Sylfaen"/>
          <w:sz w:val="20"/>
          <w:lang w:val="af-ZA"/>
        </w:rPr>
      </w:pPr>
      <w:r>
        <w:rPr>
          <w:rFonts w:ascii="GHEA Grapalat" w:hAnsi="GHEA Grapalat"/>
          <w:i/>
          <w:sz w:val="16"/>
          <w:szCs w:val="16"/>
          <w:lang w:val="af-ZA"/>
        </w:rPr>
        <w:t xml:space="preserve">** </w:t>
      </w:r>
      <w:r>
        <w:rPr>
          <w:rFonts w:ascii="GHEA Grapalat" w:hAnsi="GHEA Grapalat"/>
          <w:i/>
          <w:sz w:val="16"/>
          <w:szCs w:val="16"/>
          <w:lang w:val="hy-AM" w:eastAsia="ru-RU"/>
        </w:rPr>
        <w:t xml:space="preserve">Սույն ենթակետում նշված անձանց բացակայության դեպքում ներկայացվում է </w:t>
      </w:r>
      <w:r>
        <w:rPr>
          <w:rFonts w:ascii="GHEA Grapalat" w:hAnsi="GHEA Grapalat"/>
          <w:i/>
          <w:sz w:val="16"/>
          <w:szCs w:val="16"/>
          <w:lang w:eastAsia="ru-RU"/>
        </w:rPr>
        <w:t>մասնակցի</w:t>
      </w:r>
      <w:r>
        <w:rPr>
          <w:rFonts w:ascii="GHEA Grapalat" w:hAnsi="GHEA Grapalat"/>
          <w:i/>
          <w:sz w:val="16"/>
          <w:szCs w:val="16"/>
          <w:lang w:val="hy-AM" w:eastAsia="ru-RU"/>
        </w:rPr>
        <w:t xml:space="preserve">գործադիր մարմնի ղեկավարի և անդամների տվյալները: </w:t>
      </w:r>
    </w:p>
  </w:footnote>
  <w:footnote w:id="9">
    <w:p w:rsidR="0030072E" w:rsidRDefault="0030072E" w:rsidP="006E5207">
      <w:pPr>
        <w:pStyle w:val="BodyTextIndent3"/>
        <w:rPr>
          <w:rFonts w:ascii="GHEA Grapalat" w:hAnsi="GHEA Grapalat" w:cs="Sylfaen"/>
          <w:i/>
          <w:sz w:val="16"/>
          <w:szCs w:val="16"/>
          <w:lang w:val="af-ZA" w:eastAsia="ru-RU"/>
        </w:rPr>
      </w:pPr>
      <w:r>
        <w:rPr>
          <w:rFonts w:cs="Sylfaen"/>
          <w:lang w:val="hy-AM" w:eastAsia="ru-RU"/>
        </w:rPr>
        <w:t>*</w:t>
      </w:r>
      <w:r>
        <w:rPr>
          <w:rFonts w:ascii="Sylfaen" w:hAnsi="Sylfaen" w:cs="Sylfaen"/>
        </w:rPr>
        <w:t>լրացվումէհանձնաժողովիքարտուղարիկողմից</w:t>
      </w:r>
      <w:r>
        <w:rPr>
          <w:lang w:val="af-ZA"/>
        </w:rPr>
        <w:t xml:space="preserve">` </w:t>
      </w:r>
      <w:r>
        <w:rPr>
          <w:rFonts w:ascii="Sylfaen" w:hAnsi="Sylfaen" w:cs="Sylfaen"/>
        </w:rPr>
        <w:t>մինչևհրավերըտեղեկագրումհրապարակելը</w:t>
      </w:r>
      <w:r>
        <w:rPr>
          <w:lang w:val="hy-AM"/>
        </w:rPr>
        <w:t>:</w:t>
      </w:r>
    </w:p>
    <w:p w:rsidR="0030072E" w:rsidRDefault="0030072E" w:rsidP="006E5207">
      <w:pPr>
        <w:ind w:right="309"/>
        <w:jc w:val="both"/>
        <w:rPr>
          <w:rFonts w:ascii="GHEA Grapalat" w:hAnsi="GHEA Grapalat"/>
          <w:bCs/>
          <w:i/>
          <w:iCs/>
          <w:sz w:val="20"/>
          <w:lang w:val="es-ES"/>
        </w:rPr>
      </w:pPr>
      <w:r>
        <w:rPr>
          <w:rFonts w:ascii="GHEA Grapalat" w:hAnsi="GHEA Grapalat"/>
          <w:bCs/>
          <w:i/>
          <w:sz w:val="18"/>
          <w:szCs w:val="18"/>
          <w:lang w:val="es-ES"/>
        </w:rPr>
        <w:t>**</w:t>
      </w:r>
      <w:r>
        <w:rPr>
          <w:rFonts w:ascii="GHEA Grapalat" w:hAnsi="GHEA Grapalat"/>
          <w:i/>
          <w:sz w:val="16"/>
          <w:szCs w:val="16"/>
        </w:rPr>
        <w:t>եթեմասնակիցնավելացվածարժեքիհարկվճարողէ</w:t>
      </w:r>
      <w:r>
        <w:rPr>
          <w:rFonts w:ascii="GHEA Grapalat" w:hAnsi="GHEA Grapalat"/>
          <w:i/>
          <w:sz w:val="16"/>
          <w:szCs w:val="16"/>
          <w:lang w:val="af-ZA"/>
        </w:rPr>
        <w:t xml:space="preserve">, </w:t>
      </w:r>
      <w:r>
        <w:rPr>
          <w:rFonts w:ascii="GHEA Grapalat" w:hAnsi="GHEA Grapalat"/>
          <w:i/>
          <w:sz w:val="16"/>
          <w:szCs w:val="16"/>
        </w:rPr>
        <w:t>ապատվյալպայմանագրիգծովՀայաստանիՀանրապետությանպետականբյուջեվճարվելիքավելացվածարժեքիհարկիգումարընշվումէ</w:t>
      </w:r>
      <w:r>
        <w:rPr>
          <w:rFonts w:ascii="GHEA Grapalat" w:hAnsi="GHEA Grapalat"/>
          <w:i/>
          <w:sz w:val="16"/>
          <w:szCs w:val="16"/>
          <w:lang w:val="af-ZA"/>
        </w:rPr>
        <w:t xml:space="preserve"> 5-</w:t>
      </w:r>
      <w:r>
        <w:rPr>
          <w:rFonts w:ascii="GHEA Grapalat" w:hAnsi="GHEA Grapalat"/>
          <w:i/>
          <w:sz w:val="16"/>
          <w:szCs w:val="16"/>
        </w:rPr>
        <w:t>րդսյունակում։</w:t>
      </w:r>
    </w:p>
    <w:p w:rsidR="0030072E" w:rsidRDefault="0030072E" w:rsidP="006E5207">
      <w:pPr>
        <w:pStyle w:val="FootnoteText"/>
        <w:rPr>
          <w:del w:id="14" w:author="User" w:date="2019-05-26T09:57:00Z"/>
          <w:i/>
          <w:lang w:val="af-ZA"/>
        </w:rPr>
      </w:pPr>
    </w:p>
  </w:footnote>
  <w:footnote w:id="10">
    <w:p w:rsidR="0030072E" w:rsidRPr="0069073C" w:rsidRDefault="0030072E" w:rsidP="006E5207">
      <w:pPr>
        <w:pStyle w:val="FootnoteText"/>
        <w:rPr>
          <w:del w:id="15" w:author="User" w:date="2019-05-26T10:01:00Z"/>
          <w:rFonts w:ascii="GHEA Grapalat" w:hAnsi="GHEA Grapalat"/>
          <w:i/>
          <w:sz w:val="16"/>
          <w:szCs w:val="16"/>
          <w:lang w:val="af-ZA"/>
        </w:rPr>
      </w:pPr>
      <w:r w:rsidRPr="0069073C">
        <w:rPr>
          <w:rFonts w:ascii="GHEA Grapalat" w:hAnsi="GHEA Grapalat"/>
          <w:i/>
          <w:color w:val="FFFFFF"/>
          <w:sz w:val="16"/>
          <w:szCs w:val="16"/>
          <w:vertAlign w:val="superscript"/>
          <w:lang w:val="af-ZA"/>
        </w:rPr>
        <w:t>29</w:t>
      </w:r>
      <w:r w:rsidRPr="0069073C">
        <w:rPr>
          <w:rFonts w:ascii="GHEA Grapalat" w:hAnsi="GHEA Grapalat"/>
          <w:i/>
          <w:sz w:val="16"/>
          <w:szCs w:val="16"/>
          <w:vertAlign w:val="superscript"/>
          <w:lang w:val="af-ZA"/>
        </w:rPr>
        <w:t xml:space="preserve"> 17</w:t>
      </w:r>
      <w:r w:rsidRPr="0069073C">
        <w:rPr>
          <w:rFonts w:ascii="GHEA Grapalat" w:hAnsi="GHEA Grapalat" w:cs="Sylfaen"/>
          <w:i/>
          <w:sz w:val="16"/>
          <w:szCs w:val="16"/>
          <w:lang w:val="hy-AM"/>
        </w:rPr>
        <w:t>Եթե</w:t>
      </w:r>
      <w:r w:rsidRPr="0069073C">
        <w:rPr>
          <w:rFonts w:ascii="GHEA Grapalat" w:hAnsi="GHEA Grapalat" w:cs="Sylfaen"/>
          <w:i/>
          <w:sz w:val="16"/>
          <w:szCs w:val="16"/>
        </w:rPr>
        <w:t>Վ</w:t>
      </w:r>
      <w:r w:rsidRPr="0069073C">
        <w:rPr>
          <w:rFonts w:ascii="GHEA Grapalat" w:hAnsi="GHEA Grapalat" w:cs="Sylfaen"/>
          <w:i/>
          <w:sz w:val="16"/>
          <w:szCs w:val="16"/>
          <w:lang w:val="hy-AM"/>
        </w:rPr>
        <w:t>աճառողիկողմիցգնայինա</w:t>
      </w:r>
      <w:r w:rsidRPr="0069073C">
        <w:rPr>
          <w:rFonts w:ascii="GHEA Grapalat" w:hAnsi="GHEA Grapalat" w:cs="Sylfaen"/>
          <w:i/>
          <w:sz w:val="16"/>
          <w:szCs w:val="16"/>
        </w:rPr>
        <w:t>ռաջարկըներկայացվելէառանցԱԱՀ</w:t>
      </w:r>
      <w:r w:rsidRPr="0069073C">
        <w:rPr>
          <w:rFonts w:ascii="GHEA Grapalat" w:hAnsi="GHEA Grapalat"/>
          <w:i/>
          <w:sz w:val="16"/>
          <w:szCs w:val="16"/>
          <w:lang w:val="af-ZA"/>
        </w:rPr>
        <w:t>-</w:t>
      </w:r>
      <w:r w:rsidRPr="0069073C">
        <w:rPr>
          <w:rFonts w:ascii="GHEA Grapalat" w:hAnsi="GHEA Grapalat" w:cs="Sylfaen"/>
          <w:i/>
          <w:sz w:val="16"/>
          <w:szCs w:val="16"/>
        </w:rPr>
        <w:t>ի</w:t>
      </w:r>
      <w:r w:rsidRPr="0069073C">
        <w:rPr>
          <w:rFonts w:ascii="GHEA Grapalat" w:hAnsi="GHEA Grapalat"/>
          <w:i/>
          <w:sz w:val="16"/>
          <w:szCs w:val="16"/>
          <w:lang w:val="af-ZA"/>
        </w:rPr>
        <w:t xml:space="preserve">, </w:t>
      </w:r>
      <w:r w:rsidRPr="0069073C">
        <w:rPr>
          <w:rFonts w:ascii="GHEA Grapalat" w:hAnsi="GHEA Grapalat" w:cs="Sylfaen"/>
          <w:i/>
          <w:sz w:val="16"/>
          <w:szCs w:val="16"/>
        </w:rPr>
        <w:t>ապապայմանագիրըկնքելիս</w:t>
      </w:r>
      <w:r w:rsidRPr="0069073C">
        <w:rPr>
          <w:rFonts w:ascii="GHEA Grapalat" w:hAnsi="GHEA Grapalat"/>
          <w:i/>
          <w:sz w:val="16"/>
          <w:szCs w:val="16"/>
          <w:lang w:val="af-ZA"/>
        </w:rPr>
        <w:t xml:space="preserve"> «</w:t>
      </w:r>
      <w:r w:rsidRPr="0069073C">
        <w:rPr>
          <w:rFonts w:ascii="GHEA Grapalat" w:hAnsi="GHEA Grapalat" w:cs="Sylfaen"/>
          <w:i/>
          <w:sz w:val="16"/>
          <w:szCs w:val="16"/>
        </w:rPr>
        <w:t>ներառյալԱԱՀ</w:t>
      </w:r>
      <w:r w:rsidRPr="0069073C">
        <w:rPr>
          <w:rFonts w:ascii="GHEA Grapalat" w:hAnsi="GHEA Grapalat"/>
          <w:i/>
          <w:sz w:val="16"/>
          <w:szCs w:val="16"/>
          <w:lang w:val="af-ZA"/>
        </w:rPr>
        <w:t>-</w:t>
      </w:r>
      <w:r w:rsidRPr="0069073C">
        <w:rPr>
          <w:rFonts w:ascii="GHEA Grapalat" w:hAnsi="GHEA Grapalat" w:cs="Sylfaen"/>
          <w:i/>
          <w:sz w:val="16"/>
          <w:szCs w:val="16"/>
        </w:rPr>
        <w:t>ն</w:t>
      </w:r>
      <w:r w:rsidRPr="0069073C">
        <w:rPr>
          <w:rFonts w:ascii="GHEA Grapalat" w:hAnsi="GHEA Grapalat"/>
          <w:i/>
          <w:sz w:val="16"/>
          <w:szCs w:val="16"/>
          <w:lang w:val="af-ZA"/>
        </w:rPr>
        <w:t xml:space="preserve">» </w:t>
      </w:r>
      <w:r w:rsidRPr="0069073C">
        <w:rPr>
          <w:rFonts w:ascii="GHEA Grapalat" w:hAnsi="GHEA Grapalat" w:cs="Sylfaen"/>
          <w:i/>
          <w:sz w:val="16"/>
          <w:szCs w:val="16"/>
        </w:rPr>
        <w:t>բառերըհանվումեն</w:t>
      </w:r>
      <w:r w:rsidRPr="0069073C">
        <w:rPr>
          <w:rFonts w:ascii="GHEA Grapalat" w:hAnsi="GHEA Grapalat"/>
          <w:i/>
          <w:sz w:val="16"/>
          <w:szCs w:val="16"/>
          <w:lang w:val="af-ZA"/>
        </w:rPr>
        <w:t>:</w:t>
      </w:r>
    </w:p>
  </w:footnote>
  <w:footnote w:id="11">
    <w:p w:rsidR="0030072E" w:rsidRPr="0069073C" w:rsidRDefault="0030072E" w:rsidP="006E5207">
      <w:pPr>
        <w:pStyle w:val="FootnoteText"/>
        <w:jc w:val="both"/>
        <w:rPr>
          <w:del w:id="16" w:author="User" w:date="2019-05-26T10:01:00Z"/>
          <w:rFonts w:ascii="GHEA Grapalat" w:hAnsi="GHEA Grapalat"/>
          <w:i/>
          <w:sz w:val="16"/>
          <w:szCs w:val="16"/>
          <w:lang w:val="hy-AM"/>
        </w:rPr>
      </w:pPr>
      <w:r w:rsidRPr="0069073C">
        <w:rPr>
          <w:rFonts w:ascii="GHEA Grapalat" w:hAnsi="GHEA Grapalat"/>
          <w:i/>
          <w:color w:val="FFFFFF"/>
          <w:sz w:val="16"/>
          <w:szCs w:val="16"/>
          <w:vertAlign w:val="superscript"/>
          <w:lang w:val="af-ZA"/>
        </w:rPr>
        <w:t>30</w:t>
      </w:r>
      <w:r w:rsidRPr="0069073C">
        <w:rPr>
          <w:rFonts w:ascii="GHEA Grapalat" w:hAnsi="GHEA Grapalat"/>
          <w:i/>
          <w:sz w:val="16"/>
          <w:szCs w:val="16"/>
          <w:vertAlign w:val="superscript"/>
          <w:lang w:val="af-ZA"/>
        </w:rPr>
        <w:t xml:space="preserve"> 18</w:t>
      </w:r>
      <w:r w:rsidRPr="0069073C">
        <w:rPr>
          <w:rFonts w:ascii="GHEA Grapalat" w:hAnsi="GHEA Grapalat" w:cs="Sylfaen"/>
          <w:i/>
          <w:sz w:val="16"/>
          <w:szCs w:val="16"/>
        </w:rPr>
        <w:t>Վաճառողը</w:t>
      </w:r>
      <w:r w:rsidRPr="00EC385C">
        <w:rPr>
          <w:rFonts w:ascii="GHEA Grapalat" w:hAnsi="GHEA Grapalat" w:cs="Sylfaen"/>
          <w:i/>
          <w:sz w:val="16"/>
          <w:szCs w:val="16"/>
          <w:lang w:val="af-ZA"/>
        </w:rPr>
        <w:t xml:space="preserve"> </w:t>
      </w:r>
      <w:r w:rsidRPr="0069073C">
        <w:rPr>
          <w:rFonts w:ascii="GHEA Grapalat" w:hAnsi="GHEA Grapalat" w:cs="Sylfaen"/>
          <w:i/>
          <w:sz w:val="16"/>
          <w:szCs w:val="16"/>
        </w:rPr>
        <w:t>կարող</w:t>
      </w:r>
      <w:r w:rsidRPr="00EC385C">
        <w:rPr>
          <w:rFonts w:ascii="GHEA Grapalat" w:hAnsi="GHEA Grapalat" w:cs="Sylfaen"/>
          <w:i/>
          <w:sz w:val="16"/>
          <w:szCs w:val="16"/>
          <w:lang w:val="af-ZA"/>
        </w:rPr>
        <w:t xml:space="preserve"> </w:t>
      </w:r>
      <w:r w:rsidRPr="0069073C">
        <w:rPr>
          <w:rFonts w:ascii="GHEA Grapalat" w:hAnsi="GHEA Grapalat" w:cs="Sylfaen"/>
          <w:i/>
          <w:sz w:val="16"/>
          <w:szCs w:val="16"/>
        </w:rPr>
        <w:t>է</w:t>
      </w:r>
      <w:r w:rsidRPr="00EC385C">
        <w:rPr>
          <w:rFonts w:ascii="GHEA Grapalat" w:hAnsi="GHEA Grapalat" w:cs="Sylfaen"/>
          <w:i/>
          <w:sz w:val="16"/>
          <w:szCs w:val="16"/>
          <w:lang w:val="af-ZA"/>
        </w:rPr>
        <w:t xml:space="preserve"> </w:t>
      </w:r>
      <w:r w:rsidRPr="0069073C">
        <w:rPr>
          <w:rFonts w:ascii="GHEA Grapalat" w:hAnsi="GHEA Grapalat" w:cs="Sylfaen"/>
          <w:i/>
          <w:sz w:val="16"/>
          <w:szCs w:val="16"/>
        </w:rPr>
        <w:t>հրաժարվել</w:t>
      </w:r>
      <w:r w:rsidRPr="00EC385C">
        <w:rPr>
          <w:rFonts w:ascii="GHEA Grapalat" w:hAnsi="GHEA Grapalat" w:cs="Sylfaen"/>
          <w:i/>
          <w:sz w:val="16"/>
          <w:szCs w:val="16"/>
          <w:lang w:val="af-ZA"/>
        </w:rPr>
        <w:t xml:space="preserve"> </w:t>
      </w:r>
      <w:r w:rsidRPr="0069073C">
        <w:rPr>
          <w:rFonts w:ascii="GHEA Grapalat" w:hAnsi="GHEA Grapalat" w:cs="Sylfaen"/>
          <w:i/>
          <w:sz w:val="16"/>
          <w:szCs w:val="16"/>
        </w:rPr>
        <w:t>առաջարկված</w:t>
      </w:r>
      <w:r w:rsidRPr="00EC385C">
        <w:rPr>
          <w:rFonts w:ascii="GHEA Grapalat" w:hAnsi="GHEA Grapalat" w:cs="Sylfaen"/>
          <w:i/>
          <w:sz w:val="16"/>
          <w:szCs w:val="16"/>
          <w:lang w:val="af-ZA"/>
        </w:rPr>
        <w:t xml:space="preserve"> </w:t>
      </w:r>
      <w:r w:rsidRPr="0069073C">
        <w:rPr>
          <w:rFonts w:ascii="GHEA Grapalat" w:hAnsi="GHEA Grapalat" w:cs="Sylfaen"/>
          <w:i/>
          <w:sz w:val="16"/>
          <w:szCs w:val="16"/>
        </w:rPr>
        <w:t>կանխավճարից</w:t>
      </w:r>
      <w:r w:rsidRPr="00EC385C">
        <w:rPr>
          <w:rFonts w:ascii="GHEA Grapalat" w:hAnsi="GHEA Grapalat" w:cs="Sylfaen"/>
          <w:i/>
          <w:sz w:val="16"/>
          <w:szCs w:val="16"/>
          <w:lang w:val="af-ZA"/>
        </w:rPr>
        <w:t xml:space="preserve"> </w:t>
      </w:r>
      <w:r w:rsidRPr="0069073C">
        <w:rPr>
          <w:rFonts w:ascii="GHEA Grapalat" w:hAnsi="GHEA Grapalat" w:cs="Sylfaen"/>
          <w:i/>
          <w:sz w:val="16"/>
          <w:szCs w:val="16"/>
        </w:rPr>
        <w:t>կամ</w:t>
      </w:r>
      <w:r w:rsidRPr="00EC385C">
        <w:rPr>
          <w:rFonts w:ascii="GHEA Grapalat" w:hAnsi="GHEA Grapalat" w:cs="Sylfaen"/>
          <w:i/>
          <w:sz w:val="16"/>
          <w:szCs w:val="16"/>
          <w:lang w:val="af-ZA"/>
        </w:rPr>
        <w:t xml:space="preserve"> </w:t>
      </w:r>
      <w:r w:rsidRPr="0069073C">
        <w:rPr>
          <w:rFonts w:ascii="GHEA Grapalat" w:hAnsi="GHEA Grapalat" w:cs="Sylfaen"/>
          <w:i/>
          <w:sz w:val="16"/>
          <w:szCs w:val="16"/>
        </w:rPr>
        <w:t>դրա</w:t>
      </w:r>
      <w:r w:rsidRPr="00A6573D">
        <w:rPr>
          <w:rFonts w:ascii="GHEA Grapalat" w:hAnsi="GHEA Grapalat" w:cs="Sylfaen"/>
          <w:i/>
          <w:sz w:val="16"/>
          <w:szCs w:val="16"/>
          <w:lang w:val="af-ZA"/>
        </w:rPr>
        <w:t xml:space="preserve"> </w:t>
      </w:r>
      <w:r w:rsidRPr="0069073C">
        <w:rPr>
          <w:rFonts w:ascii="GHEA Grapalat" w:hAnsi="GHEA Grapalat" w:cs="Sylfaen"/>
          <w:i/>
          <w:sz w:val="16"/>
          <w:szCs w:val="16"/>
        </w:rPr>
        <w:t>մի</w:t>
      </w:r>
      <w:r w:rsidRPr="00A6573D">
        <w:rPr>
          <w:rFonts w:ascii="GHEA Grapalat" w:hAnsi="GHEA Grapalat" w:cs="Sylfaen"/>
          <w:i/>
          <w:sz w:val="16"/>
          <w:szCs w:val="16"/>
          <w:lang w:val="af-ZA"/>
        </w:rPr>
        <w:t xml:space="preserve"> </w:t>
      </w:r>
      <w:r w:rsidRPr="0069073C">
        <w:rPr>
          <w:rFonts w:ascii="GHEA Grapalat" w:hAnsi="GHEA Grapalat" w:cs="Sylfaen"/>
          <w:i/>
          <w:sz w:val="16"/>
          <w:szCs w:val="16"/>
        </w:rPr>
        <w:t>մասից</w:t>
      </w:r>
      <w:r w:rsidRPr="0050567C">
        <w:rPr>
          <w:rFonts w:ascii="GHEA Grapalat" w:hAnsi="GHEA Grapalat"/>
          <w:i/>
          <w:sz w:val="16"/>
          <w:szCs w:val="16"/>
          <w:lang w:val="af-ZA"/>
        </w:rPr>
        <w:t xml:space="preserve">: </w:t>
      </w:r>
      <w:r w:rsidRPr="0069073C">
        <w:rPr>
          <w:rFonts w:ascii="GHEA Grapalat" w:hAnsi="GHEA Grapalat" w:cs="Sylfaen"/>
          <w:i/>
          <w:sz w:val="16"/>
          <w:szCs w:val="16"/>
        </w:rPr>
        <w:t>Ընդ</w:t>
      </w:r>
      <w:r w:rsidRPr="00A6573D">
        <w:rPr>
          <w:rFonts w:ascii="GHEA Grapalat" w:hAnsi="GHEA Grapalat" w:cs="Sylfaen"/>
          <w:i/>
          <w:sz w:val="16"/>
          <w:szCs w:val="16"/>
          <w:lang w:val="af-ZA"/>
        </w:rPr>
        <w:t xml:space="preserve"> </w:t>
      </w:r>
      <w:r w:rsidRPr="0069073C">
        <w:rPr>
          <w:rFonts w:ascii="GHEA Grapalat" w:hAnsi="GHEA Grapalat" w:cs="Sylfaen"/>
          <w:i/>
          <w:sz w:val="16"/>
          <w:szCs w:val="16"/>
        </w:rPr>
        <w:t>որում</w:t>
      </w:r>
      <w:r w:rsidRPr="00A6573D">
        <w:rPr>
          <w:rFonts w:ascii="GHEA Grapalat" w:hAnsi="GHEA Grapalat" w:cs="Sylfaen"/>
          <w:i/>
          <w:sz w:val="16"/>
          <w:szCs w:val="16"/>
          <w:lang w:val="af-ZA"/>
        </w:rPr>
        <w:t xml:space="preserve"> </w:t>
      </w:r>
      <w:r w:rsidRPr="0069073C">
        <w:rPr>
          <w:rFonts w:ascii="GHEA Grapalat" w:hAnsi="GHEA Grapalat" w:cs="Sylfaen"/>
          <w:i/>
          <w:sz w:val="16"/>
          <w:szCs w:val="16"/>
        </w:rPr>
        <w:t>կնքվելիք</w:t>
      </w:r>
      <w:r w:rsidRPr="00A6573D">
        <w:rPr>
          <w:rFonts w:ascii="GHEA Grapalat" w:hAnsi="GHEA Grapalat" w:cs="Sylfaen"/>
          <w:i/>
          <w:sz w:val="16"/>
          <w:szCs w:val="16"/>
          <w:lang w:val="af-ZA"/>
        </w:rPr>
        <w:t xml:space="preserve"> </w:t>
      </w:r>
      <w:r w:rsidRPr="0069073C">
        <w:rPr>
          <w:rFonts w:ascii="GHEA Grapalat" w:hAnsi="GHEA Grapalat" w:cs="Sylfaen"/>
          <w:i/>
          <w:sz w:val="16"/>
          <w:szCs w:val="16"/>
        </w:rPr>
        <w:t>պայմանագրում</w:t>
      </w:r>
      <w:r w:rsidRPr="00A6573D">
        <w:rPr>
          <w:rFonts w:ascii="GHEA Grapalat" w:hAnsi="GHEA Grapalat" w:cs="Sylfaen"/>
          <w:i/>
          <w:sz w:val="16"/>
          <w:szCs w:val="16"/>
          <w:lang w:val="af-ZA"/>
        </w:rPr>
        <w:t xml:space="preserve"> </w:t>
      </w:r>
      <w:r w:rsidRPr="0069073C">
        <w:rPr>
          <w:rFonts w:ascii="GHEA Grapalat" w:hAnsi="GHEA Grapalat" w:cs="Sylfaen"/>
          <w:i/>
          <w:sz w:val="16"/>
          <w:szCs w:val="16"/>
        </w:rPr>
        <w:t>կանխավճարը</w:t>
      </w:r>
      <w:r w:rsidRPr="00A6573D">
        <w:rPr>
          <w:rFonts w:ascii="GHEA Grapalat" w:hAnsi="GHEA Grapalat" w:cs="Sylfaen"/>
          <w:i/>
          <w:sz w:val="16"/>
          <w:szCs w:val="16"/>
          <w:lang w:val="af-ZA"/>
        </w:rPr>
        <w:t xml:space="preserve"> </w:t>
      </w:r>
      <w:r w:rsidRPr="0069073C">
        <w:rPr>
          <w:rFonts w:ascii="GHEA Grapalat" w:hAnsi="GHEA Grapalat" w:cs="Sylfaen"/>
          <w:i/>
          <w:sz w:val="16"/>
          <w:szCs w:val="16"/>
        </w:rPr>
        <w:t>սահմանվում</w:t>
      </w:r>
      <w:r w:rsidRPr="00A6573D">
        <w:rPr>
          <w:rFonts w:ascii="GHEA Grapalat" w:hAnsi="GHEA Grapalat" w:cs="Sylfaen"/>
          <w:i/>
          <w:sz w:val="16"/>
          <w:szCs w:val="16"/>
          <w:lang w:val="af-ZA"/>
        </w:rPr>
        <w:t xml:space="preserve"> </w:t>
      </w:r>
      <w:r w:rsidRPr="0069073C">
        <w:rPr>
          <w:rFonts w:ascii="GHEA Grapalat" w:hAnsi="GHEA Grapalat" w:cs="Sylfaen"/>
          <w:i/>
          <w:sz w:val="16"/>
          <w:szCs w:val="16"/>
        </w:rPr>
        <w:t>է</w:t>
      </w:r>
      <w:r w:rsidRPr="00A6573D">
        <w:rPr>
          <w:rFonts w:ascii="GHEA Grapalat" w:hAnsi="GHEA Grapalat" w:cs="Sylfaen"/>
          <w:i/>
          <w:sz w:val="16"/>
          <w:szCs w:val="16"/>
          <w:lang w:val="af-ZA"/>
        </w:rPr>
        <w:t xml:space="preserve"> </w:t>
      </w:r>
      <w:r w:rsidRPr="0069073C">
        <w:rPr>
          <w:rFonts w:ascii="GHEA Grapalat" w:hAnsi="GHEA Grapalat" w:cs="Sylfaen"/>
          <w:i/>
          <w:sz w:val="16"/>
          <w:szCs w:val="16"/>
        </w:rPr>
        <w:t>Գնորդի</w:t>
      </w:r>
      <w:r w:rsidRPr="00A6573D">
        <w:rPr>
          <w:rFonts w:ascii="GHEA Grapalat" w:hAnsi="GHEA Grapalat" w:cs="Sylfaen"/>
          <w:i/>
          <w:sz w:val="16"/>
          <w:szCs w:val="16"/>
          <w:lang w:val="af-ZA"/>
        </w:rPr>
        <w:t xml:space="preserve"> </w:t>
      </w:r>
      <w:r w:rsidRPr="0069073C">
        <w:rPr>
          <w:rFonts w:ascii="GHEA Grapalat" w:hAnsi="GHEA Grapalat" w:cs="Sylfaen"/>
          <w:i/>
          <w:sz w:val="16"/>
          <w:szCs w:val="16"/>
        </w:rPr>
        <w:t>և</w:t>
      </w:r>
      <w:r w:rsidRPr="00A6573D">
        <w:rPr>
          <w:rFonts w:ascii="GHEA Grapalat" w:hAnsi="GHEA Grapalat" w:cs="Sylfaen"/>
          <w:i/>
          <w:sz w:val="16"/>
          <w:szCs w:val="16"/>
          <w:lang w:val="af-ZA"/>
        </w:rPr>
        <w:t xml:space="preserve"> </w:t>
      </w:r>
      <w:r w:rsidRPr="0069073C">
        <w:rPr>
          <w:rFonts w:ascii="GHEA Grapalat" w:hAnsi="GHEA Grapalat" w:cs="Sylfaen"/>
          <w:i/>
          <w:sz w:val="16"/>
          <w:szCs w:val="16"/>
        </w:rPr>
        <w:t>Վաճառողի</w:t>
      </w:r>
      <w:r w:rsidRPr="00A6573D">
        <w:rPr>
          <w:rFonts w:ascii="GHEA Grapalat" w:hAnsi="GHEA Grapalat" w:cs="Sylfaen"/>
          <w:i/>
          <w:sz w:val="16"/>
          <w:szCs w:val="16"/>
          <w:lang w:val="af-ZA"/>
        </w:rPr>
        <w:t xml:space="preserve"> </w:t>
      </w:r>
      <w:r w:rsidRPr="0069073C">
        <w:rPr>
          <w:rFonts w:ascii="GHEA Grapalat" w:hAnsi="GHEA Grapalat" w:cs="Sylfaen"/>
          <w:i/>
          <w:sz w:val="16"/>
          <w:szCs w:val="16"/>
        </w:rPr>
        <w:t>միջև</w:t>
      </w:r>
      <w:r w:rsidRPr="00A6573D">
        <w:rPr>
          <w:rFonts w:ascii="GHEA Grapalat" w:hAnsi="GHEA Grapalat" w:cs="Sylfaen"/>
          <w:i/>
          <w:sz w:val="16"/>
          <w:szCs w:val="16"/>
          <w:lang w:val="af-ZA"/>
        </w:rPr>
        <w:t xml:space="preserve"> </w:t>
      </w:r>
      <w:r w:rsidRPr="0069073C">
        <w:rPr>
          <w:rFonts w:ascii="GHEA Grapalat" w:hAnsi="GHEA Grapalat" w:cs="Sylfaen"/>
          <w:i/>
          <w:sz w:val="16"/>
          <w:szCs w:val="16"/>
        </w:rPr>
        <w:t>համաձայնեցված</w:t>
      </w:r>
      <w:r w:rsidRPr="00A6573D">
        <w:rPr>
          <w:rFonts w:ascii="GHEA Grapalat" w:hAnsi="GHEA Grapalat" w:cs="Sylfaen"/>
          <w:i/>
          <w:sz w:val="16"/>
          <w:szCs w:val="16"/>
          <w:lang w:val="af-ZA"/>
        </w:rPr>
        <w:t xml:space="preserve"> </w:t>
      </w:r>
      <w:r w:rsidRPr="0069073C">
        <w:rPr>
          <w:rFonts w:ascii="GHEA Grapalat" w:hAnsi="GHEA Grapalat" w:cs="Sylfaen"/>
          <w:i/>
          <w:sz w:val="16"/>
          <w:szCs w:val="16"/>
        </w:rPr>
        <w:t>չափով</w:t>
      </w:r>
      <w:r w:rsidRPr="0050567C">
        <w:rPr>
          <w:rFonts w:ascii="GHEA Grapalat" w:hAnsi="GHEA Grapalat"/>
          <w:i/>
          <w:sz w:val="16"/>
          <w:szCs w:val="16"/>
          <w:lang w:val="af-ZA"/>
        </w:rPr>
        <w:t>:</w:t>
      </w:r>
      <w:r w:rsidRPr="0069073C">
        <w:rPr>
          <w:rFonts w:ascii="GHEA Grapalat" w:hAnsi="GHEA Grapalat" w:cs="Sylfaen"/>
          <w:i/>
          <w:sz w:val="16"/>
          <w:szCs w:val="16"/>
        </w:rPr>
        <w:t>Եթե</w:t>
      </w:r>
      <w:r w:rsidRPr="00A6573D">
        <w:rPr>
          <w:rFonts w:ascii="GHEA Grapalat" w:hAnsi="GHEA Grapalat" w:cs="Sylfaen"/>
          <w:i/>
          <w:sz w:val="16"/>
          <w:szCs w:val="16"/>
          <w:lang w:val="af-ZA"/>
        </w:rPr>
        <w:t xml:space="preserve"> </w:t>
      </w:r>
      <w:r w:rsidRPr="0069073C">
        <w:rPr>
          <w:rFonts w:ascii="GHEA Grapalat" w:hAnsi="GHEA Grapalat" w:cs="Sylfaen"/>
          <w:i/>
          <w:sz w:val="16"/>
          <w:szCs w:val="16"/>
        </w:rPr>
        <w:t>պայմանագրով</w:t>
      </w:r>
      <w:r w:rsidRPr="00A6573D">
        <w:rPr>
          <w:rFonts w:ascii="GHEA Grapalat" w:hAnsi="GHEA Grapalat" w:cs="Sylfaen"/>
          <w:i/>
          <w:sz w:val="16"/>
          <w:szCs w:val="16"/>
          <w:lang w:val="af-ZA"/>
        </w:rPr>
        <w:t xml:space="preserve"> </w:t>
      </w:r>
      <w:r w:rsidRPr="0069073C">
        <w:rPr>
          <w:rFonts w:ascii="GHEA Grapalat" w:hAnsi="GHEA Grapalat" w:cs="Sylfaen"/>
          <w:i/>
          <w:sz w:val="16"/>
          <w:szCs w:val="16"/>
        </w:rPr>
        <w:t>չի</w:t>
      </w:r>
      <w:r w:rsidRPr="00A6573D">
        <w:rPr>
          <w:rFonts w:ascii="GHEA Grapalat" w:hAnsi="GHEA Grapalat" w:cs="Sylfaen"/>
          <w:i/>
          <w:sz w:val="16"/>
          <w:szCs w:val="16"/>
          <w:lang w:val="af-ZA"/>
        </w:rPr>
        <w:t xml:space="preserve"> </w:t>
      </w:r>
      <w:r w:rsidRPr="0069073C">
        <w:rPr>
          <w:rFonts w:ascii="GHEA Grapalat" w:hAnsi="GHEA Grapalat" w:cs="Sylfaen"/>
          <w:i/>
          <w:sz w:val="16"/>
          <w:szCs w:val="16"/>
        </w:rPr>
        <w:t>նախատեսվում</w:t>
      </w:r>
      <w:r w:rsidRPr="00A6573D">
        <w:rPr>
          <w:rFonts w:ascii="GHEA Grapalat" w:hAnsi="GHEA Grapalat" w:cs="Sylfaen"/>
          <w:i/>
          <w:sz w:val="16"/>
          <w:szCs w:val="16"/>
          <w:lang w:val="af-ZA"/>
        </w:rPr>
        <w:t xml:space="preserve"> </w:t>
      </w:r>
      <w:r w:rsidRPr="0069073C">
        <w:rPr>
          <w:rFonts w:ascii="GHEA Grapalat" w:hAnsi="GHEA Grapalat" w:cs="Sylfaen"/>
          <w:i/>
          <w:sz w:val="16"/>
          <w:szCs w:val="16"/>
        </w:rPr>
        <w:t>կանխավճարի</w:t>
      </w:r>
      <w:r w:rsidRPr="00A6573D">
        <w:rPr>
          <w:rFonts w:ascii="GHEA Grapalat" w:hAnsi="GHEA Grapalat" w:cs="Sylfaen"/>
          <w:i/>
          <w:sz w:val="16"/>
          <w:szCs w:val="16"/>
          <w:lang w:val="af-ZA"/>
        </w:rPr>
        <w:t xml:space="preserve"> </w:t>
      </w:r>
      <w:r w:rsidRPr="0069073C">
        <w:rPr>
          <w:rFonts w:ascii="GHEA Grapalat" w:hAnsi="GHEA Grapalat" w:cs="Sylfaen"/>
          <w:i/>
          <w:sz w:val="16"/>
          <w:szCs w:val="16"/>
        </w:rPr>
        <w:t>հատկացում</w:t>
      </w:r>
      <w:r w:rsidRPr="0069073C">
        <w:rPr>
          <w:rFonts w:ascii="GHEA Grapalat" w:hAnsi="GHEA Grapalat"/>
          <w:i/>
          <w:sz w:val="16"/>
          <w:szCs w:val="16"/>
          <w:lang w:val="af-ZA"/>
        </w:rPr>
        <w:t xml:space="preserve">, </w:t>
      </w:r>
      <w:r w:rsidRPr="0069073C">
        <w:rPr>
          <w:rFonts w:ascii="GHEA Grapalat" w:hAnsi="GHEA Grapalat" w:cs="Sylfaen"/>
          <w:i/>
          <w:sz w:val="16"/>
          <w:szCs w:val="16"/>
        </w:rPr>
        <w:t>ապա</w:t>
      </w:r>
      <w:r w:rsidRPr="00A6573D">
        <w:rPr>
          <w:rFonts w:ascii="GHEA Grapalat" w:hAnsi="GHEA Grapalat" w:cs="Sylfaen"/>
          <w:i/>
          <w:sz w:val="16"/>
          <w:szCs w:val="16"/>
          <w:lang w:val="af-ZA"/>
        </w:rPr>
        <w:t xml:space="preserve"> </w:t>
      </w:r>
      <w:r w:rsidRPr="0069073C">
        <w:rPr>
          <w:rFonts w:ascii="GHEA Grapalat" w:hAnsi="GHEA Grapalat" w:cs="Sylfaen"/>
          <w:i/>
          <w:sz w:val="16"/>
          <w:szCs w:val="16"/>
        </w:rPr>
        <w:t>սույն</w:t>
      </w:r>
      <w:r w:rsidRPr="00A6573D">
        <w:rPr>
          <w:rFonts w:ascii="GHEA Grapalat" w:hAnsi="GHEA Grapalat" w:cs="Sylfaen"/>
          <w:i/>
          <w:sz w:val="16"/>
          <w:szCs w:val="16"/>
          <w:lang w:val="af-ZA"/>
        </w:rPr>
        <w:t xml:space="preserve"> </w:t>
      </w:r>
      <w:r w:rsidRPr="0069073C">
        <w:rPr>
          <w:rFonts w:ascii="GHEA Grapalat" w:hAnsi="GHEA Grapalat" w:cs="Sylfaen"/>
          <w:i/>
          <w:sz w:val="16"/>
          <w:szCs w:val="16"/>
        </w:rPr>
        <w:t>կետը</w:t>
      </w:r>
      <w:r w:rsidRPr="00A6573D">
        <w:rPr>
          <w:rFonts w:ascii="GHEA Grapalat" w:hAnsi="GHEA Grapalat" w:cs="Sylfaen"/>
          <w:i/>
          <w:sz w:val="16"/>
          <w:szCs w:val="16"/>
          <w:lang w:val="af-ZA"/>
        </w:rPr>
        <w:t xml:space="preserve"> </w:t>
      </w:r>
      <w:r w:rsidRPr="0069073C">
        <w:rPr>
          <w:rFonts w:ascii="GHEA Grapalat" w:hAnsi="GHEA Grapalat" w:cs="Sylfaen"/>
          <w:i/>
          <w:sz w:val="16"/>
          <w:szCs w:val="16"/>
        </w:rPr>
        <w:t>հանվում</w:t>
      </w:r>
      <w:r w:rsidRPr="00A6573D">
        <w:rPr>
          <w:rFonts w:ascii="GHEA Grapalat" w:hAnsi="GHEA Grapalat" w:cs="Sylfaen"/>
          <w:i/>
          <w:sz w:val="16"/>
          <w:szCs w:val="16"/>
          <w:lang w:val="af-ZA"/>
        </w:rPr>
        <w:t xml:space="preserve"> </w:t>
      </w:r>
      <w:r w:rsidRPr="0069073C">
        <w:rPr>
          <w:rFonts w:ascii="GHEA Grapalat" w:hAnsi="GHEA Grapalat" w:cs="Sylfaen"/>
          <w:i/>
          <w:sz w:val="16"/>
          <w:szCs w:val="16"/>
        </w:rPr>
        <w:t>է</w:t>
      </w:r>
      <w:r w:rsidRPr="00A6573D">
        <w:rPr>
          <w:rFonts w:ascii="GHEA Grapalat" w:hAnsi="GHEA Grapalat" w:cs="Sylfaen"/>
          <w:i/>
          <w:sz w:val="16"/>
          <w:szCs w:val="16"/>
          <w:lang w:val="af-ZA"/>
        </w:rPr>
        <w:t xml:space="preserve"> </w:t>
      </w:r>
      <w:r w:rsidRPr="0069073C">
        <w:rPr>
          <w:rFonts w:ascii="GHEA Grapalat" w:hAnsi="GHEA Grapalat" w:cs="Sylfaen"/>
          <w:i/>
          <w:sz w:val="16"/>
          <w:szCs w:val="16"/>
        </w:rPr>
        <w:t>նախագծից</w:t>
      </w:r>
      <w:r w:rsidRPr="0069073C">
        <w:rPr>
          <w:rFonts w:ascii="GHEA Grapalat" w:hAnsi="GHEA Grapalat"/>
          <w:i/>
          <w:sz w:val="16"/>
          <w:szCs w:val="16"/>
          <w:lang w:val="af-ZA"/>
        </w:rPr>
        <w:t>:</w:t>
      </w:r>
    </w:p>
  </w:footnote>
  <w:footnote w:id="12">
    <w:p w:rsidR="0030072E" w:rsidRDefault="0030072E" w:rsidP="006E5207">
      <w:pPr>
        <w:pStyle w:val="FootnoteText"/>
        <w:rPr>
          <w:del w:id="17" w:author="User" w:date="2019-05-26T10:02:00Z"/>
          <w:lang w:val="hy-AM"/>
        </w:rPr>
      </w:pPr>
      <w:r w:rsidRPr="0050567C">
        <w:rPr>
          <w:rFonts w:ascii="GHEA Grapalat" w:hAnsi="GHEA Grapalat"/>
          <w:i/>
          <w:color w:val="FFFFFF"/>
          <w:sz w:val="16"/>
          <w:szCs w:val="16"/>
          <w:vertAlign w:val="superscript"/>
          <w:lang w:val="af-ZA"/>
        </w:rPr>
        <w:t>31</w:t>
      </w:r>
      <w:r w:rsidRPr="0050567C">
        <w:rPr>
          <w:rFonts w:ascii="GHEA Grapalat" w:hAnsi="GHEA Grapalat"/>
          <w:i/>
          <w:sz w:val="16"/>
          <w:szCs w:val="16"/>
          <w:vertAlign w:val="superscript"/>
          <w:lang w:val="af-ZA"/>
        </w:rPr>
        <w:t xml:space="preserve"> 19</w:t>
      </w:r>
      <w:r w:rsidRPr="0030072E">
        <w:rPr>
          <w:rFonts w:ascii="GHEA Grapalat" w:hAnsi="GHEA Grapalat" w:cs="Sylfaen"/>
          <w:i/>
          <w:sz w:val="16"/>
          <w:szCs w:val="16"/>
          <w:lang w:val="hy-AM"/>
        </w:rPr>
        <w:t>Սույնկետըհանվումէպայմանագրինախագծից</w:t>
      </w:r>
      <w:r w:rsidRPr="0050567C">
        <w:rPr>
          <w:rFonts w:ascii="GHEA Grapalat" w:hAnsi="GHEA Grapalat"/>
          <w:i/>
          <w:sz w:val="16"/>
          <w:szCs w:val="16"/>
          <w:lang w:val="af-ZA"/>
        </w:rPr>
        <w:t xml:space="preserve">, </w:t>
      </w:r>
      <w:r w:rsidRPr="0030072E">
        <w:rPr>
          <w:rFonts w:ascii="GHEA Grapalat" w:hAnsi="GHEA Grapalat" w:cs="Sylfaen"/>
          <w:i/>
          <w:sz w:val="16"/>
          <w:szCs w:val="16"/>
          <w:lang w:val="hy-AM"/>
        </w:rPr>
        <w:t>եթեգնվելիքապրանքըչիհանդիսանումհիմնականմիջոց</w:t>
      </w:r>
      <w:r w:rsidRPr="0050567C">
        <w:rPr>
          <w:rFonts w:ascii="GHEA Grapalat" w:hAnsi="GHEA Grapalat"/>
          <w:i/>
          <w:sz w:val="16"/>
          <w:szCs w:val="16"/>
          <w:lang w:val="af-ZA"/>
        </w:rPr>
        <w:t>:</w:t>
      </w:r>
      <w:r w:rsidRPr="0030072E">
        <w:rPr>
          <w:rFonts w:ascii="GHEA Grapalat" w:hAnsi="GHEA Grapalat" w:cs="Sylfaen"/>
          <w:i/>
          <w:sz w:val="16"/>
          <w:szCs w:val="16"/>
          <w:lang w:val="hy-AM"/>
        </w:rPr>
        <w:t>Իսկեթեգնվելիքապրանքըհանդիսանումէհիմնականմիջոց</w:t>
      </w:r>
      <w:r w:rsidRPr="0050567C">
        <w:rPr>
          <w:rFonts w:ascii="GHEA Grapalat" w:hAnsi="GHEA Grapalat"/>
          <w:i/>
          <w:sz w:val="16"/>
          <w:szCs w:val="16"/>
          <w:lang w:val="af-ZA"/>
        </w:rPr>
        <w:t xml:space="preserve">, </w:t>
      </w:r>
      <w:r w:rsidRPr="0030072E">
        <w:rPr>
          <w:rFonts w:ascii="GHEA Grapalat" w:hAnsi="GHEA Grapalat" w:cs="Sylfaen"/>
          <w:i/>
          <w:sz w:val="16"/>
          <w:szCs w:val="16"/>
          <w:lang w:val="hy-AM"/>
        </w:rPr>
        <w:t>ապաերաշխքայինժամկետըչպետքէպակասլինի</w:t>
      </w:r>
      <w:r w:rsidRPr="0050567C">
        <w:rPr>
          <w:rFonts w:ascii="GHEA Grapalat" w:hAnsi="GHEA Grapalat"/>
          <w:i/>
          <w:sz w:val="16"/>
          <w:szCs w:val="16"/>
          <w:lang w:val="af-ZA"/>
        </w:rPr>
        <w:t xml:space="preserve"> 365 </w:t>
      </w:r>
      <w:r w:rsidRPr="0030072E">
        <w:rPr>
          <w:rFonts w:ascii="GHEA Grapalat" w:hAnsi="GHEA Grapalat" w:cs="Sylfaen"/>
          <w:i/>
          <w:sz w:val="16"/>
          <w:szCs w:val="16"/>
          <w:lang w:val="hy-AM"/>
        </w:rPr>
        <w:t>օրացուցայինօրից</w:t>
      </w:r>
    </w:p>
  </w:footnote>
  <w:footnote w:id="13">
    <w:p w:rsidR="0030072E" w:rsidRPr="0069073C" w:rsidRDefault="0030072E" w:rsidP="006E5207">
      <w:pPr>
        <w:pStyle w:val="FootnoteText"/>
        <w:jc w:val="both"/>
        <w:rPr>
          <w:rFonts w:ascii="GHEA Grapalat" w:hAnsi="GHEA Grapalat"/>
          <w:i/>
          <w:sz w:val="16"/>
          <w:szCs w:val="16"/>
          <w:lang w:val="hy-AM"/>
        </w:rPr>
      </w:pPr>
      <w:r w:rsidRPr="0050567C">
        <w:rPr>
          <w:rFonts w:ascii="GHEA Grapalat" w:hAnsi="GHEA Grapalat"/>
          <w:i/>
          <w:sz w:val="16"/>
          <w:szCs w:val="16"/>
          <w:vertAlign w:val="superscript"/>
          <w:lang w:val="hy-AM"/>
        </w:rPr>
        <w:t xml:space="preserve">20 </w:t>
      </w:r>
      <w:r w:rsidRPr="0050567C">
        <w:rPr>
          <w:rFonts w:ascii="GHEA Grapalat" w:hAnsi="GHEA Grapalat" w:cs="Sylfaen"/>
          <w:i/>
          <w:sz w:val="16"/>
          <w:szCs w:val="16"/>
          <w:lang w:val="hy-AM"/>
        </w:rPr>
        <w:t>Եթեպայմանագիրըկնքվելէ</w:t>
      </w:r>
      <w:r w:rsidRPr="0050567C">
        <w:rPr>
          <w:rFonts w:ascii="GHEA Grapalat" w:hAnsi="GHEA Grapalat" w:cs="Times Armenian"/>
          <w:i/>
          <w:sz w:val="16"/>
          <w:szCs w:val="16"/>
          <w:lang w:val="hy-AM"/>
        </w:rPr>
        <w:t>«</w:t>
      </w:r>
      <w:r w:rsidRPr="0050567C">
        <w:rPr>
          <w:rFonts w:ascii="GHEA Grapalat" w:hAnsi="GHEA Grapalat" w:cs="Sylfaen"/>
          <w:i/>
          <w:sz w:val="16"/>
          <w:szCs w:val="16"/>
          <w:lang w:val="hy-AM"/>
        </w:rPr>
        <w:t>Գնումներիմասին</w:t>
      </w:r>
      <w:r w:rsidRPr="0050567C">
        <w:rPr>
          <w:rFonts w:ascii="GHEA Grapalat" w:hAnsi="GHEA Grapalat" w:cs="Times Armenian"/>
          <w:i/>
          <w:sz w:val="16"/>
          <w:szCs w:val="16"/>
          <w:lang w:val="hy-AM"/>
        </w:rPr>
        <w:t>»</w:t>
      </w:r>
      <w:r w:rsidRPr="0050567C">
        <w:rPr>
          <w:rFonts w:ascii="GHEA Grapalat" w:hAnsi="GHEA Grapalat" w:cs="Sylfaen"/>
          <w:i/>
          <w:sz w:val="16"/>
          <w:szCs w:val="16"/>
          <w:lang w:val="hy-AM"/>
        </w:rPr>
        <w:t>ՀՀօրենքի</w:t>
      </w:r>
      <w:r w:rsidRPr="0050567C">
        <w:rPr>
          <w:rFonts w:ascii="GHEA Grapalat" w:hAnsi="GHEA Grapalat"/>
          <w:i/>
          <w:sz w:val="16"/>
          <w:szCs w:val="16"/>
          <w:lang w:val="hy-AM"/>
        </w:rPr>
        <w:t xml:space="preserve"> 15-</w:t>
      </w:r>
      <w:r w:rsidRPr="0050567C">
        <w:rPr>
          <w:rFonts w:ascii="GHEA Grapalat" w:hAnsi="GHEA Grapalat" w:cs="Sylfaen"/>
          <w:i/>
          <w:sz w:val="16"/>
          <w:szCs w:val="16"/>
          <w:lang w:val="hy-AM"/>
        </w:rPr>
        <w:t>րդհոդվածի</w:t>
      </w:r>
      <w:r w:rsidRPr="0050567C">
        <w:rPr>
          <w:rFonts w:ascii="GHEA Grapalat" w:hAnsi="GHEA Grapalat"/>
          <w:i/>
          <w:sz w:val="16"/>
          <w:szCs w:val="16"/>
          <w:lang w:val="hy-AM"/>
        </w:rPr>
        <w:t xml:space="preserve"> 6-</w:t>
      </w:r>
      <w:r w:rsidRPr="0050567C">
        <w:rPr>
          <w:rFonts w:ascii="GHEA Grapalat" w:hAnsi="GHEA Grapalat" w:cs="Sylfaen"/>
          <w:i/>
          <w:sz w:val="16"/>
          <w:szCs w:val="16"/>
          <w:lang w:val="hy-AM"/>
        </w:rPr>
        <w:t>րդկետիհիմանվրա</w:t>
      </w:r>
      <w:r w:rsidRPr="0050567C">
        <w:rPr>
          <w:rFonts w:ascii="GHEA Grapalat" w:hAnsi="GHEA Grapalat"/>
          <w:i/>
          <w:sz w:val="16"/>
          <w:szCs w:val="16"/>
          <w:lang w:val="hy-AM"/>
        </w:rPr>
        <w:t xml:space="preserve">, </w:t>
      </w:r>
      <w:r w:rsidRPr="0050567C">
        <w:rPr>
          <w:rFonts w:ascii="GHEA Grapalat" w:hAnsi="GHEA Grapalat" w:cs="Sylfaen"/>
          <w:i/>
          <w:sz w:val="16"/>
          <w:szCs w:val="16"/>
          <w:lang w:val="hy-AM"/>
        </w:rPr>
        <w:t>ապատուգանքըհաշվարկվումէայնհամաձայնագրիգնինկատմամբ</w:t>
      </w:r>
      <w:r w:rsidRPr="0050567C">
        <w:rPr>
          <w:rFonts w:ascii="GHEA Grapalat" w:hAnsi="GHEA Grapalat"/>
          <w:i/>
          <w:sz w:val="16"/>
          <w:szCs w:val="16"/>
          <w:lang w:val="hy-AM"/>
        </w:rPr>
        <w:t xml:space="preserve">, </w:t>
      </w:r>
      <w:r w:rsidRPr="0050567C">
        <w:rPr>
          <w:rFonts w:ascii="GHEA Grapalat" w:hAnsi="GHEA Grapalat" w:cs="Sylfaen"/>
          <w:i/>
          <w:sz w:val="16"/>
          <w:szCs w:val="16"/>
          <w:lang w:val="hy-AM"/>
        </w:rPr>
        <w:t>որիշրջանակումարձանագրվելէստանձնվածպարտավորություններիչկատարմանկամոչպատշաճկատարմանհանգամանքը</w:t>
      </w:r>
      <w:r w:rsidRPr="0050567C">
        <w:rPr>
          <w:rFonts w:ascii="GHEA Grapalat" w:hAnsi="GHEA Grapalat"/>
          <w:i/>
          <w:sz w:val="16"/>
          <w:szCs w:val="16"/>
          <w:lang w:val="hy-AM"/>
        </w:rPr>
        <w:t xml:space="preserve">: </w:t>
      </w:r>
    </w:p>
    <w:p w:rsidR="0030072E" w:rsidRPr="0069073C" w:rsidRDefault="0030072E" w:rsidP="006E5207">
      <w:pPr>
        <w:pStyle w:val="FootnoteText"/>
        <w:jc w:val="both"/>
        <w:rPr>
          <w:del w:id="18" w:author="User" w:date="2019-05-26T10:03:00Z"/>
          <w:rFonts w:ascii="GHEA Grapalat" w:hAnsi="GHEA Grapalat"/>
          <w:i/>
          <w:sz w:val="16"/>
          <w:szCs w:val="16"/>
          <w:lang w:val="hy-AM"/>
        </w:rPr>
      </w:pPr>
      <w:r w:rsidRPr="0069073C">
        <w:rPr>
          <w:rFonts w:ascii="GHEA Grapalat" w:hAnsi="GHEA Grapalat"/>
          <w:i/>
          <w:sz w:val="16"/>
          <w:szCs w:val="16"/>
          <w:lang w:val="hy-AM" w:eastAsia="en-US"/>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14">
    <w:p w:rsidR="0030072E" w:rsidRDefault="0030072E" w:rsidP="006E5207">
      <w:pPr>
        <w:pStyle w:val="FootnoteText"/>
        <w:jc w:val="both"/>
        <w:rPr>
          <w:del w:id="19" w:author="User" w:date="2019-05-26T10:04:00Z"/>
          <w:sz w:val="16"/>
          <w:szCs w:val="16"/>
          <w:lang w:val="hy-AM"/>
        </w:rPr>
      </w:pPr>
      <w:r w:rsidRPr="0050567C">
        <w:rPr>
          <w:rFonts w:ascii="GHEA Grapalat" w:hAnsi="GHEA Grapalat"/>
          <w:i/>
          <w:sz w:val="16"/>
          <w:szCs w:val="16"/>
          <w:vertAlign w:val="superscript"/>
          <w:lang w:val="hy-AM"/>
        </w:rPr>
        <w:t xml:space="preserve">21 </w:t>
      </w:r>
      <w:r w:rsidRPr="0050567C">
        <w:rPr>
          <w:rFonts w:ascii="GHEA Grapalat" w:hAnsi="GHEA Grapalat" w:cs="Sylfaen"/>
          <w:i/>
          <w:sz w:val="16"/>
          <w:szCs w:val="16"/>
          <w:lang w:val="hy-AM"/>
        </w:rPr>
        <w:t>Պետականբյուջեիմիջոցներիհաշվինպարտավորություններչառաջացնողգնումներիդեպքումսույննախադասությունըպայմանագրիցհանվումէ</w:t>
      </w:r>
      <w:r w:rsidRPr="0050567C">
        <w:rPr>
          <w:rFonts w:ascii="GHEA Grapalat" w:hAnsi="GHEA Grapalat"/>
          <w:i/>
          <w:sz w:val="16"/>
          <w:szCs w:val="16"/>
          <w:lang w:val="hy-AM"/>
        </w:rPr>
        <w:t>:</w:t>
      </w:r>
    </w:p>
  </w:footnote>
  <w:footnote w:id="15">
    <w:p w:rsidR="0030072E" w:rsidRPr="0069073C" w:rsidRDefault="0030072E" w:rsidP="006E5207">
      <w:pPr>
        <w:pStyle w:val="FootnoteText"/>
        <w:jc w:val="both"/>
        <w:rPr>
          <w:del w:id="20" w:author="User" w:date="2019-05-26T10:04:00Z"/>
          <w:rFonts w:ascii="GHEA Grapalat" w:hAnsi="GHEA Grapalat"/>
          <w:i/>
          <w:sz w:val="16"/>
          <w:szCs w:val="16"/>
          <w:lang w:val="hy-AM"/>
        </w:rPr>
      </w:pPr>
      <w:r w:rsidRPr="0050567C">
        <w:rPr>
          <w:rFonts w:ascii="GHEA Grapalat" w:hAnsi="GHEA Grapalat"/>
          <w:i/>
          <w:sz w:val="16"/>
          <w:szCs w:val="16"/>
          <w:vertAlign w:val="superscript"/>
          <w:lang w:val="hy-AM"/>
        </w:rPr>
        <w:t xml:space="preserve">22 </w:t>
      </w:r>
      <w:r w:rsidRPr="0050567C">
        <w:rPr>
          <w:rFonts w:ascii="GHEA Grapalat" w:hAnsi="GHEA Grapalat" w:cs="Sylfaen"/>
          <w:i/>
          <w:sz w:val="16"/>
          <w:szCs w:val="16"/>
          <w:lang w:val="hy-AM"/>
        </w:rPr>
        <w:t>Սույնկետըհանվումէպայմանագրից</w:t>
      </w:r>
      <w:r w:rsidRPr="0050567C">
        <w:rPr>
          <w:rFonts w:ascii="GHEA Grapalat" w:hAnsi="GHEA Grapalat"/>
          <w:i/>
          <w:sz w:val="16"/>
          <w:szCs w:val="16"/>
          <w:lang w:val="hy-AM"/>
        </w:rPr>
        <w:t xml:space="preserve">, </w:t>
      </w:r>
      <w:r w:rsidRPr="0050567C">
        <w:rPr>
          <w:rFonts w:ascii="GHEA Grapalat" w:hAnsi="GHEA Grapalat" w:cs="Sylfaen"/>
          <w:i/>
          <w:sz w:val="16"/>
          <w:szCs w:val="16"/>
          <w:lang w:val="hy-AM"/>
        </w:rPr>
        <w:t>եթեպայմանագիրըչիիրականացվումգործակալությանպայմանագիրկնքելումիջոցով</w:t>
      </w:r>
      <w:r w:rsidRPr="0050567C">
        <w:rPr>
          <w:rFonts w:ascii="GHEA Grapalat" w:hAnsi="GHEA Grapalat"/>
          <w:i/>
          <w:sz w:val="16"/>
          <w:szCs w:val="16"/>
          <w:lang w:val="hy-AM"/>
        </w:rPr>
        <w:t>:</w:t>
      </w:r>
    </w:p>
  </w:footnote>
  <w:footnote w:id="16">
    <w:p w:rsidR="0030072E" w:rsidRPr="0069073C" w:rsidRDefault="0030072E" w:rsidP="006E5207">
      <w:pPr>
        <w:pStyle w:val="FootnoteText"/>
        <w:jc w:val="both"/>
        <w:rPr>
          <w:del w:id="21" w:author="User" w:date="2019-05-26T10:04:00Z"/>
          <w:rFonts w:ascii="GHEA Grapalat" w:hAnsi="GHEA Grapalat"/>
          <w:i/>
          <w:sz w:val="16"/>
          <w:szCs w:val="16"/>
          <w:lang w:val="hy-AM"/>
        </w:rPr>
      </w:pPr>
      <w:r w:rsidRPr="0050567C">
        <w:rPr>
          <w:rFonts w:ascii="GHEA Grapalat" w:hAnsi="GHEA Grapalat"/>
          <w:i/>
          <w:sz w:val="16"/>
          <w:szCs w:val="16"/>
          <w:vertAlign w:val="superscript"/>
          <w:lang w:val="hy-AM"/>
        </w:rPr>
        <w:t xml:space="preserve">23 </w:t>
      </w:r>
      <w:r w:rsidRPr="0050567C">
        <w:rPr>
          <w:rFonts w:ascii="GHEA Grapalat" w:hAnsi="GHEA Grapalat" w:cs="Sylfaen"/>
          <w:i/>
          <w:sz w:val="16"/>
          <w:szCs w:val="16"/>
          <w:lang w:val="hy-AM"/>
        </w:rPr>
        <w:t>Սույնկետըհանվումէպայմանագրից</w:t>
      </w:r>
      <w:r w:rsidRPr="0050567C">
        <w:rPr>
          <w:rFonts w:ascii="GHEA Grapalat" w:hAnsi="GHEA Grapalat"/>
          <w:i/>
          <w:sz w:val="16"/>
          <w:szCs w:val="16"/>
          <w:lang w:val="hy-AM"/>
        </w:rPr>
        <w:t xml:space="preserve">, </w:t>
      </w:r>
      <w:r w:rsidRPr="0050567C">
        <w:rPr>
          <w:rFonts w:ascii="GHEA Grapalat" w:hAnsi="GHEA Grapalat" w:cs="Sylfaen"/>
          <w:i/>
          <w:sz w:val="16"/>
          <w:szCs w:val="16"/>
          <w:lang w:val="hy-AM"/>
        </w:rPr>
        <w:t>եթեպայմանագիրըչիիրականացվումհամատեղգործունեության</w:t>
      </w:r>
      <w:r w:rsidRPr="0050567C">
        <w:rPr>
          <w:rFonts w:ascii="GHEA Grapalat" w:hAnsi="GHEA Grapalat"/>
          <w:i/>
          <w:sz w:val="16"/>
          <w:szCs w:val="16"/>
          <w:lang w:val="hy-AM"/>
        </w:rPr>
        <w:t xml:space="preserve"> (</w:t>
      </w:r>
      <w:r w:rsidRPr="0050567C">
        <w:rPr>
          <w:rFonts w:ascii="GHEA Grapalat" w:hAnsi="GHEA Grapalat" w:cs="Sylfaen"/>
          <w:i/>
          <w:sz w:val="16"/>
          <w:szCs w:val="16"/>
          <w:lang w:val="hy-AM"/>
        </w:rPr>
        <w:t>կոնսորցիումի</w:t>
      </w:r>
      <w:r w:rsidRPr="0050567C">
        <w:rPr>
          <w:rFonts w:ascii="GHEA Grapalat" w:hAnsi="GHEA Grapalat"/>
          <w:i/>
          <w:sz w:val="16"/>
          <w:szCs w:val="16"/>
          <w:lang w:val="hy-AM"/>
        </w:rPr>
        <w:t xml:space="preserve">) </w:t>
      </w:r>
      <w:r w:rsidRPr="0050567C">
        <w:rPr>
          <w:rFonts w:ascii="GHEA Grapalat" w:hAnsi="GHEA Grapalat" w:cs="Sylfaen"/>
          <w:i/>
          <w:sz w:val="16"/>
          <w:szCs w:val="16"/>
          <w:lang w:val="hy-AM"/>
        </w:rPr>
        <w:t>պայմանագիրկնքելումիջոցով</w:t>
      </w:r>
      <w:r w:rsidRPr="0050567C">
        <w:rPr>
          <w:rFonts w:ascii="GHEA Grapalat" w:hAnsi="GHEA Grapalat"/>
          <w:i/>
          <w:sz w:val="16"/>
          <w:szCs w:val="16"/>
          <w:lang w:val="hy-AM"/>
        </w:rPr>
        <w:t>:</w:t>
      </w:r>
    </w:p>
  </w:footnote>
  <w:footnote w:id="17">
    <w:p w:rsidR="0030072E" w:rsidRPr="00FA1819" w:rsidRDefault="0030072E">
      <w:pPr>
        <w:rPr>
          <w:lang w:val="hy-AM"/>
        </w:rPr>
      </w:pPr>
    </w:p>
    <w:p w:rsidR="0030072E" w:rsidRPr="006E5207" w:rsidRDefault="0030072E" w:rsidP="006E5207">
      <w:pPr>
        <w:rPr>
          <w:lang w:val="hy-AM" w:eastAsia="ru-RU"/>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09563C3"/>
    <w:multiLevelType w:val="hybridMultilevel"/>
    <w:tmpl w:val="1974C688"/>
    <w:lvl w:ilvl="0" w:tplc="FBDA9DD2">
      <w:start w:val="2"/>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4">
    <w:nsid w:val="1F22225E"/>
    <w:multiLevelType w:val="multilevel"/>
    <w:tmpl w:val="2B4C5A7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6">
    <w:nsid w:val="25F73468"/>
    <w:multiLevelType w:val="multilevel"/>
    <w:tmpl w:val="5C1864B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nsid w:val="2E826437"/>
    <w:multiLevelType w:val="multilevel"/>
    <w:tmpl w:val="DD48D0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35401416"/>
    <w:multiLevelType w:val="multilevel"/>
    <w:tmpl w:val="7DEA0B42"/>
    <w:lvl w:ilvl="0">
      <w:start w:val="1"/>
      <w:numFmt w:val="decimal"/>
      <w:lvlText w:val="%1"/>
      <w:lvlJc w:val="left"/>
      <w:pPr>
        <w:ind w:left="360" w:hanging="360"/>
      </w:pPr>
    </w:lvl>
    <w:lvl w:ilvl="1">
      <w:start w:val="5"/>
      <w:numFmt w:val="decimal"/>
      <w:lvlText w:val="%1.%2"/>
      <w:lvlJc w:val="left"/>
      <w:pPr>
        <w:ind w:left="786" w:hanging="360"/>
      </w:pPr>
    </w:lvl>
    <w:lvl w:ilvl="2">
      <w:start w:val="1"/>
      <w:numFmt w:val="decimal"/>
      <w:lvlText w:val="%1.%2.%3"/>
      <w:lvlJc w:val="left"/>
      <w:pPr>
        <w:ind w:left="1572" w:hanging="720"/>
      </w:pPr>
    </w:lvl>
    <w:lvl w:ilvl="3">
      <w:start w:val="1"/>
      <w:numFmt w:val="decimal"/>
      <w:lvlText w:val="%1.%2.%3.%4"/>
      <w:lvlJc w:val="left"/>
      <w:pPr>
        <w:ind w:left="1998" w:hanging="720"/>
      </w:pPr>
    </w:lvl>
    <w:lvl w:ilvl="4">
      <w:start w:val="1"/>
      <w:numFmt w:val="decimal"/>
      <w:lvlText w:val="%1.%2.%3.%4.%5"/>
      <w:lvlJc w:val="left"/>
      <w:pPr>
        <w:ind w:left="2784" w:hanging="1080"/>
      </w:pPr>
    </w:lvl>
    <w:lvl w:ilvl="5">
      <w:start w:val="1"/>
      <w:numFmt w:val="decimal"/>
      <w:lvlText w:val="%1.%2.%3.%4.%5.%6"/>
      <w:lvlJc w:val="left"/>
      <w:pPr>
        <w:ind w:left="3210" w:hanging="1080"/>
      </w:pPr>
    </w:lvl>
    <w:lvl w:ilvl="6">
      <w:start w:val="1"/>
      <w:numFmt w:val="decimal"/>
      <w:lvlText w:val="%1.%2.%3.%4.%5.%6.%7"/>
      <w:lvlJc w:val="left"/>
      <w:pPr>
        <w:ind w:left="3996" w:hanging="1440"/>
      </w:pPr>
    </w:lvl>
    <w:lvl w:ilvl="7">
      <w:start w:val="1"/>
      <w:numFmt w:val="decimal"/>
      <w:lvlText w:val="%1.%2.%3.%4.%5.%6.%7.%8"/>
      <w:lvlJc w:val="left"/>
      <w:pPr>
        <w:ind w:left="4422" w:hanging="1440"/>
      </w:pPr>
    </w:lvl>
    <w:lvl w:ilvl="8">
      <w:start w:val="1"/>
      <w:numFmt w:val="decimal"/>
      <w:lvlText w:val="%1.%2.%3.%4.%5.%6.%7.%8.%9"/>
      <w:lvlJc w:val="left"/>
      <w:pPr>
        <w:ind w:left="5208" w:hanging="1800"/>
      </w:pPr>
    </w:lvl>
  </w:abstractNum>
  <w:abstractNum w:abstractNumId="1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start w:val="1"/>
      <w:numFmt w:val="bullet"/>
      <w:lvlText w:val="o"/>
      <w:lvlJc w:val="left"/>
      <w:pPr>
        <w:ind w:left="1503" w:hanging="360"/>
      </w:pPr>
      <w:rPr>
        <w:rFonts w:ascii="Courier New" w:hAnsi="Courier New" w:cs="Courier New" w:hint="default"/>
      </w:rPr>
    </w:lvl>
    <w:lvl w:ilvl="2" w:tplc="04090005">
      <w:start w:val="1"/>
      <w:numFmt w:val="bullet"/>
      <w:lvlText w:val=""/>
      <w:lvlJc w:val="left"/>
      <w:pPr>
        <w:ind w:left="2223" w:hanging="360"/>
      </w:pPr>
      <w:rPr>
        <w:rFonts w:ascii="Wingdings" w:hAnsi="Wingdings" w:hint="default"/>
      </w:rPr>
    </w:lvl>
    <w:lvl w:ilvl="3" w:tplc="04090001">
      <w:start w:val="1"/>
      <w:numFmt w:val="bullet"/>
      <w:lvlText w:val=""/>
      <w:lvlJc w:val="left"/>
      <w:pPr>
        <w:ind w:left="2943" w:hanging="360"/>
      </w:pPr>
      <w:rPr>
        <w:rFonts w:ascii="Symbol" w:hAnsi="Symbol" w:hint="default"/>
      </w:rPr>
    </w:lvl>
    <w:lvl w:ilvl="4" w:tplc="04090003">
      <w:start w:val="1"/>
      <w:numFmt w:val="bullet"/>
      <w:lvlText w:val="o"/>
      <w:lvlJc w:val="left"/>
      <w:pPr>
        <w:ind w:left="3663" w:hanging="360"/>
      </w:pPr>
      <w:rPr>
        <w:rFonts w:ascii="Courier New" w:hAnsi="Courier New" w:cs="Courier New" w:hint="default"/>
      </w:rPr>
    </w:lvl>
    <w:lvl w:ilvl="5" w:tplc="04090005">
      <w:start w:val="1"/>
      <w:numFmt w:val="bullet"/>
      <w:lvlText w:val=""/>
      <w:lvlJc w:val="left"/>
      <w:pPr>
        <w:ind w:left="4383" w:hanging="360"/>
      </w:pPr>
      <w:rPr>
        <w:rFonts w:ascii="Wingdings" w:hAnsi="Wingdings" w:hint="default"/>
      </w:rPr>
    </w:lvl>
    <w:lvl w:ilvl="6" w:tplc="04090001">
      <w:start w:val="1"/>
      <w:numFmt w:val="bullet"/>
      <w:lvlText w:val=""/>
      <w:lvlJc w:val="left"/>
      <w:pPr>
        <w:ind w:left="5103" w:hanging="360"/>
      </w:pPr>
      <w:rPr>
        <w:rFonts w:ascii="Symbol" w:hAnsi="Symbol" w:hint="default"/>
      </w:rPr>
    </w:lvl>
    <w:lvl w:ilvl="7" w:tplc="04090003">
      <w:start w:val="1"/>
      <w:numFmt w:val="bullet"/>
      <w:lvlText w:val="o"/>
      <w:lvlJc w:val="left"/>
      <w:pPr>
        <w:ind w:left="5823" w:hanging="360"/>
      </w:pPr>
      <w:rPr>
        <w:rFonts w:ascii="Courier New" w:hAnsi="Courier New" w:cs="Courier New" w:hint="default"/>
      </w:rPr>
    </w:lvl>
    <w:lvl w:ilvl="8" w:tplc="04090005">
      <w:start w:val="1"/>
      <w:numFmt w:val="bullet"/>
      <w:lvlText w:val=""/>
      <w:lvlJc w:val="left"/>
      <w:pPr>
        <w:ind w:left="6543" w:hanging="360"/>
      </w:pPr>
      <w:rPr>
        <w:rFonts w:ascii="Wingdings" w:hAnsi="Wingdings" w:hint="default"/>
      </w:rPr>
    </w:lvl>
  </w:abstractNum>
  <w:abstractNum w:abstractNumId="12">
    <w:nsid w:val="3B18569B"/>
    <w:multiLevelType w:val="multilevel"/>
    <w:tmpl w:val="E7D43E1C"/>
    <w:lvl w:ilvl="0">
      <w:start w:val="1"/>
      <w:numFmt w:val="decimal"/>
      <w:lvlText w:val="%1"/>
      <w:lvlJc w:val="left"/>
      <w:pPr>
        <w:ind w:left="1080" w:hanging="1080"/>
      </w:pPr>
    </w:lvl>
    <w:lvl w:ilvl="1">
      <w:start w:val="1"/>
      <w:numFmt w:val="decimal"/>
      <w:lvlText w:val="%1.%2"/>
      <w:lvlJc w:val="left"/>
      <w:pPr>
        <w:ind w:left="1788" w:hanging="1080"/>
      </w:pPr>
    </w:lvl>
    <w:lvl w:ilvl="2">
      <w:start w:val="1"/>
      <w:numFmt w:val="decimal"/>
      <w:lvlText w:val="%1.%2.%3"/>
      <w:lvlJc w:val="left"/>
      <w:pPr>
        <w:ind w:left="2496" w:hanging="1080"/>
      </w:pPr>
    </w:lvl>
    <w:lvl w:ilvl="3">
      <w:start w:val="1"/>
      <w:numFmt w:val="decimal"/>
      <w:lvlText w:val="%1.%2.%3.%4"/>
      <w:lvlJc w:val="left"/>
      <w:pPr>
        <w:ind w:left="3204" w:hanging="1080"/>
      </w:pPr>
    </w:lvl>
    <w:lvl w:ilvl="4">
      <w:start w:val="1"/>
      <w:numFmt w:val="decimal"/>
      <w:lvlText w:val="%1.%2.%3.%4.%5"/>
      <w:lvlJc w:val="left"/>
      <w:pPr>
        <w:ind w:left="3912" w:hanging="1080"/>
      </w:pPr>
    </w:lvl>
    <w:lvl w:ilvl="5">
      <w:start w:val="1"/>
      <w:numFmt w:val="decimal"/>
      <w:lvlText w:val="%1.%2.%3.%4.%5.%6"/>
      <w:lvlJc w:val="left"/>
      <w:pPr>
        <w:ind w:left="4620" w:hanging="1080"/>
      </w:pPr>
    </w:lvl>
    <w:lvl w:ilvl="6">
      <w:start w:val="1"/>
      <w:numFmt w:val="decimal"/>
      <w:lvlText w:val="%1.%2.%3.%4.%5.%6.%7"/>
      <w:lvlJc w:val="left"/>
      <w:pPr>
        <w:ind w:left="5688" w:hanging="1440"/>
      </w:pPr>
    </w:lvl>
    <w:lvl w:ilvl="7">
      <w:start w:val="1"/>
      <w:numFmt w:val="decimal"/>
      <w:lvlText w:val="%1.%2.%3.%4.%5.%6.%7.%8"/>
      <w:lvlJc w:val="left"/>
      <w:pPr>
        <w:ind w:left="6396" w:hanging="1440"/>
      </w:pPr>
    </w:lvl>
    <w:lvl w:ilvl="8">
      <w:start w:val="1"/>
      <w:numFmt w:val="decimal"/>
      <w:lvlText w:val="%1.%2.%3.%4.%5.%6.%7.%8.%9"/>
      <w:lvlJc w:val="left"/>
      <w:pPr>
        <w:ind w:left="7464" w:hanging="1800"/>
      </w:pPr>
    </w:lvl>
  </w:abstractNum>
  <w:abstractNum w:abstractNumId="13">
    <w:nsid w:val="3C280A15"/>
    <w:multiLevelType w:val="hybridMultilevel"/>
    <w:tmpl w:val="98A6BE6A"/>
    <w:lvl w:ilvl="0" w:tplc="266EA1F4">
      <w:start w:val="1"/>
      <w:numFmt w:val="decimal"/>
      <w:lvlText w:val="%1)"/>
      <w:lvlJc w:val="left"/>
      <w:pPr>
        <w:ind w:left="1407" w:hanging="84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D581F5B"/>
    <w:multiLevelType w:val="multilevel"/>
    <w:tmpl w:val="38129D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45FE70BA"/>
    <w:multiLevelType w:val="hybridMultilevel"/>
    <w:tmpl w:val="1974C688"/>
    <w:lvl w:ilvl="0" w:tplc="FBDA9DD2">
      <w:start w:val="2"/>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EA97F7F"/>
    <w:multiLevelType w:val="multilevel"/>
    <w:tmpl w:val="0F98868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55D45D5E"/>
    <w:multiLevelType w:val="multilevel"/>
    <w:tmpl w:val="FEBAAB7C"/>
    <w:lvl w:ilvl="0">
      <w:start w:val="1"/>
      <w:numFmt w:val="decimal"/>
      <w:lvlText w:val="%1."/>
      <w:lvlJc w:val="left"/>
      <w:pPr>
        <w:tabs>
          <w:tab w:val="num" w:pos="720"/>
        </w:tabs>
        <w:ind w:left="720" w:hanging="360"/>
      </w:pPr>
      <w:rPr>
        <w:b w:val="0"/>
        <w:sz w:val="24"/>
        <w:szCs w:val="24"/>
      </w:rPr>
    </w:lvl>
    <w:lvl w:ilvl="1">
      <w:start w:val="2"/>
      <w:numFmt w:val="decimal"/>
      <w:isLgl/>
      <w:lvlText w:val="%1.%2"/>
      <w:lvlJc w:val="left"/>
      <w:pPr>
        <w:ind w:left="1065" w:hanging="360"/>
      </w:pPr>
      <w:rPr>
        <w:rFonts w:cs="Arial"/>
        <w:b w:val="0"/>
        <w:sz w:val="24"/>
      </w:rPr>
    </w:lvl>
    <w:lvl w:ilvl="2">
      <w:start w:val="1"/>
      <w:numFmt w:val="decimal"/>
      <w:isLgl/>
      <w:lvlText w:val="%1.%2.%3"/>
      <w:lvlJc w:val="left"/>
      <w:pPr>
        <w:ind w:left="1770" w:hanging="720"/>
      </w:pPr>
      <w:rPr>
        <w:rFonts w:cs="Arial"/>
        <w:b w:val="0"/>
        <w:sz w:val="24"/>
      </w:rPr>
    </w:lvl>
    <w:lvl w:ilvl="3">
      <w:start w:val="1"/>
      <w:numFmt w:val="decimal"/>
      <w:isLgl/>
      <w:lvlText w:val="%1.%2.%3.%4"/>
      <w:lvlJc w:val="left"/>
      <w:pPr>
        <w:ind w:left="2115" w:hanging="720"/>
      </w:pPr>
      <w:rPr>
        <w:rFonts w:cs="Arial"/>
        <w:b w:val="0"/>
        <w:sz w:val="24"/>
      </w:rPr>
    </w:lvl>
    <w:lvl w:ilvl="4">
      <w:start w:val="1"/>
      <w:numFmt w:val="decimal"/>
      <w:isLgl/>
      <w:lvlText w:val="%1.%2.%3.%4.%5"/>
      <w:lvlJc w:val="left"/>
      <w:pPr>
        <w:ind w:left="2820" w:hanging="1080"/>
      </w:pPr>
      <w:rPr>
        <w:rFonts w:cs="Arial"/>
        <w:b w:val="0"/>
        <w:sz w:val="24"/>
      </w:rPr>
    </w:lvl>
    <w:lvl w:ilvl="5">
      <w:start w:val="1"/>
      <w:numFmt w:val="decimal"/>
      <w:isLgl/>
      <w:lvlText w:val="%1.%2.%3.%4.%5.%6"/>
      <w:lvlJc w:val="left"/>
      <w:pPr>
        <w:ind w:left="3165" w:hanging="1080"/>
      </w:pPr>
      <w:rPr>
        <w:rFonts w:cs="Arial"/>
        <w:b w:val="0"/>
        <w:sz w:val="24"/>
      </w:rPr>
    </w:lvl>
    <w:lvl w:ilvl="6">
      <w:start w:val="1"/>
      <w:numFmt w:val="decimal"/>
      <w:isLgl/>
      <w:lvlText w:val="%1.%2.%3.%4.%5.%6.%7"/>
      <w:lvlJc w:val="left"/>
      <w:pPr>
        <w:ind w:left="3870" w:hanging="1440"/>
      </w:pPr>
      <w:rPr>
        <w:rFonts w:cs="Arial"/>
        <w:b w:val="0"/>
        <w:sz w:val="24"/>
      </w:rPr>
    </w:lvl>
    <w:lvl w:ilvl="7">
      <w:start w:val="1"/>
      <w:numFmt w:val="decimal"/>
      <w:isLgl/>
      <w:lvlText w:val="%1.%2.%3.%4.%5.%6.%7.%8"/>
      <w:lvlJc w:val="left"/>
      <w:pPr>
        <w:ind w:left="4215" w:hanging="1440"/>
      </w:pPr>
      <w:rPr>
        <w:rFonts w:cs="Arial"/>
        <w:b w:val="0"/>
        <w:sz w:val="24"/>
      </w:rPr>
    </w:lvl>
    <w:lvl w:ilvl="8">
      <w:start w:val="1"/>
      <w:numFmt w:val="decimal"/>
      <w:isLgl/>
      <w:lvlText w:val="%1.%2.%3.%4.%5.%6.%7.%8.%9"/>
      <w:lvlJc w:val="left"/>
      <w:pPr>
        <w:ind w:left="4920" w:hanging="1800"/>
      </w:pPr>
      <w:rPr>
        <w:rFonts w:cs="Arial"/>
        <w:b w:val="0"/>
        <w:sz w:val="24"/>
      </w:rPr>
    </w:lvl>
  </w:abstractNum>
  <w:abstractNum w:abstractNumId="19">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ind w:left="0" w:firstLine="0"/>
      </w:pPr>
    </w:lvl>
    <w:lvl w:ilvl="2" w:tplc="DCA4038A">
      <w:numFmt w:val="none"/>
      <w:lvlText w:val=""/>
      <w:lvlJc w:val="left"/>
      <w:pPr>
        <w:tabs>
          <w:tab w:val="num" w:pos="360"/>
        </w:tabs>
        <w:ind w:left="0" w:firstLine="0"/>
      </w:pPr>
    </w:lvl>
    <w:lvl w:ilvl="3" w:tplc="2F089352">
      <w:numFmt w:val="none"/>
      <w:lvlText w:val=""/>
      <w:lvlJc w:val="left"/>
      <w:pPr>
        <w:tabs>
          <w:tab w:val="num" w:pos="360"/>
        </w:tabs>
        <w:ind w:left="0" w:firstLine="0"/>
      </w:pPr>
    </w:lvl>
    <w:lvl w:ilvl="4" w:tplc="1F9E5ACA">
      <w:numFmt w:val="none"/>
      <w:lvlText w:val=""/>
      <w:lvlJc w:val="left"/>
      <w:pPr>
        <w:tabs>
          <w:tab w:val="num" w:pos="360"/>
        </w:tabs>
        <w:ind w:left="0" w:firstLine="0"/>
      </w:pPr>
    </w:lvl>
    <w:lvl w:ilvl="5" w:tplc="49128CC0">
      <w:numFmt w:val="none"/>
      <w:lvlText w:val=""/>
      <w:lvlJc w:val="left"/>
      <w:pPr>
        <w:tabs>
          <w:tab w:val="num" w:pos="360"/>
        </w:tabs>
        <w:ind w:left="0" w:firstLine="0"/>
      </w:pPr>
    </w:lvl>
    <w:lvl w:ilvl="6" w:tplc="4EA481AA">
      <w:numFmt w:val="none"/>
      <w:lvlText w:val=""/>
      <w:lvlJc w:val="left"/>
      <w:pPr>
        <w:tabs>
          <w:tab w:val="num" w:pos="360"/>
        </w:tabs>
        <w:ind w:left="0" w:firstLine="0"/>
      </w:pPr>
    </w:lvl>
    <w:lvl w:ilvl="7" w:tplc="B51ED7BA">
      <w:numFmt w:val="none"/>
      <w:lvlText w:val=""/>
      <w:lvlJc w:val="left"/>
      <w:pPr>
        <w:tabs>
          <w:tab w:val="num" w:pos="360"/>
        </w:tabs>
        <w:ind w:left="0" w:firstLine="0"/>
      </w:pPr>
    </w:lvl>
    <w:lvl w:ilvl="8" w:tplc="7C461A92">
      <w:numFmt w:val="none"/>
      <w:lvlText w:val=""/>
      <w:lvlJc w:val="left"/>
      <w:pPr>
        <w:tabs>
          <w:tab w:val="num" w:pos="360"/>
        </w:tabs>
        <w:ind w:left="0" w:firstLine="0"/>
      </w:pPr>
    </w:lvl>
  </w:abstractNum>
  <w:abstractNum w:abstractNumId="2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A994259"/>
    <w:multiLevelType w:val="multilevel"/>
    <w:tmpl w:val="3D0A3102"/>
    <w:lvl w:ilvl="0">
      <w:start w:val="1"/>
      <w:numFmt w:val="decimal"/>
      <w:lvlText w:val="%1."/>
      <w:lvlJc w:val="left"/>
      <w:pPr>
        <w:tabs>
          <w:tab w:val="num" w:pos="360"/>
        </w:tabs>
        <w:ind w:left="360" w:hanging="360"/>
      </w:pPr>
      <w:rPr>
        <w:rFonts w:hint="default"/>
        <w:b w:val="0"/>
        <w:sz w:val="24"/>
        <w:szCs w:val="24"/>
      </w:rPr>
    </w:lvl>
    <w:lvl w:ilvl="1">
      <w:start w:val="2"/>
      <w:numFmt w:val="decimal"/>
      <w:isLgl/>
      <w:lvlText w:val="%1.%2"/>
      <w:lvlJc w:val="left"/>
      <w:pPr>
        <w:ind w:left="705" w:hanging="360"/>
      </w:pPr>
      <w:rPr>
        <w:rFonts w:cs="Arial" w:hint="default"/>
        <w:b w:val="0"/>
        <w:sz w:val="20"/>
        <w:szCs w:val="20"/>
      </w:rPr>
    </w:lvl>
    <w:lvl w:ilvl="2">
      <w:start w:val="1"/>
      <w:numFmt w:val="decimal"/>
      <w:isLgl/>
      <w:lvlText w:val="%1.%2.%3"/>
      <w:lvlJc w:val="left"/>
      <w:pPr>
        <w:ind w:left="1410" w:hanging="720"/>
      </w:pPr>
      <w:rPr>
        <w:rFonts w:cs="Arial" w:hint="default"/>
        <w:b w:val="0"/>
        <w:sz w:val="24"/>
      </w:rPr>
    </w:lvl>
    <w:lvl w:ilvl="3">
      <w:start w:val="1"/>
      <w:numFmt w:val="decimal"/>
      <w:isLgl/>
      <w:lvlText w:val="%1.%2.%3.%4"/>
      <w:lvlJc w:val="left"/>
      <w:pPr>
        <w:ind w:left="1755" w:hanging="720"/>
      </w:pPr>
      <w:rPr>
        <w:rFonts w:cs="Arial" w:hint="default"/>
        <w:b w:val="0"/>
        <w:sz w:val="24"/>
      </w:rPr>
    </w:lvl>
    <w:lvl w:ilvl="4">
      <w:start w:val="1"/>
      <w:numFmt w:val="decimal"/>
      <w:isLgl/>
      <w:lvlText w:val="%1.%2.%3.%4.%5"/>
      <w:lvlJc w:val="left"/>
      <w:pPr>
        <w:ind w:left="2460" w:hanging="1080"/>
      </w:pPr>
      <w:rPr>
        <w:rFonts w:cs="Arial" w:hint="default"/>
        <w:b w:val="0"/>
        <w:sz w:val="24"/>
      </w:rPr>
    </w:lvl>
    <w:lvl w:ilvl="5">
      <w:start w:val="1"/>
      <w:numFmt w:val="decimal"/>
      <w:isLgl/>
      <w:lvlText w:val="%1.%2.%3.%4.%5.%6"/>
      <w:lvlJc w:val="left"/>
      <w:pPr>
        <w:ind w:left="2805" w:hanging="1080"/>
      </w:pPr>
      <w:rPr>
        <w:rFonts w:cs="Arial" w:hint="default"/>
        <w:b w:val="0"/>
        <w:sz w:val="24"/>
      </w:rPr>
    </w:lvl>
    <w:lvl w:ilvl="6">
      <w:start w:val="1"/>
      <w:numFmt w:val="decimal"/>
      <w:isLgl/>
      <w:lvlText w:val="%1.%2.%3.%4.%5.%6.%7"/>
      <w:lvlJc w:val="left"/>
      <w:pPr>
        <w:ind w:left="3510" w:hanging="1440"/>
      </w:pPr>
      <w:rPr>
        <w:rFonts w:cs="Arial" w:hint="default"/>
        <w:b w:val="0"/>
        <w:sz w:val="24"/>
      </w:rPr>
    </w:lvl>
    <w:lvl w:ilvl="7">
      <w:start w:val="1"/>
      <w:numFmt w:val="decimal"/>
      <w:isLgl/>
      <w:lvlText w:val="%1.%2.%3.%4.%5.%6.%7.%8"/>
      <w:lvlJc w:val="left"/>
      <w:pPr>
        <w:ind w:left="3855" w:hanging="1440"/>
      </w:pPr>
      <w:rPr>
        <w:rFonts w:cs="Arial" w:hint="default"/>
        <w:b w:val="0"/>
        <w:sz w:val="24"/>
      </w:rPr>
    </w:lvl>
    <w:lvl w:ilvl="8">
      <w:start w:val="1"/>
      <w:numFmt w:val="decimal"/>
      <w:isLgl/>
      <w:lvlText w:val="%1.%2.%3.%4.%5.%6.%7.%8.%9"/>
      <w:lvlJc w:val="left"/>
      <w:pPr>
        <w:ind w:left="4560" w:hanging="1800"/>
      </w:pPr>
      <w:rPr>
        <w:rFonts w:cs="Arial" w:hint="default"/>
        <w:b w:val="0"/>
        <w:sz w:val="24"/>
      </w:rPr>
    </w:lvl>
  </w:abstractNum>
  <w:abstractNum w:abstractNumId="22">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3">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4">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8"/>
  </w:num>
  <w:num w:numId="2">
    <w:abstractNumId w:val="18"/>
  </w:num>
  <w:num w:numId="3">
    <w:abstractNumId w:val="18"/>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0"/>
  </w:num>
  <w:num w:numId="6">
    <w:abstractNumId w:val="11"/>
  </w:num>
  <w:num w:numId="7">
    <w:abstractNumId w:val="11"/>
  </w:num>
  <w:num w:numId="8">
    <w:abstractNumId w:val="14"/>
  </w:num>
  <w:num w:numId="9">
    <w:abstractNumId w:val="19"/>
  </w:num>
  <w:num w:numId="10">
    <w:abstractNumId w:val="19"/>
    <w:lvlOverride w:ilvl="0">
      <w:startOverride w:val="1"/>
    </w:lvlOverride>
    <w:lvlOverride w:ilvl="1"/>
    <w:lvlOverride w:ilvl="2"/>
    <w:lvlOverride w:ilvl="3"/>
    <w:lvlOverride w:ilvl="4"/>
    <w:lvlOverride w:ilvl="5"/>
    <w:lvlOverride w:ilvl="6"/>
    <w:lvlOverride w:ilvl="7"/>
    <w:lvlOverride w:ilvl="8"/>
  </w:num>
  <w:num w:numId="11">
    <w:abstractNumId w:val="12"/>
  </w:num>
  <w:num w:numId="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9"/>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num>
  <w:num w:numId="16">
    <w:abstractNumId w:val="2"/>
  </w:num>
  <w:num w:numId="17">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num>
  <w:num w:numId="19">
    <w:abstractNumId w:val="6"/>
  </w:num>
  <w:num w:numId="20">
    <w:abstractNumId w:val="15"/>
  </w:num>
  <w:num w:numId="21">
    <w:abstractNumId w:val="1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5"/>
  </w:num>
  <w:num w:numId="23">
    <w:abstractNumId w:val="20"/>
  </w:num>
  <w:num w:numId="2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6"/>
  </w:num>
  <w:num w:numId="26">
    <w:abstractNumId w:val="1"/>
  </w:num>
  <w:num w:numId="27">
    <w:abstractNumId w:val="3"/>
  </w:num>
  <w:num w:numId="28">
    <w:abstractNumId w:val="24"/>
  </w:num>
  <w:num w:numId="29">
    <w:abstractNumId w:val="22"/>
  </w:num>
  <w:num w:numId="30">
    <w:abstractNumId w:val="7"/>
  </w:num>
  <w:num w:numId="31">
    <w:abstractNumId w:val="23"/>
  </w:num>
  <w:num w:numId="32">
    <w:abstractNumId w:val="10"/>
  </w:num>
  <w:num w:numId="33">
    <w:abstractNumId w:val="13"/>
  </w:num>
  <w:num w:numId="34">
    <w:abstractNumId w:val="21"/>
  </w:num>
  <w:num w:numId="35">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characterSpacingControl w:val="doNotCompress"/>
  <w:footnotePr>
    <w:footnote w:id="0"/>
    <w:footnote w:id="1"/>
  </w:footnotePr>
  <w:endnotePr>
    <w:endnote w:id="0"/>
    <w:endnote w:id="1"/>
  </w:endnotePr>
  <w:compat/>
  <w:rsids>
    <w:rsidRoot w:val="00CE5475"/>
    <w:rsid w:val="00001445"/>
    <w:rsid w:val="00035759"/>
    <w:rsid w:val="00057B39"/>
    <w:rsid w:val="000627CC"/>
    <w:rsid w:val="00065381"/>
    <w:rsid w:val="00071FAF"/>
    <w:rsid w:val="00072351"/>
    <w:rsid w:val="00081ABB"/>
    <w:rsid w:val="0009705A"/>
    <w:rsid w:val="000A0882"/>
    <w:rsid w:val="000A4DFB"/>
    <w:rsid w:val="000D572B"/>
    <w:rsid w:val="000D7913"/>
    <w:rsid w:val="000E0B8D"/>
    <w:rsid w:val="00102D3A"/>
    <w:rsid w:val="0011541C"/>
    <w:rsid w:val="001316A7"/>
    <w:rsid w:val="00133009"/>
    <w:rsid w:val="0016164F"/>
    <w:rsid w:val="001677C1"/>
    <w:rsid w:val="0018201B"/>
    <w:rsid w:val="00195D48"/>
    <w:rsid w:val="001A2E60"/>
    <w:rsid w:val="001C2C85"/>
    <w:rsid w:val="001E4C61"/>
    <w:rsid w:val="0025138E"/>
    <w:rsid w:val="002603D6"/>
    <w:rsid w:val="002712DC"/>
    <w:rsid w:val="0027569E"/>
    <w:rsid w:val="002A4EDB"/>
    <w:rsid w:val="002A6B6E"/>
    <w:rsid w:val="002A774C"/>
    <w:rsid w:val="002F2654"/>
    <w:rsid w:val="0030072E"/>
    <w:rsid w:val="00301900"/>
    <w:rsid w:val="00321381"/>
    <w:rsid w:val="003327FD"/>
    <w:rsid w:val="00336955"/>
    <w:rsid w:val="00345A6B"/>
    <w:rsid w:val="0039458C"/>
    <w:rsid w:val="003E0738"/>
    <w:rsid w:val="00453173"/>
    <w:rsid w:val="004564E8"/>
    <w:rsid w:val="00483497"/>
    <w:rsid w:val="00484C34"/>
    <w:rsid w:val="004C132A"/>
    <w:rsid w:val="004F03AA"/>
    <w:rsid w:val="004F5BC2"/>
    <w:rsid w:val="0050567C"/>
    <w:rsid w:val="00520345"/>
    <w:rsid w:val="00521ECD"/>
    <w:rsid w:val="00531E56"/>
    <w:rsid w:val="00540B62"/>
    <w:rsid w:val="00557634"/>
    <w:rsid w:val="005B28F2"/>
    <w:rsid w:val="005C0064"/>
    <w:rsid w:val="005D664C"/>
    <w:rsid w:val="005E3C82"/>
    <w:rsid w:val="005F4CE6"/>
    <w:rsid w:val="005F7428"/>
    <w:rsid w:val="006026B7"/>
    <w:rsid w:val="006075A7"/>
    <w:rsid w:val="0061058D"/>
    <w:rsid w:val="00667711"/>
    <w:rsid w:val="0067613C"/>
    <w:rsid w:val="006850DE"/>
    <w:rsid w:val="0069073C"/>
    <w:rsid w:val="006B258B"/>
    <w:rsid w:val="006B5DED"/>
    <w:rsid w:val="006D0A03"/>
    <w:rsid w:val="006E5207"/>
    <w:rsid w:val="0070380F"/>
    <w:rsid w:val="00736129"/>
    <w:rsid w:val="00741A8F"/>
    <w:rsid w:val="00767594"/>
    <w:rsid w:val="007A2ADC"/>
    <w:rsid w:val="007B1EEB"/>
    <w:rsid w:val="007F6394"/>
    <w:rsid w:val="007F6486"/>
    <w:rsid w:val="00801D47"/>
    <w:rsid w:val="00814300"/>
    <w:rsid w:val="00817C68"/>
    <w:rsid w:val="00823F0D"/>
    <w:rsid w:val="008419E9"/>
    <w:rsid w:val="008608B4"/>
    <w:rsid w:val="0087485F"/>
    <w:rsid w:val="00883BDC"/>
    <w:rsid w:val="008C6A62"/>
    <w:rsid w:val="009064B6"/>
    <w:rsid w:val="00944219"/>
    <w:rsid w:val="009A47F6"/>
    <w:rsid w:val="009B16EF"/>
    <w:rsid w:val="009C6AB3"/>
    <w:rsid w:val="009D69DF"/>
    <w:rsid w:val="009F4AA9"/>
    <w:rsid w:val="00A439B6"/>
    <w:rsid w:val="00A5723E"/>
    <w:rsid w:val="00A6573D"/>
    <w:rsid w:val="00A9664F"/>
    <w:rsid w:val="00B001A1"/>
    <w:rsid w:val="00B276A2"/>
    <w:rsid w:val="00B3091E"/>
    <w:rsid w:val="00B4085A"/>
    <w:rsid w:val="00BB7838"/>
    <w:rsid w:val="00C149F1"/>
    <w:rsid w:val="00C267B9"/>
    <w:rsid w:val="00C558FB"/>
    <w:rsid w:val="00C704F1"/>
    <w:rsid w:val="00C7197B"/>
    <w:rsid w:val="00C80033"/>
    <w:rsid w:val="00C87AE8"/>
    <w:rsid w:val="00CA66C4"/>
    <w:rsid w:val="00CB59C2"/>
    <w:rsid w:val="00CD0F8F"/>
    <w:rsid w:val="00CE09F8"/>
    <w:rsid w:val="00CE0E49"/>
    <w:rsid w:val="00CE5475"/>
    <w:rsid w:val="00D22B4D"/>
    <w:rsid w:val="00D45C73"/>
    <w:rsid w:val="00D61EB1"/>
    <w:rsid w:val="00D8123B"/>
    <w:rsid w:val="00D870CF"/>
    <w:rsid w:val="00D92934"/>
    <w:rsid w:val="00DE6D3A"/>
    <w:rsid w:val="00DF57F2"/>
    <w:rsid w:val="00E013F8"/>
    <w:rsid w:val="00E13AC4"/>
    <w:rsid w:val="00E174DA"/>
    <w:rsid w:val="00E300CD"/>
    <w:rsid w:val="00E35E3C"/>
    <w:rsid w:val="00E375AE"/>
    <w:rsid w:val="00E63385"/>
    <w:rsid w:val="00E929B3"/>
    <w:rsid w:val="00EA14F3"/>
    <w:rsid w:val="00EA3D4C"/>
    <w:rsid w:val="00EC0EDB"/>
    <w:rsid w:val="00EC385C"/>
    <w:rsid w:val="00EC3CE0"/>
    <w:rsid w:val="00ED5A8C"/>
    <w:rsid w:val="00EE2821"/>
    <w:rsid w:val="00F36AAE"/>
    <w:rsid w:val="00F4264E"/>
    <w:rsid w:val="00F7237E"/>
    <w:rsid w:val="00F76B5D"/>
    <w:rsid w:val="00F76E9C"/>
    <w:rsid w:val="00FA1819"/>
    <w:rsid w:val="00FE685A"/>
    <w:rsid w:val="00FE6D3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Name"/>
  <w:smartTagType w:namespaceuri="urn:schemas-microsoft-com:office:smarttags" w:name="PlaceType"/>
  <w:smartTagType w:namespaceuri="urn:schemas-microsoft-com:office:smarttags" w:name="City"/>
  <w:smartTagType w:namespaceuri="urn:schemas-microsoft-com:office:smarttags" w:name="place"/>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annotation reference" w:uiPriority="0"/>
    <w:lsdException w:name="page number" w:uiPriority="0"/>
    <w:lsdException w:name="endnote reference" w:uiPriority="0"/>
    <w:lsdException w:name="Title" w:semiHidden="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3"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5207"/>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qFormat/>
    <w:rsid w:val="006E5207"/>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unhideWhenUsed/>
    <w:qFormat/>
    <w:rsid w:val="006E5207"/>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unhideWhenUsed/>
    <w:qFormat/>
    <w:rsid w:val="006E5207"/>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unhideWhenUsed/>
    <w:qFormat/>
    <w:rsid w:val="006E5207"/>
    <w:pPr>
      <w:keepNext/>
      <w:outlineLvl w:val="3"/>
    </w:pPr>
    <w:rPr>
      <w:rFonts w:ascii="Arial LatArm" w:hAnsi="Arial LatArm"/>
      <w:i/>
      <w:sz w:val="18"/>
      <w:szCs w:val="20"/>
    </w:rPr>
  </w:style>
  <w:style w:type="paragraph" w:styleId="Heading5">
    <w:name w:val="heading 5"/>
    <w:basedOn w:val="Normal"/>
    <w:next w:val="Normal"/>
    <w:link w:val="Heading5Char"/>
    <w:unhideWhenUsed/>
    <w:qFormat/>
    <w:rsid w:val="006E5207"/>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unhideWhenUsed/>
    <w:qFormat/>
    <w:rsid w:val="006E5207"/>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uiPriority w:val="99"/>
    <w:unhideWhenUsed/>
    <w:qFormat/>
    <w:rsid w:val="006E5207"/>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uiPriority w:val="99"/>
    <w:unhideWhenUsed/>
    <w:qFormat/>
    <w:rsid w:val="006E5207"/>
    <w:pPr>
      <w:keepNext/>
      <w:outlineLvl w:val="7"/>
    </w:pPr>
    <w:rPr>
      <w:rFonts w:ascii="Times Armenian" w:hAnsi="Times Armenian"/>
      <w:i/>
      <w:sz w:val="20"/>
      <w:szCs w:val="20"/>
      <w:lang w:val="nl-NL"/>
    </w:rPr>
  </w:style>
  <w:style w:type="paragraph" w:styleId="Heading9">
    <w:name w:val="heading 9"/>
    <w:basedOn w:val="Normal"/>
    <w:next w:val="Normal"/>
    <w:link w:val="Heading9Char"/>
    <w:uiPriority w:val="99"/>
    <w:unhideWhenUsed/>
    <w:qFormat/>
    <w:rsid w:val="006E5207"/>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E5207"/>
    <w:rPr>
      <w:rFonts w:ascii="Arial Armenian" w:eastAsia="Times New Roman" w:hAnsi="Arial Armenian" w:cs="Times New Roman"/>
      <w:sz w:val="28"/>
      <w:szCs w:val="20"/>
      <w:lang w:val="en-US" w:eastAsia="ru-RU"/>
    </w:rPr>
  </w:style>
  <w:style w:type="character" w:customStyle="1" w:styleId="Heading2Char">
    <w:name w:val="Heading 2 Char"/>
    <w:basedOn w:val="DefaultParagraphFont"/>
    <w:link w:val="Heading2"/>
    <w:rsid w:val="006E5207"/>
    <w:rPr>
      <w:rFonts w:ascii="Arial LatArm" w:eastAsia="Times New Roman" w:hAnsi="Arial LatArm" w:cs="Times New Roman"/>
      <w:b/>
      <w:color w:val="0000FF"/>
      <w:sz w:val="20"/>
      <w:szCs w:val="20"/>
      <w:lang w:val="en-US" w:eastAsia="ru-RU"/>
    </w:rPr>
  </w:style>
  <w:style w:type="character" w:customStyle="1" w:styleId="Heading3Char">
    <w:name w:val="Heading 3 Char"/>
    <w:basedOn w:val="DefaultParagraphFont"/>
    <w:link w:val="Heading3"/>
    <w:rsid w:val="006E5207"/>
    <w:rPr>
      <w:rFonts w:ascii="Arial LatArm" w:eastAsia="Times New Roman" w:hAnsi="Arial LatArm" w:cs="Times New Roman"/>
      <w:i/>
      <w:sz w:val="20"/>
      <w:szCs w:val="20"/>
      <w:lang w:val="en-AU"/>
    </w:rPr>
  </w:style>
  <w:style w:type="character" w:customStyle="1" w:styleId="Heading4Char">
    <w:name w:val="Heading 4 Char"/>
    <w:basedOn w:val="DefaultParagraphFont"/>
    <w:link w:val="Heading4"/>
    <w:rsid w:val="006E5207"/>
    <w:rPr>
      <w:rFonts w:ascii="Arial LatArm" w:eastAsia="Times New Roman" w:hAnsi="Arial LatArm" w:cs="Times New Roman"/>
      <w:i/>
      <w:sz w:val="18"/>
      <w:szCs w:val="20"/>
      <w:lang w:val="en-US"/>
    </w:rPr>
  </w:style>
  <w:style w:type="character" w:customStyle="1" w:styleId="Heading5Char">
    <w:name w:val="Heading 5 Char"/>
    <w:basedOn w:val="DefaultParagraphFont"/>
    <w:link w:val="Heading5"/>
    <w:rsid w:val="006E5207"/>
    <w:rPr>
      <w:rFonts w:ascii="Arial LatArm" w:eastAsia="Times New Roman" w:hAnsi="Arial LatArm" w:cs="Times New Roman"/>
      <w:b/>
      <w:sz w:val="26"/>
      <w:szCs w:val="20"/>
      <w:lang w:val="en-US" w:eastAsia="ru-RU"/>
    </w:rPr>
  </w:style>
  <w:style w:type="character" w:customStyle="1" w:styleId="Heading6Char">
    <w:name w:val="Heading 6 Char"/>
    <w:basedOn w:val="DefaultParagraphFont"/>
    <w:link w:val="Heading6"/>
    <w:rsid w:val="006E5207"/>
    <w:rPr>
      <w:rFonts w:ascii="Arial LatArm" w:eastAsia="Times New Roman" w:hAnsi="Arial LatArm" w:cs="Times New Roman"/>
      <w:b/>
      <w:color w:val="000000"/>
      <w:szCs w:val="20"/>
      <w:lang w:val="en-US" w:eastAsia="ru-RU"/>
    </w:rPr>
  </w:style>
  <w:style w:type="character" w:customStyle="1" w:styleId="Heading7Char">
    <w:name w:val="Heading 7 Char"/>
    <w:basedOn w:val="DefaultParagraphFont"/>
    <w:link w:val="Heading7"/>
    <w:uiPriority w:val="99"/>
    <w:rsid w:val="006E5207"/>
    <w:rPr>
      <w:rFonts w:ascii="Times Armenian" w:eastAsia="Times New Roman" w:hAnsi="Times Armenian" w:cs="Times New Roman"/>
      <w:b/>
      <w:sz w:val="20"/>
      <w:szCs w:val="20"/>
      <w:lang w:val="hy-AM" w:eastAsia="ru-RU"/>
    </w:rPr>
  </w:style>
  <w:style w:type="character" w:customStyle="1" w:styleId="Heading8Char">
    <w:name w:val="Heading 8 Char"/>
    <w:basedOn w:val="DefaultParagraphFont"/>
    <w:link w:val="Heading8"/>
    <w:uiPriority w:val="99"/>
    <w:rsid w:val="006E5207"/>
    <w:rPr>
      <w:rFonts w:ascii="Times Armenian" w:eastAsia="Times New Roman" w:hAnsi="Times Armenian" w:cs="Times New Roman"/>
      <w:i/>
      <w:sz w:val="20"/>
      <w:szCs w:val="20"/>
      <w:lang w:val="nl-NL"/>
    </w:rPr>
  </w:style>
  <w:style w:type="character" w:customStyle="1" w:styleId="Heading9Char">
    <w:name w:val="Heading 9 Char"/>
    <w:basedOn w:val="DefaultParagraphFont"/>
    <w:link w:val="Heading9"/>
    <w:uiPriority w:val="99"/>
    <w:rsid w:val="006E5207"/>
    <w:rPr>
      <w:rFonts w:ascii="Times Armenian" w:eastAsia="Times New Roman" w:hAnsi="Times Armenian" w:cs="Times New Roman"/>
      <w:b/>
      <w:color w:val="000000"/>
      <w:szCs w:val="20"/>
      <w:lang w:val="pt-BR" w:eastAsia="ru-RU"/>
    </w:rPr>
  </w:style>
  <w:style w:type="character" w:styleId="Hyperlink">
    <w:name w:val="Hyperlink"/>
    <w:unhideWhenUsed/>
    <w:rsid w:val="006E5207"/>
    <w:rPr>
      <w:color w:val="0000FF"/>
      <w:u w:val="single"/>
    </w:rPr>
  </w:style>
  <w:style w:type="character" w:styleId="FollowedHyperlink">
    <w:name w:val="FollowedHyperlink"/>
    <w:unhideWhenUsed/>
    <w:rsid w:val="006E5207"/>
    <w:rPr>
      <w:color w:val="800080"/>
      <w:u w:val="single"/>
    </w:rPr>
  </w:style>
  <w:style w:type="paragraph" w:styleId="NormalWeb">
    <w:name w:val="Normal (Web)"/>
    <w:basedOn w:val="Normal"/>
    <w:uiPriority w:val="99"/>
    <w:unhideWhenUsed/>
    <w:rsid w:val="006E5207"/>
    <w:pPr>
      <w:spacing w:before="100" w:beforeAutospacing="1" w:after="100" w:afterAutospacing="1"/>
    </w:pPr>
  </w:style>
  <w:style w:type="paragraph" w:styleId="Index1">
    <w:name w:val="index 1"/>
    <w:basedOn w:val="Normal"/>
    <w:next w:val="Normal"/>
    <w:autoRedefine/>
    <w:uiPriority w:val="99"/>
    <w:semiHidden/>
    <w:unhideWhenUsed/>
    <w:rsid w:val="006E5207"/>
    <w:pPr>
      <w:ind w:left="240" w:hanging="240"/>
    </w:pPr>
  </w:style>
  <w:style w:type="paragraph" w:styleId="FootnoteText">
    <w:name w:val="footnote text"/>
    <w:basedOn w:val="Normal"/>
    <w:link w:val="FootnoteTextChar"/>
    <w:unhideWhenUsed/>
    <w:rsid w:val="006E5207"/>
    <w:rPr>
      <w:rFonts w:ascii="Times Armenian" w:hAnsi="Times Armenian"/>
      <w:sz w:val="20"/>
      <w:szCs w:val="20"/>
      <w:lang w:eastAsia="ru-RU"/>
    </w:rPr>
  </w:style>
  <w:style w:type="character" w:customStyle="1" w:styleId="FootnoteTextChar">
    <w:name w:val="Footnote Text Char"/>
    <w:basedOn w:val="DefaultParagraphFont"/>
    <w:link w:val="FootnoteText"/>
    <w:rsid w:val="006E5207"/>
    <w:rPr>
      <w:rFonts w:ascii="Times Armenian" w:eastAsia="Times New Roman" w:hAnsi="Times Armenian" w:cs="Times New Roman"/>
      <w:sz w:val="20"/>
      <w:szCs w:val="20"/>
      <w:lang w:eastAsia="ru-RU"/>
    </w:rPr>
  </w:style>
  <w:style w:type="paragraph" w:styleId="CommentText">
    <w:name w:val="annotation text"/>
    <w:basedOn w:val="Normal"/>
    <w:link w:val="CommentTextChar"/>
    <w:uiPriority w:val="99"/>
    <w:semiHidden/>
    <w:unhideWhenUsed/>
    <w:rsid w:val="006E5207"/>
    <w:rPr>
      <w:rFonts w:ascii="Times Armenian" w:hAnsi="Times Armenian"/>
      <w:sz w:val="20"/>
      <w:szCs w:val="20"/>
      <w:lang w:eastAsia="ru-RU"/>
    </w:rPr>
  </w:style>
  <w:style w:type="character" w:customStyle="1" w:styleId="CommentTextChar">
    <w:name w:val="Comment Text Char"/>
    <w:basedOn w:val="DefaultParagraphFont"/>
    <w:link w:val="CommentText"/>
    <w:uiPriority w:val="99"/>
    <w:semiHidden/>
    <w:rsid w:val="006E5207"/>
    <w:rPr>
      <w:rFonts w:ascii="Times Armenian" w:eastAsia="Times New Roman" w:hAnsi="Times Armenian" w:cs="Times New Roman"/>
      <w:sz w:val="20"/>
      <w:szCs w:val="20"/>
      <w:lang w:val="en-US" w:eastAsia="ru-RU"/>
    </w:rPr>
  </w:style>
  <w:style w:type="paragraph" w:styleId="Header">
    <w:name w:val="header"/>
    <w:basedOn w:val="Normal"/>
    <w:link w:val="HeaderChar"/>
    <w:uiPriority w:val="99"/>
    <w:unhideWhenUsed/>
    <w:rsid w:val="006E5207"/>
    <w:pPr>
      <w:tabs>
        <w:tab w:val="center" w:pos="4153"/>
        <w:tab w:val="right" w:pos="8306"/>
      </w:tabs>
    </w:pPr>
    <w:rPr>
      <w:sz w:val="20"/>
      <w:szCs w:val="20"/>
      <w:lang w:val="en-AU" w:eastAsia="ru-RU"/>
    </w:rPr>
  </w:style>
  <w:style w:type="character" w:customStyle="1" w:styleId="HeaderChar">
    <w:name w:val="Header Char"/>
    <w:basedOn w:val="DefaultParagraphFont"/>
    <w:link w:val="Header"/>
    <w:uiPriority w:val="99"/>
    <w:rsid w:val="006E5207"/>
    <w:rPr>
      <w:rFonts w:ascii="Times New Roman" w:eastAsia="Times New Roman" w:hAnsi="Times New Roman" w:cs="Times New Roman"/>
      <w:sz w:val="20"/>
      <w:szCs w:val="20"/>
      <w:lang w:val="en-AU" w:eastAsia="ru-RU"/>
    </w:rPr>
  </w:style>
  <w:style w:type="paragraph" w:styleId="Footer">
    <w:name w:val="footer"/>
    <w:basedOn w:val="Normal"/>
    <w:link w:val="FooterChar"/>
    <w:uiPriority w:val="99"/>
    <w:unhideWhenUsed/>
    <w:rsid w:val="006E5207"/>
    <w:pPr>
      <w:tabs>
        <w:tab w:val="center" w:pos="4320"/>
        <w:tab w:val="right" w:pos="8640"/>
      </w:tabs>
    </w:pPr>
    <w:rPr>
      <w:sz w:val="20"/>
      <w:szCs w:val="20"/>
    </w:rPr>
  </w:style>
  <w:style w:type="character" w:customStyle="1" w:styleId="FooterChar">
    <w:name w:val="Footer Char"/>
    <w:basedOn w:val="DefaultParagraphFont"/>
    <w:link w:val="Footer"/>
    <w:uiPriority w:val="99"/>
    <w:rsid w:val="006E5207"/>
    <w:rPr>
      <w:rFonts w:ascii="Times New Roman" w:eastAsia="Times New Roman" w:hAnsi="Times New Roman" w:cs="Times New Roman"/>
      <w:sz w:val="20"/>
      <w:szCs w:val="20"/>
      <w:lang w:val="en-US"/>
    </w:rPr>
  </w:style>
  <w:style w:type="paragraph" w:styleId="IndexHeading">
    <w:name w:val="index heading"/>
    <w:basedOn w:val="Normal"/>
    <w:next w:val="Index1"/>
    <w:uiPriority w:val="99"/>
    <w:semiHidden/>
    <w:unhideWhenUsed/>
    <w:rsid w:val="006E5207"/>
    <w:rPr>
      <w:sz w:val="20"/>
      <w:szCs w:val="20"/>
      <w:lang w:val="en-AU" w:eastAsia="ru-RU"/>
    </w:rPr>
  </w:style>
  <w:style w:type="paragraph" w:styleId="EndnoteText">
    <w:name w:val="endnote text"/>
    <w:basedOn w:val="Normal"/>
    <w:link w:val="EndnoteTextChar"/>
    <w:uiPriority w:val="99"/>
    <w:semiHidden/>
    <w:unhideWhenUsed/>
    <w:rsid w:val="006E5207"/>
    <w:rPr>
      <w:rFonts w:ascii="Times Armenian" w:hAnsi="Times Armenian"/>
      <w:sz w:val="20"/>
      <w:szCs w:val="20"/>
      <w:lang w:eastAsia="ru-RU"/>
    </w:rPr>
  </w:style>
  <w:style w:type="character" w:customStyle="1" w:styleId="EndnoteTextChar">
    <w:name w:val="Endnote Text Char"/>
    <w:basedOn w:val="DefaultParagraphFont"/>
    <w:link w:val="EndnoteText"/>
    <w:uiPriority w:val="99"/>
    <w:semiHidden/>
    <w:rsid w:val="006E5207"/>
    <w:rPr>
      <w:rFonts w:ascii="Times Armenian" w:eastAsia="Times New Roman" w:hAnsi="Times Armenian" w:cs="Times New Roman"/>
      <w:sz w:val="20"/>
      <w:szCs w:val="20"/>
      <w:lang w:val="en-US" w:eastAsia="ru-RU"/>
    </w:rPr>
  </w:style>
  <w:style w:type="paragraph" w:styleId="Title">
    <w:name w:val="Title"/>
    <w:basedOn w:val="Normal"/>
    <w:link w:val="TitleChar"/>
    <w:uiPriority w:val="99"/>
    <w:qFormat/>
    <w:rsid w:val="006E5207"/>
    <w:pPr>
      <w:jc w:val="center"/>
    </w:pPr>
    <w:rPr>
      <w:rFonts w:ascii="Arial Armenian" w:hAnsi="Arial Armenian"/>
      <w:szCs w:val="20"/>
    </w:rPr>
  </w:style>
  <w:style w:type="character" w:customStyle="1" w:styleId="TitleChar">
    <w:name w:val="Title Char"/>
    <w:basedOn w:val="DefaultParagraphFont"/>
    <w:link w:val="Title"/>
    <w:uiPriority w:val="99"/>
    <w:rsid w:val="006E5207"/>
    <w:rPr>
      <w:rFonts w:ascii="Arial Armenian" w:eastAsia="Times New Roman" w:hAnsi="Arial Armenian" w:cs="Times New Roman"/>
      <w:sz w:val="24"/>
      <w:szCs w:val="20"/>
      <w:lang w:val="en-US"/>
    </w:rPr>
  </w:style>
  <w:style w:type="paragraph" w:styleId="BodyText">
    <w:name w:val="Body Text"/>
    <w:basedOn w:val="Normal"/>
    <w:link w:val="BodyTextChar"/>
    <w:unhideWhenUsed/>
    <w:rsid w:val="006E5207"/>
    <w:pPr>
      <w:spacing w:after="120"/>
    </w:pPr>
  </w:style>
  <w:style w:type="character" w:customStyle="1" w:styleId="BodyTextChar">
    <w:name w:val="Body Text Char"/>
    <w:basedOn w:val="DefaultParagraphFont"/>
    <w:link w:val="BodyText"/>
    <w:rsid w:val="006E5207"/>
    <w:rPr>
      <w:rFonts w:ascii="Times New Roman" w:eastAsia="Times New Roman" w:hAnsi="Times New Roman" w:cs="Times New Roman"/>
      <w:sz w:val="24"/>
      <w:szCs w:val="24"/>
      <w:lang w:val="en-US"/>
    </w:rPr>
  </w:style>
  <w:style w:type="character" w:customStyle="1" w:styleId="BodyTextIndentChar">
    <w:name w:val="Body Text Indent Char"/>
    <w:aliases w:val="Char Char2, Char Char, Char Char Char Char Char,Char Char Char Char Char"/>
    <w:basedOn w:val="DefaultParagraphFont"/>
    <w:link w:val="BodyTextIndent"/>
    <w:locked/>
    <w:rsid w:val="006E5207"/>
    <w:rPr>
      <w:rFonts w:ascii="Arial LatArm" w:hAnsi="Arial LatArm"/>
      <w:i/>
      <w:lang w:val="en-AU"/>
    </w:rPr>
  </w:style>
  <w:style w:type="paragraph" w:styleId="BodyTextIndent">
    <w:name w:val="Body Text Indent"/>
    <w:aliases w:val="Char, Char, Char Char Char Char,Char Char Char Char"/>
    <w:basedOn w:val="Normal"/>
    <w:link w:val="BodyTextIndentChar"/>
    <w:unhideWhenUsed/>
    <w:rsid w:val="006E5207"/>
    <w:pPr>
      <w:spacing w:after="160" w:line="360" w:lineRule="auto"/>
      <w:ind w:firstLine="709"/>
      <w:jc w:val="both"/>
    </w:pPr>
    <w:rPr>
      <w:rFonts w:ascii="Arial LatArm" w:eastAsiaTheme="minorHAnsi" w:hAnsi="Arial LatArm" w:cstheme="minorBidi"/>
      <w:i/>
      <w:sz w:val="22"/>
      <w:szCs w:val="22"/>
      <w:lang w:val="en-AU"/>
    </w:rPr>
  </w:style>
  <w:style w:type="character" w:customStyle="1" w:styleId="1">
    <w:name w:val="Основной текст с отступом Знак1"/>
    <w:aliases w:val="Char Знак1,Char Char Char Char Знак1"/>
    <w:basedOn w:val="DefaultParagraphFont"/>
    <w:semiHidden/>
    <w:rsid w:val="006E5207"/>
    <w:rPr>
      <w:rFonts w:ascii="Times New Roman" w:eastAsia="Times New Roman" w:hAnsi="Times New Roman" w:cs="Times New Roman"/>
      <w:sz w:val="24"/>
      <w:szCs w:val="24"/>
      <w:lang w:val="en-US"/>
    </w:rPr>
  </w:style>
  <w:style w:type="paragraph" w:styleId="BodyText2">
    <w:name w:val="Body Text 2"/>
    <w:basedOn w:val="Normal"/>
    <w:link w:val="BodyText2Char"/>
    <w:uiPriority w:val="99"/>
    <w:unhideWhenUsed/>
    <w:rsid w:val="006E5207"/>
    <w:pPr>
      <w:tabs>
        <w:tab w:val="left" w:pos="720"/>
      </w:tabs>
      <w:spacing w:line="360" w:lineRule="auto"/>
    </w:pPr>
    <w:rPr>
      <w:rFonts w:ascii="Arial LatArm" w:hAnsi="Arial LatArm"/>
      <w:sz w:val="20"/>
      <w:szCs w:val="20"/>
    </w:rPr>
  </w:style>
  <w:style w:type="character" w:customStyle="1" w:styleId="BodyText2Char">
    <w:name w:val="Body Text 2 Char"/>
    <w:basedOn w:val="DefaultParagraphFont"/>
    <w:link w:val="BodyText2"/>
    <w:uiPriority w:val="99"/>
    <w:rsid w:val="006E5207"/>
    <w:rPr>
      <w:rFonts w:ascii="Arial LatArm" w:eastAsia="Times New Roman" w:hAnsi="Arial LatArm" w:cs="Times New Roman"/>
      <w:sz w:val="20"/>
      <w:szCs w:val="20"/>
      <w:lang w:val="en-US"/>
    </w:rPr>
  </w:style>
  <w:style w:type="paragraph" w:styleId="BodyText3">
    <w:name w:val="Body Text 3"/>
    <w:basedOn w:val="Normal"/>
    <w:link w:val="BodyText3Char"/>
    <w:uiPriority w:val="99"/>
    <w:unhideWhenUsed/>
    <w:rsid w:val="006E5207"/>
    <w:pPr>
      <w:jc w:val="both"/>
    </w:pPr>
    <w:rPr>
      <w:rFonts w:ascii="Arial LatArm" w:hAnsi="Arial LatArm"/>
      <w:sz w:val="20"/>
      <w:szCs w:val="20"/>
      <w:lang w:eastAsia="ru-RU"/>
    </w:rPr>
  </w:style>
  <w:style w:type="character" w:customStyle="1" w:styleId="BodyText3Char">
    <w:name w:val="Body Text 3 Char"/>
    <w:basedOn w:val="DefaultParagraphFont"/>
    <w:link w:val="BodyText3"/>
    <w:uiPriority w:val="99"/>
    <w:rsid w:val="006E5207"/>
    <w:rPr>
      <w:rFonts w:ascii="Arial LatArm" w:eastAsia="Times New Roman" w:hAnsi="Arial LatArm" w:cs="Times New Roman"/>
      <w:sz w:val="20"/>
      <w:szCs w:val="20"/>
      <w:lang w:val="en-US" w:eastAsia="ru-RU"/>
    </w:rPr>
  </w:style>
  <w:style w:type="paragraph" w:styleId="BodyTextIndent2">
    <w:name w:val="Body Text Indent 2"/>
    <w:basedOn w:val="Normal"/>
    <w:link w:val="BodyTextIndent2Char"/>
    <w:uiPriority w:val="99"/>
    <w:unhideWhenUsed/>
    <w:rsid w:val="006E5207"/>
    <w:pPr>
      <w:spacing w:line="360" w:lineRule="auto"/>
      <w:ind w:firstLine="540"/>
      <w:jc w:val="both"/>
    </w:pPr>
    <w:rPr>
      <w:rFonts w:ascii="Baltica" w:hAnsi="Baltica"/>
      <w:sz w:val="20"/>
      <w:szCs w:val="20"/>
      <w:lang w:val="af-ZA"/>
    </w:rPr>
  </w:style>
  <w:style w:type="character" w:customStyle="1" w:styleId="BodyTextIndent2Char">
    <w:name w:val="Body Text Indent 2 Char"/>
    <w:basedOn w:val="DefaultParagraphFont"/>
    <w:link w:val="BodyTextIndent2"/>
    <w:uiPriority w:val="99"/>
    <w:rsid w:val="006E5207"/>
    <w:rPr>
      <w:rFonts w:ascii="Baltica" w:eastAsia="Times New Roman" w:hAnsi="Baltica" w:cs="Times New Roman"/>
      <w:sz w:val="20"/>
      <w:szCs w:val="20"/>
      <w:lang w:val="af-ZA"/>
    </w:rPr>
  </w:style>
  <w:style w:type="paragraph" w:styleId="BodyTextIndent3">
    <w:name w:val="Body Text Indent 3"/>
    <w:basedOn w:val="Normal"/>
    <w:link w:val="BodyTextIndent3Char"/>
    <w:unhideWhenUsed/>
    <w:rsid w:val="006E5207"/>
    <w:pPr>
      <w:spacing w:line="360" w:lineRule="auto"/>
      <w:ind w:firstLine="567"/>
      <w:jc w:val="both"/>
    </w:pPr>
    <w:rPr>
      <w:rFonts w:ascii="Times Armenian" w:hAnsi="Times Armenian"/>
      <w:sz w:val="20"/>
      <w:szCs w:val="20"/>
    </w:rPr>
  </w:style>
  <w:style w:type="character" w:customStyle="1" w:styleId="BodyTextIndent3Char">
    <w:name w:val="Body Text Indent 3 Char"/>
    <w:basedOn w:val="DefaultParagraphFont"/>
    <w:link w:val="BodyTextIndent3"/>
    <w:rsid w:val="006E5207"/>
    <w:rPr>
      <w:rFonts w:ascii="Times Armenian" w:eastAsia="Times New Roman" w:hAnsi="Times Armenian" w:cs="Times New Roman"/>
      <w:sz w:val="20"/>
      <w:szCs w:val="20"/>
      <w:lang w:val="en-US"/>
    </w:rPr>
  </w:style>
  <w:style w:type="paragraph" w:styleId="BlockText">
    <w:name w:val="Block Text"/>
    <w:basedOn w:val="Normal"/>
    <w:uiPriority w:val="99"/>
    <w:unhideWhenUsed/>
    <w:rsid w:val="006E5207"/>
    <w:pPr>
      <w:overflowPunct w:val="0"/>
      <w:autoSpaceDE w:val="0"/>
      <w:autoSpaceDN w:val="0"/>
      <w:adjustRightInd w:val="0"/>
      <w:ind w:left="4500" w:right="98"/>
      <w:jc w:val="right"/>
    </w:pPr>
    <w:rPr>
      <w:rFonts w:ascii="Arial Armenian" w:hAnsi="Arial Armenian"/>
      <w:sz w:val="28"/>
      <w:szCs w:val="20"/>
      <w:lang w:val="es-ES"/>
    </w:rPr>
  </w:style>
  <w:style w:type="paragraph" w:styleId="DocumentMap">
    <w:name w:val="Document Map"/>
    <w:basedOn w:val="Normal"/>
    <w:link w:val="DocumentMapChar"/>
    <w:uiPriority w:val="99"/>
    <w:semiHidden/>
    <w:unhideWhenUsed/>
    <w:rsid w:val="006E5207"/>
    <w:pPr>
      <w:shd w:val="clear" w:color="auto" w:fill="000080"/>
    </w:pPr>
    <w:rPr>
      <w:rFonts w:ascii="Tahoma" w:hAnsi="Tahoma" w:cs="Tahoma"/>
      <w:sz w:val="20"/>
      <w:szCs w:val="20"/>
      <w:lang w:eastAsia="ru-RU"/>
    </w:rPr>
  </w:style>
  <w:style w:type="character" w:customStyle="1" w:styleId="DocumentMapChar">
    <w:name w:val="Document Map Char"/>
    <w:basedOn w:val="DefaultParagraphFont"/>
    <w:link w:val="DocumentMap"/>
    <w:uiPriority w:val="99"/>
    <w:semiHidden/>
    <w:rsid w:val="006E5207"/>
    <w:rPr>
      <w:rFonts w:ascii="Tahoma" w:eastAsia="Times New Roman" w:hAnsi="Tahoma" w:cs="Tahoma"/>
      <w:sz w:val="20"/>
      <w:szCs w:val="20"/>
      <w:shd w:val="clear" w:color="auto" w:fill="000080"/>
      <w:lang w:val="en-US" w:eastAsia="ru-RU"/>
    </w:rPr>
  </w:style>
  <w:style w:type="paragraph" w:styleId="CommentSubject">
    <w:name w:val="annotation subject"/>
    <w:basedOn w:val="CommentText"/>
    <w:next w:val="CommentText"/>
    <w:link w:val="CommentSubjectChar"/>
    <w:uiPriority w:val="99"/>
    <w:semiHidden/>
    <w:unhideWhenUsed/>
    <w:rsid w:val="006E5207"/>
    <w:rPr>
      <w:b/>
      <w:bCs/>
    </w:rPr>
  </w:style>
  <w:style w:type="character" w:customStyle="1" w:styleId="CommentSubjectChar">
    <w:name w:val="Comment Subject Char"/>
    <w:basedOn w:val="CommentTextChar"/>
    <w:link w:val="CommentSubject"/>
    <w:uiPriority w:val="99"/>
    <w:semiHidden/>
    <w:rsid w:val="006E5207"/>
    <w:rPr>
      <w:rFonts w:ascii="Times Armenian" w:eastAsia="Times New Roman" w:hAnsi="Times Armenian" w:cs="Times New Roman"/>
      <w:b/>
      <w:bCs/>
      <w:sz w:val="20"/>
      <w:szCs w:val="20"/>
      <w:lang w:val="en-US" w:eastAsia="ru-RU"/>
    </w:rPr>
  </w:style>
  <w:style w:type="paragraph" w:styleId="BalloonText">
    <w:name w:val="Balloon Text"/>
    <w:basedOn w:val="Normal"/>
    <w:link w:val="BalloonTextChar"/>
    <w:uiPriority w:val="99"/>
    <w:unhideWhenUsed/>
    <w:rsid w:val="006E5207"/>
    <w:rPr>
      <w:rFonts w:ascii="Tahoma" w:hAnsi="Tahoma"/>
      <w:sz w:val="16"/>
      <w:szCs w:val="16"/>
    </w:rPr>
  </w:style>
  <w:style w:type="character" w:customStyle="1" w:styleId="BalloonTextChar">
    <w:name w:val="Balloon Text Char"/>
    <w:basedOn w:val="DefaultParagraphFont"/>
    <w:link w:val="BalloonText"/>
    <w:uiPriority w:val="99"/>
    <w:rsid w:val="006E5207"/>
    <w:rPr>
      <w:rFonts w:ascii="Tahoma" w:eastAsia="Times New Roman" w:hAnsi="Tahoma" w:cs="Times New Roman"/>
      <w:sz w:val="16"/>
      <w:szCs w:val="16"/>
    </w:rPr>
  </w:style>
  <w:style w:type="paragraph" w:styleId="Revision">
    <w:name w:val="Revision"/>
    <w:uiPriority w:val="99"/>
    <w:semiHidden/>
    <w:rsid w:val="006E5207"/>
    <w:pPr>
      <w:spacing w:after="0" w:line="240" w:lineRule="auto"/>
    </w:pPr>
    <w:rPr>
      <w:rFonts w:ascii="Times Armenian" w:eastAsia="Times New Roman" w:hAnsi="Times Armenian" w:cs="Times New Roman"/>
      <w:sz w:val="24"/>
      <w:szCs w:val="20"/>
      <w:lang w:val="en-US" w:eastAsia="ru-RU"/>
    </w:rPr>
  </w:style>
  <w:style w:type="character" w:customStyle="1" w:styleId="ListParagraphChar">
    <w:name w:val="List Paragraph Char"/>
    <w:link w:val="ListParagraph"/>
    <w:uiPriority w:val="34"/>
    <w:locked/>
    <w:rsid w:val="006E5207"/>
    <w:rPr>
      <w:rFonts w:ascii="Times Armenian" w:hAnsi="Times Armenian"/>
      <w:sz w:val="24"/>
      <w:szCs w:val="24"/>
    </w:rPr>
  </w:style>
  <w:style w:type="paragraph" w:styleId="ListParagraph">
    <w:name w:val="List Paragraph"/>
    <w:basedOn w:val="Normal"/>
    <w:link w:val="ListParagraphChar"/>
    <w:uiPriority w:val="34"/>
    <w:qFormat/>
    <w:rsid w:val="006E5207"/>
    <w:pPr>
      <w:ind w:left="720"/>
    </w:pPr>
    <w:rPr>
      <w:rFonts w:ascii="Times Armenian" w:eastAsiaTheme="minorHAnsi" w:hAnsi="Times Armenian" w:cstheme="minorBidi"/>
    </w:rPr>
  </w:style>
  <w:style w:type="paragraph" w:customStyle="1" w:styleId="Default">
    <w:name w:val="Default"/>
    <w:uiPriority w:val="99"/>
    <w:rsid w:val="006E5207"/>
    <w:pPr>
      <w:autoSpaceDE w:val="0"/>
      <w:autoSpaceDN w:val="0"/>
      <w:adjustRightInd w:val="0"/>
      <w:spacing w:after="0" w:line="240" w:lineRule="auto"/>
    </w:pPr>
    <w:rPr>
      <w:rFonts w:ascii="Arial Unicode" w:eastAsia="Times New Roman" w:hAnsi="Arial Unicode" w:cs="Arial Unicode"/>
      <w:color w:val="000000"/>
      <w:sz w:val="24"/>
      <w:szCs w:val="24"/>
      <w:lang w:eastAsia="ru-RU"/>
    </w:rPr>
  </w:style>
  <w:style w:type="paragraph" w:customStyle="1" w:styleId="CharCharCharCharCharCharCharCharCharCharCharChar">
    <w:name w:val="Char Char Char Char Char Char Char Char Char Char Char Char"/>
    <w:basedOn w:val="Normal"/>
    <w:uiPriority w:val="99"/>
    <w:rsid w:val="006E5207"/>
    <w:pPr>
      <w:spacing w:after="160" w:line="240" w:lineRule="exact"/>
    </w:pPr>
    <w:rPr>
      <w:rFonts w:ascii="Arial" w:hAnsi="Arial" w:cs="Arial"/>
      <w:sz w:val="20"/>
      <w:szCs w:val="20"/>
    </w:rPr>
  </w:style>
  <w:style w:type="paragraph" w:customStyle="1" w:styleId="norm">
    <w:name w:val="norm"/>
    <w:basedOn w:val="Normal"/>
    <w:rsid w:val="006E5207"/>
    <w:pPr>
      <w:spacing w:line="480" w:lineRule="auto"/>
      <w:ind w:firstLine="709"/>
      <w:jc w:val="both"/>
    </w:pPr>
    <w:rPr>
      <w:rFonts w:ascii="Arial Armenian" w:hAnsi="Arial Armenian"/>
      <w:sz w:val="22"/>
      <w:szCs w:val="20"/>
      <w:lang w:eastAsia="ru-RU"/>
    </w:rPr>
  </w:style>
  <w:style w:type="paragraph" w:customStyle="1" w:styleId="Char1">
    <w:name w:val="Char1"/>
    <w:basedOn w:val="Normal"/>
    <w:uiPriority w:val="99"/>
    <w:rsid w:val="006E5207"/>
    <w:pPr>
      <w:spacing w:after="160" w:line="240" w:lineRule="exact"/>
    </w:pPr>
    <w:rPr>
      <w:rFonts w:ascii="Verdana" w:hAnsi="Verdana"/>
      <w:sz w:val="20"/>
      <w:szCs w:val="20"/>
    </w:rPr>
  </w:style>
  <w:style w:type="paragraph" w:customStyle="1" w:styleId="Style2">
    <w:name w:val="Style2"/>
    <w:basedOn w:val="Normal"/>
    <w:uiPriority w:val="99"/>
    <w:rsid w:val="006E5207"/>
    <w:pPr>
      <w:jc w:val="center"/>
    </w:pPr>
    <w:rPr>
      <w:rFonts w:ascii="Arial Armenian" w:hAnsi="Arial Armenian"/>
      <w:w w:val="90"/>
      <w:sz w:val="22"/>
      <w:szCs w:val="20"/>
      <w:lang w:eastAsia="ru-RU"/>
    </w:rPr>
  </w:style>
  <w:style w:type="paragraph" w:customStyle="1" w:styleId="BodyTextIndent22">
    <w:name w:val="Body Text Indent 2+2"/>
    <w:basedOn w:val="Normal"/>
    <w:next w:val="Normal"/>
    <w:uiPriority w:val="99"/>
    <w:rsid w:val="006E5207"/>
    <w:pPr>
      <w:autoSpaceDE w:val="0"/>
      <w:autoSpaceDN w:val="0"/>
      <w:adjustRightInd w:val="0"/>
    </w:pPr>
    <w:rPr>
      <w:rFonts w:ascii="Times Armenian" w:hAnsi="Times Armenian"/>
      <w:lang w:val="ru-RU" w:eastAsia="ru-RU"/>
    </w:rPr>
  </w:style>
  <w:style w:type="paragraph" w:customStyle="1" w:styleId="Normal2">
    <w:name w:val="Normal+2"/>
    <w:basedOn w:val="Normal"/>
    <w:next w:val="Normal"/>
    <w:uiPriority w:val="99"/>
    <w:rsid w:val="006E5207"/>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uiPriority w:val="99"/>
    <w:rsid w:val="006E5207"/>
    <w:pPr>
      <w:widowControl w:val="0"/>
      <w:bidi/>
      <w:adjustRightInd w:val="0"/>
      <w:spacing w:after="160" w:line="240" w:lineRule="exact"/>
    </w:pPr>
    <w:rPr>
      <w:sz w:val="20"/>
      <w:szCs w:val="20"/>
      <w:lang w:val="en-GB" w:eastAsia="ru-RU" w:bidi="he-IL"/>
    </w:rPr>
  </w:style>
  <w:style w:type="paragraph" w:customStyle="1" w:styleId="xl63">
    <w:name w:val="xl63"/>
    <w:basedOn w:val="Normal"/>
    <w:uiPriority w:val="99"/>
    <w:rsid w:val="006E520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sz w:val="16"/>
      <w:szCs w:val="16"/>
    </w:rPr>
  </w:style>
  <w:style w:type="paragraph" w:customStyle="1" w:styleId="xl64">
    <w:name w:val="xl64"/>
    <w:basedOn w:val="Normal"/>
    <w:uiPriority w:val="99"/>
    <w:rsid w:val="006E52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Armenian" w:eastAsia="Arial Unicode MS" w:hAnsi="Times Armenian" w:cs="Arial Unicode MS"/>
      <w:sz w:val="16"/>
      <w:szCs w:val="16"/>
    </w:rPr>
  </w:style>
  <w:style w:type="paragraph" w:customStyle="1" w:styleId="xl65">
    <w:name w:val="xl65"/>
    <w:basedOn w:val="Normal"/>
    <w:uiPriority w:val="99"/>
    <w:rsid w:val="006E520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sz w:val="18"/>
      <w:szCs w:val="18"/>
    </w:rPr>
  </w:style>
  <w:style w:type="paragraph" w:customStyle="1" w:styleId="xl66">
    <w:name w:val="xl66"/>
    <w:basedOn w:val="Normal"/>
    <w:uiPriority w:val="99"/>
    <w:rsid w:val="006E520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uiPriority w:val="99"/>
    <w:rsid w:val="006E52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Armenian" w:eastAsia="Arial Unicode MS" w:hAnsi="Times Armenian" w:cs="Arial Unicode MS"/>
      <w:sz w:val="16"/>
      <w:szCs w:val="16"/>
    </w:rPr>
  </w:style>
  <w:style w:type="paragraph" w:customStyle="1" w:styleId="xl68">
    <w:name w:val="xl68"/>
    <w:basedOn w:val="Normal"/>
    <w:uiPriority w:val="99"/>
    <w:rsid w:val="006E5207"/>
    <w:pPr>
      <w:pBdr>
        <w:top w:val="single" w:sz="4" w:space="0" w:color="auto"/>
        <w:left w:val="single" w:sz="4" w:space="0" w:color="auto"/>
        <w:bottom w:val="single" w:sz="4" w:space="0" w:color="auto"/>
      </w:pBdr>
      <w:spacing w:before="100" w:beforeAutospacing="1" w:after="100" w:afterAutospacing="1"/>
      <w:jc w:val="center"/>
    </w:pPr>
    <w:rPr>
      <w:rFonts w:ascii="Times Armenian" w:eastAsia="Arial Unicode MS" w:hAnsi="Times Armenian" w:cs="Arial Unicode MS"/>
      <w:b/>
      <w:bCs/>
      <w:sz w:val="16"/>
      <w:szCs w:val="16"/>
    </w:rPr>
  </w:style>
  <w:style w:type="paragraph" w:customStyle="1" w:styleId="xl69">
    <w:name w:val="xl69"/>
    <w:basedOn w:val="Normal"/>
    <w:uiPriority w:val="99"/>
    <w:rsid w:val="006E5207"/>
    <w:pPr>
      <w:pBdr>
        <w:top w:val="single" w:sz="4" w:space="0" w:color="auto"/>
        <w:bottom w:val="single" w:sz="4" w:space="0" w:color="auto"/>
      </w:pBdr>
      <w:spacing w:before="100" w:beforeAutospacing="1" w:after="100" w:afterAutospacing="1"/>
      <w:jc w:val="center"/>
    </w:pPr>
    <w:rPr>
      <w:rFonts w:ascii="Times Armenian" w:eastAsia="Arial Unicode MS" w:hAnsi="Times Armenian" w:cs="Arial Unicode MS"/>
      <w:b/>
      <w:bCs/>
      <w:sz w:val="16"/>
      <w:szCs w:val="16"/>
    </w:rPr>
  </w:style>
  <w:style w:type="paragraph" w:customStyle="1" w:styleId="xl70">
    <w:name w:val="xl70"/>
    <w:basedOn w:val="Normal"/>
    <w:uiPriority w:val="99"/>
    <w:rsid w:val="006E5207"/>
    <w:pPr>
      <w:pBdr>
        <w:top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sz w:val="16"/>
      <w:szCs w:val="16"/>
    </w:rPr>
  </w:style>
  <w:style w:type="paragraph" w:customStyle="1" w:styleId="xl71">
    <w:name w:val="xl71"/>
    <w:basedOn w:val="Normal"/>
    <w:uiPriority w:val="99"/>
    <w:rsid w:val="006E5207"/>
    <w:pPr>
      <w:pBdr>
        <w:top w:val="single" w:sz="4" w:space="0" w:color="auto"/>
        <w:left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rPr>
  </w:style>
  <w:style w:type="paragraph" w:customStyle="1" w:styleId="xl72">
    <w:name w:val="xl72"/>
    <w:basedOn w:val="Normal"/>
    <w:uiPriority w:val="99"/>
    <w:rsid w:val="006E5207"/>
    <w:pPr>
      <w:pBdr>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rPr>
  </w:style>
  <w:style w:type="paragraph" w:customStyle="1" w:styleId="font5">
    <w:name w:val="font5"/>
    <w:basedOn w:val="Normal"/>
    <w:uiPriority w:val="99"/>
    <w:rsid w:val="006E5207"/>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uiPriority w:val="99"/>
    <w:rsid w:val="006E5207"/>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uiPriority w:val="99"/>
    <w:rsid w:val="006E5207"/>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uiPriority w:val="99"/>
    <w:rsid w:val="006E5207"/>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uiPriority w:val="99"/>
    <w:rsid w:val="006E5207"/>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uiPriority w:val="99"/>
    <w:rsid w:val="006E5207"/>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uiPriority w:val="99"/>
    <w:rsid w:val="006E5207"/>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uiPriority w:val="99"/>
    <w:rsid w:val="006E5207"/>
    <w:pPr>
      <w:spacing w:before="100" w:beforeAutospacing="1" w:after="100" w:afterAutospacing="1"/>
    </w:pPr>
    <w:rPr>
      <w:rFonts w:eastAsia="Arial Unicode MS"/>
      <w:sz w:val="16"/>
      <w:szCs w:val="16"/>
    </w:rPr>
  </w:style>
  <w:style w:type="paragraph" w:customStyle="1" w:styleId="font13">
    <w:name w:val="font13"/>
    <w:basedOn w:val="Normal"/>
    <w:uiPriority w:val="99"/>
    <w:rsid w:val="006E5207"/>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uiPriority w:val="99"/>
    <w:rsid w:val="006E5207"/>
    <w:pPr>
      <w:pBdr>
        <w:top w:val="single" w:sz="4" w:space="0" w:color="auto"/>
        <w:bottom w:val="single" w:sz="4" w:space="0" w:color="auto"/>
      </w:pBdr>
      <w:spacing w:before="100" w:beforeAutospacing="1" w:after="100" w:afterAutospacing="1"/>
      <w:jc w:val="center"/>
    </w:pPr>
    <w:rPr>
      <w:rFonts w:ascii="Times Armenian" w:eastAsia="Arial Unicode MS" w:hAnsi="Times Armenian" w:cs="Arial Unicode MS"/>
      <w:b/>
      <w:bCs/>
      <w:sz w:val="16"/>
      <w:szCs w:val="16"/>
    </w:rPr>
  </w:style>
  <w:style w:type="paragraph" w:customStyle="1" w:styleId="xl74">
    <w:name w:val="xl74"/>
    <w:basedOn w:val="Normal"/>
    <w:uiPriority w:val="99"/>
    <w:rsid w:val="006E5207"/>
    <w:pPr>
      <w:pBdr>
        <w:top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sz w:val="16"/>
      <w:szCs w:val="16"/>
    </w:rPr>
  </w:style>
  <w:style w:type="paragraph" w:customStyle="1" w:styleId="xl75">
    <w:name w:val="xl75"/>
    <w:basedOn w:val="Normal"/>
    <w:uiPriority w:val="99"/>
    <w:rsid w:val="006E5207"/>
    <w:pPr>
      <w:pBdr>
        <w:top w:val="single" w:sz="4" w:space="0" w:color="auto"/>
        <w:left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rPr>
  </w:style>
  <w:style w:type="paragraph" w:customStyle="1" w:styleId="11">
    <w:name w:val="Указатель 11"/>
    <w:basedOn w:val="Normal"/>
    <w:uiPriority w:val="99"/>
    <w:rsid w:val="006E5207"/>
    <w:pPr>
      <w:suppressAutoHyphens/>
      <w:spacing w:line="100" w:lineRule="atLeast"/>
      <w:ind w:left="240" w:hanging="240"/>
    </w:pPr>
    <w:rPr>
      <w:rFonts w:ascii="Times Armenian" w:hAnsi="Times Armenian"/>
      <w:kern w:val="2"/>
      <w:sz w:val="16"/>
      <w:szCs w:val="16"/>
      <w:lang w:eastAsia="ar-SA"/>
    </w:rPr>
  </w:style>
  <w:style w:type="paragraph" w:customStyle="1" w:styleId="10">
    <w:name w:val="Указатель1"/>
    <w:basedOn w:val="Normal"/>
    <w:uiPriority w:val="99"/>
    <w:rsid w:val="006E5207"/>
    <w:pPr>
      <w:suppressAutoHyphens/>
      <w:spacing w:line="100" w:lineRule="atLeast"/>
    </w:pPr>
    <w:rPr>
      <w:kern w:val="2"/>
      <w:sz w:val="20"/>
      <w:szCs w:val="20"/>
      <w:lang w:val="en-AU" w:eastAsia="ar-SA"/>
    </w:rPr>
  </w:style>
  <w:style w:type="paragraph" w:customStyle="1" w:styleId="Char3CharCharChar">
    <w:name w:val="Char3 Char Char Char"/>
    <w:basedOn w:val="Normal"/>
    <w:next w:val="Normal"/>
    <w:uiPriority w:val="99"/>
    <w:semiHidden/>
    <w:rsid w:val="006E5207"/>
    <w:pPr>
      <w:spacing w:after="160" w:line="240" w:lineRule="exact"/>
      <w:jc w:val="both"/>
    </w:pPr>
    <w:rPr>
      <w:rFonts w:ascii="Arial" w:hAnsi="Arial" w:cs="Arial"/>
      <w:b/>
      <w:sz w:val="20"/>
      <w:szCs w:val="20"/>
      <w:lang w:val="en-GB"/>
    </w:rPr>
  </w:style>
  <w:style w:type="character" w:styleId="FootnoteReference">
    <w:name w:val="footnote reference"/>
    <w:semiHidden/>
    <w:unhideWhenUsed/>
    <w:rsid w:val="006E5207"/>
    <w:rPr>
      <w:vertAlign w:val="superscript"/>
    </w:rPr>
  </w:style>
  <w:style w:type="character" w:styleId="CommentReference">
    <w:name w:val="annotation reference"/>
    <w:semiHidden/>
    <w:unhideWhenUsed/>
    <w:rsid w:val="006E5207"/>
    <w:rPr>
      <w:sz w:val="16"/>
      <w:szCs w:val="16"/>
    </w:rPr>
  </w:style>
  <w:style w:type="character" w:styleId="EndnoteReference">
    <w:name w:val="endnote reference"/>
    <w:semiHidden/>
    <w:unhideWhenUsed/>
    <w:rsid w:val="006E5207"/>
    <w:rPr>
      <w:vertAlign w:val="superscript"/>
    </w:rPr>
  </w:style>
  <w:style w:type="character" w:customStyle="1" w:styleId="CharChar1">
    <w:name w:val="Char Char1"/>
    <w:aliases w:val="Body Text Indent Char1,Char Char Char Char Char1"/>
    <w:locked/>
    <w:rsid w:val="006E5207"/>
    <w:rPr>
      <w:rFonts w:ascii="Arial LatArm" w:hAnsi="Arial LatArm" w:hint="default"/>
      <w:i/>
      <w:iCs w:val="0"/>
      <w:lang w:val="en-AU" w:eastAsia="en-US" w:bidi="ar-SA"/>
    </w:rPr>
  </w:style>
  <w:style w:type="character" w:customStyle="1" w:styleId="normChar">
    <w:name w:val="norm Char"/>
    <w:locked/>
    <w:rsid w:val="006E5207"/>
    <w:rPr>
      <w:rFonts w:ascii="Arial Armenian" w:hAnsi="Arial Armenian" w:hint="default"/>
      <w:sz w:val="22"/>
      <w:lang w:val="en-US" w:eastAsia="ru-RU" w:bidi="ar-SA"/>
    </w:rPr>
  </w:style>
  <w:style w:type="character" w:customStyle="1" w:styleId="CharCharChar">
    <w:name w:val="Char Char Char"/>
    <w:rsid w:val="006E5207"/>
    <w:rPr>
      <w:rFonts w:ascii="Arial LatArm" w:hAnsi="Arial LatArm" w:hint="default"/>
      <w:sz w:val="24"/>
      <w:lang w:eastAsia="ru-RU"/>
    </w:rPr>
  </w:style>
  <w:style w:type="character" w:customStyle="1" w:styleId="CharChar22">
    <w:name w:val="Char Char22"/>
    <w:rsid w:val="006E5207"/>
    <w:rPr>
      <w:rFonts w:ascii="Arial Armenian" w:hAnsi="Arial Armenian" w:hint="default"/>
      <w:sz w:val="28"/>
      <w:lang w:val="en-US"/>
    </w:rPr>
  </w:style>
  <w:style w:type="character" w:customStyle="1" w:styleId="CharChar20">
    <w:name w:val="Char Char20"/>
    <w:rsid w:val="006E5207"/>
    <w:rPr>
      <w:rFonts w:ascii="Times LatArm" w:hAnsi="Times LatArm" w:hint="default"/>
      <w:b/>
      <w:bCs w:val="0"/>
      <w:sz w:val="28"/>
      <w:lang w:val="en-US"/>
    </w:rPr>
  </w:style>
  <w:style w:type="character" w:customStyle="1" w:styleId="CharChar16">
    <w:name w:val="Char Char16"/>
    <w:rsid w:val="006E5207"/>
    <w:rPr>
      <w:rFonts w:ascii="Times Armenian" w:hAnsi="Times Armenian" w:hint="default"/>
      <w:b/>
      <w:bCs w:val="0"/>
      <w:lang w:val="hy-AM"/>
    </w:rPr>
  </w:style>
  <w:style w:type="character" w:customStyle="1" w:styleId="CharChar15">
    <w:name w:val="Char Char15"/>
    <w:rsid w:val="006E5207"/>
    <w:rPr>
      <w:rFonts w:ascii="Times Armenian" w:hAnsi="Times Armenian" w:hint="default"/>
      <w:i/>
      <w:iCs w:val="0"/>
      <w:lang w:val="nl-NL"/>
    </w:rPr>
  </w:style>
  <w:style w:type="character" w:customStyle="1" w:styleId="CharChar13">
    <w:name w:val="Char Char13"/>
    <w:rsid w:val="006E5207"/>
    <w:rPr>
      <w:rFonts w:ascii="Arial Armenian" w:hAnsi="Arial Armenian" w:hint="default"/>
      <w:lang w:val="en-US"/>
    </w:rPr>
  </w:style>
  <w:style w:type="character" w:customStyle="1" w:styleId="CharChar23">
    <w:name w:val="Char Char23"/>
    <w:rsid w:val="006E5207"/>
    <w:rPr>
      <w:rFonts w:ascii="Arial Armenian" w:hAnsi="Arial Armenian" w:hint="default"/>
      <w:sz w:val="28"/>
      <w:lang w:val="en-US" w:eastAsia="ru-RU" w:bidi="ar-SA"/>
    </w:rPr>
  </w:style>
  <w:style w:type="character" w:customStyle="1" w:styleId="CharChar21">
    <w:name w:val="Char Char21"/>
    <w:rsid w:val="006E5207"/>
    <w:rPr>
      <w:rFonts w:ascii="Arial LatArm" w:hAnsi="Arial LatArm" w:hint="default"/>
      <w:b/>
      <w:bCs w:val="0"/>
      <w:color w:val="0000FF"/>
      <w:lang w:val="en-US" w:eastAsia="ru-RU" w:bidi="ar-SA"/>
    </w:rPr>
  </w:style>
  <w:style w:type="character" w:customStyle="1" w:styleId="CharChar25">
    <w:name w:val="Char Char25"/>
    <w:rsid w:val="006E5207"/>
    <w:rPr>
      <w:rFonts w:ascii="Arial Armenian" w:hAnsi="Arial Armenian" w:hint="default"/>
      <w:sz w:val="28"/>
      <w:lang w:val="en-US" w:eastAsia="ru-RU" w:bidi="ar-SA"/>
    </w:rPr>
  </w:style>
  <w:style w:type="character" w:customStyle="1" w:styleId="CharChar24">
    <w:name w:val="Char Char24"/>
    <w:rsid w:val="006E5207"/>
    <w:rPr>
      <w:rFonts w:ascii="Arial LatArm" w:hAnsi="Arial LatArm" w:hint="default"/>
      <w:b/>
      <w:bCs w:val="0"/>
      <w:color w:val="0000FF"/>
      <w:lang w:val="en-US" w:eastAsia="ru-RU" w:bidi="ar-SA"/>
    </w:rPr>
  </w:style>
  <w:style w:type="character" w:customStyle="1" w:styleId="CharCharCharChar1">
    <w:name w:val="Char Char Char Char1"/>
    <w:aliases w:val="Char Char Char Char Char Char"/>
    <w:rsid w:val="006E5207"/>
    <w:rPr>
      <w:rFonts w:ascii="Arial LatArm" w:hAnsi="Arial LatArm" w:hint="default"/>
      <w:sz w:val="24"/>
      <w:lang w:val="en-US" w:eastAsia="ru-RU" w:bidi="ar-SA"/>
    </w:rPr>
  </w:style>
  <w:style w:type="character" w:customStyle="1" w:styleId="CharChar">
    <w:name w:val="Char Char"/>
    <w:aliases w:val="Char Char Char Char Char Char1"/>
    <w:locked/>
    <w:rsid w:val="006E5207"/>
    <w:rPr>
      <w:lang w:val="en-US" w:eastAsia="en-US" w:bidi="ar-SA"/>
    </w:rPr>
  </w:style>
  <w:style w:type="character" w:customStyle="1" w:styleId="UnresolvedMention">
    <w:name w:val="Unresolved Mention"/>
    <w:uiPriority w:val="99"/>
    <w:semiHidden/>
    <w:rsid w:val="006E5207"/>
    <w:rPr>
      <w:color w:val="605E5C"/>
      <w:shd w:val="clear" w:color="auto" w:fill="E1DFDD"/>
    </w:rPr>
  </w:style>
  <w:style w:type="table" w:styleId="TableGrid">
    <w:name w:val="Table Grid"/>
    <w:basedOn w:val="TableNormal"/>
    <w:rsid w:val="006E520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qFormat/>
    <w:rsid w:val="006E5207"/>
    <w:rPr>
      <w:b/>
      <w:bCs/>
    </w:rPr>
  </w:style>
  <w:style w:type="numbering" w:customStyle="1" w:styleId="12">
    <w:name w:val="Нет списка1"/>
    <w:next w:val="NoList"/>
    <w:uiPriority w:val="99"/>
    <w:semiHidden/>
    <w:rsid w:val="006850DE"/>
  </w:style>
  <w:style w:type="character" w:styleId="PageNumber">
    <w:name w:val="page number"/>
    <w:basedOn w:val="DefaultParagraphFont"/>
    <w:rsid w:val="006850DE"/>
  </w:style>
  <w:style w:type="character" w:customStyle="1" w:styleId="CharCharChar0">
    <w:name w:val="Char Char Char"/>
    <w:rsid w:val="006850DE"/>
    <w:rPr>
      <w:rFonts w:ascii="Arial LatArm" w:hAnsi="Arial LatArm"/>
      <w:sz w:val="24"/>
      <w:lang w:eastAsia="ru-RU"/>
    </w:rPr>
  </w:style>
  <w:style w:type="character" w:customStyle="1" w:styleId="CharChar220">
    <w:name w:val="Char Char22"/>
    <w:rsid w:val="006850DE"/>
    <w:rPr>
      <w:rFonts w:ascii="Arial Armenian" w:hAnsi="Arial Armenian"/>
      <w:sz w:val="28"/>
      <w:lang w:val="en-US"/>
    </w:rPr>
  </w:style>
  <w:style w:type="character" w:customStyle="1" w:styleId="CharChar200">
    <w:name w:val="Char Char20"/>
    <w:rsid w:val="006850DE"/>
    <w:rPr>
      <w:rFonts w:ascii="Times LatArm" w:hAnsi="Times LatArm"/>
      <w:b/>
      <w:sz w:val="28"/>
      <w:lang w:val="en-US"/>
    </w:rPr>
  </w:style>
  <w:style w:type="character" w:customStyle="1" w:styleId="CharChar160">
    <w:name w:val="Char Char16"/>
    <w:rsid w:val="006850DE"/>
    <w:rPr>
      <w:rFonts w:ascii="Times Armenian" w:hAnsi="Times Armenian"/>
      <w:b/>
      <w:lang w:val="hy-AM"/>
    </w:rPr>
  </w:style>
  <w:style w:type="character" w:customStyle="1" w:styleId="CharChar150">
    <w:name w:val="Char Char15"/>
    <w:rsid w:val="006850DE"/>
    <w:rPr>
      <w:rFonts w:ascii="Times Armenian" w:hAnsi="Times Armenian"/>
      <w:i/>
      <w:lang w:val="nl-NL"/>
    </w:rPr>
  </w:style>
  <w:style w:type="character" w:customStyle="1" w:styleId="CharChar130">
    <w:name w:val="Char Char13"/>
    <w:rsid w:val="006850DE"/>
    <w:rPr>
      <w:rFonts w:ascii="Arial Armenian" w:hAnsi="Arial Armenian"/>
      <w:lang w:val="en-US"/>
    </w:rPr>
  </w:style>
  <w:style w:type="paragraph" w:customStyle="1" w:styleId="13">
    <w:name w:val="Рецензия1"/>
    <w:hidden/>
    <w:semiHidden/>
    <w:rsid w:val="006850DE"/>
    <w:pPr>
      <w:spacing w:after="0" w:line="240" w:lineRule="auto"/>
    </w:pPr>
    <w:rPr>
      <w:rFonts w:ascii="Times Armenian" w:eastAsia="Times New Roman" w:hAnsi="Times Armenian" w:cs="Times New Roman"/>
      <w:sz w:val="24"/>
      <w:szCs w:val="20"/>
      <w:lang w:val="en-US" w:eastAsia="ru-RU"/>
    </w:rPr>
  </w:style>
  <w:style w:type="table" w:customStyle="1" w:styleId="14">
    <w:name w:val="Сетка таблицы1"/>
    <w:basedOn w:val="TableNormal"/>
    <w:next w:val="TableGrid"/>
    <w:rsid w:val="006850D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Char230">
    <w:name w:val="Char Char23"/>
    <w:rsid w:val="006850DE"/>
    <w:rPr>
      <w:rFonts w:ascii="Arial Armenian" w:hAnsi="Arial Armenian"/>
      <w:sz w:val="28"/>
      <w:lang w:val="en-US" w:eastAsia="ru-RU" w:bidi="ar-SA"/>
    </w:rPr>
  </w:style>
  <w:style w:type="character" w:customStyle="1" w:styleId="CharChar210">
    <w:name w:val="Char Char21"/>
    <w:rsid w:val="006850DE"/>
    <w:rPr>
      <w:rFonts w:ascii="Arial LatArm" w:hAnsi="Arial LatArm"/>
      <w:b/>
      <w:color w:val="0000FF"/>
      <w:lang w:val="en-US" w:eastAsia="ru-RU" w:bidi="ar-SA"/>
    </w:rPr>
  </w:style>
  <w:style w:type="paragraph" w:customStyle="1" w:styleId="15">
    <w:name w:val="Абзац списка1"/>
    <w:basedOn w:val="Normal"/>
    <w:uiPriority w:val="34"/>
    <w:qFormat/>
    <w:rsid w:val="006850DE"/>
    <w:pPr>
      <w:ind w:left="720"/>
    </w:pPr>
    <w:rPr>
      <w:rFonts w:ascii="Times Armenian" w:hAnsi="Times Armenian"/>
      <w:lang w:eastAsia="ru-RU"/>
    </w:rPr>
  </w:style>
  <w:style w:type="character" w:customStyle="1" w:styleId="CharChar250">
    <w:name w:val="Char Char25"/>
    <w:rsid w:val="006850DE"/>
    <w:rPr>
      <w:rFonts w:ascii="Arial Armenian" w:hAnsi="Arial Armenian"/>
      <w:sz w:val="28"/>
      <w:lang w:val="en-US" w:eastAsia="ru-RU" w:bidi="ar-SA"/>
    </w:rPr>
  </w:style>
  <w:style w:type="character" w:customStyle="1" w:styleId="CharChar240">
    <w:name w:val="Char Char24"/>
    <w:rsid w:val="006850DE"/>
    <w:rPr>
      <w:rFonts w:ascii="Arial LatArm" w:hAnsi="Arial LatArm"/>
      <w:b/>
      <w:color w:val="0000FF"/>
      <w:lang w:val="en-US" w:eastAsia="ru-RU" w:bidi="ar-SA"/>
    </w:rPr>
  </w:style>
  <w:style w:type="paragraph" w:customStyle="1" w:styleId="120">
    <w:name w:val="Указатель 12"/>
    <w:basedOn w:val="Normal"/>
    <w:rsid w:val="006850DE"/>
    <w:pPr>
      <w:suppressAutoHyphens/>
      <w:spacing w:line="100" w:lineRule="atLeast"/>
      <w:ind w:left="240" w:hanging="240"/>
    </w:pPr>
    <w:rPr>
      <w:rFonts w:ascii="Times Armenian" w:hAnsi="Times Armenian"/>
      <w:kern w:val="1"/>
      <w:sz w:val="16"/>
      <w:szCs w:val="16"/>
      <w:lang w:eastAsia="ar-SA"/>
    </w:rPr>
  </w:style>
  <w:style w:type="paragraph" w:customStyle="1" w:styleId="2">
    <w:name w:val="Указатель2"/>
    <w:basedOn w:val="Normal"/>
    <w:rsid w:val="006850DE"/>
    <w:pPr>
      <w:suppressAutoHyphens/>
      <w:spacing w:line="100" w:lineRule="atLeast"/>
    </w:pPr>
    <w:rPr>
      <w:kern w:val="1"/>
      <w:sz w:val="20"/>
      <w:szCs w:val="20"/>
      <w:lang w:val="en-AU" w:eastAsia="ar-SA"/>
    </w:rPr>
  </w:style>
  <w:style w:type="character" w:customStyle="1" w:styleId="CharCharCharChar10">
    <w:name w:val="Char Char Char Char1"/>
    <w:aliases w:val=" Char Char Char Char Char Char"/>
    <w:rsid w:val="006850DE"/>
    <w:rPr>
      <w:rFonts w:ascii="Arial LatArm" w:hAnsi="Arial LatArm"/>
      <w:sz w:val="24"/>
      <w:lang w:val="en-US" w:eastAsia="ru-RU" w:bidi="ar-SA"/>
    </w:rPr>
  </w:style>
  <w:style w:type="paragraph" w:customStyle="1" w:styleId="Char3CharCharChar0">
    <w:name w:val="Char3 Char Char Char"/>
    <w:basedOn w:val="Normal"/>
    <w:next w:val="Normal"/>
    <w:uiPriority w:val="99"/>
    <w:semiHidden/>
    <w:rsid w:val="006850DE"/>
    <w:pPr>
      <w:spacing w:after="160" w:line="240" w:lineRule="exact"/>
      <w:jc w:val="both"/>
    </w:pPr>
    <w:rPr>
      <w:rFonts w:ascii="Arial" w:hAnsi="Arial" w:cs="Arial"/>
      <w:b/>
      <w:sz w:val="20"/>
      <w:szCs w:val="20"/>
      <w:lang w:val="en-GB"/>
    </w:rPr>
  </w:style>
  <w:style w:type="character" w:customStyle="1" w:styleId="apple-converted-space">
    <w:name w:val="apple-converted-space"/>
    <w:basedOn w:val="DefaultParagraphFont"/>
    <w:rsid w:val="006850DE"/>
  </w:style>
  <w:style w:type="character" w:customStyle="1" w:styleId="apple-style-span">
    <w:name w:val="apple-style-span"/>
    <w:rsid w:val="006850DE"/>
    <w:rPr>
      <w:rFonts w:cs="Times New Roman"/>
    </w:rPr>
  </w:style>
  <w:style w:type="paragraph" w:customStyle="1" w:styleId="Normal1">
    <w:name w:val="Normal+1"/>
    <w:basedOn w:val="Normal"/>
    <w:next w:val="Normal"/>
    <w:uiPriority w:val="99"/>
    <w:rsid w:val="006850DE"/>
    <w:pPr>
      <w:autoSpaceDE w:val="0"/>
      <w:autoSpaceDN w:val="0"/>
      <w:adjustRightInd w:val="0"/>
    </w:pPr>
    <w:rPr>
      <w:rFonts w:ascii="GHEA Mariam" w:hAnsi="GHEA Mariam" w:cs="GHEA Mariam"/>
    </w:rPr>
  </w:style>
  <w:style w:type="character" w:customStyle="1" w:styleId="16">
    <w:name w:val="Абзац списка Знак1"/>
    <w:uiPriority w:val="34"/>
    <w:locked/>
    <w:rsid w:val="006850DE"/>
    <w:rPr>
      <w:rFonts w:ascii="Times Armenian" w:hAnsi="Times Armenian"/>
      <w:sz w:val="24"/>
      <w:szCs w:val="24"/>
      <w:lang w:eastAsia="ru-RU" w:bidi="ar-SA"/>
    </w:rPr>
  </w:style>
  <w:style w:type="paragraph" w:customStyle="1" w:styleId="Revision1">
    <w:name w:val="Revision1"/>
    <w:hidden/>
    <w:uiPriority w:val="99"/>
    <w:semiHidden/>
    <w:rsid w:val="006850DE"/>
    <w:pPr>
      <w:spacing w:after="0" w:line="240" w:lineRule="auto"/>
    </w:pPr>
    <w:rPr>
      <w:rFonts w:ascii="Times Armenian" w:eastAsia="Times New Roman" w:hAnsi="Times Armenian" w:cs="Times New Roman"/>
      <w:sz w:val="24"/>
      <w:szCs w:val="20"/>
      <w:lang w:val="en-US" w:eastAsia="ru-RU"/>
    </w:rPr>
  </w:style>
  <w:style w:type="paragraph" w:customStyle="1" w:styleId="ListParagraph1">
    <w:name w:val="List Paragraph1"/>
    <w:basedOn w:val="Normal"/>
    <w:uiPriority w:val="34"/>
    <w:qFormat/>
    <w:rsid w:val="006850DE"/>
    <w:pPr>
      <w:ind w:left="720"/>
    </w:pPr>
    <w:rPr>
      <w:rFonts w:ascii="Times Armenian" w:hAnsi="Times Armenian" w:cs="Times Armenian"/>
      <w:lang w:eastAsia="ru-RU"/>
    </w:rPr>
  </w:style>
  <w:style w:type="character" w:customStyle="1" w:styleId="CharChar12">
    <w:name w:val="Char Char12"/>
    <w:rsid w:val="006850DE"/>
    <w:rPr>
      <w:rFonts w:ascii="Arial LatArm" w:hAnsi="Arial LatArm"/>
      <w:sz w:val="24"/>
      <w:lang w:val="en-US"/>
    </w:rPr>
  </w:style>
  <w:style w:type="character" w:customStyle="1" w:styleId="CharChar4">
    <w:name w:val="Char Char4"/>
    <w:locked/>
    <w:rsid w:val="006850DE"/>
    <w:rPr>
      <w:sz w:val="24"/>
      <w:szCs w:val="24"/>
      <w:lang w:val="en-US" w:eastAsia="en-US" w:bidi="ar-SA"/>
    </w:rPr>
  </w:style>
  <w:style w:type="paragraph" w:customStyle="1" w:styleId="msonormalcxspmiddle">
    <w:name w:val="msonormalcxspmiddle"/>
    <w:basedOn w:val="Normal"/>
    <w:rsid w:val="006850DE"/>
    <w:pPr>
      <w:spacing w:before="100" w:beforeAutospacing="1" w:after="100" w:afterAutospacing="1"/>
    </w:pPr>
  </w:style>
  <w:style w:type="paragraph" w:customStyle="1" w:styleId="msonormalcxspmiddlecxspmiddle">
    <w:name w:val="msonormalcxspmiddlecxspmiddle"/>
    <w:basedOn w:val="Normal"/>
    <w:rsid w:val="006850DE"/>
    <w:pPr>
      <w:spacing w:before="100" w:beforeAutospacing="1" w:after="100" w:afterAutospacing="1"/>
    </w:pPr>
  </w:style>
  <w:style w:type="paragraph" w:customStyle="1" w:styleId="msonormalcxspmiddlecxsplast">
    <w:name w:val="msonormalcxspmiddlecxsplast"/>
    <w:basedOn w:val="Normal"/>
    <w:rsid w:val="006850DE"/>
    <w:pPr>
      <w:spacing w:before="100" w:beforeAutospacing="1" w:after="100" w:afterAutospacing="1"/>
    </w:pPr>
  </w:style>
  <w:style w:type="character" w:customStyle="1" w:styleId="CharChar5">
    <w:name w:val="Char Char5"/>
    <w:locked/>
    <w:rsid w:val="006850DE"/>
    <w:rPr>
      <w:sz w:val="24"/>
      <w:szCs w:val="24"/>
      <w:lang w:val="en-US" w:eastAsia="en-US"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index heading" w:uiPriority="0"/>
    <w:lsdException w:name="caption" w:uiPriority="35" w:qFormat="1"/>
    <w:lsdException w:name="footnote reference" w:uiPriority="0"/>
    <w:lsdException w:name="annotation reference" w:uiPriority="0"/>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Document Map" w:uiPriority="0"/>
    <w:lsdException w:name="annotation subjec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E5207"/>
    <w:pPr>
      <w:spacing w:after="0" w:line="240" w:lineRule="auto"/>
    </w:pPr>
    <w:rPr>
      <w:rFonts w:ascii="Times New Roman" w:eastAsia="Times New Roman" w:hAnsi="Times New Roman" w:cs="Times New Roman"/>
      <w:sz w:val="24"/>
      <w:szCs w:val="24"/>
      <w:lang w:val="en-US"/>
    </w:rPr>
  </w:style>
  <w:style w:type="paragraph" w:styleId="1">
    <w:name w:val="heading 1"/>
    <w:basedOn w:val="a"/>
    <w:next w:val="a"/>
    <w:link w:val="10"/>
    <w:qFormat/>
    <w:rsid w:val="006E5207"/>
    <w:pPr>
      <w:keepNext/>
      <w:jc w:val="center"/>
      <w:outlineLvl w:val="0"/>
    </w:pPr>
    <w:rPr>
      <w:rFonts w:ascii="Arial Armenian" w:hAnsi="Arial Armenian"/>
      <w:sz w:val="28"/>
      <w:szCs w:val="20"/>
      <w:lang w:eastAsia="ru-RU"/>
    </w:rPr>
  </w:style>
  <w:style w:type="paragraph" w:styleId="2">
    <w:name w:val="heading 2"/>
    <w:basedOn w:val="a"/>
    <w:next w:val="a"/>
    <w:link w:val="20"/>
    <w:unhideWhenUsed/>
    <w:qFormat/>
    <w:rsid w:val="006E5207"/>
    <w:pPr>
      <w:keepNext/>
      <w:jc w:val="both"/>
      <w:outlineLvl w:val="1"/>
    </w:pPr>
    <w:rPr>
      <w:rFonts w:ascii="Arial LatArm" w:hAnsi="Arial LatArm"/>
      <w:b/>
      <w:color w:val="0000FF"/>
      <w:sz w:val="20"/>
      <w:szCs w:val="20"/>
      <w:lang w:eastAsia="ru-RU"/>
    </w:rPr>
  </w:style>
  <w:style w:type="paragraph" w:styleId="3">
    <w:name w:val="heading 3"/>
    <w:basedOn w:val="a"/>
    <w:next w:val="a"/>
    <w:link w:val="30"/>
    <w:unhideWhenUsed/>
    <w:qFormat/>
    <w:rsid w:val="006E5207"/>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unhideWhenUsed/>
    <w:qFormat/>
    <w:rsid w:val="006E5207"/>
    <w:pPr>
      <w:keepNext/>
      <w:outlineLvl w:val="3"/>
    </w:pPr>
    <w:rPr>
      <w:rFonts w:ascii="Arial LatArm" w:hAnsi="Arial LatArm"/>
      <w:i/>
      <w:sz w:val="18"/>
      <w:szCs w:val="20"/>
    </w:rPr>
  </w:style>
  <w:style w:type="paragraph" w:styleId="5">
    <w:name w:val="heading 5"/>
    <w:basedOn w:val="a"/>
    <w:next w:val="a"/>
    <w:link w:val="50"/>
    <w:unhideWhenUsed/>
    <w:qFormat/>
    <w:rsid w:val="006E5207"/>
    <w:pPr>
      <w:keepNext/>
      <w:jc w:val="center"/>
      <w:outlineLvl w:val="4"/>
    </w:pPr>
    <w:rPr>
      <w:rFonts w:ascii="Arial LatArm" w:hAnsi="Arial LatArm"/>
      <w:b/>
      <w:sz w:val="26"/>
      <w:szCs w:val="20"/>
      <w:lang w:eastAsia="ru-RU"/>
    </w:rPr>
  </w:style>
  <w:style w:type="paragraph" w:styleId="6">
    <w:name w:val="heading 6"/>
    <w:basedOn w:val="a"/>
    <w:next w:val="a"/>
    <w:link w:val="60"/>
    <w:unhideWhenUsed/>
    <w:qFormat/>
    <w:rsid w:val="006E5207"/>
    <w:pPr>
      <w:keepNext/>
      <w:outlineLvl w:val="5"/>
    </w:pPr>
    <w:rPr>
      <w:rFonts w:ascii="Arial LatArm" w:hAnsi="Arial LatArm"/>
      <w:b/>
      <w:color w:val="000000"/>
      <w:sz w:val="22"/>
      <w:szCs w:val="20"/>
      <w:lang w:eastAsia="ru-RU"/>
    </w:rPr>
  </w:style>
  <w:style w:type="paragraph" w:styleId="7">
    <w:name w:val="heading 7"/>
    <w:basedOn w:val="a"/>
    <w:next w:val="a"/>
    <w:link w:val="70"/>
    <w:unhideWhenUsed/>
    <w:qFormat/>
    <w:rsid w:val="006E5207"/>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unhideWhenUsed/>
    <w:qFormat/>
    <w:rsid w:val="006E5207"/>
    <w:pPr>
      <w:keepNext/>
      <w:outlineLvl w:val="7"/>
    </w:pPr>
    <w:rPr>
      <w:rFonts w:ascii="Times Armenian" w:hAnsi="Times Armenian"/>
      <w:i/>
      <w:sz w:val="20"/>
      <w:szCs w:val="20"/>
      <w:lang w:val="nl-NL" w:eastAsia="x-none"/>
    </w:rPr>
  </w:style>
  <w:style w:type="paragraph" w:styleId="9">
    <w:name w:val="heading 9"/>
    <w:basedOn w:val="a"/>
    <w:next w:val="a"/>
    <w:link w:val="90"/>
    <w:unhideWhenUsed/>
    <w:qFormat/>
    <w:rsid w:val="006E5207"/>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E5207"/>
    <w:rPr>
      <w:rFonts w:ascii="Arial Armenian" w:eastAsia="Times New Roman" w:hAnsi="Arial Armenian" w:cs="Times New Roman"/>
      <w:sz w:val="28"/>
      <w:szCs w:val="20"/>
      <w:lang w:val="en-US" w:eastAsia="ru-RU"/>
    </w:rPr>
  </w:style>
  <w:style w:type="character" w:customStyle="1" w:styleId="20">
    <w:name w:val="Заголовок 2 Знак"/>
    <w:basedOn w:val="a0"/>
    <w:link w:val="2"/>
    <w:rsid w:val="006E5207"/>
    <w:rPr>
      <w:rFonts w:ascii="Arial LatArm" w:eastAsia="Times New Roman" w:hAnsi="Arial LatArm" w:cs="Times New Roman"/>
      <w:b/>
      <w:color w:val="0000FF"/>
      <w:sz w:val="20"/>
      <w:szCs w:val="20"/>
      <w:lang w:val="en-US" w:eastAsia="ru-RU"/>
    </w:rPr>
  </w:style>
  <w:style w:type="character" w:customStyle="1" w:styleId="30">
    <w:name w:val="Заголовок 3 Знак"/>
    <w:basedOn w:val="a0"/>
    <w:link w:val="3"/>
    <w:rsid w:val="006E5207"/>
    <w:rPr>
      <w:rFonts w:ascii="Arial LatArm" w:eastAsia="Times New Roman" w:hAnsi="Arial LatArm" w:cs="Times New Roman"/>
      <w:i/>
      <w:sz w:val="20"/>
      <w:szCs w:val="20"/>
      <w:lang w:val="en-AU"/>
    </w:rPr>
  </w:style>
  <w:style w:type="character" w:customStyle="1" w:styleId="40">
    <w:name w:val="Заголовок 4 Знак"/>
    <w:basedOn w:val="a0"/>
    <w:link w:val="4"/>
    <w:rsid w:val="006E5207"/>
    <w:rPr>
      <w:rFonts w:ascii="Arial LatArm" w:eastAsia="Times New Roman" w:hAnsi="Arial LatArm" w:cs="Times New Roman"/>
      <w:i/>
      <w:sz w:val="18"/>
      <w:szCs w:val="20"/>
      <w:lang w:val="en-US"/>
    </w:rPr>
  </w:style>
  <w:style w:type="character" w:customStyle="1" w:styleId="50">
    <w:name w:val="Заголовок 5 Знак"/>
    <w:basedOn w:val="a0"/>
    <w:link w:val="5"/>
    <w:rsid w:val="006E5207"/>
    <w:rPr>
      <w:rFonts w:ascii="Arial LatArm" w:eastAsia="Times New Roman" w:hAnsi="Arial LatArm" w:cs="Times New Roman"/>
      <w:b/>
      <w:sz w:val="26"/>
      <w:szCs w:val="20"/>
      <w:lang w:val="en-US" w:eastAsia="ru-RU"/>
    </w:rPr>
  </w:style>
  <w:style w:type="character" w:customStyle="1" w:styleId="60">
    <w:name w:val="Заголовок 6 Знак"/>
    <w:basedOn w:val="a0"/>
    <w:link w:val="6"/>
    <w:rsid w:val="006E5207"/>
    <w:rPr>
      <w:rFonts w:ascii="Arial LatArm" w:eastAsia="Times New Roman" w:hAnsi="Arial LatArm" w:cs="Times New Roman"/>
      <w:b/>
      <w:color w:val="000000"/>
      <w:szCs w:val="20"/>
      <w:lang w:val="en-US" w:eastAsia="ru-RU"/>
    </w:rPr>
  </w:style>
  <w:style w:type="character" w:customStyle="1" w:styleId="70">
    <w:name w:val="Заголовок 7 Знак"/>
    <w:basedOn w:val="a0"/>
    <w:link w:val="7"/>
    <w:rsid w:val="006E5207"/>
    <w:rPr>
      <w:rFonts w:ascii="Times Armenian" w:eastAsia="Times New Roman" w:hAnsi="Times Armenian" w:cs="Times New Roman"/>
      <w:b/>
      <w:sz w:val="20"/>
      <w:szCs w:val="20"/>
      <w:lang w:val="hy-AM" w:eastAsia="ru-RU"/>
    </w:rPr>
  </w:style>
  <w:style w:type="character" w:customStyle="1" w:styleId="80">
    <w:name w:val="Заголовок 8 Знак"/>
    <w:basedOn w:val="a0"/>
    <w:link w:val="8"/>
    <w:rsid w:val="006E5207"/>
    <w:rPr>
      <w:rFonts w:ascii="Times Armenian" w:eastAsia="Times New Roman" w:hAnsi="Times Armenian" w:cs="Times New Roman"/>
      <w:i/>
      <w:sz w:val="20"/>
      <w:szCs w:val="20"/>
      <w:lang w:val="nl-NL" w:eastAsia="x-none"/>
    </w:rPr>
  </w:style>
  <w:style w:type="character" w:customStyle="1" w:styleId="90">
    <w:name w:val="Заголовок 9 Знак"/>
    <w:basedOn w:val="a0"/>
    <w:link w:val="9"/>
    <w:rsid w:val="006E5207"/>
    <w:rPr>
      <w:rFonts w:ascii="Times Armenian" w:eastAsia="Times New Roman" w:hAnsi="Times Armenian" w:cs="Times New Roman"/>
      <w:b/>
      <w:color w:val="000000"/>
      <w:szCs w:val="20"/>
      <w:lang w:val="pt-BR" w:eastAsia="ru-RU"/>
    </w:rPr>
  </w:style>
  <w:style w:type="character" w:styleId="a3">
    <w:name w:val="Hyperlink"/>
    <w:unhideWhenUsed/>
    <w:rsid w:val="006E5207"/>
    <w:rPr>
      <w:color w:val="0000FF"/>
      <w:u w:val="single"/>
    </w:rPr>
  </w:style>
  <w:style w:type="character" w:styleId="a4">
    <w:name w:val="FollowedHyperlink"/>
    <w:unhideWhenUsed/>
    <w:rsid w:val="006E5207"/>
    <w:rPr>
      <w:color w:val="800080"/>
      <w:u w:val="single"/>
    </w:rPr>
  </w:style>
  <w:style w:type="paragraph" w:styleId="a5">
    <w:name w:val="Normal (Web)"/>
    <w:basedOn w:val="a"/>
    <w:uiPriority w:val="99"/>
    <w:unhideWhenUsed/>
    <w:rsid w:val="006E5207"/>
    <w:pPr>
      <w:spacing w:before="100" w:beforeAutospacing="1" w:after="100" w:afterAutospacing="1"/>
    </w:pPr>
  </w:style>
  <w:style w:type="paragraph" w:styleId="11">
    <w:name w:val="index 1"/>
    <w:basedOn w:val="a"/>
    <w:next w:val="a"/>
    <w:autoRedefine/>
    <w:semiHidden/>
    <w:unhideWhenUsed/>
    <w:rsid w:val="006E5207"/>
    <w:pPr>
      <w:ind w:left="240" w:hanging="240"/>
    </w:pPr>
  </w:style>
  <w:style w:type="paragraph" w:styleId="a6">
    <w:name w:val="footnote text"/>
    <w:basedOn w:val="a"/>
    <w:link w:val="a7"/>
    <w:unhideWhenUsed/>
    <w:rsid w:val="006E5207"/>
    <w:rPr>
      <w:rFonts w:ascii="Times Armenian" w:hAnsi="Times Armenian"/>
      <w:sz w:val="20"/>
      <w:szCs w:val="20"/>
      <w:lang w:val="x-none" w:eastAsia="ru-RU"/>
    </w:rPr>
  </w:style>
  <w:style w:type="character" w:customStyle="1" w:styleId="a7">
    <w:name w:val="Текст сноски Знак"/>
    <w:basedOn w:val="a0"/>
    <w:link w:val="a6"/>
    <w:rsid w:val="006E5207"/>
    <w:rPr>
      <w:rFonts w:ascii="Times Armenian" w:eastAsia="Times New Roman" w:hAnsi="Times Armenian" w:cs="Times New Roman"/>
      <w:sz w:val="20"/>
      <w:szCs w:val="20"/>
      <w:lang w:val="x-none" w:eastAsia="ru-RU"/>
    </w:rPr>
  </w:style>
  <w:style w:type="paragraph" w:styleId="a8">
    <w:name w:val="annotation text"/>
    <w:basedOn w:val="a"/>
    <w:link w:val="a9"/>
    <w:semiHidden/>
    <w:unhideWhenUsed/>
    <w:rsid w:val="006E5207"/>
    <w:rPr>
      <w:rFonts w:ascii="Times Armenian" w:hAnsi="Times Armenian"/>
      <w:sz w:val="20"/>
      <w:szCs w:val="20"/>
      <w:lang w:eastAsia="ru-RU"/>
    </w:rPr>
  </w:style>
  <w:style w:type="character" w:customStyle="1" w:styleId="a9">
    <w:name w:val="Текст примечания Знак"/>
    <w:basedOn w:val="a0"/>
    <w:link w:val="a8"/>
    <w:semiHidden/>
    <w:rsid w:val="006E5207"/>
    <w:rPr>
      <w:rFonts w:ascii="Times Armenian" w:eastAsia="Times New Roman" w:hAnsi="Times Armenian" w:cs="Times New Roman"/>
      <w:sz w:val="20"/>
      <w:szCs w:val="20"/>
      <w:lang w:val="en-US" w:eastAsia="ru-RU"/>
    </w:rPr>
  </w:style>
  <w:style w:type="paragraph" w:styleId="aa">
    <w:name w:val="header"/>
    <w:basedOn w:val="a"/>
    <w:link w:val="ab"/>
    <w:unhideWhenUsed/>
    <w:rsid w:val="006E5207"/>
    <w:pPr>
      <w:tabs>
        <w:tab w:val="center" w:pos="4153"/>
        <w:tab w:val="right" w:pos="8306"/>
      </w:tabs>
    </w:pPr>
    <w:rPr>
      <w:sz w:val="20"/>
      <w:szCs w:val="20"/>
      <w:lang w:val="en-AU" w:eastAsia="ru-RU"/>
    </w:rPr>
  </w:style>
  <w:style w:type="character" w:customStyle="1" w:styleId="ab">
    <w:name w:val="Верхний колонтитул Знак"/>
    <w:basedOn w:val="a0"/>
    <w:link w:val="aa"/>
    <w:rsid w:val="006E5207"/>
    <w:rPr>
      <w:rFonts w:ascii="Times New Roman" w:eastAsia="Times New Roman" w:hAnsi="Times New Roman" w:cs="Times New Roman"/>
      <w:sz w:val="20"/>
      <w:szCs w:val="20"/>
      <w:lang w:val="en-AU" w:eastAsia="ru-RU"/>
    </w:rPr>
  </w:style>
  <w:style w:type="paragraph" w:styleId="ac">
    <w:name w:val="footer"/>
    <w:basedOn w:val="a"/>
    <w:link w:val="ad"/>
    <w:uiPriority w:val="99"/>
    <w:unhideWhenUsed/>
    <w:rsid w:val="006E5207"/>
    <w:pPr>
      <w:tabs>
        <w:tab w:val="center" w:pos="4320"/>
        <w:tab w:val="right" w:pos="8640"/>
      </w:tabs>
    </w:pPr>
    <w:rPr>
      <w:sz w:val="20"/>
      <w:szCs w:val="20"/>
    </w:rPr>
  </w:style>
  <w:style w:type="character" w:customStyle="1" w:styleId="ad">
    <w:name w:val="Нижний колонтитул Знак"/>
    <w:basedOn w:val="a0"/>
    <w:link w:val="ac"/>
    <w:uiPriority w:val="99"/>
    <w:rsid w:val="006E5207"/>
    <w:rPr>
      <w:rFonts w:ascii="Times New Roman" w:eastAsia="Times New Roman" w:hAnsi="Times New Roman" w:cs="Times New Roman"/>
      <w:sz w:val="20"/>
      <w:szCs w:val="20"/>
      <w:lang w:val="en-US"/>
    </w:rPr>
  </w:style>
  <w:style w:type="paragraph" w:styleId="ae">
    <w:name w:val="index heading"/>
    <w:basedOn w:val="a"/>
    <w:next w:val="11"/>
    <w:semiHidden/>
    <w:unhideWhenUsed/>
    <w:rsid w:val="006E5207"/>
    <w:rPr>
      <w:sz w:val="20"/>
      <w:szCs w:val="20"/>
      <w:lang w:val="en-AU" w:eastAsia="ru-RU"/>
    </w:rPr>
  </w:style>
  <w:style w:type="paragraph" w:styleId="af">
    <w:name w:val="endnote text"/>
    <w:basedOn w:val="a"/>
    <w:link w:val="af0"/>
    <w:semiHidden/>
    <w:unhideWhenUsed/>
    <w:rsid w:val="006E5207"/>
    <w:rPr>
      <w:rFonts w:ascii="Times Armenian" w:hAnsi="Times Armenian"/>
      <w:sz w:val="20"/>
      <w:szCs w:val="20"/>
      <w:lang w:eastAsia="ru-RU"/>
    </w:rPr>
  </w:style>
  <w:style w:type="character" w:customStyle="1" w:styleId="af0">
    <w:name w:val="Текст концевой сноски Знак"/>
    <w:basedOn w:val="a0"/>
    <w:link w:val="af"/>
    <w:uiPriority w:val="99"/>
    <w:semiHidden/>
    <w:rsid w:val="006E5207"/>
    <w:rPr>
      <w:rFonts w:ascii="Times Armenian" w:eastAsia="Times New Roman" w:hAnsi="Times Armenian" w:cs="Times New Roman"/>
      <w:sz w:val="20"/>
      <w:szCs w:val="20"/>
      <w:lang w:val="en-US" w:eastAsia="ru-RU"/>
    </w:rPr>
  </w:style>
  <w:style w:type="paragraph" w:styleId="af1">
    <w:name w:val="Title"/>
    <w:basedOn w:val="a"/>
    <w:link w:val="af2"/>
    <w:qFormat/>
    <w:rsid w:val="006E5207"/>
    <w:pPr>
      <w:jc w:val="center"/>
    </w:pPr>
    <w:rPr>
      <w:rFonts w:ascii="Arial Armenian" w:hAnsi="Arial Armenian"/>
      <w:szCs w:val="20"/>
    </w:rPr>
  </w:style>
  <w:style w:type="character" w:customStyle="1" w:styleId="af2">
    <w:name w:val="Название Знак"/>
    <w:basedOn w:val="a0"/>
    <w:link w:val="af1"/>
    <w:rsid w:val="006E5207"/>
    <w:rPr>
      <w:rFonts w:ascii="Arial Armenian" w:eastAsia="Times New Roman" w:hAnsi="Arial Armenian" w:cs="Times New Roman"/>
      <w:sz w:val="24"/>
      <w:szCs w:val="20"/>
      <w:lang w:val="en-US"/>
    </w:rPr>
  </w:style>
  <w:style w:type="paragraph" w:styleId="af3">
    <w:name w:val="Body Text"/>
    <w:basedOn w:val="a"/>
    <w:link w:val="af4"/>
    <w:unhideWhenUsed/>
    <w:rsid w:val="006E5207"/>
    <w:pPr>
      <w:spacing w:after="120"/>
    </w:pPr>
  </w:style>
  <w:style w:type="character" w:customStyle="1" w:styleId="af4">
    <w:name w:val="Основной текст Знак"/>
    <w:basedOn w:val="a0"/>
    <w:link w:val="af3"/>
    <w:rsid w:val="006E5207"/>
    <w:rPr>
      <w:rFonts w:ascii="Times New Roman" w:eastAsia="Times New Roman" w:hAnsi="Times New Roman" w:cs="Times New Roman"/>
      <w:sz w:val="24"/>
      <w:szCs w:val="24"/>
      <w:lang w:val="en-US"/>
    </w:rPr>
  </w:style>
  <w:style w:type="character" w:customStyle="1" w:styleId="af5">
    <w:name w:val="Основной текст с отступом Знак"/>
    <w:aliases w:val="Char Знак, Char Знак, Char Char Char Char Знак,Char Char Char Char Знак"/>
    <w:basedOn w:val="a0"/>
    <w:link w:val="af6"/>
    <w:locked/>
    <w:rsid w:val="006E5207"/>
    <w:rPr>
      <w:rFonts w:ascii="Arial LatArm" w:hAnsi="Arial LatArm"/>
      <w:i/>
      <w:lang w:val="en-AU"/>
    </w:rPr>
  </w:style>
  <w:style w:type="paragraph" w:styleId="af6">
    <w:name w:val="Body Text Indent"/>
    <w:aliases w:val="Char, Char, Char Char Char Char,Char Char Char Char"/>
    <w:basedOn w:val="a"/>
    <w:link w:val="af5"/>
    <w:unhideWhenUsed/>
    <w:rsid w:val="006E5207"/>
    <w:pPr>
      <w:spacing w:after="160" w:line="360" w:lineRule="auto"/>
      <w:ind w:firstLine="709"/>
      <w:jc w:val="both"/>
    </w:pPr>
    <w:rPr>
      <w:rFonts w:ascii="Arial LatArm" w:eastAsiaTheme="minorHAnsi" w:hAnsi="Arial LatArm" w:cstheme="minorBidi"/>
      <w:i/>
      <w:sz w:val="22"/>
      <w:szCs w:val="22"/>
      <w:lang w:val="en-AU"/>
    </w:rPr>
  </w:style>
  <w:style w:type="character" w:customStyle="1" w:styleId="12">
    <w:name w:val="Основной текст с отступом Знак1"/>
    <w:aliases w:val="Char Знак1,Char Char Char Char Знак1"/>
    <w:basedOn w:val="a0"/>
    <w:semiHidden/>
    <w:rsid w:val="006E5207"/>
    <w:rPr>
      <w:rFonts w:ascii="Times New Roman" w:eastAsia="Times New Roman" w:hAnsi="Times New Roman" w:cs="Times New Roman"/>
      <w:sz w:val="24"/>
      <w:szCs w:val="24"/>
      <w:lang w:val="en-US"/>
    </w:rPr>
  </w:style>
  <w:style w:type="paragraph" w:styleId="21">
    <w:name w:val="Body Text 2"/>
    <w:basedOn w:val="a"/>
    <w:link w:val="22"/>
    <w:unhideWhenUsed/>
    <w:rsid w:val="006E5207"/>
    <w:pPr>
      <w:tabs>
        <w:tab w:val="left" w:pos="720"/>
      </w:tabs>
      <w:spacing w:line="360" w:lineRule="auto"/>
    </w:pPr>
    <w:rPr>
      <w:rFonts w:ascii="Arial LatArm" w:hAnsi="Arial LatArm"/>
      <w:sz w:val="20"/>
      <w:szCs w:val="20"/>
    </w:rPr>
  </w:style>
  <w:style w:type="character" w:customStyle="1" w:styleId="22">
    <w:name w:val="Основной текст 2 Знак"/>
    <w:basedOn w:val="a0"/>
    <w:link w:val="21"/>
    <w:rsid w:val="006E5207"/>
    <w:rPr>
      <w:rFonts w:ascii="Arial LatArm" w:eastAsia="Times New Roman" w:hAnsi="Arial LatArm" w:cs="Times New Roman"/>
      <w:sz w:val="20"/>
      <w:szCs w:val="20"/>
      <w:lang w:val="en-US"/>
    </w:rPr>
  </w:style>
  <w:style w:type="paragraph" w:styleId="31">
    <w:name w:val="Body Text 3"/>
    <w:basedOn w:val="a"/>
    <w:link w:val="32"/>
    <w:unhideWhenUsed/>
    <w:rsid w:val="006E5207"/>
    <w:pPr>
      <w:jc w:val="both"/>
    </w:pPr>
    <w:rPr>
      <w:rFonts w:ascii="Arial LatArm" w:hAnsi="Arial LatArm"/>
      <w:sz w:val="20"/>
      <w:szCs w:val="20"/>
      <w:lang w:eastAsia="ru-RU"/>
    </w:rPr>
  </w:style>
  <w:style w:type="character" w:customStyle="1" w:styleId="32">
    <w:name w:val="Основной текст 3 Знак"/>
    <w:basedOn w:val="a0"/>
    <w:link w:val="31"/>
    <w:rsid w:val="006E5207"/>
    <w:rPr>
      <w:rFonts w:ascii="Arial LatArm" w:eastAsia="Times New Roman" w:hAnsi="Arial LatArm" w:cs="Times New Roman"/>
      <w:sz w:val="20"/>
      <w:szCs w:val="20"/>
      <w:lang w:val="en-US" w:eastAsia="ru-RU"/>
    </w:rPr>
  </w:style>
  <w:style w:type="paragraph" w:styleId="23">
    <w:name w:val="Body Text Indent 2"/>
    <w:basedOn w:val="a"/>
    <w:link w:val="24"/>
    <w:unhideWhenUsed/>
    <w:rsid w:val="006E5207"/>
    <w:pPr>
      <w:spacing w:line="360" w:lineRule="auto"/>
      <w:ind w:firstLine="540"/>
      <w:jc w:val="both"/>
    </w:pPr>
    <w:rPr>
      <w:rFonts w:ascii="Baltica" w:hAnsi="Baltica"/>
      <w:sz w:val="20"/>
      <w:szCs w:val="20"/>
      <w:lang w:val="af-ZA"/>
    </w:rPr>
  </w:style>
  <w:style w:type="character" w:customStyle="1" w:styleId="24">
    <w:name w:val="Основной текст с отступом 2 Знак"/>
    <w:basedOn w:val="a0"/>
    <w:link w:val="23"/>
    <w:rsid w:val="006E5207"/>
    <w:rPr>
      <w:rFonts w:ascii="Baltica" w:eastAsia="Times New Roman" w:hAnsi="Baltica" w:cs="Times New Roman"/>
      <w:sz w:val="20"/>
      <w:szCs w:val="20"/>
      <w:lang w:val="af-ZA"/>
    </w:rPr>
  </w:style>
  <w:style w:type="paragraph" w:styleId="33">
    <w:name w:val="Body Text Indent 3"/>
    <w:basedOn w:val="a"/>
    <w:link w:val="34"/>
    <w:unhideWhenUsed/>
    <w:rsid w:val="006E5207"/>
    <w:pPr>
      <w:spacing w:line="360" w:lineRule="auto"/>
      <w:ind w:firstLine="567"/>
      <w:jc w:val="both"/>
    </w:pPr>
    <w:rPr>
      <w:rFonts w:ascii="Times Armenian" w:hAnsi="Times Armenian"/>
      <w:sz w:val="20"/>
      <w:szCs w:val="20"/>
    </w:rPr>
  </w:style>
  <w:style w:type="character" w:customStyle="1" w:styleId="34">
    <w:name w:val="Основной текст с отступом 3 Знак"/>
    <w:basedOn w:val="a0"/>
    <w:link w:val="33"/>
    <w:rsid w:val="006E5207"/>
    <w:rPr>
      <w:rFonts w:ascii="Times Armenian" w:eastAsia="Times New Roman" w:hAnsi="Times Armenian" w:cs="Times New Roman"/>
      <w:sz w:val="20"/>
      <w:szCs w:val="20"/>
      <w:lang w:val="en-US"/>
    </w:rPr>
  </w:style>
  <w:style w:type="paragraph" w:styleId="af7">
    <w:name w:val="Block Text"/>
    <w:basedOn w:val="a"/>
    <w:unhideWhenUsed/>
    <w:rsid w:val="006E5207"/>
    <w:pPr>
      <w:overflowPunct w:val="0"/>
      <w:autoSpaceDE w:val="0"/>
      <w:autoSpaceDN w:val="0"/>
      <w:adjustRightInd w:val="0"/>
      <w:ind w:left="4500" w:right="98"/>
      <w:jc w:val="right"/>
    </w:pPr>
    <w:rPr>
      <w:rFonts w:ascii="Arial Armenian" w:hAnsi="Arial Armenian"/>
      <w:sz w:val="28"/>
      <w:szCs w:val="20"/>
      <w:lang w:val="es-ES"/>
    </w:rPr>
  </w:style>
  <w:style w:type="paragraph" w:styleId="af8">
    <w:name w:val="Document Map"/>
    <w:basedOn w:val="a"/>
    <w:link w:val="af9"/>
    <w:semiHidden/>
    <w:unhideWhenUsed/>
    <w:rsid w:val="006E5207"/>
    <w:pPr>
      <w:shd w:val="clear" w:color="auto" w:fill="000080"/>
    </w:pPr>
    <w:rPr>
      <w:rFonts w:ascii="Tahoma" w:hAnsi="Tahoma" w:cs="Tahoma"/>
      <w:sz w:val="20"/>
      <w:szCs w:val="20"/>
      <w:lang w:eastAsia="ru-RU"/>
    </w:rPr>
  </w:style>
  <w:style w:type="character" w:customStyle="1" w:styleId="af9">
    <w:name w:val="Схема документа Знак"/>
    <w:basedOn w:val="a0"/>
    <w:link w:val="af8"/>
    <w:uiPriority w:val="99"/>
    <w:semiHidden/>
    <w:rsid w:val="006E5207"/>
    <w:rPr>
      <w:rFonts w:ascii="Tahoma" w:eastAsia="Times New Roman" w:hAnsi="Tahoma" w:cs="Tahoma"/>
      <w:sz w:val="20"/>
      <w:szCs w:val="20"/>
      <w:shd w:val="clear" w:color="auto" w:fill="000080"/>
      <w:lang w:val="en-US" w:eastAsia="ru-RU"/>
    </w:rPr>
  </w:style>
  <w:style w:type="paragraph" w:styleId="afa">
    <w:name w:val="annotation subject"/>
    <w:basedOn w:val="a8"/>
    <w:next w:val="a8"/>
    <w:link w:val="afb"/>
    <w:semiHidden/>
    <w:unhideWhenUsed/>
    <w:rsid w:val="006E5207"/>
    <w:rPr>
      <w:b/>
      <w:bCs/>
    </w:rPr>
  </w:style>
  <w:style w:type="character" w:customStyle="1" w:styleId="afb">
    <w:name w:val="Тема примечания Знак"/>
    <w:basedOn w:val="a9"/>
    <w:link w:val="afa"/>
    <w:uiPriority w:val="99"/>
    <w:semiHidden/>
    <w:rsid w:val="006E5207"/>
    <w:rPr>
      <w:rFonts w:ascii="Times Armenian" w:eastAsia="Times New Roman" w:hAnsi="Times Armenian" w:cs="Times New Roman"/>
      <w:b/>
      <w:bCs/>
      <w:sz w:val="20"/>
      <w:szCs w:val="20"/>
      <w:lang w:val="en-US" w:eastAsia="ru-RU"/>
    </w:rPr>
  </w:style>
  <w:style w:type="paragraph" w:styleId="afc">
    <w:name w:val="Balloon Text"/>
    <w:basedOn w:val="a"/>
    <w:link w:val="afd"/>
    <w:uiPriority w:val="99"/>
    <w:unhideWhenUsed/>
    <w:rsid w:val="006E5207"/>
    <w:rPr>
      <w:rFonts w:ascii="Tahoma" w:hAnsi="Tahoma"/>
      <w:sz w:val="16"/>
      <w:szCs w:val="16"/>
      <w:lang w:val="x-none" w:eastAsia="x-none"/>
    </w:rPr>
  </w:style>
  <w:style w:type="character" w:customStyle="1" w:styleId="afd">
    <w:name w:val="Текст выноски Знак"/>
    <w:basedOn w:val="a0"/>
    <w:link w:val="afc"/>
    <w:uiPriority w:val="99"/>
    <w:rsid w:val="006E5207"/>
    <w:rPr>
      <w:rFonts w:ascii="Tahoma" w:eastAsia="Times New Roman" w:hAnsi="Tahoma" w:cs="Times New Roman"/>
      <w:sz w:val="16"/>
      <w:szCs w:val="16"/>
      <w:lang w:val="x-none" w:eastAsia="x-none"/>
    </w:rPr>
  </w:style>
  <w:style w:type="paragraph" w:styleId="afe">
    <w:name w:val="Revision"/>
    <w:semiHidden/>
    <w:rsid w:val="006E5207"/>
    <w:pPr>
      <w:spacing w:after="0" w:line="240" w:lineRule="auto"/>
    </w:pPr>
    <w:rPr>
      <w:rFonts w:ascii="Times Armenian" w:eastAsia="Times New Roman" w:hAnsi="Times Armenian" w:cs="Times New Roman"/>
      <w:sz w:val="24"/>
      <w:szCs w:val="20"/>
      <w:lang w:val="en-US" w:eastAsia="ru-RU"/>
    </w:rPr>
  </w:style>
  <w:style w:type="character" w:customStyle="1" w:styleId="aff">
    <w:name w:val="Абзац списка Знак"/>
    <w:link w:val="aff0"/>
    <w:uiPriority w:val="34"/>
    <w:locked/>
    <w:rsid w:val="006E5207"/>
    <w:rPr>
      <w:rFonts w:ascii="Times Armenian" w:hAnsi="Times Armenian"/>
      <w:sz w:val="24"/>
      <w:szCs w:val="24"/>
      <w:lang w:val="x-none"/>
    </w:rPr>
  </w:style>
  <w:style w:type="paragraph" w:styleId="aff0">
    <w:name w:val="List Paragraph"/>
    <w:basedOn w:val="a"/>
    <w:link w:val="aff"/>
    <w:uiPriority w:val="34"/>
    <w:qFormat/>
    <w:rsid w:val="006E5207"/>
    <w:pPr>
      <w:ind w:left="720"/>
    </w:pPr>
    <w:rPr>
      <w:rFonts w:ascii="Times Armenian" w:eastAsiaTheme="minorHAnsi" w:hAnsi="Times Armenian" w:cstheme="minorBidi"/>
      <w:lang w:val="x-none"/>
    </w:rPr>
  </w:style>
  <w:style w:type="paragraph" w:customStyle="1" w:styleId="Default">
    <w:name w:val="Default"/>
    <w:rsid w:val="006E5207"/>
    <w:pPr>
      <w:autoSpaceDE w:val="0"/>
      <w:autoSpaceDN w:val="0"/>
      <w:adjustRightInd w:val="0"/>
      <w:spacing w:after="0" w:line="240" w:lineRule="auto"/>
    </w:pPr>
    <w:rPr>
      <w:rFonts w:ascii="Arial Unicode" w:eastAsia="Times New Roman" w:hAnsi="Arial Unicode" w:cs="Arial Unicode"/>
      <w:color w:val="000000"/>
      <w:sz w:val="24"/>
      <w:szCs w:val="24"/>
      <w:lang w:eastAsia="ru-RU"/>
    </w:rPr>
  </w:style>
  <w:style w:type="paragraph" w:customStyle="1" w:styleId="CharCharCharCharCharCharCharCharCharCharCharChar">
    <w:name w:val="Char Char Char Char Char Char Char Char Char Char Char Char"/>
    <w:basedOn w:val="a"/>
    <w:rsid w:val="006E5207"/>
    <w:pPr>
      <w:spacing w:after="160" w:line="240" w:lineRule="exact"/>
    </w:pPr>
    <w:rPr>
      <w:rFonts w:ascii="Arial" w:hAnsi="Arial" w:cs="Arial"/>
      <w:sz w:val="20"/>
      <w:szCs w:val="20"/>
    </w:rPr>
  </w:style>
  <w:style w:type="paragraph" w:customStyle="1" w:styleId="norm">
    <w:name w:val="norm"/>
    <w:basedOn w:val="a"/>
    <w:rsid w:val="006E5207"/>
    <w:pPr>
      <w:spacing w:line="480" w:lineRule="auto"/>
      <w:ind w:firstLine="709"/>
      <w:jc w:val="both"/>
    </w:pPr>
    <w:rPr>
      <w:rFonts w:ascii="Arial Armenian" w:hAnsi="Arial Armenian"/>
      <w:sz w:val="22"/>
      <w:szCs w:val="20"/>
      <w:lang w:eastAsia="ru-RU"/>
    </w:rPr>
  </w:style>
  <w:style w:type="paragraph" w:customStyle="1" w:styleId="Char1">
    <w:name w:val="Char1"/>
    <w:basedOn w:val="a"/>
    <w:rsid w:val="006E5207"/>
    <w:pPr>
      <w:spacing w:after="160" w:line="240" w:lineRule="exact"/>
    </w:pPr>
    <w:rPr>
      <w:rFonts w:ascii="Verdana" w:hAnsi="Verdana"/>
      <w:sz w:val="20"/>
      <w:szCs w:val="20"/>
    </w:rPr>
  </w:style>
  <w:style w:type="paragraph" w:customStyle="1" w:styleId="Style2">
    <w:name w:val="Style2"/>
    <w:basedOn w:val="a"/>
    <w:rsid w:val="006E5207"/>
    <w:pPr>
      <w:jc w:val="center"/>
    </w:pPr>
    <w:rPr>
      <w:rFonts w:ascii="Arial Armenian" w:hAnsi="Arial Armenian"/>
      <w:w w:val="90"/>
      <w:sz w:val="22"/>
      <w:szCs w:val="20"/>
      <w:lang w:eastAsia="ru-RU"/>
    </w:rPr>
  </w:style>
  <w:style w:type="paragraph" w:customStyle="1" w:styleId="BodyTextIndent22">
    <w:name w:val="Body Text Indent 2+2"/>
    <w:basedOn w:val="a"/>
    <w:next w:val="a"/>
    <w:rsid w:val="006E5207"/>
    <w:pPr>
      <w:autoSpaceDE w:val="0"/>
      <w:autoSpaceDN w:val="0"/>
      <w:adjustRightInd w:val="0"/>
    </w:pPr>
    <w:rPr>
      <w:rFonts w:ascii="Times Armenian" w:hAnsi="Times Armenian"/>
      <w:lang w:val="ru-RU" w:eastAsia="ru-RU"/>
    </w:rPr>
  </w:style>
  <w:style w:type="paragraph" w:customStyle="1" w:styleId="Normal2">
    <w:name w:val="Normal+2"/>
    <w:basedOn w:val="a"/>
    <w:next w:val="a"/>
    <w:rsid w:val="006E5207"/>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6E5207"/>
    <w:pPr>
      <w:widowControl w:val="0"/>
      <w:bidi/>
      <w:adjustRightInd w:val="0"/>
      <w:spacing w:after="160" w:line="240" w:lineRule="exact"/>
    </w:pPr>
    <w:rPr>
      <w:sz w:val="20"/>
      <w:szCs w:val="20"/>
      <w:lang w:val="en-GB" w:eastAsia="ru-RU" w:bidi="he-IL"/>
    </w:rPr>
  </w:style>
  <w:style w:type="paragraph" w:customStyle="1" w:styleId="xl63">
    <w:name w:val="xl63"/>
    <w:basedOn w:val="a"/>
    <w:rsid w:val="006E520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sz w:val="16"/>
      <w:szCs w:val="16"/>
    </w:rPr>
  </w:style>
  <w:style w:type="paragraph" w:customStyle="1" w:styleId="xl64">
    <w:name w:val="xl64"/>
    <w:basedOn w:val="a"/>
    <w:rsid w:val="006E52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Armenian" w:eastAsia="Arial Unicode MS" w:hAnsi="Times Armenian" w:cs="Arial Unicode MS"/>
      <w:sz w:val="16"/>
      <w:szCs w:val="16"/>
    </w:rPr>
  </w:style>
  <w:style w:type="paragraph" w:customStyle="1" w:styleId="xl65">
    <w:name w:val="xl65"/>
    <w:basedOn w:val="a"/>
    <w:rsid w:val="006E520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sz w:val="18"/>
      <w:szCs w:val="18"/>
    </w:rPr>
  </w:style>
  <w:style w:type="paragraph" w:customStyle="1" w:styleId="xl66">
    <w:name w:val="xl66"/>
    <w:basedOn w:val="a"/>
    <w:rsid w:val="006E520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6E52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Armenian" w:eastAsia="Arial Unicode MS" w:hAnsi="Times Armenian" w:cs="Arial Unicode MS"/>
      <w:sz w:val="16"/>
      <w:szCs w:val="16"/>
    </w:rPr>
  </w:style>
  <w:style w:type="paragraph" w:customStyle="1" w:styleId="xl68">
    <w:name w:val="xl68"/>
    <w:basedOn w:val="a"/>
    <w:rsid w:val="006E5207"/>
    <w:pPr>
      <w:pBdr>
        <w:top w:val="single" w:sz="4" w:space="0" w:color="auto"/>
        <w:left w:val="single" w:sz="4" w:space="0" w:color="auto"/>
        <w:bottom w:val="single" w:sz="4" w:space="0" w:color="auto"/>
      </w:pBdr>
      <w:spacing w:before="100" w:beforeAutospacing="1" w:after="100" w:afterAutospacing="1"/>
      <w:jc w:val="center"/>
    </w:pPr>
    <w:rPr>
      <w:rFonts w:ascii="Times Armenian" w:eastAsia="Arial Unicode MS" w:hAnsi="Times Armenian" w:cs="Arial Unicode MS"/>
      <w:b/>
      <w:bCs/>
      <w:sz w:val="16"/>
      <w:szCs w:val="16"/>
    </w:rPr>
  </w:style>
  <w:style w:type="paragraph" w:customStyle="1" w:styleId="xl69">
    <w:name w:val="xl69"/>
    <w:basedOn w:val="a"/>
    <w:rsid w:val="006E5207"/>
    <w:pPr>
      <w:pBdr>
        <w:top w:val="single" w:sz="4" w:space="0" w:color="auto"/>
        <w:bottom w:val="single" w:sz="4" w:space="0" w:color="auto"/>
      </w:pBdr>
      <w:spacing w:before="100" w:beforeAutospacing="1" w:after="100" w:afterAutospacing="1"/>
      <w:jc w:val="center"/>
    </w:pPr>
    <w:rPr>
      <w:rFonts w:ascii="Times Armenian" w:eastAsia="Arial Unicode MS" w:hAnsi="Times Armenian" w:cs="Arial Unicode MS"/>
      <w:b/>
      <w:bCs/>
      <w:sz w:val="16"/>
      <w:szCs w:val="16"/>
    </w:rPr>
  </w:style>
  <w:style w:type="paragraph" w:customStyle="1" w:styleId="xl70">
    <w:name w:val="xl70"/>
    <w:basedOn w:val="a"/>
    <w:rsid w:val="006E5207"/>
    <w:pPr>
      <w:pBdr>
        <w:top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sz w:val="16"/>
      <w:szCs w:val="16"/>
    </w:rPr>
  </w:style>
  <w:style w:type="paragraph" w:customStyle="1" w:styleId="xl71">
    <w:name w:val="xl71"/>
    <w:basedOn w:val="a"/>
    <w:rsid w:val="006E5207"/>
    <w:pPr>
      <w:pBdr>
        <w:top w:val="single" w:sz="4" w:space="0" w:color="auto"/>
        <w:left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rPr>
  </w:style>
  <w:style w:type="paragraph" w:customStyle="1" w:styleId="xl72">
    <w:name w:val="xl72"/>
    <w:basedOn w:val="a"/>
    <w:rsid w:val="006E5207"/>
    <w:pPr>
      <w:pBdr>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rPr>
  </w:style>
  <w:style w:type="paragraph" w:customStyle="1" w:styleId="font5">
    <w:name w:val="font5"/>
    <w:basedOn w:val="a"/>
    <w:rsid w:val="006E5207"/>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6E5207"/>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6E5207"/>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6E5207"/>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6E5207"/>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6E5207"/>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6E5207"/>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6E5207"/>
    <w:pPr>
      <w:spacing w:before="100" w:beforeAutospacing="1" w:after="100" w:afterAutospacing="1"/>
    </w:pPr>
    <w:rPr>
      <w:rFonts w:eastAsia="Arial Unicode MS"/>
      <w:sz w:val="16"/>
      <w:szCs w:val="16"/>
    </w:rPr>
  </w:style>
  <w:style w:type="paragraph" w:customStyle="1" w:styleId="font13">
    <w:name w:val="font13"/>
    <w:basedOn w:val="a"/>
    <w:rsid w:val="006E5207"/>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6E5207"/>
    <w:pPr>
      <w:pBdr>
        <w:top w:val="single" w:sz="4" w:space="0" w:color="auto"/>
        <w:bottom w:val="single" w:sz="4" w:space="0" w:color="auto"/>
      </w:pBdr>
      <w:spacing w:before="100" w:beforeAutospacing="1" w:after="100" w:afterAutospacing="1"/>
      <w:jc w:val="center"/>
    </w:pPr>
    <w:rPr>
      <w:rFonts w:ascii="Times Armenian" w:eastAsia="Arial Unicode MS" w:hAnsi="Times Armenian" w:cs="Arial Unicode MS"/>
      <w:b/>
      <w:bCs/>
      <w:sz w:val="16"/>
      <w:szCs w:val="16"/>
    </w:rPr>
  </w:style>
  <w:style w:type="paragraph" w:customStyle="1" w:styleId="xl74">
    <w:name w:val="xl74"/>
    <w:basedOn w:val="a"/>
    <w:rsid w:val="006E5207"/>
    <w:pPr>
      <w:pBdr>
        <w:top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sz w:val="16"/>
      <w:szCs w:val="16"/>
    </w:rPr>
  </w:style>
  <w:style w:type="paragraph" w:customStyle="1" w:styleId="xl75">
    <w:name w:val="xl75"/>
    <w:basedOn w:val="a"/>
    <w:rsid w:val="006E5207"/>
    <w:pPr>
      <w:pBdr>
        <w:top w:val="single" w:sz="4" w:space="0" w:color="auto"/>
        <w:left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rPr>
  </w:style>
  <w:style w:type="paragraph" w:customStyle="1" w:styleId="110">
    <w:name w:val="Указатель 11"/>
    <w:basedOn w:val="a"/>
    <w:uiPriority w:val="99"/>
    <w:rsid w:val="006E5207"/>
    <w:pPr>
      <w:suppressAutoHyphens/>
      <w:spacing w:line="100" w:lineRule="atLeast"/>
      <w:ind w:left="240" w:hanging="240"/>
    </w:pPr>
    <w:rPr>
      <w:rFonts w:ascii="Times Armenian" w:hAnsi="Times Armenian"/>
      <w:kern w:val="2"/>
      <w:sz w:val="16"/>
      <w:szCs w:val="16"/>
      <w:lang w:eastAsia="ar-SA"/>
    </w:rPr>
  </w:style>
  <w:style w:type="paragraph" w:customStyle="1" w:styleId="13">
    <w:name w:val="Указатель1"/>
    <w:basedOn w:val="a"/>
    <w:uiPriority w:val="99"/>
    <w:rsid w:val="006E5207"/>
    <w:pPr>
      <w:suppressAutoHyphens/>
      <w:spacing w:line="100" w:lineRule="atLeast"/>
    </w:pPr>
    <w:rPr>
      <w:kern w:val="2"/>
      <w:sz w:val="20"/>
      <w:szCs w:val="20"/>
      <w:lang w:val="en-AU" w:eastAsia="ar-SA"/>
    </w:rPr>
  </w:style>
  <w:style w:type="paragraph" w:customStyle="1" w:styleId="Char3CharCharChar">
    <w:name w:val="Char3 Char Char Char"/>
    <w:basedOn w:val="a"/>
    <w:next w:val="a"/>
    <w:uiPriority w:val="99"/>
    <w:semiHidden/>
    <w:rsid w:val="006E5207"/>
    <w:pPr>
      <w:spacing w:after="160" w:line="240" w:lineRule="exact"/>
      <w:jc w:val="both"/>
    </w:pPr>
    <w:rPr>
      <w:rFonts w:ascii="Arial" w:hAnsi="Arial" w:cs="Arial"/>
      <w:b/>
      <w:sz w:val="20"/>
      <w:szCs w:val="20"/>
      <w:lang w:val="en-GB"/>
    </w:rPr>
  </w:style>
  <w:style w:type="character" w:styleId="aff1">
    <w:name w:val="footnote reference"/>
    <w:semiHidden/>
    <w:unhideWhenUsed/>
    <w:rsid w:val="006E5207"/>
    <w:rPr>
      <w:vertAlign w:val="superscript"/>
    </w:rPr>
  </w:style>
  <w:style w:type="character" w:styleId="aff2">
    <w:name w:val="annotation reference"/>
    <w:semiHidden/>
    <w:unhideWhenUsed/>
    <w:rsid w:val="006E5207"/>
    <w:rPr>
      <w:sz w:val="16"/>
      <w:szCs w:val="16"/>
    </w:rPr>
  </w:style>
  <w:style w:type="character" w:styleId="aff3">
    <w:name w:val="endnote reference"/>
    <w:semiHidden/>
    <w:unhideWhenUsed/>
    <w:rsid w:val="006E5207"/>
    <w:rPr>
      <w:vertAlign w:val="superscript"/>
    </w:rPr>
  </w:style>
  <w:style w:type="character" w:customStyle="1" w:styleId="CharChar1">
    <w:name w:val="Char Char1"/>
    <w:locked/>
    <w:rsid w:val="006E5207"/>
    <w:rPr>
      <w:rFonts w:ascii="Arial LatArm" w:hAnsi="Arial LatArm" w:hint="default"/>
      <w:i/>
      <w:iCs w:val="0"/>
      <w:lang w:val="en-AU" w:eastAsia="en-US" w:bidi="ar-SA"/>
    </w:rPr>
  </w:style>
  <w:style w:type="character" w:customStyle="1" w:styleId="normChar">
    <w:name w:val="norm Char"/>
    <w:locked/>
    <w:rsid w:val="006E5207"/>
    <w:rPr>
      <w:rFonts w:ascii="Arial Armenian" w:hAnsi="Arial Armenian" w:hint="default"/>
      <w:sz w:val="22"/>
      <w:lang w:val="en-US" w:eastAsia="ru-RU" w:bidi="ar-SA"/>
    </w:rPr>
  </w:style>
  <w:style w:type="character" w:customStyle="1" w:styleId="CharCharChar">
    <w:name w:val="Char Char Char"/>
    <w:rsid w:val="006E5207"/>
    <w:rPr>
      <w:rFonts w:ascii="Arial LatArm" w:hAnsi="Arial LatArm" w:hint="default"/>
      <w:sz w:val="24"/>
      <w:lang w:eastAsia="ru-RU"/>
    </w:rPr>
  </w:style>
  <w:style w:type="character" w:customStyle="1" w:styleId="CharChar22">
    <w:name w:val="Char Char22"/>
    <w:rsid w:val="006E5207"/>
    <w:rPr>
      <w:rFonts w:ascii="Arial Armenian" w:hAnsi="Arial Armenian" w:hint="default"/>
      <w:sz w:val="28"/>
      <w:lang w:val="en-US"/>
    </w:rPr>
  </w:style>
  <w:style w:type="character" w:customStyle="1" w:styleId="CharChar20">
    <w:name w:val="Char Char20"/>
    <w:rsid w:val="006E5207"/>
    <w:rPr>
      <w:rFonts w:ascii="Times LatArm" w:hAnsi="Times LatArm" w:hint="default"/>
      <w:b/>
      <w:bCs w:val="0"/>
      <w:sz w:val="28"/>
      <w:lang w:val="en-US"/>
    </w:rPr>
  </w:style>
  <w:style w:type="character" w:customStyle="1" w:styleId="CharChar16">
    <w:name w:val="Char Char16"/>
    <w:rsid w:val="006E5207"/>
    <w:rPr>
      <w:rFonts w:ascii="Times Armenian" w:hAnsi="Times Armenian" w:hint="default"/>
      <w:b/>
      <w:bCs w:val="0"/>
      <w:lang w:val="hy-AM"/>
    </w:rPr>
  </w:style>
  <w:style w:type="character" w:customStyle="1" w:styleId="CharChar15">
    <w:name w:val="Char Char15"/>
    <w:rsid w:val="006E5207"/>
    <w:rPr>
      <w:rFonts w:ascii="Times Armenian" w:hAnsi="Times Armenian" w:hint="default"/>
      <w:i/>
      <w:iCs w:val="0"/>
      <w:lang w:val="nl-NL"/>
    </w:rPr>
  </w:style>
  <w:style w:type="character" w:customStyle="1" w:styleId="CharChar13">
    <w:name w:val="Char Char13"/>
    <w:rsid w:val="006E5207"/>
    <w:rPr>
      <w:rFonts w:ascii="Arial Armenian" w:hAnsi="Arial Armenian" w:hint="default"/>
      <w:lang w:val="en-US"/>
    </w:rPr>
  </w:style>
  <w:style w:type="character" w:customStyle="1" w:styleId="CharChar23">
    <w:name w:val="Char Char23"/>
    <w:rsid w:val="006E5207"/>
    <w:rPr>
      <w:rFonts w:ascii="Arial Armenian" w:hAnsi="Arial Armenian" w:hint="default"/>
      <w:sz w:val="28"/>
      <w:lang w:val="en-US" w:eastAsia="ru-RU" w:bidi="ar-SA"/>
    </w:rPr>
  </w:style>
  <w:style w:type="character" w:customStyle="1" w:styleId="CharChar21">
    <w:name w:val="Char Char21"/>
    <w:rsid w:val="006E5207"/>
    <w:rPr>
      <w:rFonts w:ascii="Arial LatArm" w:hAnsi="Arial LatArm" w:hint="default"/>
      <w:b/>
      <w:bCs w:val="0"/>
      <w:color w:val="0000FF"/>
      <w:lang w:val="en-US" w:eastAsia="ru-RU" w:bidi="ar-SA"/>
    </w:rPr>
  </w:style>
  <w:style w:type="character" w:customStyle="1" w:styleId="CharChar25">
    <w:name w:val="Char Char25"/>
    <w:rsid w:val="006E5207"/>
    <w:rPr>
      <w:rFonts w:ascii="Arial Armenian" w:hAnsi="Arial Armenian" w:hint="default"/>
      <w:sz w:val="28"/>
      <w:lang w:val="en-US" w:eastAsia="ru-RU" w:bidi="ar-SA"/>
    </w:rPr>
  </w:style>
  <w:style w:type="character" w:customStyle="1" w:styleId="CharChar24">
    <w:name w:val="Char Char24"/>
    <w:rsid w:val="006E5207"/>
    <w:rPr>
      <w:rFonts w:ascii="Arial LatArm" w:hAnsi="Arial LatArm" w:hint="default"/>
      <w:b/>
      <w:bCs w:val="0"/>
      <w:color w:val="0000FF"/>
      <w:lang w:val="en-US" w:eastAsia="ru-RU" w:bidi="ar-SA"/>
    </w:rPr>
  </w:style>
  <w:style w:type="character" w:customStyle="1" w:styleId="CharCharCharChar1">
    <w:name w:val="Char Char Char Char1"/>
    <w:aliases w:val="Char Char Char Char Char Char"/>
    <w:rsid w:val="006E5207"/>
    <w:rPr>
      <w:rFonts w:ascii="Arial LatArm" w:hAnsi="Arial LatArm" w:hint="default"/>
      <w:sz w:val="24"/>
      <w:lang w:val="en-US" w:eastAsia="ru-RU" w:bidi="ar-SA"/>
    </w:rPr>
  </w:style>
  <w:style w:type="character" w:customStyle="1" w:styleId="CharChar">
    <w:name w:val="Char Char"/>
    <w:aliases w:val="Char Char Char Char Char Char1"/>
    <w:locked/>
    <w:rsid w:val="006E5207"/>
    <w:rPr>
      <w:lang w:val="en-US" w:eastAsia="en-US" w:bidi="ar-SA"/>
    </w:rPr>
  </w:style>
  <w:style w:type="character" w:customStyle="1" w:styleId="UnresolvedMention">
    <w:name w:val="Unresolved Mention"/>
    <w:uiPriority w:val="99"/>
    <w:semiHidden/>
    <w:rsid w:val="006E5207"/>
    <w:rPr>
      <w:color w:val="605E5C"/>
      <w:shd w:val="clear" w:color="auto" w:fill="E1DFDD"/>
    </w:rPr>
  </w:style>
  <w:style w:type="table" w:styleId="aff4">
    <w:name w:val="Table Grid"/>
    <w:basedOn w:val="a1"/>
    <w:rsid w:val="006E520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5">
    <w:name w:val="Strong"/>
    <w:basedOn w:val="a0"/>
    <w:qFormat/>
    <w:rsid w:val="006E5207"/>
    <w:rPr>
      <w:b/>
      <w:bCs/>
    </w:rPr>
  </w:style>
  <w:style w:type="numbering" w:customStyle="1" w:styleId="14">
    <w:name w:val="Нет списка1"/>
    <w:next w:val="a2"/>
    <w:uiPriority w:val="99"/>
    <w:semiHidden/>
    <w:rsid w:val="006850DE"/>
  </w:style>
  <w:style w:type="character" w:styleId="aff6">
    <w:name w:val="page number"/>
    <w:basedOn w:val="a0"/>
    <w:rsid w:val="006850DE"/>
  </w:style>
  <w:style w:type="character" w:customStyle="1" w:styleId="CharCharChar0">
    <w:name w:val="Char Char Char"/>
    <w:rsid w:val="006850DE"/>
    <w:rPr>
      <w:rFonts w:ascii="Arial LatArm" w:hAnsi="Arial LatArm"/>
      <w:sz w:val="24"/>
      <w:lang w:eastAsia="ru-RU"/>
    </w:rPr>
  </w:style>
  <w:style w:type="character" w:customStyle="1" w:styleId="CharChar220">
    <w:name w:val="Char Char22"/>
    <w:rsid w:val="006850DE"/>
    <w:rPr>
      <w:rFonts w:ascii="Arial Armenian" w:hAnsi="Arial Armenian"/>
      <w:sz w:val="28"/>
      <w:lang w:val="en-US"/>
    </w:rPr>
  </w:style>
  <w:style w:type="character" w:customStyle="1" w:styleId="CharChar200">
    <w:name w:val="Char Char20"/>
    <w:rsid w:val="006850DE"/>
    <w:rPr>
      <w:rFonts w:ascii="Times LatArm" w:hAnsi="Times LatArm"/>
      <w:b/>
      <w:sz w:val="28"/>
      <w:lang w:val="en-US"/>
    </w:rPr>
  </w:style>
  <w:style w:type="character" w:customStyle="1" w:styleId="CharChar160">
    <w:name w:val="Char Char16"/>
    <w:rsid w:val="006850DE"/>
    <w:rPr>
      <w:rFonts w:ascii="Times Armenian" w:hAnsi="Times Armenian"/>
      <w:b/>
      <w:lang w:val="hy-AM"/>
    </w:rPr>
  </w:style>
  <w:style w:type="character" w:customStyle="1" w:styleId="CharChar150">
    <w:name w:val="Char Char15"/>
    <w:rsid w:val="006850DE"/>
    <w:rPr>
      <w:rFonts w:ascii="Times Armenian" w:hAnsi="Times Armenian"/>
      <w:i/>
      <w:lang w:val="nl-NL"/>
    </w:rPr>
  </w:style>
  <w:style w:type="character" w:customStyle="1" w:styleId="CharChar130">
    <w:name w:val="Char Char13"/>
    <w:rsid w:val="006850DE"/>
    <w:rPr>
      <w:rFonts w:ascii="Arial Armenian" w:hAnsi="Arial Armenian"/>
      <w:lang w:val="en-US"/>
    </w:rPr>
  </w:style>
  <w:style w:type="paragraph" w:customStyle="1" w:styleId="15">
    <w:name w:val="Рецензия1"/>
    <w:hidden/>
    <w:semiHidden/>
    <w:rsid w:val="006850DE"/>
    <w:pPr>
      <w:spacing w:after="0" w:line="240" w:lineRule="auto"/>
    </w:pPr>
    <w:rPr>
      <w:rFonts w:ascii="Times Armenian" w:eastAsia="Times New Roman" w:hAnsi="Times Armenian" w:cs="Times New Roman"/>
      <w:sz w:val="24"/>
      <w:szCs w:val="20"/>
      <w:lang w:val="en-US" w:eastAsia="ru-RU"/>
    </w:rPr>
  </w:style>
  <w:style w:type="table" w:customStyle="1" w:styleId="16">
    <w:name w:val="Сетка таблицы1"/>
    <w:basedOn w:val="a1"/>
    <w:next w:val="aff4"/>
    <w:rsid w:val="006850D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Char230">
    <w:name w:val="Char Char23"/>
    <w:rsid w:val="006850DE"/>
    <w:rPr>
      <w:rFonts w:ascii="Arial Armenian" w:hAnsi="Arial Armenian"/>
      <w:sz w:val="28"/>
      <w:lang w:val="en-US" w:eastAsia="ru-RU" w:bidi="ar-SA"/>
    </w:rPr>
  </w:style>
  <w:style w:type="character" w:customStyle="1" w:styleId="CharChar210">
    <w:name w:val="Char Char21"/>
    <w:rsid w:val="006850DE"/>
    <w:rPr>
      <w:rFonts w:ascii="Arial LatArm" w:hAnsi="Arial LatArm"/>
      <w:b/>
      <w:color w:val="0000FF"/>
      <w:lang w:val="en-US" w:eastAsia="ru-RU" w:bidi="ar-SA"/>
    </w:rPr>
  </w:style>
  <w:style w:type="paragraph" w:customStyle="1" w:styleId="17">
    <w:name w:val="Абзац списка1"/>
    <w:basedOn w:val="a"/>
    <w:uiPriority w:val="34"/>
    <w:qFormat/>
    <w:rsid w:val="006850DE"/>
    <w:pPr>
      <w:ind w:left="720"/>
    </w:pPr>
    <w:rPr>
      <w:rFonts w:ascii="Times Armenian" w:hAnsi="Times Armenian"/>
      <w:lang w:val="x-none" w:eastAsia="ru-RU"/>
    </w:rPr>
  </w:style>
  <w:style w:type="character" w:customStyle="1" w:styleId="CharChar250">
    <w:name w:val="Char Char25"/>
    <w:rsid w:val="006850DE"/>
    <w:rPr>
      <w:rFonts w:ascii="Arial Armenian" w:hAnsi="Arial Armenian"/>
      <w:sz w:val="28"/>
      <w:lang w:val="en-US" w:eastAsia="ru-RU" w:bidi="ar-SA"/>
    </w:rPr>
  </w:style>
  <w:style w:type="character" w:customStyle="1" w:styleId="CharChar240">
    <w:name w:val="Char Char24"/>
    <w:rsid w:val="006850DE"/>
    <w:rPr>
      <w:rFonts w:ascii="Arial LatArm" w:hAnsi="Arial LatArm"/>
      <w:b/>
      <w:color w:val="0000FF"/>
      <w:lang w:val="en-US" w:eastAsia="ru-RU" w:bidi="ar-SA"/>
    </w:rPr>
  </w:style>
  <w:style w:type="paragraph" w:customStyle="1" w:styleId="120">
    <w:name w:val="Указатель 12"/>
    <w:basedOn w:val="a"/>
    <w:rsid w:val="006850DE"/>
    <w:pPr>
      <w:suppressAutoHyphens/>
      <w:spacing w:line="100" w:lineRule="atLeast"/>
      <w:ind w:left="240" w:hanging="240"/>
    </w:pPr>
    <w:rPr>
      <w:rFonts w:ascii="Times Armenian" w:hAnsi="Times Armenian"/>
      <w:kern w:val="1"/>
      <w:sz w:val="16"/>
      <w:szCs w:val="16"/>
      <w:lang w:eastAsia="ar-SA"/>
    </w:rPr>
  </w:style>
  <w:style w:type="paragraph" w:customStyle="1" w:styleId="25">
    <w:name w:val="Указатель2"/>
    <w:basedOn w:val="a"/>
    <w:rsid w:val="006850DE"/>
    <w:pPr>
      <w:suppressAutoHyphens/>
      <w:spacing w:line="100" w:lineRule="atLeast"/>
    </w:pPr>
    <w:rPr>
      <w:kern w:val="1"/>
      <w:sz w:val="20"/>
      <w:szCs w:val="20"/>
      <w:lang w:val="en-AU" w:eastAsia="ar-SA"/>
    </w:rPr>
  </w:style>
  <w:style w:type="character" w:customStyle="1" w:styleId="CharCharCharChar10">
    <w:name w:val="Char Char Char Char1"/>
    <w:aliases w:val=" Char Char Char Char Char Char"/>
    <w:rsid w:val="006850DE"/>
    <w:rPr>
      <w:rFonts w:ascii="Arial LatArm" w:hAnsi="Arial LatArm"/>
      <w:sz w:val="24"/>
      <w:lang w:val="en-US" w:eastAsia="ru-RU" w:bidi="ar-SA"/>
    </w:rPr>
  </w:style>
  <w:style w:type="paragraph" w:customStyle="1" w:styleId="Char3CharCharChar0">
    <w:name w:val="Char3 Char Char Char"/>
    <w:basedOn w:val="a"/>
    <w:next w:val="a"/>
    <w:semiHidden/>
    <w:rsid w:val="006850DE"/>
    <w:pPr>
      <w:spacing w:after="160" w:line="240" w:lineRule="exact"/>
      <w:jc w:val="both"/>
    </w:pPr>
    <w:rPr>
      <w:rFonts w:ascii="Arial" w:hAnsi="Arial" w:cs="Arial"/>
      <w:b/>
      <w:sz w:val="20"/>
      <w:szCs w:val="20"/>
      <w:lang w:val="en-GB"/>
    </w:rPr>
  </w:style>
  <w:style w:type="character" w:customStyle="1" w:styleId="apple-converted-space">
    <w:name w:val="apple-converted-space"/>
    <w:basedOn w:val="a0"/>
    <w:rsid w:val="006850DE"/>
  </w:style>
  <w:style w:type="character" w:customStyle="1" w:styleId="apple-style-span">
    <w:name w:val="apple-style-span"/>
    <w:rsid w:val="006850DE"/>
    <w:rPr>
      <w:rFonts w:cs="Times New Roman"/>
    </w:rPr>
  </w:style>
  <w:style w:type="paragraph" w:customStyle="1" w:styleId="Normal1">
    <w:name w:val="Normal+1"/>
    <w:basedOn w:val="a"/>
    <w:next w:val="a"/>
    <w:uiPriority w:val="99"/>
    <w:rsid w:val="006850DE"/>
    <w:pPr>
      <w:autoSpaceDE w:val="0"/>
      <w:autoSpaceDN w:val="0"/>
      <w:adjustRightInd w:val="0"/>
    </w:pPr>
    <w:rPr>
      <w:rFonts w:ascii="GHEA Mariam" w:hAnsi="GHEA Mariam" w:cs="GHEA Mariam"/>
    </w:rPr>
  </w:style>
  <w:style w:type="character" w:customStyle="1" w:styleId="18">
    <w:name w:val="Абзац списка Знак1"/>
    <w:uiPriority w:val="34"/>
    <w:locked/>
    <w:rsid w:val="006850DE"/>
    <w:rPr>
      <w:rFonts w:ascii="Times Armenian" w:hAnsi="Times Armenian"/>
      <w:sz w:val="24"/>
      <w:szCs w:val="24"/>
      <w:lang w:val="x-none" w:eastAsia="ru-RU" w:bidi="ar-SA"/>
    </w:rPr>
  </w:style>
  <w:style w:type="paragraph" w:customStyle="1" w:styleId="Revision1">
    <w:name w:val="Revision1"/>
    <w:hidden/>
    <w:uiPriority w:val="99"/>
    <w:semiHidden/>
    <w:rsid w:val="006850DE"/>
    <w:pPr>
      <w:spacing w:after="0" w:line="240" w:lineRule="auto"/>
    </w:pPr>
    <w:rPr>
      <w:rFonts w:ascii="Times Armenian" w:eastAsia="Times New Roman" w:hAnsi="Times Armenian" w:cs="Times New Roman"/>
      <w:sz w:val="24"/>
      <w:szCs w:val="20"/>
      <w:lang w:val="en-US" w:eastAsia="ru-RU"/>
    </w:rPr>
  </w:style>
  <w:style w:type="paragraph" w:customStyle="1" w:styleId="ListParagraph1">
    <w:name w:val="List Paragraph1"/>
    <w:basedOn w:val="a"/>
    <w:uiPriority w:val="34"/>
    <w:qFormat/>
    <w:rsid w:val="006850DE"/>
    <w:pPr>
      <w:ind w:left="720"/>
    </w:pPr>
    <w:rPr>
      <w:rFonts w:ascii="Times Armenian" w:hAnsi="Times Armenian" w:cs="Times Armenian"/>
      <w:lang w:eastAsia="ru-RU"/>
    </w:rPr>
  </w:style>
  <w:style w:type="character" w:customStyle="1" w:styleId="CharChar12">
    <w:name w:val="Char Char12"/>
    <w:rsid w:val="006850DE"/>
    <w:rPr>
      <w:rFonts w:ascii="Arial LatArm" w:hAnsi="Arial LatArm"/>
      <w:sz w:val="24"/>
      <w:lang w:val="en-US"/>
    </w:rPr>
  </w:style>
  <w:style w:type="character" w:customStyle="1" w:styleId="CharChar4">
    <w:name w:val="Char Char4"/>
    <w:locked/>
    <w:rsid w:val="006850DE"/>
    <w:rPr>
      <w:sz w:val="24"/>
      <w:szCs w:val="24"/>
      <w:lang w:val="en-US" w:eastAsia="en-US" w:bidi="ar-SA"/>
    </w:rPr>
  </w:style>
  <w:style w:type="paragraph" w:customStyle="1" w:styleId="msonormalcxspmiddle">
    <w:name w:val="msonormalcxspmiddle"/>
    <w:basedOn w:val="a"/>
    <w:rsid w:val="006850DE"/>
    <w:pPr>
      <w:spacing w:before="100" w:beforeAutospacing="1" w:after="100" w:afterAutospacing="1"/>
    </w:pPr>
  </w:style>
  <w:style w:type="paragraph" w:customStyle="1" w:styleId="msonormalcxspmiddlecxspmiddle">
    <w:name w:val="msonormalcxspmiddlecxspmiddle"/>
    <w:basedOn w:val="a"/>
    <w:rsid w:val="006850DE"/>
    <w:pPr>
      <w:spacing w:before="100" w:beforeAutospacing="1" w:after="100" w:afterAutospacing="1"/>
    </w:pPr>
  </w:style>
  <w:style w:type="paragraph" w:customStyle="1" w:styleId="msonormalcxspmiddlecxsplast">
    <w:name w:val="msonormalcxspmiddlecxsplast"/>
    <w:basedOn w:val="a"/>
    <w:rsid w:val="006850DE"/>
    <w:pPr>
      <w:spacing w:before="100" w:beforeAutospacing="1" w:after="100" w:afterAutospacing="1"/>
    </w:pPr>
  </w:style>
  <w:style w:type="character" w:customStyle="1" w:styleId="CharChar5">
    <w:name w:val="Char Char5"/>
    <w:locked/>
    <w:rsid w:val="006850DE"/>
    <w:rPr>
      <w:sz w:val="24"/>
      <w:szCs w:val="24"/>
      <w:lang w:val="en-US" w:eastAsia="en-US" w:bidi="ar-SA"/>
    </w:rPr>
  </w:style>
</w:styles>
</file>

<file path=word/webSettings.xml><?xml version="1.0" encoding="utf-8"?>
<w:webSettings xmlns:r="http://schemas.openxmlformats.org/officeDocument/2006/relationships" xmlns:w="http://schemas.openxmlformats.org/wordprocessingml/2006/main">
  <w:divs>
    <w:div w:id="291905964">
      <w:bodyDiv w:val="1"/>
      <w:marLeft w:val="0"/>
      <w:marRight w:val="0"/>
      <w:marTop w:val="0"/>
      <w:marBottom w:val="0"/>
      <w:divBdr>
        <w:top w:val="none" w:sz="0" w:space="0" w:color="auto"/>
        <w:left w:val="none" w:sz="0" w:space="0" w:color="auto"/>
        <w:bottom w:val="none" w:sz="0" w:space="0" w:color="auto"/>
        <w:right w:val="none" w:sz="0" w:space="0" w:color="auto"/>
      </w:divBdr>
    </w:div>
    <w:div w:id="825823200">
      <w:bodyDiv w:val="1"/>
      <w:marLeft w:val="0"/>
      <w:marRight w:val="0"/>
      <w:marTop w:val="0"/>
      <w:marBottom w:val="0"/>
      <w:divBdr>
        <w:top w:val="none" w:sz="0" w:space="0" w:color="auto"/>
        <w:left w:val="none" w:sz="0" w:space="0" w:color="auto"/>
        <w:bottom w:val="none" w:sz="0" w:space="0" w:color="auto"/>
        <w:right w:val="none" w:sz="0" w:space="0" w:color="auto"/>
      </w:divBdr>
    </w:div>
    <w:div w:id="1269852319">
      <w:bodyDiv w:val="1"/>
      <w:marLeft w:val="0"/>
      <w:marRight w:val="0"/>
      <w:marTop w:val="0"/>
      <w:marBottom w:val="0"/>
      <w:divBdr>
        <w:top w:val="none" w:sz="0" w:space="0" w:color="auto"/>
        <w:left w:val="none" w:sz="0" w:space="0" w:color="auto"/>
        <w:bottom w:val="none" w:sz="0" w:space="0" w:color="auto"/>
        <w:right w:val="none" w:sz="0" w:space="0" w:color="auto"/>
      </w:divBdr>
    </w:div>
    <w:div w:id="1399669905">
      <w:bodyDiv w:val="1"/>
      <w:marLeft w:val="0"/>
      <w:marRight w:val="0"/>
      <w:marTop w:val="0"/>
      <w:marBottom w:val="0"/>
      <w:divBdr>
        <w:top w:val="none" w:sz="0" w:space="0" w:color="auto"/>
        <w:left w:val="none" w:sz="0" w:space="0" w:color="auto"/>
        <w:bottom w:val="none" w:sz="0" w:space="0" w:color="auto"/>
        <w:right w:val="none" w:sz="0" w:space="0" w:color="auto"/>
      </w:divBdr>
    </w:div>
    <w:div w:id="1855265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khchyan@schools.am" TargetMode="Externa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mkhchyan@schools.am" TargetMode="External"/><Relationship Id="rId4" Type="http://schemas.openxmlformats.org/officeDocument/2006/relationships/settings" Target="settings.xml"/><Relationship Id="rId9" Type="http://schemas.openxmlformats.org/officeDocument/2006/relationships/hyperlink" Target="mailto:mkhchyan@schools.a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6D969E-684E-47D8-9848-DC761C3DC3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500</TotalTime>
  <Pages>1</Pages>
  <Words>21742</Words>
  <Characters>123934</Characters>
  <Application>Microsoft Office Word</Application>
  <DocSecurity>0</DocSecurity>
  <Lines>1032</Lines>
  <Paragraphs>290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145386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Simon</cp:lastModifiedBy>
  <cp:revision>88</cp:revision>
  <cp:lastPrinted>2019-11-20T07:15:00Z</cp:lastPrinted>
  <dcterms:created xsi:type="dcterms:W3CDTF">2019-11-05T16:22:00Z</dcterms:created>
  <dcterms:modified xsi:type="dcterms:W3CDTF">2019-12-10T06:04:00Z</dcterms:modified>
</cp:coreProperties>
</file>